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410D" w:rsidRPr="0044410D" w:rsidRDefault="0044410D" w:rsidP="000F753F">
      <w:bookmarkStart w:id="0" w:name="_Ref307995685"/>
    </w:p>
    <w:p w:rsidR="0044410D" w:rsidRPr="0044410D" w:rsidRDefault="0044410D" w:rsidP="000F753F"/>
    <w:p w:rsidR="0044410D" w:rsidRPr="0044410D" w:rsidRDefault="0044410D" w:rsidP="000F753F"/>
    <w:p w:rsidR="0044410D" w:rsidRPr="0044410D" w:rsidRDefault="0044410D" w:rsidP="000F753F"/>
    <w:p w:rsidR="0044410D" w:rsidRPr="0044410D" w:rsidRDefault="0044410D" w:rsidP="000F753F"/>
    <w:p w:rsidR="0044410D" w:rsidRPr="0044410D" w:rsidRDefault="0044410D" w:rsidP="000F753F"/>
    <w:p w:rsidR="0044410D" w:rsidRPr="0044410D" w:rsidRDefault="009738B2" w:rsidP="009A7854">
      <w:pPr>
        <w:pStyle w:val="TitlePage"/>
      </w:pPr>
      <w:r w:rsidRPr="00202AE2">
        <w:rPr>
          <w:color w:val="4F81BD" w:themeColor="accent1"/>
          <w:spacing w:val="-80"/>
          <w:kern w:val="144"/>
          <w:sz w:val="144"/>
          <w:szCs w:val="144"/>
        </w:rPr>
        <w:t>TypeScript</w:t>
      </w:r>
    </w:p>
    <w:p w:rsidR="0044410D" w:rsidRPr="0044410D" w:rsidRDefault="0044410D" w:rsidP="009A7854">
      <w:pPr>
        <w:pStyle w:val="TitlePage"/>
      </w:pPr>
    </w:p>
    <w:p w:rsidR="0044410D" w:rsidRPr="0044410D" w:rsidRDefault="00202AE2" w:rsidP="009A7854">
      <w:pPr>
        <w:pStyle w:val="TitlePage"/>
      </w:pPr>
      <w:r w:rsidRPr="00202AE2">
        <w:rPr>
          <w:rFonts w:ascii="Segoe UI Light" w:hAnsi="Segoe UI Light" w:cs="Segoe UI Light"/>
          <w:sz w:val="32"/>
          <w:szCs w:val="32"/>
        </w:rPr>
        <w:t>Language Specification</w:t>
      </w:r>
    </w:p>
    <w:p w:rsidR="0044410D" w:rsidRPr="0044410D" w:rsidRDefault="00627A84" w:rsidP="00A11774">
      <w:r w:rsidRPr="00A11774">
        <w:rPr>
          <w:rFonts w:asciiTheme="majorHAnsi" w:hAnsiTheme="majorHAnsi" w:cstheme="majorHAnsi"/>
          <w:sz w:val="32"/>
          <w:szCs w:val="32"/>
        </w:rPr>
        <w:t xml:space="preserve">Version </w:t>
      </w:r>
      <w:r w:rsidR="00D0363E">
        <w:rPr>
          <w:rFonts w:asciiTheme="majorHAnsi" w:hAnsiTheme="majorHAnsi" w:cstheme="majorHAnsi"/>
          <w:sz w:val="32"/>
          <w:szCs w:val="32"/>
        </w:rPr>
        <w:t>1.8</w:t>
      </w:r>
    </w:p>
    <w:p w:rsidR="0044410D" w:rsidRPr="0044410D" w:rsidRDefault="003728BC" w:rsidP="00A11774">
      <w:r>
        <w:rPr>
          <w:rFonts w:asciiTheme="majorHAnsi" w:hAnsiTheme="majorHAnsi" w:cstheme="majorHAnsi"/>
          <w:sz w:val="32"/>
          <w:szCs w:val="32"/>
        </w:rPr>
        <w:t>January</w:t>
      </w:r>
      <w:r w:rsidR="00CB6AAD" w:rsidRPr="00A11774">
        <w:rPr>
          <w:rFonts w:asciiTheme="majorHAnsi" w:hAnsiTheme="majorHAnsi" w:cstheme="majorHAnsi"/>
          <w:sz w:val="32"/>
          <w:szCs w:val="32"/>
        </w:rPr>
        <w:t xml:space="preserve">, </w:t>
      </w:r>
      <w:r>
        <w:rPr>
          <w:rFonts w:asciiTheme="majorHAnsi" w:hAnsiTheme="majorHAnsi" w:cstheme="majorHAnsi"/>
          <w:sz w:val="32"/>
          <w:szCs w:val="32"/>
        </w:rPr>
        <w:t>2016</w:t>
      </w:r>
    </w:p>
    <w:p w:rsidR="0044410D" w:rsidRPr="0044410D" w:rsidRDefault="00410102" w:rsidP="00512ABF">
      <w:r>
        <w:br w:type="page"/>
      </w:r>
    </w:p>
    <w:p w:rsidR="0044410D" w:rsidRPr="0044410D" w:rsidRDefault="0044410D" w:rsidP="000F753F"/>
    <w:p w:rsidR="0044410D" w:rsidRPr="0044410D" w:rsidRDefault="0044410D" w:rsidP="000F753F"/>
    <w:p w:rsidR="0044410D" w:rsidRPr="0044410D" w:rsidRDefault="0044410D" w:rsidP="000F753F"/>
    <w:p w:rsidR="0044410D" w:rsidRPr="0044410D" w:rsidRDefault="0044410D" w:rsidP="000F753F"/>
    <w:p w:rsidR="0044410D" w:rsidRPr="0044410D" w:rsidRDefault="0044410D" w:rsidP="000F753F"/>
    <w:p w:rsidR="0044410D" w:rsidRPr="0044410D" w:rsidRDefault="0044410D" w:rsidP="000F753F"/>
    <w:p w:rsidR="0044410D" w:rsidRPr="0044410D" w:rsidRDefault="0044410D" w:rsidP="000F753F"/>
    <w:p w:rsidR="0044410D" w:rsidRPr="0044410D" w:rsidRDefault="00410102" w:rsidP="000F753F">
      <w:r>
        <w:t xml:space="preserve">Microsoft is making this Specification available under the Open Web Foundation Final Specification </w:t>
      </w:r>
      <w:r w:rsidR="00C659AB">
        <w:t>Agreement</w:t>
      </w:r>
      <w:r>
        <w:t xml:space="preserve"> Version 1.0 (</w:t>
      </w:r>
      <w:r w:rsidR="008F4735">
        <w:t>"</w:t>
      </w:r>
      <w:r>
        <w:t>OWF 1.0</w:t>
      </w:r>
      <w:r w:rsidR="008F4735">
        <w:t>"</w:t>
      </w:r>
      <w:r>
        <w:t>) as of October 1, 20</w:t>
      </w:r>
      <w:r w:rsidR="00C659AB">
        <w:t>12. The OWF 1.0 is available at</w:t>
      </w:r>
      <w:r>
        <w:t xml:space="preserve"> </w:t>
      </w:r>
      <w:hyperlink r:id="rId8" w:history="1">
        <w:r w:rsidRPr="00747495">
          <w:rPr>
            <w:rStyle w:val="Hyperlink"/>
          </w:rPr>
          <w:t>http://www.openwebfoundation.org/legal/the-owf-1-0-agreements/owfa-1-0</w:t>
        </w:r>
      </w:hyperlink>
      <w:r>
        <w:t>.</w:t>
      </w:r>
    </w:p>
    <w:p w:rsidR="0044410D" w:rsidRPr="0044410D" w:rsidRDefault="0044410D" w:rsidP="000F753F"/>
    <w:p w:rsidR="0044410D" w:rsidRPr="0044410D" w:rsidRDefault="00410102" w:rsidP="000F753F">
      <w:r>
        <w:t>TypeScript is a trademark of Microsoft Corporation.</w:t>
      </w:r>
    </w:p>
    <w:p w:rsidR="0044410D" w:rsidRPr="0044410D" w:rsidRDefault="0044410D" w:rsidP="000F753F"/>
    <w:p w:rsidR="00821B01" w:rsidRPr="00DE357C" w:rsidRDefault="00821B01" w:rsidP="00A11774">
      <w:pPr>
        <w:sectPr w:rsidR="00821B01" w:rsidRPr="00DE357C" w:rsidSect="00117E4D">
          <w:type w:val="oddPage"/>
          <w:pgSz w:w="12240" w:h="15840"/>
          <w:pgMar w:top="1440" w:right="1440" w:bottom="1440" w:left="1440" w:header="720" w:footer="720" w:gutter="0"/>
          <w:pgNumType w:fmt="lowerRoman"/>
          <w:cols w:space="720"/>
          <w:docGrid w:linePitch="360"/>
        </w:sectPr>
      </w:pPr>
    </w:p>
    <w:sdt>
      <w:sdtPr>
        <w:rPr>
          <w:rFonts w:asciiTheme="minorHAnsi" w:eastAsiaTheme="minorHAnsi" w:hAnsiTheme="minorHAnsi" w:cstheme="minorBidi"/>
          <w:b w:val="0"/>
          <w:bCs w:val="0"/>
          <w:color w:val="auto"/>
          <w:sz w:val="20"/>
          <w:szCs w:val="22"/>
          <w:lang w:eastAsia="en-US"/>
        </w:rPr>
        <w:id w:val="1578236118"/>
        <w:docPartObj>
          <w:docPartGallery w:val="Table of Contents"/>
          <w:docPartUnique/>
        </w:docPartObj>
      </w:sdtPr>
      <w:sdtEndPr>
        <w:rPr>
          <w:noProof/>
        </w:rPr>
      </w:sdtEndPr>
      <w:sdtContent>
        <w:p w:rsidR="0044410D" w:rsidRPr="0044410D" w:rsidRDefault="00DE357C" w:rsidP="001B78C6">
          <w:pPr>
            <w:pStyle w:val="TOCHeading"/>
          </w:pPr>
          <w:r>
            <w:t>Table of Contents</w:t>
          </w:r>
        </w:p>
        <w:p w:rsidR="00A3147C" w:rsidRDefault="00DE357C">
          <w:pPr>
            <w:pStyle w:val="TOC1"/>
            <w:rPr>
              <w:rFonts w:eastAsiaTheme="minorEastAsia"/>
              <w:noProof/>
              <w:sz w:val="22"/>
            </w:rPr>
          </w:pPr>
          <w:r>
            <w:fldChar w:fldCharType="begin"/>
          </w:r>
          <w:r>
            <w:instrText xml:space="preserve"> TOC \o "1-3" \h \z \u </w:instrText>
          </w:r>
          <w:r>
            <w:fldChar w:fldCharType="separate"/>
          </w:r>
          <w:hyperlink w:anchor="_Toc439666110" w:history="1">
            <w:r w:rsidR="00A3147C" w:rsidRPr="0066538F">
              <w:rPr>
                <w:rStyle w:val="Hyperlink"/>
                <w:noProof/>
              </w:rPr>
              <w:t>1</w:t>
            </w:r>
            <w:r w:rsidR="00A3147C">
              <w:rPr>
                <w:rFonts w:eastAsiaTheme="minorEastAsia"/>
                <w:noProof/>
                <w:sz w:val="22"/>
              </w:rPr>
              <w:tab/>
            </w:r>
            <w:r w:rsidR="00A3147C" w:rsidRPr="0066538F">
              <w:rPr>
                <w:rStyle w:val="Hyperlink"/>
                <w:noProof/>
              </w:rPr>
              <w:t>Introduction</w:t>
            </w:r>
            <w:r w:rsidR="00A3147C">
              <w:rPr>
                <w:noProof/>
                <w:webHidden/>
              </w:rPr>
              <w:tab/>
            </w:r>
            <w:r w:rsidR="00A3147C">
              <w:rPr>
                <w:noProof/>
                <w:webHidden/>
              </w:rPr>
              <w:fldChar w:fldCharType="begin"/>
            </w:r>
            <w:r w:rsidR="00A3147C">
              <w:rPr>
                <w:noProof/>
                <w:webHidden/>
              </w:rPr>
              <w:instrText xml:space="preserve"> PAGEREF _Toc439666110 \h </w:instrText>
            </w:r>
            <w:r w:rsidR="00A3147C">
              <w:rPr>
                <w:noProof/>
                <w:webHidden/>
              </w:rPr>
            </w:r>
            <w:r w:rsidR="00A3147C">
              <w:rPr>
                <w:noProof/>
                <w:webHidden/>
              </w:rPr>
              <w:fldChar w:fldCharType="separate"/>
            </w:r>
            <w:r w:rsidR="00A3147C">
              <w:rPr>
                <w:noProof/>
                <w:webHidden/>
              </w:rPr>
              <w:t>1</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11" w:history="1">
            <w:r w:rsidR="00A3147C" w:rsidRPr="0066538F">
              <w:rPr>
                <w:rStyle w:val="Hyperlink"/>
                <w:noProof/>
              </w:rPr>
              <w:t>1.1</w:t>
            </w:r>
            <w:r w:rsidR="00A3147C">
              <w:rPr>
                <w:rFonts w:eastAsiaTheme="minorEastAsia"/>
                <w:noProof/>
                <w:sz w:val="22"/>
              </w:rPr>
              <w:tab/>
            </w:r>
            <w:r w:rsidR="00A3147C" w:rsidRPr="0066538F">
              <w:rPr>
                <w:rStyle w:val="Hyperlink"/>
                <w:noProof/>
              </w:rPr>
              <w:t>Ambient Declarations</w:t>
            </w:r>
            <w:r w:rsidR="00A3147C">
              <w:rPr>
                <w:noProof/>
                <w:webHidden/>
              </w:rPr>
              <w:tab/>
            </w:r>
            <w:r w:rsidR="00A3147C">
              <w:rPr>
                <w:noProof/>
                <w:webHidden/>
              </w:rPr>
              <w:fldChar w:fldCharType="begin"/>
            </w:r>
            <w:r w:rsidR="00A3147C">
              <w:rPr>
                <w:noProof/>
                <w:webHidden/>
              </w:rPr>
              <w:instrText xml:space="preserve"> PAGEREF _Toc439666111 \h </w:instrText>
            </w:r>
            <w:r w:rsidR="00A3147C">
              <w:rPr>
                <w:noProof/>
                <w:webHidden/>
              </w:rPr>
            </w:r>
            <w:r w:rsidR="00A3147C">
              <w:rPr>
                <w:noProof/>
                <w:webHidden/>
              </w:rPr>
              <w:fldChar w:fldCharType="separate"/>
            </w:r>
            <w:r w:rsidR="00A3147C">
              <w:rPr>
                <w:noProof/>
                <w:webHidden/>
              </w:rPr>
              <w:t>3</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12" w:history="1">
            <w:r w:rsidR="00A3147C" w:rsidRPr="0066538F">
              <w:rPr>
                <w:rStyle w:val="Hyperlink"/>
                <w:noProof/>
              </w:rPr>
              <w:t>1.2</w:t>
            </w:r>
            <w:r w:rsidR="00A3147C">
              <w:rPr>
                <w:rFonts w:eastAsiaTheme="minorEastAsia"/>
                <w:noProof/>
                <w:sz w:val="22"/>
              </w:rPr>
              <w:tab/>
            </w:r>
            <w:r w:rsidR="00A3147C" w:rsidRPr="0066538F">
              <w:rPr>
                <w:rStyle w:val="Hyperlink"/>
                <w:noProof/>
              </w:rPr>
              <w:t>Function Types</w:t>
            </w:r>
            <w:r w:rsidR="00A3147C">
              <w:rPr>
                <w:noProof/>
                <w:webHidden/>
              </w:rPr>
              <w:tab/>
            </w:r>
            <w:r w:rsidR="00A3147C">
              <w:rPr>
                <w:noProof/>
                <w:webHidden/>
              </w:rPr>
              <w:fldChar w:fldCharType="begin"/>
            </w:r>
            <w:r w:rsidR="00A3147C">
              <w:rPr>
                <w:noProof/>
                <w:webHidden/>
              </w:rPr>
              <w:instrText xml:space="preserve"> PAGEREF _Toc439666112 \h </w:instrText>
            </w:r>
            <w:r w:rsidR="00A3147C">
              <w:rPr>
                <w:noProof/>
                <w:webHidden/>
              </w:rPr>
            </w:r>
            <w:r w:rsidR="00A3147C">
              <w:rPr>
                <w:noProof/>
                <w:webHidden/>
              </w:rPr>
              <w:fldChar w:fldCharType="separate"/>
            </w:r>
            <w:r w:rsidR="00A3147C">
              <w:rPr>
                <w:noProof/>
                <w:webHidden/>
              </w:rPr>
              <w:t>3</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13" w:history="1">
            <w:r w:rsidR="00A3147C" w:rsidRPr="0066538F">
              <w:rPr>
                <w:rStyle w:val="Hyperlink"/>
                <w:noProof/>
              </w:rPr>
              <w:t>1.3</w:t>
            </w:r>
            <w:r w:rsidR="00A3147C">
              <w:rPr>
                <w:rFonts w:eastAsiaTheme="minorEastAsia"/>
                <w:noProof/>
                <w:sz w:val="22"/>
              </w:rPr>
              <w:tab/>
            </w:r>
            <w:r w:rsidR="00A3147C" w:rsidRPr="0066538F">
              <w:rPr>
                <w:rStyle w:val="Hyperlink"/>
                <w:noProof/>
              </w:rPr>
              <w:t>Object Types</w:t>
            </w:r>
            <w:r w:rsidR="00A3147C">
              <w:rPr>
                <w:noProof/>
                <w:webHidden/>
              </w:rPr>
              <w:tab/>
            </w:r>
            <w:r w:rsidR="00A3147C">
              <w:rPr>
                <w:noProof/>
                <w:webHidden/>
              </w:rPr>
              <w:fldChar w:fldCharType="begin"/>
            </w:r>
            <w:r w:rsidR="00A3147C">
              <w:rPr>
                <w:noProof/>
                <w:webHidden/>
              </w:rPr>
              <w:instrText xml:space="preserve"> PAGEREF _Toc439666113 \h </w:instrText>
            </w:r>
            <w:r w:rsidR="00A3147C">
              <w:rPr>
                <w:noProof/>
                <w:webHidden/>
              </w:rPr>
            </w:r>
            <w:r w:rsidR="00A3147C">
              <w:rPr>
                <w:noProof/>
                <w:webHidden/>
              </w:rPr>
              <w:fldChar w:fldCharType="separate"/>
            </w:r>
            <w:r w:rsidR="00A3147C">
              <w:rPr>
                <w:noProof/>
                <w:webHidden/>
              </w:rPr>
              <w:t>4</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14" w:history="1">
            <w:r w:rsidR="00A3147C" w:rsidRPr="0066538F">
              <w:rPr>
                <w:rStyle w:val="Hyperlink"/>
                <w:noProof/>
              </w:rPr>
              <w:t>1.4</w:t>
            </w:r>
            <w:r w:rsidR="00A3147C">
              <w:rPr>
                <w:rFonts w:eastAsiaTheme="minorEastAsia"/>
                <w:noProof/>
                <w:sz w:val="22"/>
              </w:rPr>
              <w:tab/>
            </w:r>
            <w:r w:rsidR="00A3147C" w:rsidRPr="0066538F">
              <w:rPr>
                <w:rStyle w:val="Hyperlink"/>
                <w:noProof/>
              </w:rPr>
              <w:t>Structural Subtyping</w:t>
            </w:r>
            <w:r w:rsidR="00A3147C">
              <w:rPr>
                <w:noProof/>
                <w:webHidden/>
              </w:rPr>
              <w:tab/>
            </w:r>
            <w:r w:rsidR="00A3147C">
              <w:rPr>
                <w:noProof/>
                <w:webHidden/>
              </w:rPr>
              <w:fldChar w:fldCharType="begin"/>
            </w:r>
            <w:r w:rsidR="00A3147C">
              <w:rPr>
                <w:noProof/>
                <w:webHidden/>
              </w:rPr>
              <w:instrText xml:space="preserve"> PAGEREF _Toc439666114 \h </w:instrText>
            </w:r>
            <w:r w:rsidR="00A3147C">
              <w:rPr>
                <w:noProof/>
                <w:webHidden/>
              </w:rPr>
            </w:r>
            <w:r w:rsidR="00A3147C">
              <w:rPr>
                <w:noProof/>
                <w:webHidden/>
              </w:rPr>
              <w:fldChar w:fldCharType="separate"/>
            </w:r>
            <w:r w:rsidR="00A3147C">
              <w:rPr>
                <w:noProof/>
                <w:webHidden/>
              </w:rPr>
              <w:t>6</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15" w:history="1">
            <w:r w:rsidR="00A3147C" w:rsidRPr="0066538F">
              <w:rPr>
                <w:rStyle w:val="Hyperlink"/>
                <w:noProof/>
              </w:rPr>
              <w:t>1.5</w:t>
            </w:r>
            <w:r w:rsidR="00A3147C">
              <w:rPr>
                <w:rFonts w:eastAsiaTheme="minorEastAsia"/>
                <w:noProof/>
                <w:sz w:val="22"/>
              </w:rPr>
              <w:tab/>
            </w:r>
            <w:r w:rsidR="00A3147C" w:rsidRPr="0066538F">
              <w:rPr>
                <w:rStyle w:val="Hyperlink"/>
                <w:noProof/>
              </w:rPr>
              <w:t>Contextual Typing</w:t>
            </w:r>
            <w:r w:rsidR="00A3147C">
              <w:rPr>
                <w:noProof/>
                <w:webHidden/>
              </w:rPr>
              <w:tab/>
            </w:r>
            <w:r w:rsidR="00A3147C">
              <w:rPr>
                <w:noProof/>
                <w:webHidden/>
              </w:rPr>
              <w:fldChar w:fldCharType="begin"/>
            </w:r>
            <w:r w:rsidR="00A3147C">
              <w:rPr>
                <w:noProof/>
                <w:webHidden/>
              </w:rPr>
              <w:instrText xml:space="preserve"> PAGEREF _Toc439666115 \h </w:instrText>
            </w:r>
            <w:r w:rsidR="00A3147C">
              <w:rPr>
                <w:noProof/>
                <w:webHidden/>
              </w:rPr>
            </w:r>
            <w:r w:rsidR="00A3147C">
              <w:rPr>
                <w:noProof/>
                <w:webHidden/>
              </w:rPr>
              <w:fldChar w:fldCharType="separate"/>
            </w:r>
            <w:r w:rsidR="00A3147C">
              <w:rPr>
                <w:noProof/>
                <w:webHidden/>
              </w:rPr>
              <w:t>7</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16" w:history="1">
            <w:r w:rsidR="00A3147C" w:rsidRPr="0066538F">
              <w:rPr>
                <w:rStyle w:val="Hyperlink"/>
                <w:noProof/>
              </w:rPr>
              <w:t>1.6</w:t>
            </w:r>
            <w:r w:rsidR="00A3147C">
              <w:rPr>
                <w:rFonts w:eastAsiaTheme="minorEastAsia"/>
                <w:noProof/>
                <w:sz w:val="22"/>
              </w:rPr>
              <w:tab/>
            </w:r>
            <w:r w:rsidR="00A3147C" w:rsidRPr="0066538F">
              <w:rPr>
                <w:rStyle w:val="Hyperlink"/>
                <w:noProof/>
              </w:rPr>
              <w:t>Classes</w:t>
            </w:r>
            <w:r w:rsidR="00A3147C">
              <w:rPr>
                <w:noProof/>
                <w:webHidden/>
              </w:rPr>
              <w:tab/>
            </w:r>
            <w:r w:rsidR="00A3147C">
              <w:rPr>
                <w:noProof/>
                <w:webHidden/>
              </w:rPr>
              <w:fldChar w:fldCharType="begin"/>
            </w:r>
            <w:r w:rsidR="00A3147C">
              <w:rPr>
                <w:noProof/>
                <w:webHidden/>
              </w:rPr>
              <w:instrText xml:space="preserve"> PAGEREF _Toc439666116 \h </w:instrText>
            </w:r>
            <w:r w:rsidR="00A3147C">
              <w:rPr>
                <w:noProof/>
                <w:webHidden/>
              </w:rPr>
            </w:r>
            <w:r w:rsidR="00A3147C">
              <w:rPr>
                <w:noProof/>
                <w:webHidden/>
              </w:rPr>
              <w:fldChar w:fldCharType="separate"/>
            </w:r>
            <w:r w:rsidR="00A3147C">
              <w:rPr>
                <w:noProof/>
                <w:webHidden/>
              </w:rPr>
              <w:t>8</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17" w:history="1">
            <w:r w:rsidR="00A3147C" w:rsidRPr="0066538F">
              <w:rPr>
                <w:rStyle w:val="Hyperlink"/>
                <w:noProof/>
              </w:rPr>
              <w:t>1.7</w:t>
            </w:r>
            <w:r w:rsidR="00A3147C">
              <w:rPr>
                <w:rFonts w:eastAsiaTheme="minorEastAsia"/>
                <w:noProof/>
                <w:sz w:val="22"/>
              </w:rPr>
              <w:tab/>
            </w:r>
            <w:r w:rsidR="00A3147C" w:rsidRPr="0066538F">
              <w:rPr>
                <w:rStyle w:val="Hyperlink"/>
                <w:noProof/>
              </w:rPr>
              <w:t>Enum Types</w:t>
            </w:r>
            <w:r w:rsidR="00A3147C">
              <w:rPr>
                <w:noProof/>
                <w:webHidden/>
              </w:rPr>
              <w:tab/>
            </w:r>
            <w:r w:rsidR="00A3147C">
              <w:rPr>
                <w:noProof/>
                <w:webHidden/>
              </w:rPr>
              <w:fldChar w:fldCharType="begin"/>
            </w:r>
            <w:r w:rsidR="00A3147C">
              <w:rPr>
                <w:noProof/>
                <w:webHidden/>
              </w:rPr>
              <w:instrText xml:space="preserve"> PAGEREF _Toc439666117 \h </w:instrText>
            </w:r>
            <w:r w:rsidR="00A3147C">
              <w:rPr>
                <w:noProof/>
                <w:webHidden/>
              </w:rPr>
            </w:r>
            <w:r w:rsidR="00A3147C">
              <w:rPr>
                <w:noProof/>
                <w:webHidden/>
              </w:rPr>
              <w:fldChar w:fldCharType="separate"/>
            </w:r>
            <w:r w:rsidR="00A3147C">
              <w:rPr>
                <w:noProof/>
                <w:webHidden/>
              </w:rPr>
              <w:t>10</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18" w:history="1">
            <w:r w:rsidR="00A3147C" w:rsidRPr="0066538F">
              <w:rPr>
                <w:rStyle w:val="Hyperlink"/>
                <w:noProof/>
                <w:highlight w:val="white"/>
              </w:rPr>
              <w:t>1.8</w:t>
            </w:r>
            <w:r w:rsidR="00A3147C">
              <w:rPr>
                <w:rFonts w:eastAsiaTheme="minorEastAsia"/>
                <w:noProof/>
                <w:sz w:val="22"/>
              </w:rPr>
              <w:tab/>
            </w:r>
            <w:r w:rsidR="00A3147C" w:rsidRPr="0066538F">
              <w:rPr>
                <w:rStyle w:val="Hyperlink"/>
                <w:noProof/>
                <w:highlight w:val="white"/>
              </w:rPr>
              <w:t>Overloading on String Parameters</w:t>
            </w:r>
            <w:r w:rsidR="00A3147C">
              <w:rPr>
                <w:noProof/>
                <w:webHidden/>
              </w:rPr>
              <w:tab/>
            </w:r>
            <w:r w:rsidR="00A3147C">
              <w:rPr>
                <w:noProof/>
                <w:webHidden/>
              </w:rPr>
              <w:fldChar w:fldCharType="begin"/>
            </w:r>
            <w:r w:rsidR="00A3147C">
              <w:rPr>
                <w:noProof/>
                <w:webHidden/>
              </w:rPr>
              <w:instrText xml:space="preserve"> PAGEREF _Toc439666118 \h </w:instrText>
            </w:r>
            <w:r w:rsidR="00A3147C">
              <w:rPr>
                <w:noProof/>
                <w:webHidden/>
              </w:rPr>
            </w:r>
            <w:r w:rsidR="00A3147C">
              <w:rPr>
                <w:noProof/>
                <w:webHidden/>
              </w:rPr>
              <w:fldChar w:fldCharType="separate"/>
            </w:r>
            <w:r w:rsidR="00A3147C">
              <w:rPr>
                <w:noProof/>
                <w:webHidden/>
              </w:rPr>
              <w:t>12</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19" w:history="1">
            <w:r w:rsidR="00A3147C" w:rsidRPr="0066538F">
              <w:rPr>
                <w:rStyle w:val="Hyperlink"/>
                <w:noProof/>
                <w:highlight w:val="white"/>
              </w:rPr>
              <w:t>1.9</w:t>
            </w:r>
            <w:r w:rsidR="00A3147C">
              <w:rPr>
                <w:rFonts w:eastAsiaTheme="minorEastAsia"/>
                <w:noProof/>
                <w:sz w:val="22"/>
              </w:rPr>
              <w:tab/>
            </w:r>
            <w:r w:rsidR="00A3147C" w:rsidRPr="0066538F">
              <w:rPr>
                <w:rStyle w:val="Hyperlink"/>
                <w:noProof/>
                <w:highlight w:val="white"/>
              </w:rPr>
              <w:t>Generic Types and Functions</w:t>
            </w:r>
            <w:r w:rsidR="00A3147C">
              <w:rPr>
                <w:noProof/>
                <w:webHidden/>
              </w:rPr>
              <w:tab/>
            </w:r>
            <w:r w:rsidR="00A3147C">
              <w:rPr>
                <w:noProof/>
                <w:webHidden/>
              </w:rPr>
              <w:fldChar w:fldCharType="begin"/>
            </w:r>
            <w:r w:rsidR="00A3147C">
              <w:rPr>
                <w:noProof/>
                <w:webHidden/>
              </w:rPr>
              <w:instrText xml:space="preserve"> PAGEREF _Toc439666119 \h </w:instrText>
            </w:r>
            <w:r w:rsidR="00A3147C">
              <w:rPr>
                <w:noProof/>
                <w:webHidden/>
              </w:rPr>
            </w:r>
            <w:r w:rsidR="00A3147C">
              <w:rPr>
                <w:noProof/>
                <w:webHidden/>
              </w:rPr>
              <w:fldChar w:fldCharType="separate"/>
            </w:r>
            <w:r w:rsidR="00A3147C">
              <w:rPr>
                <w:noProof/>
                <w:webHidden/>
              </w:rPr>
              <w:t>12</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20" w:history="1">
            <w:r w:rsidR="00A3147C" w:rsidRPr="0066538F">
              <w:rPr>
                <w:rStyle w:val="Hyperlink"/>
                <w:noProof/>
              </w:rPr>
              <w:t>1.10</w:t>
            </w:r>
            <w:r w:rsidR="00A3147C">
              <w:rPr>
                <w:rFonts w:eastAsiaTheme="minorEastAsia"/>
                <w:noProof/>
                <w:sz w:val="22"/>
              </w:rPr>
              <w:tab/>
            </w:r>
            <w:r w:rsidR="00A3147C" w:rsidRPr="0066538F">
              <w:rPr>
                <w:rStyle w:val="Hyperlink"/>
                <w:noProof/>
              </w:rPr>
              <w:t>Namespaces</w:t>
            </w:r>
            <w:r w:rsidR="00A3147C">
              <w:rPr>
                <w:noProof/>
                <w:webHidden/>
              </w:rPr>
              <w:tab/>
            </w:r>
            <w:r w:rsidR="00A3147C">
              <w:rPr>
                <w:noProof/>
                <w:webHidden/>
              </w:rPr>
              <w:fldChar w:fldCharType="begin"/>
            </w:r>
            <w:r w:rsidR="00A3147C">
              <w:rPr>
                <w:noProof/>
                <w:webHidden/>
              </w:rPr>
              <w:instrText xml:space="preserve"> PAGEREF _Toc439666120 \h </w:instrText>
            </w:r>
            <w:r w:rsidR="00A3147C">
              <w:rPr>
                <w:noProof/>
                <w:webHidden/>
              </w:rPr>
            </w:r>
            <w:r w:rsidR="00A3147C">
              <w:rPr>
                <w:noProof/>
                <w:webHidden/>
              </w:rPr>
              <w:fldChar w:fldCharType="separate"/>
            </w:r>
            <w:r w:rsidR="00A3147C">
              <w:rPr>
                <w:noProof/>
                <w:webHidden/>
              </w:rPr>
              <w:t>14</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21" w:history="1">
            <w:r w:rsidR="00A3147C" w:rsidRPr="0066538F">
              <w:rPr>
                <w:rStyle w:val="Hyperlink"/>
                <w:noProof/>
              </w:rPr>
              <w:t>1.11</w:t>
            </w:r>
            <w:r w:rsidR="00A3147C">
              <w:rPr>
                <w:rFonts w:eastAsiaTheme="minorEastAsia"/>
                <w:noProof/>
                <w:sz w:val="22"/>
              </w:rPr>
              <w:tab/>
            </w:r>
            <w:r w:rsidR="00A3147C" w:rsidRPr="0066538F">
              <w:rPr>
                <w:rStyle w:val="Hyperlink"/>
                <w:noProof/>
              </w:rPr>
              <w:t>Modules</w:t>
            </w:r>
            <w:r w:rsidR="00A3147C">
              <w:rPr>
                <w:noProof/>
                <w:webHidden/>
              </w:rPr>
              <w:tab/>
            </w:r>
            <w:r w:rsidR="00A3147C">
              <w:rPr>
                <w:noProof/>
                <w:webHidden/>
              </w:rPr>
              <w:fldChar w:fldCharType="begin"/>
            </w:r>
            <w:r w:rsidR="00A3147C">
              <w:rPr>
                <w:noProof/>
                <w:webHidden/>
              </w:rPr>
              <w:instrText xml:space="preserve"> PAGEREF _Toc439666121 \h </w:instrText>
            </w:r>
            <w:r w:rsidR="00A3147C">
              <w:rPr>
                <w:noProof/>
                <w:webHidden/>
              </w:rPr>
            </w:r>
            <w:r w:rsidR="00A3147C">
              <w:rPr>
                <w:noProof/>
                <w:webHidden/>
              </w:rPr>
              <w:fldChar w:fldCharType="separate"/>
            </w:r>
            <w:r w:rsidR="00A3147C">
              <w:rPr>
                <w:noProof/>
                <w:webHidden/>
              </w:rPr>
              <w:t>16</w:t>
            </w:r>
            <w:r w:rsidR="00A3147C">
              <w:rPr>
                <w:noProof/>
                <w:webHidden/>
              </w:rPr>
              <w:fldChar w:fldCharType="end"/>
            </w:r>
          </w:hyperlink>
        </w:p>
        <w:p w:rsidR="00A3147C" w:rsidRDefault="00276903">
          <w:pPr>
            <w:pStyle w:val="TOC1"/>
            <w:rPr>
              <w:rFonts w:eastAsiaTheme="minorEastAsia"/>
              <w:noProof/>
              <w:sz w:val="22"/>
            </w:rPr>
          </w:pPr>
          <w:hyperlink w:anchor="_Toc439666122" w:history="1">
            <w:r w:rsidR="00A3147C" w:rsidRPr="0066538F">
              <w:rPr>
                <w:rStyle w:val="Hyperlink"/>
                <w:noProof/>
              </w:rPr>
              <w:t>2</w:t>
            </w:r>
            <w:r w:rsidR="00A3147C">
              <w:rPr>
                <w:rFonts w:eastAsiaTheme="minorEastAsia"/>
                <w:noProof/>
                <w:sz w:val="22"/>
              </w:rPr>
              <w:tab/>
            </w:r>
            <w:r w:rsidR="00A3147C" w:rsidRPr="0066538F">
              <w:rPr>
                <w:rStyle w:val="Hyperlink"/>
                <w:noProof/>
              </w:rPr>
              <w:t>Basic Concepts</w:t>
            </w:r>
            <w:r w:rsidR="00A3147C">
              <w:rPr>
                <w:noProof/>
                <w:webHidden/>
              </w:rPr>
              <w:tab/>
            </w:r>
            <w:r w:rsidR="00A3147C">
              <w:rPr>
                <w:noProof/>
                <w:webHidden/>
              </w:rPr>
              <w:fldChar w:fldCharType="begin"/>
            </w:r>
            <w:r w:rsidR="00A3147C">
              <w:rPr>
                <w:noProof/>
                <w:webHidden/>
              </w:rPr>
              <w:instrText xml:space="preserve"> PAGEREF _Toc439666122 \h </w:instrText>
            </w:r>
            <w:r w:rsidR="00A3147C">
              <w:rPr>
                <w:noProof/>
                <w:webHidden/>
              </w:rPr>
            </w:r>
            <w:r w:rsidR="00A3147C">
              <w:rPr>
                <w:noProof/>
                <w:webHidden/>
              </w:rPr>
              <w:fldChar w:fldCharType="separate"/>
            </w:r>
            <w:r w:rsidR="00A3147C">
              <w:rPr>
                <w:noProof/>
                <w:webHidden/>
              </w:rPr>
              <w:t>17</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23" w:history="1">
            <w:r w:rsidR="00A3147C" w:rsidRPr="0066538F">
              <w:rPr>
                <w:rStyle w:val="Hyperlink"/>
                <w:noProof/>
              </w:rPr>
              <w:t>2.1</w:t>
            </w:r>
            <w:r w:rsidR="00A3147C">
              <w:rPr>
                <w:rFonts w:eastAsiaTheme="minorEastAsia"/>
                <w:noProof/>
                <w:sz w:val="22"/>
              </w:rPr>
              <w:tab/>
            </w:r>
            <w:r w:rsidR="00A3147C" w:rsidRPr="0066538F">
              <w:rPr>
                <w:rStyle w:val="Hyperlink"/>
                <w:noProof/>
              </w:rPr>
              <w:t>Grammar Conventions</w:t>
            </w:r>
            <w:r w:rsidR="00A3147C">
              <w:rPr>
                <w:noProof/>
                <w:webHidden/>
              </w:rPr>
              <w:tab/>
            </w:r>
            <w:r w:rsidR="00A3147C">
              <w:rPr>
                <w:noProof/>
                <w:webHidden/>
              </w:rPr>
              <w:fldChar w:fldCharType="begin"/>
            </w:r>
            <w:r w:rsidR="00A3147C">
              <w:rPr>
                <w:noProof/>
                <w:webHidden/>
              </w:rPr>
              <w:instrText xml:space="preserve"> PAGEREF _Toc439666123 \h </w:instrText>
            </w:r>
            <w:r w:rsidR="00A3147C">
              <w:rPr>
                <w:noProof/>
                <w:webHidden/>
              </w:rPr>
            </w:r>
            <w:r w:rsidR="00A3147C">
              <w:rPr>
                <w:noProof/>
                <w:webHidden/>
              </w:rPr>
              <w:fldChar w:fldCharType="separate"/>
            </w:r>
            <w:r w:rsidR="00A3147C">
              <w:rPr>
                <w:noProof/>
                <w:webHidden/>
              </w:rPr>
              <w:t>17</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24" w:history="1">
            <w:r w:rsidR="00A3147C" w:rsidRPr="0066538F">
              <w:rPr>
                <w:rStyle w:val="Hyperlink"/>
                <w:noProof/>
              </w:rPr>
              <w:t>2.2</w:t>
            </w:r>
            <w:r w:rsidR="00A3147C">
              <w:rPr>
                <w:rFonts w:eastAsiaTheme="minorEastAsia"/>
                <w:noProof/>
                <w:sz w:val="22"/>
              </w:rPr>
              <w:tab/>
            </w:r>
            <w:r w:rsidR="00A3147C" w:rsidRPr="0066538F">
              <w:rPr>
                <w:rStyle w:val="Hyperlink"/>
                <w:noProof/>
              </w:rPr>
              <w:t>Names</w:t>
            </w:r>
            <w:r w:rsidR="00A3147C">
              <w:rPr>
                <w:noProof/>
                <w:webHidden/>
              </w:rPr>
              <w:tab/>
            </w:r>
            <w:r w:rsidR="00A3147C">
              <w:rPr>
                <w:noProof/>
                <w:webHidden/>
              </w:rPr>
              <w:fldChar w:fldCharType="begin"/>
            </w:r>
            <w:r w:rsidR="00A3147C">
              <w:rPr>
                <w:noProof/>
                <w:webHidden/>
              </w:rPr>
              <w:instrText xml:space="preserve"> PAGEREF _Toc439666124 \h </w:instrText>
            </w:r>
            <w:r w:rsidR="00A3147C">
              <w:rPr>
                <w:noProof/>
                <w:webHidden/>
              </w:rPr>
            </w:r>
            <w:r w:rsidR="00A3147C">
              <w:rPr>
                <w:noProof/>
                <w:webHidden/>
              </w:rPr>
              <w:fldChar w:fldCharType="separate"/>
            </w:r>
            <w:r w:rsidR="00A3147C">
              <w:rPr>
                <w:noProof/>
                <w:webHidden/>
              </w:rPr>
              <w:t>17</w:t>
            </w:r>
            <w:r w:rsidR="00A3147C">
              <w:rPr>
                <w:noProof/>
                <w:webHidden/>
              </w:rPr>
              <w:fldChar w:fldCharType="end"/>
            </w:r>
          </w:hyperlink>
        </w:p>
        <w:p w:rsidR="00A3147C" w:rsidRDefault="00276903">
          <w:pPr>
            <w:pStyle w:val="TOC3"/>
            <w:rPr>
              <w:rFonts w:eastAsiaTheme="minorEastAsia"/>
              <w:noProof/>
              <w:sz w:val="22"/>
            </w:rPr>
          </w:pPr>
          <w:hyperlink w:anchor="_Toc439666125" w:history="1">
            <w:r w:rsidR="00A3147C" w:rsidRPr="0066538F">
              <w:rPr>
                <w:rStyle w:val="Hyperlink"/>
                <w:noProof/>
              </w:rPr>
              <w:t>2.2.1</w:t>
            </w:r>
            <w:r w:rsidR="00A3147C">
              <w:rPr>
                <w:rFonts w:eastAsiaTheme="minorEastAsia"/>
                <w:noProof/>
                <w:sz w:val="22"/>
              </w:rPr>
              <w:tab/>
            </w:r>
            <w:r w:rsidR="00A3147C" w:rsidRPr="0066538F">
              <w:rPr>
                <w:rStyle w:val="Hyperlink"/>
                <w:noProof/>
              </w:rPr>
              <w:t>Reserved Words</w:t>
            </w:r>
            <w:r w:rsidR="00A3147C">
              <w:rPr>
                <w:noProof/>
                <w:webHidden/>
              </w:rPr>
              <w:tab/>
            </w:r>
            <w:r w:rsidR="00A3147C">
              <w:rPr>
                <w:noProof/>
                <w:webHidden/>
              </w:rPr>
              <w:fldChar w:fldCharType="begin"/>
            </w:r>
            <w:r w:rsidR="00A3147C">
              <w:rPr>
                <w:noProof/>
                <w:webHidden/>
              </w:rPr>
              <w:instrText xml:space="preserve"> PAGEREF _Toc439666125 \h </w:instrText>
            </w:r>
            <w:r w:rsidR="00A3147C">
              <w:rPr>
                <w:noProof/>
                <w:webHidden/>
              </w:rPr>
            </w:r>
            <w:r w:rsidR="00A3147C">
              <w:rPr>
                <w:noProof/>
                <w:webHidden/>
              </w:rPr>
              <w:fldChar w:fldCharType="separate"/>
            </w:r>
            <w:r w:rsidR="00A3147C">
              <w:rPr>
                <w:noProof/>
                <w:webHidden/>
              </w:rPr>
              <w:t>18</w:t>
            </w:r>
            <w:r w:rsidR="00A3147C">
              <w:rPr>
                <w:noProof/>
                <w:webHidden/>
              </w:rPr>
              <w:fldChar w:fldCharType="end"/>
            </w:r>
          </w:hyperlink>
        </w:p>
        <w:p w:rsidR="00A3147C" w:rsidRDefault="00276903">
          <w:pPr>
            <w:pStyle w:val="TOC3"/>
            <w:rPr>
              <w:rFonts w:eastAsiaTheme="minorEastAsia"/>
              <w:noProof/>
              <w:sz w:val="22"/>
            </w:rPr>
          </w:pPr>
          <w:hyperlink w:anchor="_Toc439666126" w:history="1">
            <w:r w:rsidR="00A3147C" w:rsidRPr="0066538F">
              <w:rPr>
                <w:rStyle w:val="Hyperlink"/>
                <w:noProof/>
              </w:rPr>
              <w:t>2.2.2</w:t>
            </w:r>
            <w:r w:rsidR="00A3147C">
              <w:rPr>
                <w:rFonts w:eastAsiaTheme="minorEastAsia"/>
                <w:noProof/>
                <w:sz w:val="22"/>
              </w:rPr>
              <w:tab/>
            </w:r>
            <w:r w:rsidR="00A3147C" w:rsidRPr="0066538F">
              <w:rPr>
                <w:rStyle w:val="Hyperlink"/>
                <w:noProof/>
              </w:rPr>
              <w:t>Property Names</w:t>
            </w:r>
            <w:r w:rsidR="00A3147C">
              <w:rPr>
                <w:noProof/>
                <w:webHidden/>
              </w:rPr>
              <w:tab/>
            </w:r>
            <w:r w:rsidR="00A3147C">
              <w:rPr>
                <w:noProof/>
                <w:webHidden/>
              </w:rPr>
              <w:fldChar w:fldCharType="begin"/>
            </w:r>
            <w:r w:rsidR="00A3147C">
              <w:rPr>
                <w:noProof/>
                <w:webHidden/>
              </w:rPr>
              <w:instrText xml:space="preserve"> PAGEREF _Toc439666126 \h </w:instrText>
            </w:r>
            <w:r w:rsidR="00A3147C">
              <w:rPr>
                <w:noProof/>
                <w:webHidden/>
              </w:rPr>
            </w:r>
            <w:r w:rsidR="00A3147C">
              <w:rPr>
                <w:noProof/>
                <w:webHidden/>
              </w:rPr>
              <w:fldChar w:fldCharType="separate"/>
            </w:r>
            <w:r w:rsidR="00A3147C">
              <w:rPr>
                <w:noProof/>
                <w:webHidden/>
              </w:rPr>
              <w:t>18</w:t>
            </w:r>
            <w:r w:rsidR="00A3147C">
              <w:rPr>
                <w:noProof/>
                <w:webHidden/>
              </w:rPr>
              <w:fldChar w:fldCharType="end"/>
            </w:r>
          </w:hyperlink>
        </w:p>
        <w:p w:rsidR="00A3147C" w:rsidRDefault="00276903">
          <w:pPr>
            <w:pStyle w:val="TOC3"/>
            <w:rPr>
              <w:rFonts w:eastAsiaTheme="minorEastAsia"/>
              <w:noProof/>
              <w:sz w:val="22"/>
            </w:rPr>
          </w:pPr>
          <w:hyperlink w:anchor="_Toc439666127" w:history="1">
            <w:r w:rsidR="00A3147C" w:rsidRPr="0066538F">
              <w:rPr>
                <w:rStyle w:val="Hyperlink"/>
                <w:noProof/>
              </w:rPr>
              <w:t>2.2.3</w:t>
            </w:r>
            <w:r w:rsidR="00A3147C">
              <w:rPr>
                <w:rFonts w:eastAsiaTheme="minorEastAsia"/>
                <w:noProof/>
                <w:sz w:val="22"/>
              </w:rPr>
              <w:tab/>
            </w:r>
            <w:r w:rsidR="00A3147C" w:rsidRPr="0066538F">
              <w:rPr>
                <w:rStyle w:val="Hyperlink"/>
                <w:noProof/>
              </w:rPr>
              <w:t>Computed Property Names</w:t>
            </w:r>
            <w:r w:rsidR="00A3147C">
              <w:rPr>
                <w:noProof/>
                <w:webHidden/>
              </w:rPr>
              <w:tab/>
            </w:r>
            <w:r w:rsidR="00A3147C">
              <w:rPr>
                <w:noProof/>
                <w:webHidden/>
              </w:rPr>
              <w:fldChar w:fldCharType="begin"/>
            </w:r>
            <w:r w:rsidR="00A3147C">
              <w:rPr>
                <w:noProof/>
                <w:webHidden/>
              </w:rPr>
              <w:instrText xml:space="preserve"> PAGEREF _Toc439666127 \h </w:instrText>
            </w:r>
            <w:r w:rsidR="00A3147C">
              <w:rPr>
                <w:noProof/>
                <w:webHidden/>
              </w:rPr>
            </w:r>
            <w:r w:rsidR="00A3147C">
              <w:rPr>
                <w:noProof/>
                <w:webHidden/>
              </w:rPr>
              <w:fldChar w:fldCharType="separate"/>
            </w:r>
            <w:r w:rsidR="00A3147C">
              <w:rPr>
                <w:noProof/>
                <w:webHidden/>
              </w:rPr>
              <w:t>19</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28" w:history="1">
            <w:r w:rsidR="00A3147C" w:rsidRPr="0066538F">
              <w:rPr>
                <w:rStyle w:val="Hyperlink"/>
                <w:noProof/>
              </w:rPr>
              <w:t>2.3</w:t>
            </w:r>
            <w:r w:rsidR="00A3147C">
              <w:rPr>
                <w:rFonts w:eastAsiaTheme="minorEastAsia"/>
                <w:noProof/>
                <w:sz w:val="22"/>
              </w:rPr>
              <w:tab/>
            </w:r>
            <w:r w:rsidR="00A3147C" w:rsidRPr="0066538F">
              <w:rPr>
                <w:rStyle w:val="Hyperlink"/>
                <w:noProof/>
              </w:rPr>
              <w:t>Declarations</w:t>
            </w:r>
            <w:r w:rsidR="00A3147C">
              <w:rPr>
                <w:noProof/>
                <w:webHidden/>
              </w:rPr>
              <w:tab/>
            </w:r>
            <w:r w:rsidR="00A3147C">
              <w:rPr>
                <w:noProof/>
                <w:webHidden/>
              </w:rPr>
              <w:fldChar w:fldCharType="begin"/>
            </w:r>
            <w:r w:rsidR="00A3147C">
              <w:rPr>
                <w:noProof/>
                <w:webHidden/>
              </w:rPr>
              <w:instrText xml:space="preserve"> PAGEREF _Toc439666128 \h </w:instrText>
            </w:r>
            <w:r w:rsidR="00A3147C">
              <w:rPr>
                <w:noProof/>
                <w:webHidden/>
              </w:rPr>
            </w:r>
            <w:r w:rsidR="00A3147C">
              <w:rPr>
                <w:noProof/>
                <w:webHidden/>
              </w:rPr>
              <w:fldChar w:fldCharType="separate"/>
            </w:r>
            <w:r w:rsidR="00A3147C">
              <w:rPr>
                <w:noProof/>
                <w:webHidden/>
              </w:rPr>
              <w:t>19</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29" w:history="1">
            <w:r w:rsidR="00A3147C" w:rsidRPr="0066538F">
              <w:rPr>
                <w:rStyle w:val="Hyperlink"/>
                <w:noProof/>
              </w:rPr>
              <w:t>2.4</w:t>
            </w:r>
            <w:r w:rsidR="00A3147C">
              <w:rPr>
                <w:rFonts w:eastAsiaTheme="minorEastAsia"/>
                <w:noProof/>
                <w:sz w:val="22"/>
              </w:rPr>
              <w:tab/>
            </w:r>
            <w:r w:rsidR="00A3147C" w:rsidRPr="0066538F">
              <w:rPr>
                <w:rStyle w:val="Hyperlink"/>
                <w:noProof/>
              </w:rPr>
              <w:t>Scopes</w:t>
            </w:r>
            <w:r w:rsidR="00A3147C">
              <w:rPr>
                <w:noProof/>
                <w:webHidden/>
              </w:rPr>
              <w:tab/>
            </w:r>
            <w:r w:rsidR="00A3147C">
              <w:rPr>
                <w:noProof/>
                <w:webHidden/>
              </w:rPr>
              <w:fldChar w:fldCharType="begin"/>
            </w:r>
            <w:r w:rsidR="00A3147C">
              <w:rPr>
                <w:noProof/>
                <w:webHidden/>
              </w:rPr>
              <w:instrText xml:space="preserve"> PAGEREF _Toc439666129 \h </w:instrText>
            </w:r>
            <w:r w:rsidR="00A3147C">
              <w:rPr>
                <w:noProof/>
                <w:webHidden/>
              </w:rPr>
            </w:r>
            <w:r w:rsidR="00A3147C">
              <w:rPr>
                <w:noProof/>
                <w:webHidden/>
              </w:rPr>
              <w:fldChar w:fldCharType="separate"/>
            </w:r>
            <w:r w:rsidR="00A3147C">
              <w:rPr>
                <w:noProof/>
                <w:webHidden/>
              </w:rPr>
              <w:t>22</w:t>
            </w:r>
            <w:r w:rsidR="00A3147C">
              <w:rPr>
                <w:noProof/>
                <w:webHidden/>
              </w:rPr>
              <w:fldChar w:fldCharType="end"/>
            </w:r>
          </w:hyperlink>
        </w:p>
        <w:p w:rsidR="00A3147C" w:rsidRDefault="00276903">
          <w:pPr>
            <w:pStyle w:val="TOC1"/>
            <w:rPr>
              <w:rFonts w:eastAsiaTheme="minorEastAsia"/>
              <w:noProof/>
              <w:sz w:val="22"/>
            </w:rPr>
          </w:pPr>
          <w:hyperlink w:anchor="_Toc439666130" w:history="1">
            <w:r w:rsidR="00A3147C" w:rsidRPr="0066538F">
              <w:rPr>
                <w:rStyle w:val="Hyperlink"/>
                <w:noProof/>
              </w:rPr>
              <w:t>3</w:t>
            </w:r>
            <w:r w:rsidR="00A3147C">
              <w:rPr>
                <w:rFonts w:eastAsiaTheme="minorEastAsia"/>
                <w:noProof/>
                <w:sz w:val="22"/>
              </w:rPr>
              <w:tab/>
            </w:r>
            <w:r w:rsidR="00A3147C" w:rsidRPr="0066538F">
              <w:rPr>
                <w:rStyle w:val="Hyperlink"/>
                <w:noProof/>
              </w:rPr>
              <w:t>Types</w:t>
            </w:r>
            <w:r w:rsidR="00A3147C">
              <w:rPr>
                <w:noProof/>
                <w:webHidden/>
              </w:rPr>
              <w:tab/>
            </w:r>
            <w:r w:rsidR="00A3147C">
              <w:rPr>
                <w:noProof/>
                <w:webHidden/>
              </w:rPr>
              <w:fldChar w:fldCharType="begin"/>
            </w:r>
            <w:r w:rsidR="00A3147C">
              <w:rPr>
                <w:noProof/>
                <w:webHidden/>
              </w:rPr>
              <w:instrText xml:space="preserve"> PAGEREF _Toc439666130 \h </w:instrText>
            </w:r>
            <w:r w:rsidR="00A3147C">
              <w:rPr>
                <w:noProof/>
                <w:webHidden/>
              </w:rPr>
            </w:r>
            <w:r w:rsidR="00A3147C">
              <w:rPr>
                <w:noProof/>
                <w:webHidden/>
              </w:rPr>
              <w:fldChar w:fldCharType="separate"/>
            </w:r>
            <w:r w:rsidR="00A3147C">
              <w:rPr>
                <w:noProof/>
                <w:webHidden/>
              </w:rPr>
              <w:t>25</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31" w:history="1">
            <w:r w:rsidR="00A3147C" w:rsidRPr="0066538F">
              <w:rPr>
                <w:rStyle w:val="Hyperlink"/>
                <w:noProof/>
              </w:rPr>
              <w:t>3.1</w:t>
            </w:r>
            <w:r w:rsidR="00A3147C">
              <w:rPr>
                <w:rFonts w:eastAsiaTheme="minorEastAsia"/>
                <w:noProof/>
                <w:sz w:val="22"/>
              </w:rPr>
              <w:tab/>
            </w:r>
            <w:r w:rsidR="00A3147C" w:rsidRPr="0066538F">
              <w:rPr>
                <w:rStyle w:val="Hyperlink"/>
                <w:noProof/>
              </w:rPr>
              <w:t>The Any Type</w:t>
            </w:r>
            <w:r w:rsidR="00A3147C">
              <w:rPr>
                <w:noProof/>
                <w:webHidden/>
              </w:rPr>
              <w:tab/>
            </w:r>
            <w:r w:rsidR="00A3147C">
              <w:rPr>
                <w:noProof/>
                <w:webHidden/>
              </w:rPr>
              <w:fldChar w:fldCharType="begin"/>
            </w:r>
            <w:r w:rsidR="00A3147C">
              <w:rPr>
                <w:noProof/>
                <w:webHidden/>
              </w:rPr>
              <w:instrText xml:space="preserve"> PAGEREF _Toc439666131 \h </w:instrText>
            </w:r>
            <w:r w:rsidR="00A3147C">
              <w:rPr>
                <w:noProof/>
                <w:webHidden/>
              </w:rPr>
            </w:r>
            <w:r w:rsidR="00A3147C">
              <w:rPr>
                <w:noProof/>
                <w:webHidden/>
              </w:rPr>
              <w:fldChar w:fldCharType="separate"/>
            </w:r>
            <w:r w:rsidR="00A3147C">
              <w:rPr>
                <w:noProof/>
                <w:webHidden/>
              </w:rPr>
              <w:t>26</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32" w:history="1">
            <w:r w:rsidR="00A3147C" w:rsidRPr="0066538F">
              <w:rPr>
                <w:rStyle w:val="Hyperlink"/>
                <w:noProof/>
              </w:rPr>
              <w:t>3.2</w:t>
            </w:r>
            <w:r w:rsidR="00A3147C">
              <w:rPr>
                <w:rFonts w:eastAsiaTheme="minorEastAsia"/>
                <w:noProof/>
                <w:sz w:val="22"/>
              </w:rPr>
              <w:tab/>
            </w:r>
            <w:r w:rsidR="00A3147C" w:rsidRPr="0066538F">
              <w:rPr>
                <w:rStyle w:val="Hyperlink"/>
                <w:noProof/>
              </w:rPr>
              <w:t>Primitive Types</w:t>
            </w:r>
            <w:r w:rsidR="00A3147C">
              <w:rPr>
                <w:noProof/>
                <w:webHidden/>
              </w:rPr>
              <w:tab/>
            </w:r>
            <w:r w:rsidR="00A3147C">
              <w:rPr>
                <w:noProof/>
                <w:webHidden/>
              </w:rPr>
              <w:fldChar w:fldCharType="begin"/>
            </w:r>
            <w:r w:rsidR="00A3147C">
              <w:rPr>
                <w:noProof/>
                <w:webHidden/>
              </w:rPr>
              <w:instrText xml:space="preserve"> PAGEREF _Toc439666132 \h </w:instrText>
            </w:r>
            <w:r w:rsidR="00A3147C">
              <w:rPr>
                <w:noProof/>
                <w:webHidden/>
              </w:rPr>
            </w:r>
            <w:r w:rsidR="00A3147C">
              <w:rPr>
                <w:noProof/>
                <w:webHidden/>
              </w:rPr>
              <w:fldChar w:fldCharType="separate"/>
            </w:r>
            <w:r w:rsidR="00A3147C">
              <w:rPr>
                <w:noProof/>
                <w:webHidden/>
              </w:rPr>
              <w:t>26</w:t>
            </w:r>
            <w:r w:rsidR="00A3147C">
              <w:rPr>
                <w:noProof/>
                <w:webHidden/>
              </w:rPr>
              <w:fldChar w:fldCharType="end"/>
            </w:r>
          </w:hyperlink>
        </w:p>
        <w:p w:rsidR="00A3147C" w:rsidRDefault="00276903">
          <w:pPr>
            <w:pStyle w:val="TOC3"/>
            <w:rPr>
              <w:rFonts w:eastAsiaTheme="minorEastAsia"/>
              <w:noProof/>
              <w:sz w:val="22"/>
            </w:rPr>
          </w:pPr>
          <w:hyperlink w:anchor="_Toc439666133" w:history="1">
            <w:r w:rsidR="00A3147C" w:rsidRPr="0066538F">
              <w:rPr>
                <w:rStyle w:val="Hyperlink"/>
                <w:noProof/>
              </w:rPr>
              <w:t>3.2.1</w:t>
            </w:r>
            <w:r w:rsidR="00A3147C">
              <w:rPr>
                <w:rFonts w:eastAsiaTheme="minorEastAsia"/>
                <w:noProof/>
                <w:sz w:val="22"/>
              </w:rPr>
              <w:tab/>
            </w:r>
            <w:r w:rsidR="00A3147C" w:rsidRPr="0066538F">
              <w:rPr>
                <w:rStyle w:val="Hyperlink"/>
                <w:noProof/>
              </w:rPr>
              <w:t>The Number Type</w:t>
            </w:r>
            <w:r w:rsidR="00A3147C">
              <w:rPr>
                <w:noProof/>
                <w:webHidden/>
              </w:rPr>
              <w:tab/>
            </w:r>
            <w:r w:rsidR="00A3147C">
              <w:rPr>
                <w:noProof/>
                <w:webHidden/>
              </w:rPr>
              <w:fldChar w:fldCharType="begin"/>
            </w:r>
            <w:r w:rsidR="00A3147C">
              <w:rPr>
                <w:noProof/>
                <w:webHidden/>
              </w:rPr>
              <w:instrText xml:space="preserve"> PAGEREF _Toc439666133 \h </w:instrText>
            </w:r>
            <w:r w:rsidR="00A3147C">
              <w:rPr>
                <w:noProof/>
                <w:webHidden/>
              </w:rPr>
            </w:r>
            <w:r w:rsidR="00A3147C">
              <w:rPr>
                <w:noProof/>
                <w:webHidden/>
              </w:rPr>
              <w:fldChar w:fldCharType="separate"/>
            </w:r>
            <w:r w:rsidR="00A3147C">
              <w:rPr>
                <w:noProof/>
                <w:webHidden/>
              </w:rPr>
              <w:t>26</w:t>
            </w:r>
            <w:r w:rsidR="00A3147C">
              <w:rPr>
                <w:noProof/>
                <w:webHidden/>
              </w:rPr>
              <w:fldChar w:fldCharType="end"/>
            </w:r>
          </w:hyperlink>
        </w:p>
        <w:p w:rsidR="00A3147C" w:rsidRDefault="00276903">
          <w:pPr>
            <w:pStyle w:val="TOC3"/>
            <w:rPr>
              <w:rFonts w:eastAsiaTheme="minorEastAsia"/>
              <w:noProof/>
              <w:sz w:val="22"/>
            </w:rPr>
          </w:pPr>
          <w:hyperlink w:anchor="_Toc439666134" w:history="1">
            <w:r w:rsidR="00A3147C" w:rsidRPr="0066538F">
              <w:rPr>
                <w:rStyle w:val="Hyperlink"/>
                <w:noProof/>
              </w:rPr>
              <w:t>3.2.2</w:t>
            </w:r>
            <w:r w:rsidR="00A3147C">
              <w:rPr>
                <w:rFonts w:eastAsiaTheme="minorEastAsia"/>
                <w:noProof/>
                <w:sz w:val="22"/>
              </w:rPr>
              <w:tab/>
            </w:r>
            <w:r w:rsidR="00A3147C" w:rsidRPr="0066538F">
              <w:rPr>
                <w:rStyle w:val="Hyperlink"/>
                <w:noProof/>
              </w:rPr>
              <w:t>The Boolean Type</w:t>
            </w:r>
            <w:r w:rsidR="00A3147C">
              <w:rPr>
                <w:noProof/>
                <w:webHidden/>
              </w:rPr>
              <w:tab/>
            </w:r>
            <w:r w:rsidR="00A3147C">
              <w:rPr>
                <w:noProof/>
                <w:webHidden/>
              </w:rPr>
              <w:fldChar w:fldCharType="begin"/>
            </w:r>
            <w:r w:rsidR="00A3147C">
              <w:rPr>
                <w:noProof/>
                <w:webHidden/>
              </w:rPr>
              <w:instrText xml:space="preserve"> PAGEREF _Toc439666134 \h </w:instrText>
            </w:r>
            <w:r w:rsidR="00A3147C">
              <w:rPr>
                <w:noProof/>
                <w:webHidden/>
              </w:rPr>
            </w:r>
            <w:r w:rsidR="00A3147C">
              <w:rPr>
                <w:noProof/>
                <w:webHidden/>
              </w:rPr>
              <w:fldChar w:fldCharType="separate"/>
            </w:r>
            <w:r w:rsidR="00A3147C">
              <w:rPr>
                <w:noProof/>
                <w:webHidden/>
              </w:rPr>
              <w:t>27</w:t>
            </w:r>
            <w:r w:rsidR="00A3147C">
              <w:rPr>
                <w:noProof/>
                <w:webHidden/>
              </w:rPr>
              <w:fldChar w:fldCharType="end"/>
            </w:r>
          </w:hyperlink>
        </w:p>
        <w:p w:rsidR="00A3147C" w:rsidRDefault="00276903">
          <w:pPr>
            <w:pStyle w:val="TOC3"/>
            <w:rPr>
              <w:rFonts w:eastAsiaTheme="minorEastAsia"/>
              <w:noProof/>
              <w:sz w:val="22"/>
            </w:rPr>
          </w:pPr>
          <w:hyperlink w:anchor="_Toc439666135" w:history="1">
            <w:r w:rsidR="00A3147C" w:rsidRPr="0066538F">
              <w:rPr>
                <w:rStyle w:val="Hyperlink"/>
                <w:noProof/>
              </w:rPr>
              <w:t>3.2.3</w:t>
            </w:r>
            <w:r w:rsidR="00A3147C">
              <w:rPr>
                <w:rFonts w:eastAsiaTheme="minorEastAsia"/>
                <w:noProof/>
                <w:sz w:val="22"/>
              </w:rPr>
              <w:tab/>
            </w:r>
            <w:r w:rsidR="00A3147C" w:rsidRPr="0066538F">
              <w:rPr>
                <w:rStyle w:val="Hyperlink"/>
                <w:noProof/>
              </w:rPr>
              <w:t>The String Type</w:t>
            </w:r>
            <w:r w:rsidR="00A3147C">
              <w:rPr>
                <w:noProof/>
                <w:webHidden/>
              </w:rPr>
              <w:tab/>
            </w:r>
            <w:r w:rsidR="00A3147C">
              <w:rPr>
                <w:noProof/>
                <w:webHidden/>
              </w:rPr>
              <w:fldChar w:fldCharType="begin"/>
            </w:r>
            <w:r w:rsidR="00A3147C">
              <w:rPr>
                <w:noProof/>
                <w:webHidden/>
              </w:rPr>
              <w:instrText xml:space="preserve"> PAGEREF _Toc439666135 \h </w:instrText>
            </w:r>
            <w:r w:rsidR="00A3147C">
              <w:rPr>
                <w:noProof/>
                <w:webHidden/>
              </w:rPr>
            </w:r>
            <w:r w:rsidR="00A3147C">
              <w:rPr>
                <w:noProof/>
                <w:webHidden/>
              </w:rPr>
              <w:fldChar w:fldCharType="separate"/>
            </w:r>
            <w:r w:rsidR="00A3147C">
              <w:rPr>
                <w:noProof/>
                <w:webHidden/>
              </w:rPr>
              <w:t>27</w:t>
            </w:r>
            <w:r w:rsidR="00A3147C">
              <w:rPr>
                <w:noProof/>
                <w:webHidden/>
              </w:rPr>
              <w:fldChar w:fldCharType="end"/>
            </w:r>
          </w:hyperlink>
        </w:p>
        <w:p w:rsidR="00A3147C" w:rsidRDefault="00276903">
          <w:pPr>
            <w:pStyle w:val="TOC3"/>
            <w:rPr>
              <w:rFonts w:eastAsiaTheme="minorEastAsia"/>
              <w:noProof/>
              <w:sz w:val="22"/>
            </w:rPr>
          </w:pPr>
          <w:hyperlink w:anchor="_Toc439666136" w:history="1">
            <w:r w:rsidR="00A3147C" w:rsidRPr="0066538F">
              <w:rPr>
                <w:rStyle w:val="Hyperlink"/>
                <w:noProof/>
              </w:rPr>
              <w:t>3.2.4</w:t>
            </w:r>
            <w:r w:rsidR="00A3147C">
              <w:rPr>
                <w:rFonts w:eastAsiaTheme="minorEastAsia"/>
                <w:noProof/>
                <w:sz w:val="22"/>
              </w:rPr>
              <w:tab/>
            </w:r>
            <w:r w:rsidR="00A3147C" w:rsidRPr="0066538F">
              <w:rPr>
                <w:rStyle w:val="Hyperlink"/>
                <w:noProof/>
              </w:rPr>
              <w:t>The Symbol Type</w:t>
            </w:r>
            <w:r w:rsidR="00A3147C">
              <w:rPr>
                <w:noProof/>
                <w:webHidden/>
              </w:rPr>
              <w:tab/>
            </w:r>
            <w:r w:rsidR="00A3147C">
              <w:rPr>
                <w:noProof/>
                <w:webHidden/>
              </w:rPr>
              <w:fldChar w:fldCharType="begin"/>
            </w:r>
            <w:r w:rsidR="00A3147C">
              <w:rPr>
                <w:noProof/>
                <w:webHidden/>
              </w:rPr>
              <w:instrText xml:space="preserve"> PAGEREF _Toc439666136 \h </w:instrText>
            </w:r>
            <w:r w:rsidR="00A3147C">
              <w:rPr>
                <w:noProof/>
                <w:webHidden/>
              </w:rPr>
            </w:r>
            <w:r w:rsidR="00A3147C">
              <w:rPr>
                <w:noProof/>
                <w:webHidden/>
              </w:rPr>
              <w:fldChar w:fldCharType="separate"/>
            </w:r>
            <w:r w:rsidR="00A3147C">
              <w:rPr>
                <w:noProof/>
                <w:webHidden/>
              </w:rPr>
              <w:t>27</w:t>
            </w:r>
            <w:r w:rsidR="00A3147C">
              <w:rPr>
                <w:noProof/>
                <w:webHidden/>
              </w:rPr>
              <w:fldChar w:fldCharType="end"/>
            </w:r>
          </w:hyperlink>
        </w:p>
        <w:p w:rsidR="00A3147C" w:rsidRDefault="00276903">
          <w:pPr>
            <w:pStyle w:val="TOC3"/>
            <w:rPr>
              <w:rFonts w:eastAsiaTheme="minorEastAsia"/>
              <w:noProof/>
              <w:sz w:val="22"/>
            </w:rPr>
          </w:pPr>
          <w:hyperlink w:anchor="_Toc439666137" w:history="1">
            <w:r w:rsidR="00A3147C" w:rsidRPr="0066538F">
              <w:rPr>
                <w:rStyle w:val="Hyperlink"/>
                <w:noProof/>
              </w:rPr>
              <w:t>3.2.5</w:t>
            </w:r>
            <w:r w:rsidR="00A3147C">
              <w:rPr>
                <w:rFonts w:eastAsiaTheme="minorEastAsia"/>
                <w:noProof/>
                <w:sz w:val="22"/>
              </w:rPr>
              <w:tab/>
            </w:r>
            <w:r w:rsidR="00A3147C" w:rsidRPr="0066538F">
              <w:rPr>
                <w:rStyle w:val="Hyperlink"/>
                <w:noProof/>
              </w:rPr>
              <w:t>The Void Type</w:t>
            </w:r>
            <w:r w:rsidR="00A3147C">
              <w:rPr>
                <w:noProof/>
                <w:webHidden/>
              </w:rPr>
              <w:tab/>
            </w:r>
            <w:r w:rsidR="00A3147C">
              <w:rPr>
                <w:noProof/>
                <w:webHidden/>
              </w:rPr>
              <w:fldChar w:fldCharType="begin"/>
            </w:r>
            <w:r w:rsidR="00A3147C">
              <w:rPr>
                <w:noProof/>
                <w:webHidden/>
              </w:rPr>
              <w:instrText xml:space="preserve"> PAGEREF _Toc439666137 \h </w:instrText>
            </w:r>
            <w:r w:rsidR="00A3147C">
              <w:rPr>
                <w:noProof/>
                <w:webHidden/>
              </w:rPr>
            </w:r>
            <w:r w:rsidR="00A3147C">
              <w:rPr>
                <w:noProof/>
                <w:webHidden/>
              </w:rPr>
              <w:fldChar w:fldCharType="separate"/>
            </w:r>
            <w:r w:rsidR="00A3147C">
              <w:rPr>
                <w:noProof/>
                <w:webHidden/>
              </w:rPr>
              <w:t>28</w:t>
            </w:r>
            <w:r w:rsidR="00A3147C">
              <w:rPr>
                <w:noProof/>
                <w:webHidden/>
              </w:rPr>
              <w:fldChar w:fldCharType="end"/>
            </w:r>
          </w:hyperlink>
        </w:p>
        <w:p w:rsidR="00A3147C" w:rsidRDefault="00276903">
          <w:pPr>
            <w:pStyle w:val="TOC3"/>
            <w:rPr>
              <w:rFonts w:eastAsiaTheme="minorEastAsia"/>
              <w:noProof/>
              <w:sz w:val="22"/>
            </w:rPr>
          </w:pPr>
          <w:hyperlink w:anchor="_Toc439666138" w:history="1">
            <w:r w:rsidR="00A3147C" w:rsidRPr="0066538F">
              <w:rPr>
                <w:rStyle w:val="Hyperlink"/>
                <w:noProof/>
              </w:rPr>
              <w:t>3.2.6</w:t>
            </w:r>
            <w:r w:rsidR="00A3147C">
              <w:rPr>
                <w:rFonts w:eastAsiaTheme="minorEastAsia"/>
                <w:noProof/>
                <w:sz w:val="22"/>
              </w:rPr>
              <w:tab/>
            </w:r>
            <w:r w:rsidR="00A3147C" w:rsidRPr="0066538F">
              <w:rPr>
                <w:rStyle w:val="Hyperlink"/>
                <w:noProof/>
              </w:rPr>
              <w:t>The Null Type</w:t>
            </w:r>
            <w:r w:rsidR="00A3147C">
              <w:rPr>
                <w:noProof/>
                <w:webHidden/>
              </w:rPr>
              <w:tab/>
            </w:r>
            <w:r w:rsidR="00A3147C">
              <w:rPr>
                <w:noProof/>
                <w:webHidden/>
              </w:rPr>
              <w:fldChar w:fldCharType="begin"/>
            </w:r>
            <w:r w:rsidR="00A3147C">
              <w:rPr>
                <w:noProof/>
                <w:webHidden/>
              </w:rPr>
              <w:instrText xml:space="preserve"> PAGEREF _Toc439666138 \h </w:instrText>
            </w:r>
            <w:r w:rsidR="00A3147C">
              <w:rPr>
                <w:noProof/>
                <w:webHidden/>
              </w:rPr>
            </w:r>
            <w:r w:rsidR="00A3147C">
              <w:rPr>
                <w:noProof/>
                <w:webHidden/>
              </w:rPr>
              <w:fldChar w:fldCharType="separate"/>
            </w:r>
            <w:r w:rsidR="00A3147C">
              <w:rPr>
                <w:noProof/>
                <w:webHidden/>
              </w:rPr>
              <w:t>28</w:t>
            </w:r>
            <w:r w:rsidR="00A3147C">
              <w:rPr>
                <w:noProof/>
                <w:webHidden/>
              </w:rPr>
              <w:fldChar w:fldCharType="end"/>
            </w:r>
          </w:hyperlink>
        </w:p>
        <w:p w:rsidR="00A3147C" w:rsidRDefault="00276903">
          <w:pPr>
            <w:pStyle w:val="TOC3"/>
            <w:rPr>
              <w:rFonts w:eastAsiaTheme="minorEastAsia"/>
              <w:noProof/>
              <w:sz w:val="22"/>
            </w:rPr>
          </w:pPr>
          <w:hyperlink w:anchor="_Toc439666139" w:history="1">
            <w:r w:rsidR="00A3147C" w:rsidRPr="0066538F">
              <w:rPr>
                <w:rStyle w:val="Hyperlink"/>
                <w:noProof/>
              </w:rPr>
              <w:t>3.2.7</w:t>
            </w:r>
            <w:r w:rsidR="00A3147C">
              <w:rPr>
                <w:rFonts w:eastAsiaTheme="minorEastAsia"/>
                <w:noProof/>
                <w:sz w:val="22"/>
              </w:rPr>
              <w:tab/>
            </w:r>
            <w:r w:rsidR="00A3147C" w:rsidRPr="0066538F">
              <w:rPr>
                <w:rStyle w:val="Hyperlink"/>
                <w:noProof/>
              </w:rPr>
              <w:t>The Undefined Type</w:t>
            </w:r>
            <w:r w:rsidR="00A3147C">
              <w:rPr>
                <w:noProof/>
                <w:webHidden/>
              </w:rPr>
              <w:tab/>
            </w:r>
            <w:r w:rsidR="00A3147C">
              <w:rPr>
                <w:noProof/>
                <w:webHidden/>
              </w:rPr>
              <w:fldChar w:fldCharType="begin"/>
            </w:r>
            <w:r w:rsidR="00A3147C">
              <w:rPr>
                <w:noProof/>
                <w:webHidden/>
              </w:rPr>
              <w:instrText xml:space="preserve"> PAGEREF _Toc439666139 \h </w:instrText>
            </w:r>
            <w:r w:rsidR="00A3147C">
              <w:rPr>
                <w:noProof/>
                <w:webHidden/>
              </w:rPr>
            </w:r>
            <w:r w:rsidR="00A3147C">
              <w:rPr>
                <w:noProof/>
                <w:webHidden/>
              </w:rPr>
              <w:fldChar w:fldCharType="separate"/>
            </w:r>
            <w:r w:rsidR="00A3147C">
              <w:rPr>
                <w:noProof/>
                <w:webHidden/>
              </w:rPr>
              <w:t>29</w:t>
            </w:r>
            <w:r w:rsidR="00A3147C">
              <w:rPr>
                <w:noProof/>
                <w:webHidden/>
              </w:rPr>
              <w:fldChar w:fldCharType="end"/>
            </w:r>
          </w:hyperlink>
        </w:p>
        <w:p w:rsidR="00A3147C" w:rsidRDefault="00276903">
          <w:pPr>
            <w:pStyle w:val="TOC3"/>
            <w:rPr>
              <w:rFonts w:eastAsiaTheme="minorEastAsia"/>
              <w:noProof/>
              <w:sz w:val="22"/>
            </w:rPr>
          </w:pPr>
          <w:hyperlink w:anchor="_Toc439666140" w:history="1">
            <w:r w:rsidR="00A3147C" w:rsidRPr="0066538F">
              <w:rPr>
                <w:rStyle w:val="Hyperlink"/>
                <w:noProof/>
              </w:rPr>
              <w:t>3.2.8</w:t>
            </w:r>
            <w:r w:rsidR="00A3147C">
              <w:rPr>
                <w:rFonts w:eastAsiaTheme="minorEastAsia"/>
                <w:noProof/>
                <w:sz w:val="22"/>
              </w:rPr>
              <w:tab/>
            </w:r>
            <w:r w:rsidR="00A3147C" w:rsidRPr="0066538F">
              <w:rPr>
                <w:rStyle w:val="Hyperlink"/>
                <w:noProof/>
              </w:rPr>
              <w:t>Enum Types</w:t>
            </w:r>
            <w:r w:rsidR="00A3147C">
              <w:rPr>
                <w:noProof/>
                <w:webHidden/>
              </w:rPr>
              <w:tab/>
            </w:r>
            <w:r w:rsidR="00A3147C">
              <w:rPr>
                <w:noProof/>
                <w:webHidden/>
              </w:rPr>
              <w:fldChar w:fldCharType="begin"/>
            </w:r>
            <w:r w:rsidR="00A3147C">
              <w:rPr>
                <w:noProof/>
                <w:webHidden/>
              </w:rPr>
              <w:instrText xml:space="preserve"> PAGEREF _Toc439666140 \h </w:instrText>
            </w:r>
            <w:r w:rsidR="00A3147C">
              <w:rPr>
                <w:noProof/>
                <w:webHidden/>
              </w:rPr>
            </w:r>
            <w:r w:rsidR="00A3147C">
              <w:rPr>
                <w:noProof/>
                <w:webHidden/>
              </w:rPr>
              <w:fldChar w:fldCharType="separate"/>
            </w:r>
            <w:r w:rsidR="00A3147C">
              <w:rPr>
                <w:noProof/>
                <w:webHidden/>
              </w:rPr>
              <w:t>29</w:t>
            </w:r>
            <w:r w:rsidR="00A3147C">
              <w:rPr>
                <w:noProof/>
                <w:webHidden/>
              </w:rPr>
              <w:fldChar w:fldCharType="end"/>
            </w:r>
          </w:hyperlink>
        </w:p>
        <w:p w:rsidR="00A3147C" w:rsidRDefault="00276903">
          <w:pPr>
            <w:pStyle w:val="TOC3"/>
            <w:rPr>
              <w:rFonts w:eastAsiaTheme="minorEastAsia"/>
              <w:noProof/>
              <w:sz w:val="22"/>
            </w:rPr>
          </w:pPr>
          <w:hyperlink w:anchor="_Toc439666141" w:history="1">
            <w:r w:rsidR="00A3147C" w:rsidRPr="0066538F">
              <w:rPr>
                <w:rStyle w:val="Hyperlink"/>
                <w:noProof/>
              </w:rPr>
              <w:t>3.2.9</w:t>
            </w:r>
            <w:r w:rsidR="00A3147C">
              <w:rPr>
                <w:rFonts w:eastAsiaTheme="minorEastAsia"/>
                <w:noProof/>
                <w:sz w:val="22"/>
              </w:rPr>
              <w:tab/>
            </w:r>
            <w:r w:rsidR="00A3147C" w:rsidRPr="0066538F">
              <w:rPr>
                <w:rStyle w:val="Hyperlink"/>
                <w:noProof/>
              </w:rPr>
              <w:t>String Literal Types</w:t>
            </w:r>
            <w:r w:rsidR="00A3147C">
              <w:rPr>
                <w:noProof/>
                <w:webHidden/>
              </w:rPr>
              <w:tab/>
            </w:r>
            <w:r w:rsidR="00A3147C">
              <w:rPr>
                <w:noProof/>
                <w:webHidden/>
              </w:rPr>
              <w:fldChar w:fldCharType="begin"/>
            </w:r>
            <w:r w:rsidR="00A3147C">
              <w:rPr>
                <w:noProof/>
                <w:webHidden/>
              </w:rPr>
              <w:instrText xml:space="preserve"> PAGEREF _Toc439666141 \h </w:instrText>
            </w:r>
            <w:r w:rsidR="00A3147C">
              <w:rPr>
                <w:noProof/>
                <w:webHidden/>
              </w:rPr>
            </w:r>
            <w:r w:rsidR="00A3147C">
              <w:rPr>
                <w:noProof/>
                <w:webHidden/>
              </w:rPr>
              <w:fldChar w:fldCharType="separate"/>
            </w:r>
            <w:r w:rsidR="00A3147C">
              <w:rPr>
                <w:noProof/>
                <w:webHidden/>
              </w:rPr>
              <w:t>29</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42" w:history="1">
            <w:r w:rsidR="00A3147C" w:rsidRPr="0066538F">
              <w:rPr>
                <w:rStyle w:val="Hyperlink"/>
                <w:noProof/>
              </w:rPr>
              <w:t>3.3</w:t>
            </w:r>
            <w:r w:rsidR="00A3147C">
              <w:rPr>
                <w:rFonts w:eastAsiaTheme="minorEastAsia"/>
                <w:noProof/>
                <w:sz w:val="22"/>
              </w:rPr>
              <w:tab/>
            </w:r>
            <w:r w:rsidR="00A3147C" w:rsidRPr="0066538F">
              <w:rPr>
                <w:rStyle w:val="Hyperlink"/>
                <w:noProof/>
              </w:rPr>
              <w:t>Object Types</w:t>
            </w:r>
            <w:r w:rsidR="00A3147C">
              <w:rPr>
                <w:noProof/>
                <w:webHidden/>
              </w:rPr>
              <w:tab/>
            </w:r>
            <w:r w:rsidR="00A3147C">
              <w:rPr>
                <w:noProof/>
                <w:webHidden/>
              </w:rPr>
              <w:fldChar w:fldCharType="begin"/>
            </w:r>
            <w:r w:rsidR="00A3147C">
              <w:rPr>
                <w:noProof/>
                <w:webHidden/>
              </w:rPr>
              <w:instrText xml:space="preserve"> PAGEREF _Toc439666142 \h </w:instrText>
            </w:r>
            <w:r w:rsidR="00A3147C">
              <w:rPr>
                <w:noProof/>
                <w:webHidden/>
              </w:rPr>
            </w:r>
            <w:r w:rsidR="00A3147C">
              <w:rPr>
                <w:noProof/>
                <w:webHidden/>
              </w:rPr>
              <w:fldChar w:fldCharType="separate"/>
            </w:r>
            <w:r w:rsidR="00A3147C">
              <w:rPr>
                <w:noProof/>
                <w:webHidden/>
              </w:rPr>
              <w:t>29</w:t>
            </w:r>
            <w:r w:rsidR="00A3147C">
              <w:rPr>
                <w:noProof/>
                <w:webHidden/>
              </w:rPr>
              <w:fldChar w:fldCharType="end"/>
            </w:r>
          </w:hyperlink>
        </w:p>
        <w:p w:rsidR="00A3147C" w:rsidRDefault="00276903">
          <w:pPr>
            <w:pStyle w:val="TOC3"/>
            <w:rPr>
              <w:rFonts w:eastAsiaTheme="minorEastAsia"/>
              <w:noProof/>
              <w:sz w:val="22"/>
            </w:rPr>
          </w:pPr>
          <w:hyperlink w:anchor="_Toc439666143" w:history="1">
            <w:r w:rsidR="00A3147C" w:rsidRPr="0066538F">
              <w:rPr>
                <w:rStyle w:val="Hyperlink"/>
                <w:noProof/>
              </w:rPr>
              <w:t>3.3.1</w:t>
            </w:r>
            <w:r w:rsidR="00A3147C">
              <w:rPr>
                <w:rFonts w:eastAsiaTheme="minorEastAsia"/>
                <w:noProof/>
                <w:sz w:val="22"/>
              </w:rPr>
              <w:tab/>
            </w:r>
            <w:r w:rsidR="00A3147C" w:rsidRPr="0066538F">
              <w:rPr>
                <w:rStyle w:val="Hyperlink"/>
                <w:noProof/>
              </w:rPr>
              <w:t>Named Type References</w:t>
            </w:r>
            <w:r w:rsidR="00A3147C">
              <w:rPr>
                <w:noProof/>
                <w:webHidden/>
              </w:rPr>
              <w:tab/>
            </w:r>
            <w:r w:rsidR="00A3147C">
              <w:rPr>
                <w:noProof/>
                <w:webHidden/>
              </w:rPr>
              <w:fldChar w:fldCharType="begin"/>
            </w:r>
            <w:r w:rsidR="00A3147C">
              <w:rPr>
                <w:noProof/>
                <w:webHidden/>
              </w:rPr>
              <w:instrText xml:space="preserve"> PAGEREF _Toc439666143 \h </w:instrText>
            </w:r>
            <w:r w:rsidR="00A3147C">
              <w:rPr>
                <w:noProof/>
                <w:webHidden/>
              </w:rPr>
            </w:r>
            <w:r w:rsidR="00A3147C">
              <w:rPr>
                <w:noProof/>
                <w:webHidden/>
              </w:rPr>
              <w:fldChar w:fldCharType="separate"/>
            </w:r>
            <w:r w:rsidR="00A3147C">
              <w:rPr>
                <w:noProof/>
                <w:webHidden/>
              </w:rPr>
              <w:t>30</w:t>
            </w:r>
            <w:r w:rsidR="00A3147C">
              <w:rPr>
                <w:noProof/>
                <w:webHidden/>
              </w:rPr>
              <w:fldChar w:fldCharType="end"/>
            </w:r>
          </w:hyperlink>
        </w:p>
        <w:p w:rsidR="00A3147C" w:rsidRDefault="00276903">
          <w:pPr>
            <w:pStyle w:val="TOC3"/>
            <w:rPr>
              <w:rFonts w:eastAsiaTheme="minorEastAsia"/>
              <w:noProof/>
              <w:sz w:val="22"/>
            </w:rPr>
          </w:pPr>
          <w:hyperlink w:anchor="_Toc439666144" w:history="1">
            <w:r w:rsidR="00A3147C" w:rsidRPr="0066538F">
              <w:rPr>
                <w:rStyle w:val="Hyperlink"/>
                <w:noProof/>
              </w:rPr>
              <w:t>3.3.2</w:t>
            </w:r>
            <w:r w:rsidR="00A3147C">
              <w:rPr>
                <w:rFonts w:eastAsiaTheme="minorEastAsia"/>
                <w:noProof/>
                <w:sz w:val="22"/>
              </w:rPr>
              <w:tab/>
            </w:r>
            <w:r w:rsidR="00A3147C" w:rsidRPr="0066538F">
              <w:rPr>
                <w:rStyle w:val="Hyperlink"/>
                <w:noProof/>
              </w:rPr>
              <w:t>Array Types</w:t>
            </w:r>
            <w:r w:rsidR="00A3147C">
              <w:rPr>
                <w:noProof/>
                <w:webHidden/>
              </w:rPr>
              <w:tab/>
            </w:r>
            <w:r w:rsidR="00A3147C">
              <w:rPr>
                <w:noProof/>
                <w:webHidden/>
              </w:rPr>
              <w:fldChar w:fldCharType="begin"/>
            </w:r>
            <w:r w:rsidR="00A3147C">
              <w:rPr>
                <w:noProof/>
                <w:webHidden/>
              </w:rPr>
              <w:instrText xml:space="preserve"> PAGEREF _Toc439666144 \h </w:instrText>
            </w:r>
            <w:r w:rsidR="00A3147C">
              <w:rPr>
                <w:noProof/>
                <w:webHidden/>
              </w:rPr>
            </w:r>
            <w:r w:rsidR="00A3147C">
              <w:rPr>
                <w:noProof/>
                <w:webHidden/>
              </w:rPr>
              <w:fldChar w:fldCharType="separate"/>
            </w:r>
            <w:r w:rsidR="00A3147C">
              <w:rPr>
                <w:noProof/>
                <w:webHidden/>
              </w:rPr>
              <w:t>30</w:t>
            </w:r>
            <w:r w:rsidR="00A3147C">
              <w:rPr>
                <w:noProof/>
                <w:webHidden/>
              </w:rPr>
              <w:fldChar w:fldCharType="end"/>
            </w:r>
          </w:hyperlink>
        </w:p>
        <w:p w:rsidR="00A3147C" w:rsidRDefault="00276903">
          <w:pPr>
            <w:pStyle w:val="TOC3"/>
            <w:rPr>
              <w:rFonts w:eastAsiaTheme="minorEastAsia"/>
              <w:noProof/>
              <w:sz w:val="22"/>
            </w:rPr>
          </w:pPr>
          <w:hyperlink w:anchor="_Toc439666145" w:history="1">
            <w:r w:rsidR="00A3147C" w:rsidRPr="0066538F">
              <w:rPr>
                <w:rStyle w:val="Hyperlink"/>
                <w:noProof/>
              </w:rPr>
              <w:t>3.3.3</w:t>
            </w:r>
            <w:r w:rsidR="00A3147C">
              <w:rPr>
                <w:rFonts w:eastAsiaTheme="minorEastAsia"/>
                <w:noProof/>
                <w:sz w:val="22"/>
              </w:rPr>
              <w:tab/>
            </w:r>
            <w:r w:rsidR="00A3147C" w:rsidRPr="0066538F">
              <w:rPr>
                <w:rStyle w:val="Hyperlink"/>
                <w:noProof/>
              </w:rPr>
              <w:t>Tuple Types</w:t>
            </w:r>
            <w:r w:rsidR="00A3147C">
              <w:rPr>
                <w:noProof/>
                <w:webHidden/>
              </w:rPr>
              <w:tab/>
            </w:r>
            <w:r w:rsidR="00A3147C">
              <w:rPr>
                <w:noProof/>
                <w:webHidden/>
              </w:rPr>
              <w:fldChar w:fldCharType="begin"/>
            </w:r>
            <w:r w:rsidR="00A3147C">
              <w:rPr>
                <w:noProof/>
                <w:webHidden/>
              </w:rPr>
              <w:instrText xml:space="preserve"> PAGEREF _Toc439666145 \h </w:instrText>
            </w:r>
            <w:r w:rsidR="00A3147C">
              <w:rPr>
                <w:noProof/>
                <w:webHidden/>
              </w:rPr>
            </w:r>
            <w:r w:rsidR="00A3147C">
              <w:rPr>
                <w:noProof/>
                <w:webHidden/>
              </w:rPr>
              <w:fldChar w:fldCharType="separate"/>
            </w:r>
            <w:r w:rsidR="00A3147C">
              <w:rPr>
                <w:noProof/>
                <w:webHidden/>
              </w:rPr>
              <w:t>30</w:t>
            </w:r>
            <w:r w:rsidR="00A3147C">
              <w:rPr>
                <w:noProof/>
                <w:webHidden/>
              </w:rPr>
              <w:fldChar w:fldCharType="end"/>
            </w:r>
          </w:hyperlink>
        </w:p>
        <w:p w:rsidR="00A3147C" w:rsidRDefault="00276903">
          <w:pPr>
            <w:pStyle w:val="TOC3"/>
            <w:rPr>
              <w:rFonts w:eastAsiaTheme="minorEastAsia"/>
              <w:noProof/>
              <w:sz w:val="22"/>
            </w:rPr>
          </w:pPr>
          <w:hyperlink w:anchor="_Toc439666146" w:history="1">
            <w:r w:rsidR="00A3147C" w:rsidRPr="0066538F">
              <w:rPr>
                <w:rStyle w:val="Hyperlink"/>
                <w:noProof/>
              </w:rPr>
              <w:t>3.3.4</w:t>
            </w:r>
            <w:r w:rsidR="00A3147C">
              <w:rPr>
                <w:rFonts w:eastAsiaTheme="minorEastAsia"/>
                <w:noProof/>
                <w:sz w:val="22"/>
              </w:rPr>
              <w:tab/>
            </w:r>
            <w:r w:rsidR="00A3147C" w:rsidRPr="0066538F">
              <w:rPr>
                <w:rStyle w:val="Hyperlink"/>
                <w:noProof/>
              </w:rPr>
              <w:t>Function Types</w:t>
            </w:r>
            <w:r w:rsidR="00A3147C">
              <w:rPr>
                <w:noProof/>
                <w:webHidden/>
              </w:rPr>
              <w:tab/>
            </w:r>
            <w:r w:rsidR="00A3147C">
              <w:rPr>
                <w:noProof/>
                <w:webHidden/>
              </w:rPr>
              <w:fldChar w:fldCharType="begin"/>
            </w:r>
            <w:r w:rsidR="00A3147C">
              <w:rPr>
                <w:noProof/>
                <w:webHidden/>
              </w:rPr>
              <w:instrText xml:space="preserve"> PAGEREF _Toc439666146 \h </w:instrText>
            </w:r>
            <w:r w:rsidR="00A3147C">
              <w:rPr>
                <w:noProof/>
                <w:webHidden/>
              </w:rPr>
            </w:r>
            <w:r w:rsidR="00A3147C">
              <w:rPr>
                <w:noProof/>
                <w:webHidden/>
              </w:rPr>
              <w:fldChar w:fldCharType="separate"/>
            </w:r>
            <w:r w:rsidR="00A3147C">
              <w:rPr>
                <w:noProof/>
                <w:webHidden/>
              </w:rPr>
              <w:t>31</w:t>
            </w:r>
            <w:r w:rsidR="00A3147C">
              <w:rPr>
                <w:noProof/>
                <w:webHidden/>
              </w:rPr>
              <w:fldChar w:fldCharType="end"/>
            </w:r>
          </w:hyperlink>
        </w:p>
        <w:p w:rsidR="00A3147C" w:rsidRDefault="00276903">
          <w:pPr>
            <w:pStyle w:val="TOC3"/>
            <w:rPr>
              <w:rFonts w:eastAsiaTheme="minorEastAsia"/>
              <w:noProof/>
              <w:sz w:val="22"/>
            </w:rPr>
          </w:pPr>
          <w:hyperlink w:anchor="_Toc439666147" w:history="1">
            <w:r w:rsidR="00A3147C" w:rsidRPr="0066538F">
              <w:rPr>
                <w:rStyle w:val="Hyperlink"/>
                <w:noProof/>
              </w:rPr>
              <w:t>3.3.5</w:t>
            </w:r>
            <w:r w:rsidR="00A3147C">
              <w:rPr>
                <w:rFonts w:eastAsiaTheme="minorEastAsia"/>
                <w:noProof/>
                <w:sz w:val="22"/>
              </w:rPr>
              <w:tab/>
            </w:r>
            <w:r w:rsidR="00A3147C" w:rsidRPr="0066538F">
              <w:rPr>
                <w:rStyle w:val="Hyperlink"/>
                <w:noProof/>
              </w:rPr>
              <w:t>Constructor Types</w:t>
            </w:r>
            <w:r w:rsidR="00A3147C">
              <w:rPr>
                <w:noProof/>
                <w:webHidden/>
              </w:rPr>
              <w:tab/>
            </w:r>
            <w:r w:rsidR="00A3147C">
              <w:rPr>
                <w:noProof/>
                <w:webHidden/>
              </w:rPr>
              <w:fldChar w:fldCharType="begin"/>
            </w:r>
            <w:r w:rsidR="00A3147C">
              <w:rPr>
                <w:noProof/>
                <w:webHidden/>
              </w:rPr>
              <w:instrText xml:space="preserve"> PAGEREF _Toc439666147 \h </w:instrText>
            </w:r>
            <w:r w:rsidR="00A3147C">
              <w:rPr>
                <w:noProof/>
                <w:webHidden/>
              </w:rPr>
            </w:r>
            <w:r w:rsidR="00A3147C">
              <w:rPr>
                <w:noProof/>
                <w:webHidden/>
              </w:rPr>
              <w:fldChar w:fldCharType="separate"/>
            </w:r>
            <w:r w:rsidR="00A3147C">
              <w:rPr>
                <w:noProof/>
                <w:webHidden/>
              </w:rPr>
              <w:t>31</w:t>
            </w:r>
            <w:r w:rsidR="00A3147C">
              <w:rPr>
                <w:noProof/>
                <w:webHidden/>
              </w:rPr>
              <w:fldChar w:fldCharType="end"/>
            </w:r>
          </w:hyperlink>
        </w:p>
        <w:p w:rsidR="00A3147C" w:rsidRDefault="00276903">
          <w:pPr>
            <w:pStyle w:val="TOC3"/>
            <w:rPr>
              <w:rFonts w:eastAsiaTheme="minorEastAsia"/>
              <w:noProof/>
              <w:sz w:val="22"/>
            </w:rPr>
          </w:pPr>
          <w:hyperlink w:anchor="_Toc439666148" w:history="1">
            <w:r w:rsidR="00A3147C" w:rsidRPr="0066538F">
              <w:rPr>
                <w:rStyle w:val="Hyperlink"/>
                <w:noProof/>
              </w:rPr>
              <w:t>3.3.6</w:t>
            </w:r>
            <w:r w:rsidR="00A3147C">
              <w:rPr>
                <w:rFonts w:eastAsiaTheme="minorEastAsia"/>
                <w:noProof/>
                <w:sz w:val="22"/>
              </w:rPr>
              <w:tab/>
            </w:r>
            <w:r w:rsidR="00A3147C" w:rsidRPr="0066538F">
              <w:rPr>
                <w:rStyle w:val="Hyperlink"/>
                <w:noProof/>
              </w:rPr>
              <w:t>Members</w:t>
            </w:r>
            <w:r w:rsidR="00A3147C">
              <w:rPr>
                <w:noProof/>
                <w:webHidden/>
              </w:rPr>
              <w:tab/>
            </w:r>
            <w:r w:rsidR="00A3147C">
              <w:rPr>
                <w:noProof/>
                <w:webHidden/>
              </w:rPr>
              <w:fldChar w:fldCharType="begin"/>
            </w:r>
            <w:r w:rsidR="00A3147C">
              <w:rPr>
                <w:noProof/>
                <w:webHidden/>
              </w:rPr>
              <w:instrText xml:space="preserve"> PAGEREF _Toc439666148 \h </w:instrText>
            </w:r>
            <w:r w:rsidR="00A3147C">
              <w:rPr>
                <w:noProof/>
                <w:webHidden/>
              </w:rPr>
            </w:r>
            <w:r w:rsidR="00A3147C">
              <w:rPr>
                <w:noProof/>
                <w:webHidden/>
              </w:rPr>
              <w:fldChar w:fldCharType="separate"/>
            </w:r>
            <w:r w:rsidR="00A3147C">
              <w:rPr>
                <w:noProof/>
                <w:webHidden/>
              </w:rPr>
              <w:t>31</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49" w:history="1">
            <w:r w:rsidR="00A3147C" w:rsidRPr="0066538F">
              <w:rPr>
                <w:rStyle w:val="Hyperlink"/>
                <w:noProof/>
              </w:rPr>
              <w:t>3.4</w:t>
            </w:r>
            <w:r w:rsidR="00A3147C">
              <w:rPr>
                <w:rFonts w:eastAsiaTheme="minorEastAsia"/>
                <w:noProof/>
                <w:sz w:val="22"/>
              </w:rPr>
              <w:tab/>
            </w:r>
            <w:r w:rsidR="00A3147C" w:rsidRPr="0066538F">
              <w:rPr>
                <w:rStyle w:val="Hyperlink"/>
                <w:noProof/>
              </w:rPr>
              <w:t>Union Types</w:t>
            </w:r>
            <w:r w:rsidR="00A3147C">
              <w:rPr>
                <w:noProof/>
                <w:webHidden/>
              </w:rPr>
              <w:tab/>
            </w:r>
            <w:r w:rsidR="00A3147C">
              <w:rPr>
                <w:noProof/>
                <w:webHidden/>
              </w:rPr>
              <w:fldChar w:fldCharType="begin"/>
            </w:r>
            <w:r w:rsidR="00A3147C">
              <w:rPr>
                <w:noProof/>
                <w:webHidden/>
              </w:rPr>
              <w:instrText xml:space="preserve"> PAGEREF _Toc439666149 \h </w:instrText>
            </w:r>
            <w:r w:rsidR="00A3147C">
              <w:rPr>
                <w:noProof/>
                <w:webHidden/>
              </w:rPr>
            </w:r>
            <w:r w:rsidR="00A3147C">
              <w:rPr>
                <w:noProof/>
                <w:webHidden/>
              </w:rPr>
              <w:fldChar w:fldCharType="separate"/>
            </w:r>
            <w:r w:rsidR="00A3147C">
              <w:rPr>
                <w:noProof/>
                <w:webHidden/>
              </w:rPr>
              <w:t>32</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50" w:history="1">
            <w:r w:rsidR="00A3147C" w:rsidRPr="0066538F">
              <w:rPr>
                <w:rStyle w:val="Hyperlink"/>
                <w:noProof/>
              </w:rPr>
              <w:t>3.5</w:t>
            </w:r>
            <w:r w:rsidR="00A3147C">
              <w:rPr>
                <w:rFonts w:eastAsiaTheme="minorEastAsia"/>
                <w:noProof/>
                <w:sz w:val="22"/>
              </w:rPr>
              <w:tab/>
            </w:r>
            <w:r w:rsidR="00A3147C" w:rsidRPr="0066538F">
              <w:rPr>
                <w:rStyle w:val="Hyperlink"/>
                <w:noProof/>
              </w:rPr>
              <w:t>Intersection Types</w:t>
            </w:r>
            <w:r w:rsidR="00A3147C">
              <w:rPr>
                <w:noProof/>
                <w:webHidden/>
              </w:rPr>
              <w:tab/>
            </w:r>
            <w:r w:rsidR="00A3147C">
              <w:rPr>
                <w:noProof/>
                <w:webHidden/>
              </w:rPr>
              <w:fldChar w:fldCharType="begin"/>
            </w:r>
            <w:r w:rsidR="00A3147C">
              <w:rPr>
                <w:noProof/>
                <w:webHidden/>
              </w:rPr>
              <w:instrText xml:space="preserve"> PAGEREF _Toc439666150 \h </w:instrText>
            </w:r>
            <w:r w:rsidR="00A3147C">
              <w:rPr>
                <w:noProof/>
                <w:webHidden/>
              </w:rPr>
            </w:r>
            <w:r w:rsidR="00A3147C">
              <w:rPr>
                <w:noProof/>
                <w:webHidden/>
              </w:rPr>
              <w:fldChar w:fldCharType="separate"/>
            </w:r>
            <w:r w:rsidR="00A3147C">
              <w:rPr>
                <w:noProof/>
                <w:webHidden/>
              </w:rPr>
              <w:t>34</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51" w:history="1">
            <w:r w:rsidR="00A3147C" w:rsidRPr="0066538F">
              <w:rPr>
                <w:rStyle w:val="Hyperlink"/>
                <w:noProof/>
              </w:rPr>
              <w:t>3.6</w:t>
            </w:r>
            <w:r w:rsidR="00A3147C">
              <w:rPr>
                <w:rFonts w:eastAsiaTheme="minorEastAsia"/>
                <w:noProof/>
                <w:sz w:val="22"/>
              </w:rPr>
              <w:tab/>
            </w:r>
            <w:r w:rsidR="00A3147C" w:rsidRPr="0066538F">
              <w:rPr>
                <w:rStyle w:val="Hyperlink"/>
                <w:noProof/>
              </w:rPr>
              <w:t>Type Parameters</w:t>
            </w:r>
            <w:r w:rsidR="00A3147C">
              <w:rPr>
                <w:noProof/>
                <w:webHidden/>
              </w:rPr>
              <w:tab/>
            </w:r>
            <w:r w:rsidR="00A3147C">
              <w:rPr>
                <w:noProof/>
                <w:webHidden/>
              </w:rPr>
              <w:fldChar w:fldCharType="begin"/>
            </w:r>
            <w:r w:rsidR="00A3147C">
              <w:rPr>
                <w:noProof/>
                <w:webHidden/>
              </w:rPr>
              <w:instrText xml:space="preserve"> PAGEREF _Toc439666151 \h </w:instrText>
            </w:r>
            <w:r w:rsidR="00A3147C">
              <w:rPr>
                <w:noProof/>
                <w:webHidden/>
              </w:rPr>
            </w:r>
            <w:r w:rsidR="00A3147C">
              <w:rPr>
                <w:noProof/>
                <w:webHidden/>
              </w:rPr>
              <w:fldChar w:fldCharType="separate"/>
            </w:r>
            <w:r w:rsidR="00A3147C">
              <w:rPr>
                <w:noProof/>
                <w:webHidden/>
              </w:rPr>
              <w:t>35</w:t>
            </w:r>
            <w:r w:rsidR="00A3147C">
              <w:rPr>
                <w:noProof/>
                <w:webHidden/>
              </w:rPr>
              <w:fldChar w:fldCharType="end"/>
            </w:r>
          </w:hyperlink>
        </w:p>
        <w:p w:rsidR="00A3147C" w:rsidRDefault="00276903">
          <w:pPr>
            <w:pStyle w:val="TOC3"/>
            <w:rPr>
              <w:rFonts w:eastAsiaTheme="minorEastAsia"/>
              <w:noProof/>
              <w:sz w:val="22"/>
            </w:rPr>
          </w:pPr>
          <w:hyperlink w:anchor="_Toc439666152" w:history="1">
            <w:r w:rsidR="00A3147C" w:rsidRPr="0066538F">
              <w:rPr>
                <w:rStyle w:val="Hyperlink"/>
                <w:noProof/>
              </w:rPr>
              <w:t>3.6.1</w:t>
            </w:r>
            <w:r w:rsidR="00A3147C">
              <w:rPr>
                <w:rFonts w:eastAsiaTheme="minorEastAsia"/>
                <w:noProof/>
                <w:sz w:val="22"/>
              </w:rPr>
              <w:tab/>
            </w:r>
            <w:r w:rsidR="00A3147C" w:rsidRPr="0066538F">
              <w:rPr>
                <w:rStyle w:val="Hyperlink"/>
                <w:noProof/>
              </w:rPr>
              <w:t>Type Parameter Lists</w:t>
            </w:r>
            <w:r w:rsidR="00A3147C">
              <w:rPr>
                <w:noProof/>
                <w:webHidden/>
              </w:rPr>
              <w:tab/>
            </w:r>
            <w:r w:rsidR="00A3147C">
              <w:rPr>
                <w:noProof/>
                <w:webHidden/>
              </w:rPr>
              <w:fldChar w:fldCharType="begin"/>
            </w:r>
            <w:r w:rsidR="00A3147C">
              <w:rPr>
                <w:noProof/>
                <w:webHidden/>
              </w:rPr>
              <w:instrText xml:space="preserve"> PAGEREF _Toc439666152 \h </w:instrText>
            </w:r>
            <w:r w:rsidR="00A3147C">
              <w:rPr>
                <w:noProof/>
                <w:webHidden/>
              </w:rPr>
            </w:r>
            <w:r w:rsidR="00A3147C">
              <w:rPr>
                <w:noProof/>
                <w:webHidden/>
              </w:rPr>
              <w:fldChar w:fldCharType="separate"/>
            </w:r>
            <w:r w:rsidR="00A3147C">
              <w:rPr>
                <w:noProof/>
                <w:webHidden/>
              </w:rPr>
              <w:t>35</w:t>
            </w:r>
            <w:r w:rsidR="00A3147C">
              <w:rPr>
                <w:noProof/>
                <w:webHidden/>
              </w:rPr>
              <w:fldChar w:fldCharType="end"/>
            </w:r>
          </w:hyperlink>
        </w:p>
        <w:p w:rsidR="00A3147C" w:rsidRDefault="00276903">
          <w:pPr>
            <w:pStyle w:val="TOC3"/>
            <w:rPr>
              <w:rFonts w:eastAsiaTheme="minorEastAsia"/>
              <w:noProof/>
              <w:sz w:val="22"/>
            </w:rPr>
          </w:pPr>
          <w:hyperlink w:anchor="_Toc439666153" w:history="1">
            <w:r w:rsidR="00A3147C" w:rsidRPr="0066538F">
              <w:rPr>
                <w:rStyle w:val="Hyperlink"/>
                <w:noProof/>
              </w:rPr>
              <w:t>3.6.2</w:t>
            </w:r>
            <w:r w:rsidR="00A3147C">
              <w:rPr>
                <w:rFonts w:eastAsiaTheme="minorEastAsia"/>
                <w:noProof/>
                <w:sz w:val="22"/>
              </w:rPr>
              <w:tab/>
            </w:r>
            <w:r w:rsidR="00A3147C" w:rsidRPr="0066538F">
              <w:rPr>
                <w:rStyle w:val="Hyperlink"/>
                <w:noProof/>
              </w:rPr>
              <w:t>Type Argument Lists</w:t>
            </w:r>
            <w:r w:rsidR="00A3147C">
              <w:rPr>
                <w:noProof/>
                <w:webHidden/>
              </w:rPr>
              <w:tab/>
            </w:r>
            <w:r w:rsidR="00A3147C">
              <w:rPr>
                <w:noProof/>
                <w:webHidden/>
              </w:rPr>
              <w:fldChar w:fldCharType="begin"/>
            </w:r>
            <w:r w:rsidR="00A3147C">
              <w:rPr>
                <w:noProof/>
                <w:webHidden/>
              </w:rPr>
              <w:instrText xml:space="preserve"> PAGEREF _Toc439666153 \h </w:instrText>
            </w:r>
            <w:r w:rsidR="00A3147C">
              <w:rPr>
                <w:noProof/>
                <w:webHidden/>
              </w:rPr>
            </w:r>
            <w:r w:rsidR="00A3147C">
              <w:rPr>
                <w:noProof/>
                <w:webHidden/>
              </w:rPr>
              <w:fldChar w:fldCharType="separate"/>
            </w:r>
            <w:r w:rsidR="00A3147C">
              <w:rPr>
                <w:noProof/>
                <w:webHidden/>
              </w:rPr>
              <w:t>36</w:t>
            </w:r>
            <w:r w:rsidR="00A3147C">
              <w:rPr>
                <w:noProof/>
                <w:webHidden/>
              </w:rPr>
              <w:fldChar w:fldCharType="end"/>
            </w:r>
          </w:hyperlink>
        </w:p>
        <w:p w:rsidR="00A3147C" w:rsidRDefault="00276903">
          <w:pPr>
            <w:pStyle w:val="TOC3"/>
            <w:rPr>
              <w:rFonts w:eastAsiaTheme="minorEastAsia"/>
              <w:noProof/>
              <w:sz w:val="22"/>
            </w:rPr>
          </w:pPr>
          <w:hyperlink w:anchor="_Toc439666154" w:history="1">
            <w:r w:rsidR="00A3147C" w:rsidRPr="0066538F">
              <w:rPr>
                <w:rStyle w:val="Hyperlink"/>
                <w:noProof/>
              </w:rPr>
              <w:t>3.6.3</w:t>
            </w:r>
            <w:r w:rsidR="00A3147C">
              <w:rPr>
                <w:rFonts w:eastAsiaTheme="minorEastAsia"/>
                <w:noProof/>
                <w:sz w:val="22"/>
              </w:rPr>
              <w:tab/>
            </w:r>
            <w:r w:rsidR="00A3147C" w:rsidRPr="0066538F">
              <w:rPr>
                <w:rStyle w:val="Hyperlink"/>
                <w:noProof/>
              </w:rPr>
              <w:t>This-types</w:t>
            </w:r>
            <w:r w:rsidR="00A3147C">
              <w:rPr>
                <w:noProof/>
                <w:webHidden/>
              </w:rPr>
              <w:tab/>
            </w:r>
            <w:r w:rsidR="00A3147C">
              <w:rPr>
                <w:noProof/>
                <w:webHidden/>
              </w:rPr>
              <w:fldChar w:fldCharType="begin"/>
            </w:r>
            <w:r w:rsidR="00A3147C">
              <w:rPr>
                <w:noProof/>
                <w:webHidden/>
              </w:rPr>
              <w:instrText xml:space="preserve"> PAGEREF _Toc439666154 \h </w:instrText>
            </w:r>
            <w:r w:rsidR="00A3147C">
              <w:rPr>
                <w:noProof/>
                <w:webHidden/>
              </w:rPr>
            </w:r>
            <w:r w:rsidR="00A3147C">
              <w:rPr>
                <w:noProof/>
                <w:webHidden/>
              </w:rPr>
              <w:fldChar w:fldCharType="separate"/>
            </w:r>
            <w:r w:rsidR="00A3147C">
              <w:rPr>
                <w:noProof/>
                <w:webHidden/>
              </w:rPr>
              <w:t>37</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55" w:history="1">
            <w:r w:rsidR="00A3147C" w:rsidRPr="0066538F">
              <w:rPr>
                <w:rStyle w:val="Hyperlink"/>
                <w:noProof/>
              </w:rPr>
              <w:t>3.7</w:t>
            </w:r>
            <w:r w:rsidR="00A3147C">
              <w:rPr>
                <w:rFonts w:eastAsiaTheme="minorEastAsia"/>
                <w:noProof/>
                <w:sz w:val="22"/>
              </w:rPr>
              <w:tab/>
            </w:r>
            <w:r w:rsidR="00A3147C" w:rsidRPr="0066538F">
              <w:rPr>
                <w:rStyle w:val="Hyperlink"/>
                <w:noProof/>
              </w:rPr>
              <w:t>Named Types</w:t>
            </w:r>
            <w:r w:rsidR="00A3147C">
              <w:rPr>
                <w:noProof/>
                <w:webHidden/>
              </w:rPr>
              <w:tab/>
            </w:r>
            <w:r w:rsidR="00A3147C">
              <w:rPr>
                <w:noProof/>
                <w:webHidden/>
              </w:rPr>
              <w:fldChar w:fldCharType="begin"/>
            </w:r>
            <w:r w:rsidR="00A3147C">
              <w:rPr>
                <w:noProof/>
                <w:webHidden/>
              </w:rPr>
              <w:instrText xml:space="preserve"> PAGEREF _Toc439666155 \h </w:instrText>
            </w:r>
            <w:r w:rsidR="00A3147C">
              <w:rPr>
                <w:noProof/>
                <w:webHidden/>
              </w:rPr>
            </w:r>
            <w:r w:rsidR="00A3147C">
              <w:rPr>
                <w:noProof/>
                <w:webHidden/>
              </w:rPr>
              <w:fldChar w:fldCharType="separate"/>
            </w:r>
            <w:r w:rsidR="00A3147C">
              <w:rPr>
                <w:noProof/>
                <w:webHidden/>
              </w:rPr>
              <w:t>38</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56" w:history="1">
            <w:r w:rsidR="00A3147C" w:rsidRPr="0066538F">
              <w:rPr>
                <w:rStyle w:val="Hyperlink"/>
                <w:noProof/>
              </w:rPr>
              <w:t>3.8</w:t>
            </w:r>
            <w:r w:rsidR="00A3147C">
              <w:rPr>
                <w:rFonts w:eastAsiaTheme="minorEastAsia"/>
                <w:noProof/>
                <w:sz w:val="22"/>
              </w:rPr>
              <w:tab/>
            </w:r>
            <w:r w:rsidR="00A3147C" w:rsidRPr="0066538F">
              <w:rPr>
                <w:rStyle w:val="Hyperlink"/>
                <w:noProof/>
              </w:rPr>
              <w:t>Specifying Types</w:t>
            </w:r>
            <w:r w:rsidR="00A3147C">
              <w:rPr>
                <w:noProof/>
                <w:webHidden/>
              </w:rPr>
              <w:tab/>
            </w:r>
            <w:r w:rsidR="00A3147C">
              <w:rPr>
                <w:noProof/>
                <w:webHidden/>
              </w:rPr>
              <w:fldChar w:fldCharType="begin"/>
            </w:r>
            <w:r w:rsidR="00A3147C">
              <w:rPr>
                <w:noProof/>
                <w:webHidden/>
              </w:rPr>
              <w:instrText xml:space="preserve"> PAGEREF _Toc439666156 \h </w:instrText>
            </w:r>
            <w:r w:rsidR="00A3147C">
              <w:rPr>
                <w:noProof/>
                <w:webHidden/>
              </w:rPr>
            </w:r>
            <w:r w:rsidR="00A3147C">
              <w:rPr>
                <w:noProof/>
                <w:webHidden/>
              </w:rPr>
              <w:fldChar w:fldCharType="separate"/>
            </w:r>
            <w:r w:rsidR="00A3147C">
              <w:rPr>
                <w:noProof/>
                <w:webHidden/>
              </w:rPr>
              <w:t>39</w:t>
            </w:r>
            <w:r w:rsidR="00A3147C">
              <w:rPr>
                <w:noProof/>
                <w:webHidden/>
              </w:rPr>
              <w:fldChar w:fldCharType="end"/>
            </w:r>
          </w:hyperlink>
        </w:p>
        <w:p w:rsidR="00A3147C" w:rsidRDefault="00276903">
          <w:pPr>
            <w:pStyle w:val="TOC3"/>
            <w:rPr>
              <w:rFonts w:eastAsiaTheme="minorEastAsia"/>
              <w:noProof/>
              <w:sz w:val="22"/>
            </w:rPr>
          </w:pPr>
          <w:hyperlink w:anchor="_Toc439666157" w:history="1">
            <w:r w:rsidR="00A3147C" w:rsidRPr="0066538F">
              <w:rPr>
                <w:rStyle w:val="Hyperlink"/>
                <w:noProof/>
              </w:rPr>
              <w:t>3.8.1</w:t>
            </w:r>
            <w:r w:rsidR="00A3147C">
              <w:rPr>
                <w:rFonts w:eastAsiaTheme="minorEastAsia"/>
                <w:noProof/>
                <w:sz w:val="22"/>
              </w:rPr>
              <w:tab/>
            </w:r>
            <w:r w:rsidR="00A3147C" w:rsidRPr="0066538F">
              <w:rPr>
                <w:rStyle w:val="Hyperlink"/>
                <w:noProof/>
              </w:rPr>
              <w:t>Predefined Types</w:t>
            </w:r>
            <w:r w:rsidR="00A3147C">
              <w:rPr>
                <w:noProof/>
                <w:webHidden/>
              </w:rPr>
              <w:tab/>
            </w:r>
            <w:r w:rsidR="00A3147C">
              <w:rPr>
                <w:noProof/>
                <w:webHidden/>
              </w:rPr>
              <w:fldChar w:fldCharType="begin"/>
            </w:r>
            <w:r w:rsidR="00A3147C">
              <w:rPr>
                <w:noProof/>
                <w:webHidden/>
              </w:rPr>
              <w:instrText xml:space="preserve"> PAGEREF _Toc439666157 \h </w:instrText>
            </w:r>
            <w:r w:rsidR="00A3147C">
              <w:rPr>
                <w:noProof/>
                <w:webHidden/>
              </w:rPr>
            </w:r>
            <w:r w:rsidR="00A3147C">
              <w:rPr>
                <w:noProof/>
                <w:webHidden/>
              </w:rPr>
              <w:fldChar w:fldCharType="separate"/>
            </w:r>
            <w:r w:rsidR="00A3147C">
              <w:rPr>
                <w:noProof/>
                <w:webHidden/>
              </w:rPr>
              <w:t>39</w:t>
            </w:r>
            <w:r w:rsidR="00A3147C">
              <w:rPr>
                <w:noProof/>
                <w:webHidden/>
              </w:rPr>
              <w:fldChar w:fldCharType="end"/>
            </w:r>
          </w:hyperlink>
        </w:p>
        <w:p w:rsidR="00A3147C" w:rsidRDefault="00276903">
          <w:pPr>
            <w:pStyle w:val="TOC3"/>
            <w:rPr>
              <w:rFonts w:eastAsiaTheme="minorEastAsia"/>
              <w:noProof/>
              <w:sz w:val="22"/>
            </w:rPr>
          </w:pPr>
          <w:hyperlink w:anchor="_Toc439666158" w:history="1">
            <w:r w:rsidR="00A3147C" w:rsidRPr="0066538F">
              <w:rPr>
                <w:rStyle w:val="Hyperlink"/>
                <w:noProof/>
              </w:rPr>
              <w:t>3.8.2</w:t>
            </w:r>
            <w:r w:rsidR="00A3147C">
              <w:rPr>
                <w:rFonts w:eastAsiaTheme="minorEastAsia"/>
                <w:noProof/>
                <w:sz w:val="22"/>
              </w:rPr>
              <w:tab/>
            </w:r>
            <w:r w:rsidR="00A3147C" w:rsidRPr="0066538F">
              <w:rPr>
                <w:rStyle w:val="Hyperlink"/>
                <w:noProof/>
              </w:rPr>
              <w:t>Type References</w:t>
            </w:r>
            <w:r w:rsidR="00A3147C">
              <w:rPr>
                <w:noProof/>
                <w:webHidden/>
              </w:rPr>
              <w:tab/>
            </w:r>
            <w:r w:rsidR="00A3147C">
              <w:rPr>
                <w:noProof/>
                <w:webHidden/>
              </w:rPr>
              <w:fldChar w:fldCharType="begin"/>
            </w:r>
            <w:r w:rsidR="00A3147C">
              <w:rPr>
                <w:noProof/>
                <w:webHidden/>
              </w:rPr>
              <w:instrText xml:space="preserve"> PAGEREF _Toc439666158 \h </w:instrText>
            </w:r>
            <w:r w:rsidR="00A3147C">
              <w:rPr>
                <w:noProof/>
                <w:webHidden/>
              </w:rPr>
            </w:r>
            <w:r w:rsidR="00A3147C">
              <w:rPr>
                <w:noProof/>
                <w:webHidden/>
              </w:rPr>
              <w:fldChar w:fldCharType="separate"/>
            </w:r>
            <w:r w:rsidR="00A3147C">
              <w:rPr>
                <w:noProof/>
                <w:webHidden/>
              </w:rPr>
              <w:t>40</w:t>
            </w:r>
            <w:r w:rsidR="00A3147C">
              <w:rPr>
                <w:noProof/>
                <w:webHidden/>
              </w:rPr>
              <w:fldChar w:fldCharType="end"/>
            </w:r>
          </w:hyperlink>
        </w:p>
        <w:p w:rsidR="00A3147C" w:rsidRDefault="00276903">
          <w:pPr>
            <w:pStyle w:val="TOC3"/>
            <w:rPr>
              <w:rFonts w:eastAsiaTheme="minorEastAsia"/>
              <w:noProof/>
              <w:sz w:val="22"/>
            </w:rPr>
          </w:pPr>
          <w:hyperlink w:anchor="_Toc439666159" w:history="1">
            <w:r w:rsidR="00A3147C" w:rsidRPr="0066538F">
              <w:rPr>
                <w:rStyle w:val="Hyperlink"/>
                <w:noProof/>
              </w:rPr>
              <w:t>3.8.3</w:t>
            </w:r>
            <w:r w:rsidR="00A3147C">
              <w:rPr>
                <w:rFonts w:eastAsiaTheme="minorEastAsia"/>
                <w:noProof/>
                <w:sz w:val="22"/>
              </w:rPr>
              <w:tab/>
            </w:r>
            <w:r w:rsidR="00A3147C" w:rsidRPr="0066538F">
              <w:rPr>
                <w:rStyle w:val="Hyperlink"/>
                <w:noProof/>
              </w:rPr>
              <w:t>Object Type Literals</w:t>
            </w:r>
            <w:r w:rsidR="00A3147C">
              <w:rPr>
                <w:noProof/>
                <w:webHidden/>
              </w:rPr>
              <w:tab/>
            </w:r>
            <w:r w:rsidR="00A3147C">
              <w:rPr>
                <w:noProof/>
                <w:webHidden/>
              </w:rPr>
              <w:fldChar w:fldCharType="begin"/>
            </w:r>
            <w:r w:rsidR="00A3147C">
              <w:rPr>
                <w:noProof/>
                <w:webHidden/>
              </w:rPr>
              <w:instrText xml:space="preserve"> PAGEREF _Toc439666159 \h </w:instrText>
            </w:r>
            <w:r w:rsidR="00A3147C">
              <w:rPr>
                <w:noProof/>
                <w:webHidden/>
              </w:rPr>
            </w:r>
            <w:r w:rsidR="00A3147C">
              <w:rPr>
                <w:noProof/>
                <w:webHidden/>
              </w:rPr>
              <w:fldChar w:fldCharType="separate"/>
            </w:r>
            <w:r w:rsidR="00A3147C">
              <w:rPr>
                <w:noProof/>
                <w:webHidden/>
              </w:rPr>
              <w:t>41</w:t>
            </w:r>
            <w:r w:rsidR="00A3147C">
              <w:rPr>
                <w:noProof/>
                <w:webHidden/>
              </w:rPr>
              <w:fldChar w:fldCharType="end"/>
            </w:r>
          </w:hyperlink>
        </w:p>
        <w:p w:rsidR="00A3147C" w:rsidRDefault="00276903">
          <w:pPr>
            <w:pStyle w:val="TOC3"/>
            <w:rPr>
              <w:rFonts w:eastAsiaTheme="minorEastAsia"/>
              <w:noProof/>
              <w:sz w:val="22"/>
            </w:rPr>
          </w:pPr>
          <w:hyperlink w:anchor="_Toc439666160" w:history="1">
            <w:r w:rsidR="00A3147C" w:rsidRPr="0066538F">
              <w:rPr>
                <w:rStyle w:val="Hyperlink"/>
                <w:noProof/>
              </w:rPr>
              <w:t>3.8.4</w:t>
            </w:r>
            <w:r w:rsidR="00A3147C">
              <w:rPr>
                <w:rFonts w:eastAsiaTheme="minorEastAsia"/>
                <w:noProof/>
                <w:sz w:val="22"/>
              </w:rPr>
              <w:tab/>
            </w:r>
            <w:r w:rsidR="00A3147C" w:rsidRPr="0066538F">
              <w:rPr>
                <w:rStyle w:val="Hyperlink"/>
                <w:noProof/>
              </w:rPr>
              <w:t>Array Type Literals</w:t>
            </w:r>
            <w:r w:rsidR="00A3147C">
              <w:rPr>
                <w:noProof/>
                <w:webHidden/>
              </w:rPr>
              <w:tab/>
            </w:r>
            <w:r w:rsidR="00A3147C">
              <w:rPr>
                <w:noProof/>
                <w:webHidden/>
              </w:rPr>
              <w:fldChar w:fldCharType="begin"/>
            </w:r>
            <w:r w:rsidR="00A3147C">
              <w:rPr>
                <w:noProof/>
                <w:webHidden/>
              </w:rPr>
              <w:instrText xml:space="preserve"> PAGEREF _Toc439666160 \h </w:instrText>
            </w:r>
            <w:r w:rsidR="00A3147C">
              <w:rPr>
                <w:noProof/>
                <w:webHidden/>
              </w:rPr>
            </w:r>
            <w:r w:rsidR="00A3147C">
              <w:rPr>
                <w:noProof/>
                <w:webHidden/>
              </w:rPr>
              <w:fldChar w:fldCharType="separate"/>
            </w:r>
            <w:r w:rsidR="00A3147C">
              <w:rPr>
                <w:noProof/>
                <w:webHidden/>
              </w:rPr>
              <w:t>42</w:t>
            </w:r>
            <w:r w:rsidR="00A3147C">
              <w:rPr>
                <w:noProof/>
                <w:webHidden/>
              </w:rPr>
              <w:fldChar w:fldCharType="end"/>
            </w:r>
          </w:hyperlink>
        </w:p>
        <w:p w:rsidR="00A3147C" w:rsidRDefault="00276903">
          <w:pPr>
            <w:pStyle w:val="TOC3"/>
            <w:rPr>
              <w:rFonts w:eastAsiaTheme="minorEastAsia"/>
              <w:noProof/>
              <w:sz w:val="22"/>
            </w:rPr>
          </w:pPr>
          <w:hyperlink w:anchor="_Toc439666161" w:history="1">
            <w:r w:rsidR="00A3147C" w:rsidRPr="0066538F">
              <w:rPr>
                <w:rStyle w:val="Hyperlink"/>
                <w:noProof/>
              </w:rPr>
              <w:t>3.8.5</w:t>
            </w:r>
            <w:r w:rsidR="00A3147C">
              <w:rPr>
                <w:rFonts w:eastAsiaTheme="minorEastAsia"/>
                <w:noProof/>
                <w:sz w:val="22"/>
              </w:rPr>
              <w:tab/>
            </w:r>
            <w:r w:rsidR="00A3147C" w:rsidRPr="0066538F">
              <w:rPr>
                <w:rStyle w:val="Hyperlink"/>
                <w:noProof/>
              </w:rPr>
              <w:t>Tuple Type Literals</w:t>
            </w:r>
            <w:r w:rsidR="00A3147C">
              <w:rPr>
                <w:noProof/>
                <w:webHidden/>
              </w:rPr>
              <w:tab/>
            </w:r>
            <w:r w:rsidR="00A3147C">
              <w:rPr>
                <w:noProof/>
                <w:webHidden/>
              </w:rPr>
              <w:fldChar w:fldCharType="begin"/>
            </w:r>
            <w:r w:rsidR="00A3147C">
              <w:rPr>
                <w:noProof/>
                <w:webHidden/>
              </w:rPr>
              <w:instrText xml:space="preserve"> PAGEREF _Toc439666161 \h </w:instrText>
            </w:r>
            <w:r w:rsidR="00A3147C">
              <w:rPr>
                <w:noProof/>
                <w:webHidden/>
              </w:rPr>
            </w:r>
            <w:r w:rsidR="00A3147C">
              <w:rPr>
                <w:noProof/>
                <w:webHidden/>
              </w:rPr>
              <w:fldChar w:fldCharType="separate"/>
            </w:r>
            <w:r w:rsidR="00A3147C">
              <w:rPr>
                <w:noProof/>
                <w:webHidden/>
              </w:rPr>
              <w:t>42</w:t>
            </w:r>
            <w:r w:rsidR="00A3147C">
              <w:rPr>
                <w:noProof/>
                <w:webHidden/>
              </w:rPr>
              <w:fldChar w:fldCharType="end"/>
            </w:r>
          </w:hyperlink>
        </w:p>
        <w:p w:rsidR="00A3147C" w:rsidRDefault="00276903">
          <w:pPr>
            <w:pStyle w:val="TOC3"/>
            <w:rPr>
              <w:rFonts w:eastAsiaTheme="minorEastAsia"/>
              <w:noProof/>
              <w:sz w:val="22"/>
            </w:rPr>
          </w:pPr>
          <w:hyperlink w:anchor="_Toc439666162" w:history="1">
            <w:r w:rsidR="00A3147C" w:rsidRPr="0066538F">
              <w:rPr>
                <w:rStyle w:val="Hyperlink"/>
                <w:noProof/>
              </w:rPr>
              <w:t>3.8.6</w:t>
            </w:r>
            <w:r w:rsidR="00A3147C">
              <w:rPr>
                <w:rFonts w:eastAsiaTheme="minorEastAsia"/>
                <w:noProof/>
                <w:sz w:val="22"/>
              </w:rPr>
              <w:tab/>
            </w:r>
            <w:r w:rsidR="00A3147C" w:rsidRPr="0066538F">
              <w:rPr>
                <w:rStyle w:val="Hyperlink"/>
                <w:noProof/>
              </w:rPr>
              <w:t>Union Type Literals</w:t>
            </w:r>
            <w:r w:rsidR="00A3147C">
              <w:rPr>
                <w:noProof/>
                <w:webHidden/>
              </w:rPr>
              <w:tab/>
            </w:r>
            <w:r w:rsidR="00A3147C">
              <w:rPr>
                <w:noProof/>
                <w:webHidden/>
              </w:rPr>
              <w:fldChar w:fldCharType="begin"/>
            </w:r>
            <w:r w:rsidR="00A3147C">
              <w:rPr>
                <w:noProof/>
                <w:webHidden/>
              </w:rPr>
              <w:instrText xml:space="preserve"> PAGEREF _Toc439666162 \h </w:instrText>
            </w:r>
            <w:r w:rsidR="00A3147C">
              <w:rPr>
                <w:noProof/>
                <w:webHidden/>
              </w:rPr>
            </w:r>
            <w:r w:rsidR="00A3147C">
              <w:rPr>
                <w:noProof/>
                <w:webHidden/>
              </w:rPr>
              <w:fldChar w:fldCharType="separate"/>
            </w:r>
            <w:r w:rsidR="00A3147C">
              <w:rPr>
                <w:noProof/>
                <w:webHidden/>
              </w:rPr>
              <w:t>43</w:t>
            </w:r>
            <w:r w:rsidR="00A3147C">
              <w:rPr>
                <w:noProof/>
                <w:webHidden/>
              </w:rPr>
              <w:fldChar w:fldCharType="end"/>
            </w:r>
          </w:hyperlink>
        </w:p>
        <w:p w:rsidR="00A3147C" w:rsidRDefault="00276903">
          <w:pPr>
            <w:pStyle w:val="TOC3"/>
            <w:rPr>
              <w:rFonts w:eastAsiaTheme="minorEastAsia"/>
              <w:noProof/>
              <w:sz w:val="22"/>
            </w:rPr>
          </w:pPr>
          <w:hyperlink w:anchor="_Toc439666163" w:history="1">
            <w:r w:rsidR="00A3147C" w:rsidRPr="0066538F">
              <w:rPr>
                <w:rStyle w:val="Hyperlink"/>
                <w:noProof/>
              </w:rPr>
              <w:t>3.8.7</w:t>
            </w:r>
            <w:r w:rsidR="00A3147C">
              <w:rPr>
                <w:rFonts w:eastAsiaTheme="minorEastAsia"/>
                <w:noProof/>
                <w:sz w:val="22"/>
              </w:rPr>
              <w:tab/>
            </w:r>
            <w:r w:rsidR="00A3147C" w:rsidRPr="0066538F">
              <w:rPr>
                <w:rStyle w:val="Hyperlink"/>
                <w:noProof/>
              </w:rPr>
              <w:t>Intersection Type Literals</w:t>
            </w:r>
            <w:r w:rsidR="00A3147C">
              <w:rPr>
                <w:noProof/>
                <w:webHidden/>
              </w:rPr>
              <w:tab/>
            </w:r>
            <w:r w:rsidR="00A3147C">
              <w:rPr>
                <w:noProof/>
                <w:webHidden/>
              </w:rPr>
              <w:fldChar w:fldCharType="begin"/>
            </w:r>
            <w:r w:rsidR="00A3147C">
              <w:rPr>
                <w:noProof/>
                <w:webHidden/>
              </w:rPr>
              <w:instrText xml:space="preserve"> PAGEREF _Toc439666163 \h </w:instrText>
            </w:r>
            <w:r w:rsidR="00A3147C">
              <w:rPr>
                <w:noProof/>
                <w:webHidden/>
              </w:rPr>
            </w:r>
            <w:r w:rsidR="00A3147C">
              <w:rPr>
                <w:noProof/>
                <w:webHidden/>
              </w:rPr>
              <w:fldChar w:fldCharType="separate"/>
            </w:r>
            <w:r w:rsidR="00A3147C">
              <w:rPr>
                <w:noProof/>
                <w:webHidden/>
              </w:rPr>
              <w:t>43</w:t>
            </w:r>
            <w:r w:rsidR="00A3147C">
              <w:rPr>
                <w:noProof/>
                <w:webHidden/>
              </w:rPr>
              <w:fldChar w:fldCharType="end"/>
            </w:r>
          </w:hyperlink>
        </w:p>
        <w:p w:rsidR="00A3147C" w:rsidRDefault="00276903">
          <w:pPr>
            <w:pStyle w:val="TOC3"/>
            <w:rPr>
              <w:rFonts w:eastAsiaTheme="minorEastAsia"/>
              <w:noProof/>
              <w:sz w:val="22"/>
            </w:rPr>
          </w:pPr>
          <w:hyperlink w:anchor="_Toc439666164" w:history="1">
            <w:r w:rsidR="00A3147C" w:rsidRPr="0066538F">
              <w:rPr>
                <w:rStyle w:val="Hyperlink"/>
                <w:noProof/>
              </w:rPr>
              <w:t>3.8.8</w:t>
            </w:r>
            <w:r w:rsidR="00A3147C">
              <w:rPr>
                <w:rFonts w:eastAsiaTheme="minorEastAsia"/>
                <w:noProof/>
                <w:sz w:val="22"/>
              </w:rPr>
              <w:tab/>
            </w:r>
            <w:r w:rsidR="00A3147C" w:rsidRPr="0066538F">
              <w:rPr>
                <w:rStyle w:val="Hyperlink"/>
                <w:noProof/>
              </w:rPr>
              <w:t>Function Type Literals</w:t>
            </w:r>
            <w:r w:rsidR="00A3147C">
              <w:rPr>
                <w:noProof/>
                <w:webHidden/>
              </w:rPr>
              <w:tab/>
            </w:r>
            <w:r w:rsidR="00A3147C">
              <w:rPr>
                <w:noProof/>
                <w:webHidden/>
              </w:rPr>
              <w:fldChar w:fldCharType="begin"/>
            </w:r>
            <w:r w:rsidR="00A3147C">
              <w:rPr>
                <w:noProof/>
                <w:webHidden/>
              </w:rPr>
              <w:instrText xml:space="preserve"> PAGEREF _Toc439666164 \h </w:instrText>
            </w:r>
            <w:r w:rsidR="00A3147C">
              <w:rPr>
                <w:noProof/>
                <w:webHidden/>
              </w:rPr>
            </w:r>
            <w:r w:rsidR="00A3147C">
              <w:rPr>
                <w:noProof/>
                <w:webHidden/>
              </w:rPr>
              <w:fldChar w:fldCharType="separate"/>
            </w:r>
            <w:r w:rsidR="00A3147C">
              <w:rPr>
                <w:noProof/>
                <w:webHidden/>
              </w:rPr>
              <w:t>43</w:t>
            </w:r>
            <w:r w:rsidR="00A3147C">
              <w:rPr>
                <w:noProof/>
                <w:webHidden/>
              </w:rPr>
              <w:fldChar w:fldCharType="end"/>
            </w:r>
          </w:hyperlink>
        </w:p>
        <w:p w:rsidR="00A3147C" w:rsidRDefault="00276903">
          <w:pPr>
            <w:pStyle w:val="TOC3"/>
            <w:rPr>
              <w:rFonts w:eastAsiaTheme="minorEastAsia"/>
              <w:noProof/>
              <w:sz w:val="22"/>
            </w:rPr>
          </w:pPr>
          <w:hyperlink w:anchor="_Toc439666165" w:history="1">
            <w:r w:rsidR="00A3147C" w:rsidRPr="0066538F">
              <w:rPr>
                <w:rStyle w:val="Hyperlink"/>
                <w:noProof/>
              </w:rPr>
              <w:t>3.8.9</w:t>
            </w:r>
            <w:r w:rsidR="00A3147C">
              <w:rPr>
                <w:rFonts w:eastAsiaTheme="minorEastAsia"/>
                <w:noProof/>
                <w:sz w:val="22"/>
              </w:rPr>
              <w:tab/>
            </w:r>
            <w:r w:rsidR="00A3147C" w:rsidRPr="0066538F">
              <w:rPr>
                <w:rStyle w:val="Hyperlink"/>
                <w:noProof/>
              </w:rPr>
              <w:t>Constructor Type Literals</w:t>
            </w:r>
            <w:r w:rsidR="00A3147C">
              <w:rPr>
                <w:noProof/>
                <w:webHidden/>
              </w:rPr>
              <w:tab/>
            </w:r>
            <w:r w:rsidR="00A3147C">
              <w:rPr>
                <w:noProof/>
                <w:webHidden/>
              </w:rPr>
              <w:fldChar w:fldCharType="begin"/>
            </w:r>
            <w:r w:rsidR="00A3147C">
              <w:rPr>
                <w:noProof/>
                <w:webHidden/>
              </w:rPr>
              <w:instrText xml:space="preserve"> PAGEREF _Toc439666165 \h </w:instrText>
            </w:r>
            <w:r w:rsidR="00A3147C">
              <w:rPr>
                <w:noProof/>
                <w:webHidden/>
              </w:rPr>
            </w:r>
            <w:r w:rsidR="00A3147C">
              <w:rPr>
                <w:noProof/>
                <w:webHidden/>
              </w:rPr>
              <w:fldChar w:fldCharType="separate"/>
            </w:r>
            <w:r w:rsidR="00A3147C">
              <w:rPr>
                <w:noProof/>
                <w:webHidden/>
              </w:rPr>
              <w:t>44</w:t>
            </w:r>
            <w:r w:rsidR="00A3147C">
              <w:rPr>
                <w:noProof/>
                <w:webHidden/>
              </w:rPr>
              <w:fldChar w:fldCharType="end"/>
            </w:r>
          </w:hyperlink>
        </w:p>
        <w:p w:rsidR="00A3147C" w:rsidRDefault="00276903">
          <w:pPr>
            <w:pStyle w:val="TOC3"/>
            <w:rPr>
              <w:rFonts w:eastAsiaTheme="minorEastAsia"/>
              <w:noProof/>
              <w:sz w:val="22"/>
            </w:rPr>
          </w:pPr>
          <w:hyperlink w:anchor="_Toc439666166" w:history="1">
            <w:r w:rsidR="00A3147C" w:rsidRPr="0066538F">
              <w:rPr>
                <w:rStyle w:val="Hyperlink"/>
                <w:noProof/>
              </w:rPr>
              <w:t>3.8.10</w:t>
            </w:r>
            <w:r w:rsidR="00A3147C">
              <w:rPr>
                <w:rFonts w:eastAsiaTheme="minorEastAsia"/>
                <w:noProof/>
                <w:sz w:val="22"/>
              </w:rPr>
              <w:tab/>
            </w:r>
            <w:r w:rsidR="00A3147C" w:rsidRPr="0066538F">
              <w:rPr>
                <w:rStyle w:val="Hyperlink"/>
                <w:noProof/>
              </w:rPr>
              <w:t>Type Queries</w:t>
            </w:r>
            <w:r w:rsidR="00A3147C">
              <w:rPr>
                <w:noProof/>
                <w:webHidden/>
              </w:rPr>
              <w:tab/>
            </w:r>
            <w:r w:rsidR="00A3147C">
              <w:rPr>
                <w:noProof/>
                <w:webHidden/>
              </w:rPr>
              <w:fldChar w:fldCharType="begin"/>
            </w:r>
            <w:r w:rsidR="00A3147C">
              <w:rPr>
                <w:noProof/>
                <w:webHidden/>
              </w:rPr>
              <w:instrText xml:space="preserve"> PAGEREF _Toc439666166 \h </w:instrText>
            </w:r>
            <w:r w:rsidR="00A3147C">
              <w:rPr>
                <w:noProof/>
                <w:webHidden/>
              </w:rPr>
            </w:r>
            <w:r w:rsidR="00A3147C">
              <w:rPr>
                <w:noProof/>
                <w:webHidden/>
              </w:rPr>
              <w:fldChar w:fldCharType="separate"/>
            </w:r>
            <w:r w:rsidR="00A3147C">
              <w:rPr>
                <w:noProof/>
                <w:webHidden/>
              </w:rPr>
              <w:t>44</w:t>
            </w:r>
            <w:r w:rsidR="00A3147C">
              <w:rPr>
                <w:noProof/>
                <w:webHidden/>
              </w:rPr>
              <w:fldChar w:fldCharType="end"/>
            </w:r>
          </w:hyperlink>
        </w:p>
        <w:p w:rsidR="00A3147C" w:rsidRDefault="00276903">
          <w:pPr>
            <w:pStyle w:val="TOC3"/>
            <w:rPr>
              <w:rFonts w:eastAsiaTheme="minorEastAsia"/>
              <w:noProof/>
              <w:sz w:val="22"/>
            </w:rPr>
          </w:pPr>
          <w:hyperlink w:anchor="_Toc439666167" w:history="1">
            <w:r w:rsidR="00A3147C" w:rsidRPr="0066538F">
              <w:rPr>
                <w:rStyle w:val="Hyperlink"/>
                <w:noProof/>
              </w:rPr>
              <w:t>3.8.11</w:t>
            </w:r>
            <w:r w:rsidR="00A3147C">
              <w:rPr>
                <w:rFonts w:eastAsiaTheme="minorEastAsia"/>
                <w:noProof/>
                <w:sz w:val="22"/>
              </w:rPr>
              <w:tab/>
            </w:r>
            <w:r w:rsidR="00A3147C" w:rsidRPr="0066538F">
              <w:rPr>
                <w:rStyle w:val="Hyperlink"/>
                <w:noProof/>
              </w:rPr>
              <w:t>This-Type References</w:t>
            </w:r>
            <w:r w:rsidR="00A3147C">
              <w:rPr>
                <w:noProof/>
                <w:webHidden/>
              </w:rPr>
              <w:tab/>
            </w:r>
            <w:r w:rsidR="00A3147C">
              <w:rPr>
                <w:noProof/>
                <w:webHidden/>
              </w:rPr>
              <w:fldChar w:fldCharType="begin"/>
            </w:r>
            <w:r w:rsidR="00A3147C">
              <w:rPr>
                <w:noProof/>
                <w:webHidden/>
              </w:rPr>
              <w:instrText xml:space="preserve"> PAGEREF _Toc439666167 \h </w:instrText>
            </w:r>
            <w:r w:rsidR="00A3147C">
              <w:rPr>
                <w:noProof/>
                <w:webHidden/>
              </w:rPr>
            </w:r>
            <w:r w:rsidR="00A3147C">
              <w:rPr>
                <w:noProof/>
                <w:webHidden/>
              </w:rPr>
              <w:fldChar w:fldCharType="separate"/>
            </w:r>
            <w:r w:rsidR="00A3147C">
              <w:rPr>
                <w:noProof/>
                <w:webHidden/>
              </w:rPr>
              <w:t>45</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68" w:history="1">
            <w:r w:rsidR="00A3147C" w:rsidRPr="0066538F">
              <w:rPr>
                <w:rStyle w:val="Hyperlink"/>
                <w:noProof/>
              </w:rPr>
              <w:t>3.9</w:t>
            </w:r>
            <w:r w:rsidR="00A3147C">
              <w:rPr>
                <w:rFonts w:eastAsiaTheme="minorEastAsia"/>
                <w:noProof/>
                <w:sz w:val="22"/>
              </w:rPr>
              <w:tab/>
            </w:r>
            <w:r w:rsidR="00A3147C" w:rsidRPr="0066538F">
              <w:rPr>
                <w:rStyle w:val="Hyperlink"/>
                <w:noProof/>
              </w:rPr>
              <w:t>Specifying Members</w:t>
            </w:r>
            <w:r w:rsidR="00A3147C">
              <w:rPr>
                <w:noProof/>
                <w:webHidden/>
              </w:rPr>
              <w:tab/>
            </w:r>
            <w:r w:rsidR="00A3147C">
              <w:rPr>
                <w:noProof/>
                <w:webHidden/>
              </w:rPr>
              <w:fldChar w:fldCharType="begin"/>
            </w:r>
            <w:r w:rsidR="00A3147C">
              <w:rPr>
                <w:noProof/>
                <w:webHidden/>
              </w:rPr>
              <w:instrText xml:space="preserve"> PAGEREF _Toc439666168 \h </w:instrText>
            </w:r>
            <w:r w:rsidR="00A3147C">
              <w:rPr>
                <w:noProof/>
                <w:webHidden/>
              </w:rPr>
            </w:r>
            <w:r w:rsidR="00A3147C">
              <w:rPr>
                <w:noProof/>
                <w:webHidden/>
              </w:rPr>
              <w:fldChar w:fldCharType="separate"/>
            </w:r>
            <w:r w:rsidR="00A3147C">
              <w:rPr>
                <w:noProof/>
                <w:webHidden/>
              </w:rPr>
              <w:t>46</w:t>
            </w:r>
            <w:r w:rsidR="00A3147C">
              <w:rPr>
                <w:noProof/>
                <w:webHidden/>
              </w:rPr>
              <w:fldChar w:fldCharType="end"/>
            </w:r>
          </w:hyperlink>
        </w:p>
        <w:p w:rsidR="00A3147C" w:rsidRDefault="00276903">
          <w:pPr>
            <w:pStyle w:val="TOC3"/>
            <w:rPr>
              <w:rFonts w:eastAsiaTheme="minorEastAsia"/>
              <w:noProof/>
              <w:sz w:val="22"/>
            </w:rPr>
          </w:pPr>
          <w:hyperlink w:anchor="_Toc439666169" w:history="1">
            <w:r w:rsidR="00A3147C" w:rsidRPr="0066538F">
              <w:rPr>
                <w:rStyle w:val="Hyperlink"/>
                <w:noProof/>
              </w:rPr>
              <w:t>3.9.1</w:t>
            </w:r>
            <w:r w:rsidR="00A3147C">
              <w:rPr>
                <w:rFonts w:eastAsiaTheme="minorEastAsia"/>
                <w:noProof/>
                <w:sz w:val="22"/>
              </w:rPr>
              <w:tab/>
            </w:r>
            <w:r w:rsidR="00A3147C" w:rsidRPr="0066538F">
              <w:rPr>
                <w:rStyle w:val="Hyperlink"/>
                <w:noProof/>
              </w:rPr>
              <w:t>Property Signatures</w:t>
            </w:r>
            <w:r w:rsidR="00A3147C">
              <w:rPr>
                <w:noProof/>
                <w:webHidden/>
              </w:rPr>
              <w:tab/>
            </w:r>
            <w:r w:rsidR="00A3147C">
              <w:rPr>
                <w:noProof/>
                <w:webHidden/>
              </w:rPr>
              <w:fldChar w:fldCharType="begin"/>
            </w:r>
            <w:r w:rsidR="00A3147C">
              <w:rPr>
                <w:noProof/>
                <w:webHidden/>
              </w:rPr>
              <w:instrText xml:space="preserve"> PAGEREF _Toc439666169 \h </w:instrText>
            </w:r>
            <w:r w:rsidR="00A3147C">
              <w:rPr>
                <w:noProof/>
                <w:webHidden/>
              </w:rPr>
            </w:r>
            <w:r w:rsidR="00A3147C">
              <w:rPr>
                <w:noProof/>
                <w:webHidden/>
              </w:rPr>
              <w:fldChar w:fldCharType="separate"/>
            </w:r>
            <w:r w:rsidR="00A3147C">
              <w:rPr>
                <w:noProof/>
                <w:webHidden/>
              </w:rPr>
              <w:t>46</w:t>
            </w:r>
            <w:r w:rsidR="00A3147C">
              <w:rPr>
                <w:noProof/>
                <w:webHidden/>
              </w:rPr>
              <w:fldChar w:fldCharType="end"/>
            </w:r>
          </w:hyperlink>
        </w:p>
        <w:p w:rsidR="00A3147C" w:rsidRDefault="00276903">
          <w:pPr>
            <w:pStyle w:val="TOC3"/>
            <w:rPr>
              <w:rFonts w:eastAsiaTheme="minorEastAsia"/>
              <w:noProof/>
              <w:sz w:val="22"/>
            </w:rPr>
          </w:pPr>
          <w:hyperlink w:anchor="_Toc439666170" w:history="1">
            <w:r w:rsidR="00A3147C" w:rsidRPr="0066538F">
              <w:rPr>
                <w:rStyle w:val="Hyperlink"/>
                <w:noProof/>
              </w:rPr>
              <w:t>3.9.2</w:t>
            </w:r>
            <w:r w:rsidR="00A3147C">
              <w:rPr>
                <w:rFonts w:eastAsiaTheme="minorEastAsia"/>
                <w:noProof/>
                <w:sz w:val="22"/>
              </w:rPr>
              <w:tab/>
            </w:r>
            <w:r w:rsidR="00A3147C" w:rsidRPr="0066538F">
              <w:rPr>
                <w:rStyle w:val="Hyperlink"/>
                <w:noProof/>
              </w:rPr>
              <w:t>Call Signatures</w:t>
            </w:r>
            <w:r w:rsidR="00A3147C">
              <w:rPr>
                <w:noProof/>
                <w:webHidden/>
              </w:rPr>
              <w:tab/>
            </w:r>
            <w:r w:rsidR="00A3147C">
              <w:rPr>
                <w:noProof/>
                <w:webHidden/>
              </w:rPr>
              <w:fldChar w:fldCharType="begin"/>
            </w:r>
            <w:r w:rsidR="00A3147C">
              <w:rPr>
                <w:noProof/>
                <w:webHidden/>
              </w:rPr>
              <w:instrText xml:space="preserve"> PAGEREF _Toc439666170 \h </w:instrText>
            </w:r>
            <w:r w:rsidR="00A3147C">
              <w:rPr>
                <w:noProof/>
                <w:webHidden/>
              </w:rPr>
            </w:r>
            <w:r w:rsidR="00A3147C">
              <w:rPr>
                <w:noProof/>
                <w:webHidden/>
              </w:rPr>
              <w:fldChar w:fldCharType="separate"/>
            </w:r>
            <w:r w:rsidR="00A3147C">
              <w:rPr>
                <w:noProof/>
                <w:webHidden/>
              </w:rPr>
              <w:t>46</w:t>
            </w:r>
            <w:r w:rsidR="00A3147C">
              <w:rPr>
                <w:noProof/>
                <w:webHidden/>
              </w:rPr>
              <w:fldChar w:fldCharType="end"/>
            </w:r>
          </w:hyperlink>
        </w:p>
        <w:p w:rsidR="00A3147C" w:rsidRDefault="00276903">
          <w:pPr>
            <w:pStyle w:val="TOC3"/>
            <w:rPr>
              <w:rFonts w:eastAsiaTheme="minorEastAsia"/>
              <w:noProof/>
              <w:sz w:val="22"/>
            </w:rPr>
          </w:pPr>
          <w:hyperlink w:anchor="_Toc439666171" w:history="1">
            <w:r w:rsidR="00A3147C" w:rsidRPr="0066538F">
              <w:rPr>
                <w:rStyle w:val="Hyperlink"/>
                <w:noProof/>
              </w:rPr>
              <w:t>3.9.3</w:t>
            </w:r>
            <w:r w:rsidR="00A3147C">
              <w:rPr>
                <w:rFonts w:eastAsiaTheme="minorEastAsia"/>
                <w:noProof/>
                <w:sz w:val="22"/>
              </w:rPr>
              <w:tab/>
            </w:r>
            <w:r w:rsidR="00A3147C" w:rsidRPr="0066538F">
              <w:rPr>
                <w:rStyle w:val="Hyperlink"/>
                <w:noProof/>
              </w:rPr>
              <w:t>Construct Signatures</w:t>
            </w:r>
            <w:r w:rsidR="00A3147C">
              <w:rPr>
                <w:noProof/>
                <w:webHidden/>
              </w:rPr>
              <w:tab/>
            </w:r>
            <w:r w:rsidR="00A3147C">
              <w:rPr>
                <w:noProof/>
                <w:webHidden/>
              </w:rPr>
              <w:fldChar w:fldCharType="begin"/>
            </w:r>
            <w:r w:rsidR="00A3147C">
              <w:rPr>
                <w:noProof/>
                <w:webHidden/>
              </w:rPr>
              <w:instrText xml:space="preserve"> PAGEREF _Toc439666171 \h </w:instrText>
            </w:r>
            <w:r w:rsidR="00A3147C">
              <w:rPr>
                <w:noProof/>
                <w:webHidden/>
              </w:rPr>
            </w:r>
            <w:r w:rsidR="00A3147C">
              <w:rPr>
                <w:noProof/>
                <w:webHidden/>
              </w:rPr>
              <w:fldChar w:fldCharType="separate"/>
            </w:r>
            <w:r w:rsidR="00A3147C">
              <w:rPr>
                <w:noProof/>
                <w:webHidden/>
              </w:rPr>
              <w:t>50</w:t>
            </w:r>
            <w:r w:rsidR="00A3147C">
              <w:rPr>
                <w:noProof/>
                <w:webHidden/>
              </w:rPr>
              <w:fldChar w:fldCharType="end"/>
            </w:r>
          </w:hyperlink>
        </w:p>
        <w:p w:rsidR="00A3147C" w:rsidRDefault="00276903">
          <w:pPr>
            <w:pStyle w:val="TOC3"/>
            <w:rPr>
              <w:rFonts w:eastAsiaTheme="minorEastAsia"/>
              <w:noProof/>
              <w:sz w:val="22"/>
            </w:rPr>
          </w:pPr>
          <w:hyperlink w:anchor="_Toc439666172" w:history="1">
            <w:r w:rsidR="00A3147C" w:rsidRPr="0066538F">
              <w:rPr>
                <w:rStyle w:val="Hyperlink"/>
                <w:noProof/>
              </w:rPr>
              <w:t>3.9.4</w:t>
            </w:r>
            <w:r w:rsidR="00A3147C">
              <w:rPr>
                <w:rFonts w:eastAsiaTheme="minorEastAsia"/>
                <w:noProof/>
                <w:sz w:val="22"/>
              </w:rPr>
              <w:tab/>
            </w:r>
            <w:r w:rsidR="00A3147C" w:rsidRPr="0066538F">
              <w:rPr>
                <w:rStyle w:val="Hyperlink"/>
                <w:noProof/>
              </w:rPr>
              <w:t>Index Signatures</w:t>
            </w:r>
            <w:r w:rsidR="00A3147C">
              <w:rPr>
                <w:noProof/>
                <w:webHidden/>
              </w:rPr>
              <w:tab/>
            </w:r>
            <w:r w:rsidR="00A3147C">
              <w:rPr>
                <w:noProof/>
                <w:webHidden/>
              </w:rPr>
              <w:fldChar w:fldCharType="begin"/>
            </w:r>
            <w:r w:rsidR="00A3147C">
              <w:rPr>
                <w:noProof/>
                <w:webHidden/>
              </w:rPr>
              <w:instrText xml:space="preserve"> PAGEREF _Toc439666172 \h </w:instrText>
            </w:r>
            <w:r w:rsidR="00A3147C">
              <w:rPr>
                <w:noProof/>
                <w:webHidden/>
              </w:rPr>
            </w:r>
            <w:r w:rsidR="00A3147C">
              <w:rPr>
                <w:noProof/>
                <w:webHidden/>
              </w:rPr>
              <w:fldChar w:fldCharType="separate"/>
            </w:r>
            <w:r w:rsidR="00A3147C">
              <w:rPr>
                <w:noProof/>
                <w:webHidden/>
              </w:rPr>
              <w:t>50</w:t>
            </w:r>
            <w:r w:rsidR="00A3147C">
              <w:rPr>
                <w:noProof/>
                <w:webHidden/>
              </w:rPr>
              <w:fldChar w:fldCharType="end"/>
            </w:r>
          </w:hyperlink>
        </w:p>
        <w:p w:rsidR="00A3147C" w:rsidRDefault="00276903">
          <w:pPr>
            <w:pStyle w:val="TOC3"/>
            <w:rPr>
              <w:rFonts w:eastAsiaTheme="minorEastAsia"/>
              <w:noProof/>
              <w:sz w:val="22"/>
            </w:rPr>
          </w:pPr>
          <w:hyperlink w:anchor="_Toc439666173" w:history="1">
            <w:r w:rsidR="00A3147C" w:rsidRPr="0066538F">
              <w:rPr>
                <w:rStyle w:val="Hyperlink"/>
                <w:noProof/>
              </w:rPr>
              <w:t>3.9.5</w:t>
            </w:r>
            <w:r w:rsidR="00A3147C">
              <w:rPr>
                <w:rFonts w:eastAsiaTheme="minorEastAsia"/>
                <w:noProof/>
                <w:sz w:val="22"/>
              </w:rPr>
              <w:tab/>
            </w:r>
            <w:r w:rsidR="00A3147C" w:rsidRPr="0066538F">
              <w:rPr>
                <w:rStyle w:val="Hyperlink"/>
                <w:noProof/>
              </w:rPr>
              <w:t>Method Signatures</w:t>
            </w:r>
            <w:r w:rsidR="00A3147C">
              <w:rPr>
                <w:noProof/>
                <w:webHidden/>
              </w:rPr>
              <w:tab/>
            </w:r>
            <w:r w:rsidR="00A3147C">
              <w:rPr>
                <w:noProof/>
                <w:webHidden/>
              </w:rPr>
              <w:fldChar w:fldCharType="begin"/>
            </w:r>
            <w:r w:rsidR="00A3147C">
              <w:rPr>
                <w:noProof/>
                <w:webHidden/>
              </w:rPr>
              <w:instrText xml:space="preserve"> PAGEREF _Toc439666173 \h </w:instrText>
            </w:r>
            <w:r w:rsidR="00A3147C">
              <w:rPr>
                <w:noProof/>
                <w:webHidden/>
              </w:rPr>
            </w:r>
            <w:r w:rsidR="00A3147C">
              <w:rPr>
                <w:noProof/>
                <w:webHidden/>
              </w:rPr>
              <w:fldChar w:fldCharType="separate"/>
            </w:r>
            <w:r w:rsidR="00A3147C">
              <w:rPr>
                <w:noProof/>
                <w:webHidden/>
              </w:rPr>
              <w:t>51</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74" w:history="1">
            <w:r w:rsidR="00A3147C" w:rsidRPr="0066538F">
              <w:rPr>
                <w:rStyle w:val="Hyperlink"/>
                <w:noProof/>
              </w:rPr>
              <w:t>3.10</w:t>
            </w:r>
            <w:r w:rsidR="00A3147C">
              <w:rPr>
                <w:rFonts w:eastAsiaTheme="minorEastAsia"/>
                <w:noProof/>
                <w:sz w:val="22"/>
              </w:rPr>
              <w:tab/>
            </w:r>
            <w:r w:rsidR="00A3147C" w:rsidRPr="0066538F">
              <w:rPr>
                <w:rStyle w:val="Hyperlink"/>
                <w:noProof/>
              </w:rPr>
              <w:t>Type Aliases</w:t>
            </w:r>
            <w:r w:rsidR="00A3147C">
              <w:rPr>
                <w:noProof/>
                <w:webHidden/>
              </w:rPr>
              <w:tab/>
            </w:r>
            <w:r w:rsidR="00A3147C">
              <w:rPr>
                <w:noProof/>
                <w:webHidden/>
              </w:rPr>
              <w:fldChar w:fldCharType="begin"/>
            </w:r>
            <w:r w:rsidR="00A3147C">
              <w:rPr>
                <w:noProof/>
                <w:webHidden/>
              </w:rPr>
              <w:instrText xml:space="preserve"> PAGEREF _Toc439666174 \h </w:instrText>
            </w:r>
            <w:r w:rsidR="00A3147C">
              <w:rPr>
                <w:noProof/>
                <w:webHidden/>
              </w:rPr>
            </w:r>
            <w:r w:rsidR="00A3147C">
              <w:rPr>
                <w:noProof/>
                <w:webHidden/>
              </w:rPr>
              <w:fldChar w:fldCharType="separate"/>
            </w:r>
            <w:r w:rsidR="00A3147C">
              <w:rPr>
                <w:noProof/>
                <w:webHidden/>
              </w:rPr>
              <w:t>52</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75" w:history="1">
            <w:r w:rsidR="00A3147C" w:rsidRPr="0066538F">
              <w:rPr>
                <w:rStyle w:val="Hyperlink"/>
                <w:noProof/>
              </w:rPr>
              <w:t>3.11</w:t>
            </w:r>
            <w:r w:rsidR="00A3147C">
              <w:rPr>
                <w:rFonts w:eastAsiaTheme="minorEastAsia"/>
                <w:noProof/>
                <w:sz w:val="22"/>
              </w:rPr>
              <w:tab/>
            </w:r>
            <w:r w:rsidR="00A3147C" w:rsidRPr="0066538F">
              <w:rPr>
                <w:rStyle w:val="Hyperlink"/>
                <w:noProof/>
              </w:rPr>
              <w:t>Type Relationships</w:t>
            </w:r>
            <w:r w:rsidR="00A3147C">
              <w:rPr>
                <w:noProof/>
                <w:webHidden/>
              </w:rPr>
              <w:tab/>
            </w:r>
            <w:r w:rsidR="00A3147C">
              <w:rPr>
                <w:noProof/>
                <w:webHidden/>
              </w:rPr>
              <w:fldChar w:fldCharType="begin"/>
            </w:r>
            <w:r w:rsidR="00A3147C">
              <w:rPr>
                <w:noProof/>
                <w:webHidden/>
              </w:rPr>
              <w:instrText xml:space="preserve"> PAGEREF _Toc439666175 \h </w:instrText>
            </w:r>
            <w:r w:rsidR="00A3147C">
              <w:rPr>
                <w:noProof/>
                <w:webHidden/>
              </w:rPr>
            </w:r>
            <w:r w:rsidR="00A3147C">
              <w:rPr>
                <w:noProof/>
                <w:webHidden/>
              </w:rPr>
              <w:fldChar w:fldCharType="separate"/>
            </w:r>
            <w:r w:rsidR="00A3147C">
              <w:rPr>
                <w:noProof/>
                <w:webHidden/>
              </w:rPr>
              <w:t>54</w:t>
            </w:r>
            <w:r w:rsidR="00A3147C">
              <w:rPr>
                <w:noProof/>
                <w:webHidden/>
              </w:rPr>
              <w:fldChar w:fldCharType="end"/>
            </w:r>
          </w:hyperlink>
        </w:p>
        <w:p w:rsidR="00A3147C" w:rsidRDefault="00276903">
          <w:pPr>
            <w:pStyle w:val="TOC3"/>
            <w:rPr>
              <w:rFonts w:eastAsiaTheme="minorEastAsia"/>
              <w:noProof/>
              <w:sz w:val="22"/>
            </w:rPr>
          </w:pPr>
          <w:hyperlink w:anchor="_Toc439666176" w:history="1">
            <w:r w:rsidR="00A3147C" w:rsidRPr="0066538F">
              <w:rPr>
                <w:rStyle w:val="Hyperlink"/>
                <w:noProof/>
                <w:highlight w:val="white"/>
              </w:rPr>
              <w:t>3.11.1</w:t>
            </w:r>
            <w:r w:rsidR="00A3147C">
              <w:rPr>
                <w:rFonts w:eastAsiaTheme="minorEastAsia"/>
                <w:noProof/>
                <w:sz w:val="22"/>
              </w:rPr>
              <w:tab/>
            </w:r>
            <w:r w:rsidR="00A3147C" w:rsidRPr="0066538F">
              <w:rPr>
                <w:rStyle w:val="Hyperlink"/>
                <w:noProof/>
                <w:highlight w:val="white"/>
              </w:rPr>
              <w:t>Apparent Members</w:t>
            </w:r>
            <w:r w:rsidR="00A3147C">
              <w:rPr>
                <w:noProof/>
                <w:webHidden/>
              </w:rPr>
              <w:tab/>
            </w:r>
            <w:r w:rsidR="00A3147C">
              <w:rPr>
                <w:noProof/>
                <w:webHidden/>
              </w:rPr>
              <w:fldChar w:fldCharType="begin"/>
            </w:r>
            <w:r w:rsidR="00A3147C">
              <w:rPr>
                <w:noProof/>
                <w:webHidden/>
              </w:rPr>
              <w:instrText xml:space="preserve"> PAGEREF _Toc439666176 \h </w:instrText>
            </w:r>
            <w:r w:rsidR="00A3147C">
              <w:rPr>
                <w:noProof/>
                <w:webHidden/>
              </w:rPr>
            </w:r>
            <w:r w:rsidR="00A3147C">
              <w:rPr>
                <w:noProof/>
                <w:webHidden/>
              </w:rPr>
              <w:fldChar w:fldCharType="separate"/>
            </w:r>
            <w:r w:rsidR="00A3147C">
              <w:rPr>
                <w:noProof/>
                <w:webHidden/>
              </w:rPr>
              <w:t>54</w:t>
            </w:r>
            <w:r w:rsidR="00A3147C">
              <w:rPr>
                <w:noProof/>
                <w:webHidden/>
              </w:rPr>
              <w:fldChar w:fldCharType="end"/>
            </w:r>
          </w:hyperlink>
        </w:p>
        <w:p w:rsidR="00A3147C" w:rsidRDefault="00276903">
          <w:pPr>
            <w:pStyle w:val="TOC3"/>
            <w:rPr>
              <w:rFonts w:eastAsiaTheme="minorEastAsia"/>
              <w:noProof/>
              <w:sz w:val="22"/>
            </w:rPr>
          </w:pPr>
          <w:hyperlink w:anchor="_Toc439666177" w:history="1">
            <w:r w:rsidR="00A3147C" w:rsidRPr="0066538F">
              <w:rPr>
                <w:rStyle w:val="Hyperlink"/>
                <w:noProof/>
              </w:rPr>
              <w:t>3.11.2</w:t>
            </w:r>
            <w:r w:rsidR="00A3147C">
              <w:rPr>
                <w:rFonts w:eastAsiaTheme="minorEastAsia"/>
                <w:noProof/>
                <w:sz w:val="22"/>
              </w:rPr>
              <w:tab/>
            </w:r>
            <w:r w:rsidR="00A3147C" w:rsidRPr="0066538F">
              <w:rPr>
                <w:rStyle w:val="Hyperlink"/>
                <w:noProof/>
              </w:rPr>
              <w:t>Type and Member Identity</w:t>
            </w:r>
            <w:r w:rsidR="00A3147C">
              <w:rPr>
                <w:noProof/>
                <w:webHidden/>
              </w:rPr>
              <w:tab/>
            </w:r>
            <w:r w:rsidR="00A3147C">
              <w:rPr>
                <w:noProof/>
                <w:webHidden/>
              </w:rPr>
              <w:fldChar w:fldCharType="begin"/>
            </w:r>
            <w:r w:rsidR="00A3147C">
              <w:rPr>
                <w:noProof/>
                <w:webHidden/>
              </w:rPr>
              <w:instrText xml:space="preserve"> PAGEREF _Toc439666177 \h </w:instrText>
            </w:r>
            <w:r w:rsidR="00A3147C">
              <w:rPr>
                <w:noProof/>
                <w:webHidden/>
              </w:rPr>
            </w:r>
            <w:r w:rsidR="00A3147C">
              <w:rPr>
                <w:noProof/>
                <w:webHidden/>
              </w:rPr>
              <w:fldChar w:fldCharType="separate"/>
            </w:r>
            <w:r w:rsidR="00A3147C">
              <w:rPr>
                <w:noProof/>
                <w:webHidden/>
              </w:rPr>
              <w:t>56</w:t>
            </w:r>
            <w:r w:rsidR="00A3147C">
              <w:rPr>
                <w:noProof/>
                <w:webHidden/>
              </w:rPr>
              <w:fldChar w:fldCharType="end"/>
            </w:r>
          </w:hyperlink>
        </w:p>
        <w:p w:rsidR="00A3147C" w:rsidRDefault="00276903">
          <w:pPr>
            <w:pStyle w:val="TOC3"/>
            <w:rPr>
              <w:rFonts w:eastAsiaTheme="minorEastAsia"/>
              <w:noProof/>
              <w:sz w:val="22"/>
            </w:rPr>
          </w:pPr>
          <w:hyperlink w:anchor="_Toc439666178" w:history="1">
            <w:r w:rsidR="00A3147C" w:rsidRPr="0066538F">
              <w:rPr>
                <w:rStyle w:val="Hyperlink"/>
                <w:noProof/>
              </w:rPr>
              <w:t>3.11.3</w:t>
            </w:r>
            <w:r w:rsidR="00A3147C">
              <w:rPr>
                <w:rFonts w:eastAsiaTheme="minorEastAsia"/>
                <w:noProof/>
                <w:sz w:val="22"/>
              </w:rPr>
              <w:tab/>
            </w:r>
            <w:r w:rsidR="00A3147C" w:rsidRPr="0066538F">
              <w:rPr>
                <w:rStyle w:val="Hyperlink"/>
                <w:noProof/>
              </w:rPr>
              <w:t>Subtypes and Supertypes</w:t>
            </w:r>
            <w:r w:rsidR="00A3147C">
              <w:rPr>
                <w:noProof/>
                <w:webHidden/>
              </w:rPr>
              <w:tab/>
            </w:r>
            <w:r w:rsidR="00A3147C">
              <w:rPr>
                <w:noProof/>
                <w:webHidden/>
              </w:rPr>
              <w:fldChar w:fldCharType="begin"/>
            </w:r>
            <w:r w:rsidR="00A3147C">
              <w:rPr>
                <w:noProof/>
                <w:webHidden/>
              </w:rPr>
              <w:instrText xml:space="preserve"> PAGEREF _Toc439666178 \h </w:instrText>
            </w:r>
            <w:r w:rsidR="00A3147C">
              <w:rPr>
                <w:noProof/>
                <w:webHidden/>
              </w:rPr>
            </w:r>
            <w:r w:rsidR="00A3147C">
              <w:rPr>
                <w:noProof/>
                <w:webHidden/>
              </w:rPr>
              <w:fldChar w:fldCharType="separate"/>
            </w:r>
            <w:r w:rsidR="00A3147C">
              <w:rPr>
                <w:noProof/>
                <w:webHidden/>
              </w:rPr>
              <w:t>57</w:t>
            </w:r>
            <w:r w:rsidR="00A3147C">
              <w:rPr>
                <w:noProof/>
                <w:webHidden/>
              </w:rPr>
              <w:fldChar w:fldCharType="end"/>
            </w:r>
          </w:hyperlink>
        </w:p>
        <w:p w:rsidR="00A3147C" w:rsidRDefault="00276903">
          <w:pPr>
            <w:pStyle w:val="TOC3"/>
            <w:rPr>
              <w:rFonts w:eastAsiaTheme="minorEastAsia"/>
              <w:noProof/>
              <w:sz w:val="22"/>
            </w:rPr>
          </w:pPr>
          <w:hyperlink w:anchor="_Toc439666179" w:history="1">
            <w:r w:rsidR="00A3147C" w:rsidRPr="0066538F">
              <w:rPr>
                <w:rStyle w:val="Hyperlink"/>
                <w:noProof/>
              </w:rPr>
              <w:t>3.11.4</w:t>
            </w:r>
            <w:r w:rsidR="00A3147C">
              <w:rPr>
                <w:rFonts w:eastAsiaTheme="minorEastAsia"/>
                <w:noProof/>
                <w:sz w:val="22"/>
              </w:rPr>
              <w:tab/>
            </w:r>
            <w:r w:rsidR="00A3147C" w:rsidRPr="0066538F">
              <w:rPr>
                <w:rStyle w:val="Hyperlink"/>
                <w:noProof/>
              </w:rPr>
              <w:t>Assignment Compatibility</w:t>
            </w:r>
            <w:r w:rsidR="00A3147C">
              <w:rPr>
                <w:noProof/>
                <w:webHidden/>
              </w:rPr>
              <w:tab/>
            </w:r>
            <w:r w:rsidR="00A3147C">
              <w:rPr>
                <w:noProof/>
                <w:webHidden/>
              </w:rPr>
              <w:fldChar w:fldCharType="begin"/>
            </w:r>
            <w:r w:rsidR="00A3147C">
              <w:rPr>
                <w:noProof/>
                <w:webHidden/>
              </w:rPr>
              <w:instrText xml:space="preserve"> PAGEREF _Toc439666179 \h </w:instrText>
            </w:r>
            <w:r w:rsidR="00A3147C">
              <w:rPr>
                <w:noProof/>
                <w:webHidden/>
              </w:rPr>
            </w:r>
            <w:r w:rsidR="00A3147C">
              <w:rPr>
                <w:noProof/>
                <w:webHidden/>
              </w:rPr>
              <w:fldChar w:fldCharType="separate"/>
            </w:r>
            <w:r w:rsidR="00A3147C">
              <w:rPr>
                <w:noProof/>
                <w:webHidden/>
              </w:rPr>
              <w:t>58</w:t>
            </w:r>
            <w:r w:rsidR="00A3147C">
              <w:rPr>
                <w:noProof/>
                <w:webHidden/>
              </w:rPr>
              <w:fldChar w:fldCharType="end"/>
            </w:r>
          </w:hyperlink>
        </w:p>
        <w:p w:rsidR="00A3147C" w:rsidRDefault="00276903">
          <w:pPr>
            <w:pStyle w:val="TOC3"/>
            <w:rPr>
              <w:rFonts w:eastAsiaTheme="minorEastAsia"/>
              <w:noProof/>
              <w:sz w:val="22"/>
            </w:rPr>
          </w:pPr>
          <w:hyperlink w:anchor="_Toc439666180" w:history="1">
            <w:r w:rsidR="00A3147C" w:rsidRPr="0066538F">
              <w:rPr>
                <w:rStyle w:val="Hyperlink"/>
                <w:noProof/>
              </w:rPr>
              <w:t>3.11.5</w:t>
            </w:r>
            <w:r w:rsidR="00A3147C">
              <w:rPr>
                <w:rFonts w:eastAsiaTheme="minorEastAsia"/>
                <w:noProof/>
                <w:sz w:val="22"/>
              </w:rPr>
              <w:tab/>
            </w:r>
            <w:r w:rsidR="00A3147C" w:rsidRPr="0066538F">
              <w:rPr>
                <w:rStyle w:val="Hyperlink"/>
                <w:noProof/>
              </w:rPr>
              <w:t>Excess Properties</w:t>
            </w:r>
            <w:r w:rsidR="00A3147C">
              <w:rPr>
                <w:noProof/>
                <w:webHidden/>
              </w:rPr>
              <w:tab/>
            </w:r>
            <w:r w:rsidR="00A3147C">
              <w:rPr>
                <w:noProof/>
                <w:webHidden/>
              </w:rPr>
              <w:fldChar w:fldCharType="begin"/>
            </w:r>
            <w:r w:rsidR="00A3147C">
              <w:rPr>
                <w:noProof/>
                <w:webHidden/>
              </w:rPr>
              <w:instrText xml:space="preserve"> PAGEREF _Toc439666180 \h </w:instrText>
            </w:r>
            <w:r w:rsidR="00A3147C">
              <w:rPr>
                <w:noProof/>
                <w:webHidden/>
              </w:rPr>
            </w:r>
            <w:r w:rsidR="00A3147C">
              <w:rPr>
                <w:noProof/>
                <w:webHidden/>
              </w:rPr>
              <w:fldChar w:fldCharType="separate"/>
            </w:r>
            <w:r w:rsidR="00A3147C">
              <w:rPr>
                <w:noProof/>
                <w:webHidden/>
              </w:rPr>
              <w:t>59</w:t>
            </w:r>
            <w:r w:rsidR="00A3147C">
              <w:rPr>
                <w:noProof/>
                <w:webHidden/>
              </w:rPr>
              <w:fldChar w:fldCharType="end"/>
            </w:r>
          </w:hyperlink>
        </w:p>
        <w:p w:rsidR="00A3147C" w:rsidRDefault="00276903">
          <w:pPr>
            <w:pStyle w:val="TOC3"/>
            <w:rPr>
              <w:rFonts w:eastAsiaTheme="minorEastAsia"/>
              <w:noProof/>
              <w:sz w:val="22"/>
            </w:rPr>
          </w:pPr>
          <w:hyperlink w:anchor="_Toc439666181" w:history="1">
            <w:r w:rsidR="00A3147C" w:rsidRPr="0066538F">
              <w:rPr>
                <w:rStyle w:val="Hyperlink"/>
                <w:noProof/>
              </w:rPr>
              <w:t>3.11.6</w:t>
            </w:r>
            <w:r w:rsidR="00A3147C">
              <w:rPr>
                <w:rFonts w:eastAsiaTheme="minorEastAsia"/>
                <w:noProof/>
                <w:sz w:val="22"/>
              </w:rPr>
              <w:tab/>
            </w:r>
            <w:r w:rsidR="00A3147C" w:rsidRPr="0066538F">
              <w:rPr>
                <w:rStyle w:val="Hyperlink"/>
                <w:noProof/>
              </w:rPr>
              <w:t>Contextual Signature Instantiation</w:t>
            </w:r>
            <w:r w:rsidR="00A3147C">
              <w:rPr>
                <w:noProof/>
                <w:webHidden/>
              </w:rPr>
              <w:tab/>
            </w:r>
            <w:r w:rsidR="00A3147C">
              <w:rPr>
                <w:noProof/>
                <w:webHidden/>
              </w:rPr>
              <w:fldChar w:fldCharType="begin"/>
            </w:r>
            <w:r w:rsidR="00A3147C">
              <w:rPr>
                <w:noProof/>
                <w:webHidden/>
              </w:rPr>
              <w:instrText xml:space="preserve"> PAGEREF _Toc439666181 \h </w:instrText>
            </w:r>
            <w:r w:rsidR="00A3147C">
              <w:rPr>
                <w:noProof/>
                <w:webHidden/>
              </w:rPr>
            </w:r>
            <w:r w:rsidR="00A3147C">
              <w:rPr>
                <w:noProof/>
                <w:webHidden/>
              </w:rPr>
              <w:fldChar w:fldCharType="separate"/>
            </w:r>
            <w:r w:rsidR="00A3147C">
              <w:rPr>
                <w:noProof/>
                <w:webHidden/>
              </w:rPr>
              <w:t>61</w:t>
            </w:r>
            <w:r w:rsidR="00A3147C">
              <w:rPr>
                <w:noProof/>
                <w:webHidden/>
              </w:rPr>
              <w:fldChar w:fldCharType="end"/>
            </w:r>
          </w:hyperlink>
        </w:p>
        <w:p w:rsidR="00A3147C" w:rsidRDefault="00276903">
          <w:pPr>
            <w:pStyle w:val="TOC3"/>
            <w:rPr>
              <w:rFonts w:eastAsiaTheme="minorEastAsia"/>
              <w:noProof/>
              <w:sz w:val="22"/>
            </w:rPr>
          </w:pPr>
          <w:hyperlink w:anchor="_Toc439666182" w:history="1">
            <w:r w:rsidR="00A3147C" w:rsidRPr="0066538F">
              <w:rPr>
                <w:rStyle w:val="Hyperlink"/>
                <w:noProof/>
              </w:rPr>
              <w:t>3.11.7</w:t>
            </w:r>
            <w:r w:rsidR="00A3147C">
              <w:rPr>
                <w:rFonts w:eastAsiaTheme="minorEastAsia"/>
                <w:noProof/>
                <w:sz w:val="22"/>
              </w:rPr>
              <w:tab/>
            </w:r>
            <w:r w:rsidR="00A3147C" w:rsidRPr="0066538F">
              <w:rPr>
                <w:rStyle w:val="Hyperlink"/>
                <w:noProof/>
              </w:rPr>
              <w:t>Type Inference</w:t>
            </w:r>
            <w:r w:rsidR="00A3147C">
              <w:rPr>
                <w:noProof/>
                <w:webHidden/>
              </w:rPr>
              <w:tab/>
            </w:r>
            <w:r w:rsidR="00A3147C">
              <w:rPr>
                <w:noProof/>
                <w:webHidden/>
              </w:rPr>
              <w:fldChar w:fldCharType="begin"/>
            </w:r>
            <w:r w:rsidR="00A3147C">
              <w:rPr>
                <w:noProof/>
                <w:webHidden/>
              </w:rPr>
              <w:instrText xml:space="preserve"> PAGEREF _Toc439666182 \h </w:instrText>
            </w:r>
            <w:r w:rsidR="00A3147C">
              <w:rPr>
                <w:noProof/>
                <w:webHidden/>
              </w:rPr>
            </w:r>
            <w:r w:rsidR="00A3147C">
              <w:rPr>
                <w:noProof/>
                <w:webHidden/>
              </w:rPr>
              <w:fldChar w:fldCharType="separate"/>
            </w:r>
            <w:r w:rsidR="00A3147C">
              <w:rPr>
                <w:noProof/>
                <w:webHidden/>
              </w:rPr>
              <w:t>61</w:t>
            </w:r>
            <w:r w:rsidR="00A3147C">
              <w:rPr>
                <w:noProof/>
                <w:webHidden/>
              </w:rPr>
              <w:fldChar w:fldCharType="end"/>
            </w:r>
          </w:hyperlink>
        </w:p>
        <w:p w:rsidR="00A3147C" w:rsidRDefault="00276903">
          <w:pPr>
            <w:pStyle w:val="TOC3"/>
            <w:rPr>
              <w:rFonts w:eastAsiaTheme="minorEastAsia"/>
              <w:noProof/>
              <w:sz w:val="22"/>
            </w:rPr>
          </w:pPr>
          <w:hyperlink w:anchor="_Toc439666183" w:history="1">
            <w:r w:rsidR="00A3147C" w:rsidRPr="0066538F">
              <w:rPr>
                <w:rStyle w:val="Hyperlink"/>
                <w:noProof/>
              </w:rPr>
              <w:t>3.11.8</w:t>
            </w:r>
            <w:r w:rsidR="00A3147C">
              <w:rPr>
                <w:rFonts w:eastAsiaTheme="minorEastAsia"/>
                <w:noProof/>
                <w:sz w:val="22"/>
              </w:rPr>
              <w:tab/>
            </w:r>
            <w:r w:rsidR="00A3147C" w:rsidRPr="0066538F">
              <w:rPr>
                <w:rStyle w:val="Hyperlink"/>
                <w:noProof/>
              </w:rPr>
              <w:t>Recursive Types</w:t>
            </w:r>
            <w:r w:rsidR="00A3147C">
              <w:rPr>
                <w:noProof/>
                <w:webHidden/>
              </w:rPr>
              <w:tab/>
            </w:r>
            <w:r w:rsidR="00A3147C">
              <w:rPr>
                <w:noProof/>
                <w:webHidden/>
              </w:rPr>
              <w:fldChar w:fldCharType="begin"/>
            </w:r>
            <w:r w:rsidR="00A3147C">
              <w:rPr>
                <w:noProof/>
                <w:webHidden/>
              </w:rPr>
              <w:instrText xml:space="preserve"> PAGEREF _Toc439666183 \h </w:instrText>
            </w:r>
            <w:r w:rsidR="00A3147C">
              <w:rPr>
                <w:noProof/>
                <w:webHidden/>
              </w:rPr>
            </w:r>
            <w:r w:rsidR="00A3147C">
              <w:rPr>
                <w:noProof/>
                <w:webHidden/>
              </w:rPr>
              <w:fldChar w:fldCharType="separate"/>
            </w:r>
            <w:r w:rsidR="00A3147C">
              <w:rPr>
                <w:noProof/>
                <w:webHidden/>
              </w:rPr>
              <w:t>62</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84" w:history="1">
            <w:r w:rsidR="00A3147C" w:rsidRPr="0066538F">
              <w:rPr>
                <w:rStyle w:val="Hyperlink"/>
                <w:noProof/>
              </w:rPr>
              <w:t>3.12</w:t>
            </w:r>
            <w:r w:rsidR="00A3147C">
              <w:rPr>
                <w:rFonts w:eastAsiaTheme="minorEastAsia"/>
                <w:noProof/>
                <w:sz w:val="22"/>
              </w:rPr>
              <w:tab/>
            </w:r>
            <w:r w:rsidR="00A3147C" w:rsidRPr="0066538F">
              <w:rPr>
                <w:rStyle w:val="Hyperlink"/>
                <w:noProof/>
              </w:rPr>
              <w:t>Widened Types</w:t>
            </w:r>
            <w:r w:rsidR="00A3147C">
              <w:rPr>
                <w:noProof/>
                <w:webHidden/>
              </w:rPr>
              <w:tab/>
            </w:r>
            <w:r w:rsidR="00A3147C">
              <w:rPr>
                <w:noProof/>
                <w:webHidden/>
              </w:rPr>
              <w:fldChar w:fldCharType="begin"/>
            </w:r>
            <w:r w:rsidR="00A3147C">
              <w:rPr>
                <w:noProof/>
                <w:webHidden/>
              </w:rPr>
              <w:instrText xml:space="preserve"> PAGEREF _Toc439666184 \h </w:instrText>
            </w:r>
            <w:r w:rsidR="00A3147C">
              <w:rPr>
                <w:noProof/>
                <w:webHidden/>
              </w:rPr>
            </w:r>
            <w:r w:rsidR="00A3147C">
              <w:rPr>
                <w:noProof/>
                <w:webHidden/>
              </w:rPr>
              <w:fldChar w:fldCharType="separate"/>
            </w:r>
            <w:r w:rsidR="00A3147C">
              <w:rPr>
                <w:noProof/>
                <w:webHidden/>
              </w:rPr>
              <w:t>63</w:t>
            </w:r>
            <w:r w:rsidR="00A3147C">
              <w:rPr>
                <w:noProof/>
                <w:webHidden/>
              </w:rPr>
              <w:fldChar w:fldCharType="end"/>
            </w:r>
          </w:hyperlink>
        </w:p>
        <w:p w:rsidR="00A3147C" w:rsidRDefault="00276903">
          <w:pPr>
            <w:pStyle w:val="TOC1"/>
            <w:rPr>
              <w:rFonts w:eastAsiaTheme="minorEastAsia"/>
              <w:noProof/>
              <w:sz w:val="22"/>
            </w:rPr>
          </w:pPr>
          <w:hyperlink w:anchor="_Toc439666185" w:history="1">
            <w:r w:rsidR="00A3147C" w:rsidRPr="0066538F">
              <w:rPr>
                <w:rStyle w:val="Hyperlink"/>
                <w:noProof/>
              </w:rPr>
              <w:t>4</w:t>
            </w:r>
            <w:r w:rsidR="00A3147C">
              <w:rPr>
                <w:rFonts w:eastAsiaTheme="minorEastAsia"/>
                <w:noProof/>
                <w:sz w:val="22"/>
              </w:rPr>
              <w:tab/>
            </w:r>
            <w:r w:rsidR="00A3147C" w:rsidRPr="0066538F">
              <w:rPr>
                <w:rStyle w:val="Hyperlink"/>
                <w:noProof/>
              </w:rPr>
              <w:t>Expressions</w:t>
            </w:r>
            <w:r w:rsidR="00A3147C">
              <w:rPr>
                <w:noProof/>
                <w:webHidden/>
              </w:rPr>
              <w:tab/>
            </w:r>
            <w:r w:rsidR="00A3147C">
              <w:rPr>
                <w:noProof/>
                <w:webHidden/>
              </w:rPr>
              <w:fldChar w:fldCharType="begin"/>
            </w:r>
            <w:r w:rsidR="00A3147C">
              <w:rPr>
                <w:noProof/>
                <w:webHidden/>
              </w:rPr>
              <w:instrText xml:space="preserve"> PAGEREF _Toc439666185 \h </w:instrText>
            </w:r>
            <w:r w:rsidR="00A3147C">
              <w:rPr>
                <w:noProof/>
                <w:webHidden/>
              </w:rPr>
            </w:r>
            <w:r w:rsidR="00A3147C">
              <w:rPr>
                <w:noProof/>
                <w:webHidden/>
              </w:rPr>
              <w:fldChar w:fldCharType="separate"/>
            </w:r>
            <w:r w:rsidR="00A3147C">
              <w:rPr>
                <w:noProof/>
                <w:webHidden/>
              </w:rPr>
              <w:t>65</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86" w:history="1">
            <w:r w:rsidR="00A3147C" w:rsidRPr="0066538F">
              <w:rPr>
                <w:rStyle w:val="Hyperlink"/>
                <w:noProof/>
              </w:rPr>
              <w:t>4.1</w:t>
            </w:r>
            <w:r w:rsidR="00A3147C">
              <w:rPr>
                <w:rFonts w:eastAsiaTheme="minorEastAsia"/>
                <w:noProof/>
                <w:sz w:val="22"/>
              </w:rPr>
              <w:tab/>
            </w:r>
            <w:r w:rsidR="00A3147C" w:rsidRPr="0066538F">
              <w:rPr>
                <w:rStyle w:val="Hyperlink"/>
                <w:noProof/>
              </w:rPr>
              <w:t>Values and References</w:t>
            </w:r>
            <w:r w:rsidR="00A3147C">
              <w:rPr>
                <w:noProof/>
                <w:webHidden/>
              </w:rPr>
              <w:tab/>
            </w:r>
            <w:r w:rsidR="00A3147C">
              <w:rPr>
                <w:noProof/>
                <w:webHidden/>
              </w:rPr>
              <w:fldChar w:fldCharType="begin"/>
            </w:r>
            <w:r w:rsidR="00A3147C">
              <w:rPr>
                <w:noProof/>
                <w:webHidden/>
              </w:rPr>
              <w:instrText xml:space="preserve"> PAGEREF _Toc439666186 \h </w:instrText>
            </w:r>
            <w:r w:rsidR="00A3147C">
              <w:rPr>
                <w:noProof/>
                <w:webHidden/>
              </w:rPr>
            </w:r>
            <w:r w:rsidR="00A3147C">
              <w:rPr>
                <w:noProof/>
                <w:webHidden/>
              </w:rPr>
              <w:fldChar w:fldCharType="separate"/>
            </w:r>
            <w:r w:rsidR="00A3147C">
              <w:rPr>
                <w:noProof/>
                <w:webHidden/>
              </w:rPr>
              <w:t>65</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87" w:history="1">
            <w:r w:rsidR="00A3147C" w:rsidRPr="0066538F">
              <w:rPr>
                <w:rStyle w:val="Hyperlink"/>
                <w:noProof/>
              </w:rPr>
              <w:t>4.2</w:t>
            </w:r>
            <w:r w:rsidR="00A3147C">
              <w:rPr>
                <w:rFonts w:eastAsiaTheme="minorEastAsia"/>
                <w:noProof/>
                <w:sz w:val="22"/>
              </w:rPr>
              <w:tab/>
            </w:r>
            <w:r w:rsidR="00A3147C" w:rsidRPr="0066538F">
              <w:rPr>
                <w:rStyle w:val="Hyperlink"/>
                <w:noProof/>
              </w:rPr>
              <w:t>The this Keyword</w:t>
            </w:r>
            <w:r w:rsidR="00A3147C">
              <w:rPr>
                <w:noProof/>
                <w:webHidden/>
              </w:rPr>
              <w:tab/>
            </w:r>
            <w:r w:rsidR="00A3147C">
              <w:rPr>
                <w:noProof/>
                <w:webHidden/>
              </w:rPr>
              <w:fldChar w:fldCharType="begin"/>
            </w:r>
            <w:r w:rsidR="00A3147C">
              <w:rPr>
                <w:noProof/>
                <w:webHidden/>
              </w:rPr>
              <w:instrText xml:space="preserve"> PAGEREF _Toc439666187 \h </w:instrText>
            </w:r>
            <w:r w:rsidR="00A3147C">
              <w:rPr>
                <w:noProof/>
                <w:webHidden/>
              </w:rPr>
            </w:r>
            <w:r w:rsidR="00A3147C">
              <w:rPr>
                <w:noProof/>
                <w:webHidden/>
              </w:rPr>
              <w:fldChar w:fldCharType="separate"/>
            </w:r>
            <w:r w:rsidR="00A3147C">
              <w:rPr>
                <w:noProof/>
                <w:webHidden/>
              </w:rPr>
              <w:t>65</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88" w:history="1">
            <w:r w:rsidR="00A3147C" w:rsidRPr="0066538F">
              <w:rPr>
                <w:rStyle w:val="Hyperlink"/>
                <w:noProof/>
              </w:rPr>
              <w:t>4.3</w:t>
            </w:r>
            <w:r w:rsidR="00A3147C">
              <w:rPr>
                <w:rFonts w:eastAsiaTheme="minorEastAsia"/>
                <w:noProof/>
                <w:sz w:val="22"/>
              </w:rPr>
              <w:tab/>
            </w:r>
            <w:r w:rsidR="00A3147C" w:rsidRPr="0066538F">
              <w:rPr>
                <w:rStyle w:val="Hyperlink"/>
                <w:noProof/>
              </w:rPr>
              <w:t>Identifiers</w:t>
            </w:r>
            <w:r w:rsidR="00A3147C">
              <w:rPr>
                <w:noProof/>
                <w:webHidden/>
              </w:rPr>
              <w:tab/>
            </w:r>
            <w:r w:rsidR="00A3147C">
              <w:rPr>
                <w:noProof/>
                <w:webHidden/>
              </w:rPr>
              <w:fldChar w:fldCharType="begin"/>
            </w:r>
            <w:r w:rsidR="00A3147C">
              <w:rPr>
                <w:noProof/>
                <w:webHidden/>
              </w:rPr>
              <w:instrText xml:space="preserve"> PAGEREF _Toc439666188 \h </w:instrText>
            </w:r>
            <w:r w:rsidR="00A3147C">
              <w:rPr>
                <w:noProof/>
                <w:webHidden/>
              </w:rPr>
            </w:r>
            <w:r w:rsidR="00A3147C">
              <w:rPr>
                <w:noProof/>
                <w:webHidden/>
              </w:rPr>
              <w:fldChar w:fldCharType="separate"/>
            </w:r>
            <w:r w:rsidR="00A3147C">
              <w:rPr>
                <w:noProof/>
                <w:webHidden/>
              </w:rPr>
              <w:t>66</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89" w:history="1">
            <w:r w:rsidR="00A3147C" w:rsidRPr="0066538F">
              <w:rPr>
                <w:rStyle w:val="Hyperlink"/>
                <w:noProof/>
              </w:rPr>
              <w:t>4.4</w:t>
            </w:r>
            <w:r w:rsidR="00A3147C">
              <w:rPr>
                <w:rFonts w:eastAsiaTheme="minorEastAsia"/>
                <w:noProof/>
                <w:sz w:val="22"/>
              </w:rPr>
              <w:tab/>
            </w:r>
            <w:r w:rsidR="00A3147C" w:rsidRPr="0066538F">
              <w:rPr>
                <w:rStyle w:val="Hyperlink"/>
                <w:noProof/>
              </w:rPr>
              <w:t>Literals</w:t>
            </w:r>
            <w:r w:rsidR="00A3147C">
              <w:rPr>
                <w:noProof/>
                <w:webHidden/>
              </w:rPr>
              <w:tab/>
            </w:r>
            <w:r w:rsidR="00A3147C">
              <w:rPr>
                <w:noProof/>
                <w:webHidden/>
              </w:rPr>
              <w:fldChar w:fldCharType="begin"/>
            </w:r>
            <w:r w:rsidR="00A3147C">
              <w:rPr>
                <w:noProof/>
                <w:webHidden/>
              </w:rPr>
              <w:instrText xml:space="preserve"> PAGEREF _Toc439666189 \h </w:instrText>
            </w:r>
            <w:r w:rsidR="00A3147C">
              <w:rPr>
                <w:noProof/>
                <w:webHidden/>
              </w:rPr>
            </w:r>
            <w:r w:rsidR="00A3147C">
              <w:rPr>
                <w:noProof/>
                <w:webHidden/>
              </w:rPr>
              <w:fldChar w:fldCharType="separate"/>
            </w:r>
            <w:r w:rsidR="00A3147C">
              <w:rPr>
                <w:noProof/>
                <w:webHidden/>
              </w:rPr>
              <w:t>66</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90" w:history="1">
            <w:r w:rsidR="00A3147C" w:rsidRPr="0066538F">
              <w:rPr>
                <w:rStyle w:val="Hyperlink"/>
                <w:noProof/>
              </w:rPr>
              <w:t>4.5</w:t>
            </w:r>
            <w:r w:rsidR="00A3147C">
              <w:rPr>
                <w:rFonts w:eastAsiaTheme="minorEastAsia"/>
                <w:noProof/>
                <w:sz w:val="22"/>
              </w:rPr>
              <w:tab/>
            </w:r>
            <w:r w:rsidR="00A3147C" w:rsidRPr="0066538F">
              <w:rPr>
                <w:rStyle w:val="Hyperlink"/>
                <w:noProof/>
              </w:rPr>
              <w:t>Object Literals</w:t>
            </w:r>
            <w:r w:rsidR="00A3147C">
              <w:rPr>
                <w:noProof/>
                <w:webHidden/>
              </w:rPr>
              <w:tab/>
            </w:r>
            <w:r w:rsidR="00A3147C">
              <w:rPr>
                <w:noProof/>
                <w:webHidden/>
              </w:rPr>
              <w:fldChar w:fldCharType="begin"/>
            </w:r>
            <w:r w:rsidR="00A3147C">
              <w:rPr>
                <w:noProof/>
                <w:webHidden/>
              </w:rPr>
              <w:instrText xml:space="preserve"> PAGEREF _Toc439666190 \h </w:instrText>
            </w:r>
            <w:r w:rsidR="00A3147C">
              <w:rPr>
                <w:noProof/>
                <w:webHidden/>
              </w:rPr>
            </w:r>
            <w:r w:rsidR="00A3147C">
              <w:rPr>
                <w:noProof/>
                <w:webHidden/>
              </w:rPr>
              <w:fldChar w:fldCharType="separate"/>
            </w:r>
            <w:r w:rsidR="00A3147C">
              <w:rPr>
                <w:noProof/>
                <w:webHidden/>
              </w:rPr>
              <w:t>66</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91" w:history="1">
            <w:r w:rsidR="00A3147C" w:rsidRPr="0066538F">
              <w:rPr>
                <w:rStyle w:val="Hyperlink"/>
                <w:noProof/>
              </w:rPr>
              <w:t>4.6</w:t>
            </w:r>
            <w:r w:rsidR="00A3147C">
              <w:rPr>
                <w:rFonts w:eastAsiaTheme="minorEastAsia"/>
                <w:noProof/>
                <w:sz w:val="22"/>
              </w:rPr>
              <w:tab/>
            </w:r>
            <w:r w:rsidR="00A3147C" w:rsidRPr="0066538F">
              <w:rPr>
                <w:rStyle w:val="Hyperlink"/>
                <w:noProof/>
              </w:rPr>
              <w:t>Array Literals</w:t>
            </w:r>
            <w:r w:rsidR="00A3147C">
              <w:rPr>
                <w:noProof/>
                <w:webHidden/>
              </w:rPr>
              <w:tab/>
            </w:r>
            <w:r w:rsidR="00A3147C">
              <w:rPr>
                <w:noProof/>
                <w:webHidden/>
              </w:rPr>
              <w:fldChar w:fldCharType="begin"/>
            </w:r>
            <w:r w:rsidR="00A3147C">
              <w:rPr>
                <w:noProof/>
                <w:webHidden/>
              </w:rPr>
              <w:instrText xml:space="preserve"> PAGEREF _Toc439666191 \h </w:instrText>
            </w:r>
            <w:r w:rsidR="00A3147C">
              <w:rPr>
                <w:noProof/>
                <w:webHidden/>
              </w:rPr>
            </w:r>
            <w:r w:rsidR="00A3147C">
              <w:rPr>
                <w:noProof/>
                <w:webHidden/>
              </w:rPr>
              <w:fldChar w:fldCharType="separate"/>
            </w:r>
            <w:r w:rsidR="00A3147C">
              <w:rPr>
                <w:noProof/>
                <w:webHidden/>
              </w:rPr>
              <w:t>68</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92" w:history="1">
            <w:r w:rsidR="00A3147C" w:rsidRPr="0066538F">
              <w:rPr>
                <w:rStyle w:val="Hyperlink"/>
                <w:noProof/>
              </w:rPr>
              <w:t>4.7</w:t>
            </w:r>
            <w:r w:rsidR="00A3147C">
              <w:rPr>
                <w:rFonts w:eastAsiaTheme="minorEastAsia"/>
                <w:noProof/>
                <w:sz w:val="22"/>
              </w:rPr>
              <w:tab/>
            </w:r>
            <w:r w:rsidR="00A3147C" w:rsidRPr="0066538F">
              <w:rPr>
                <w:rStyle w:val="Hyperlink"/>
                <w:noProof/>
              </w:rPr>
              <w:t>Template Literals</w:t>
            </w:r>
            <w:r w:rsidR="00A3147C">
              <w:rPr>
                <w:noProof/>
                <w:webHidden/>
              </w:rPr>
              <w:tab/>
            </w:r>
            <w:r w:rsidR="00A3147C">
              <w:rPr>
                <w:noProof/>
                <w:webHidden/>
              </w:rPr>
              <w:fldChar w:fldCharType="begin"/>
            </w:r>
            <w:r w:rsidR="00A3147C">
              <w:rPr>
                <w:noProof/>
                <w:webHidden/>
              </w:rPr>
              <w:instrText xml:space="preserve"> PAGEREF _Toc439666192 \h </w:instrText>
            </w:r>
            <w:r w:rsidR="00A3147C">
              <w:rPr>
                <w:noProof/>
                <w:webHidden/>
              </w:rPr>
            </w:r>
            <w:r w:rsidR="00A3147C">
              <w:rPr>
                <w:noProof/>
                <w:webHidden/>
              </w:rPr>
              <w:fldChar w:fldCharType="separate"/>
            </w:r>
            <w:r w:rsidR="00A3147C">
              <w:rPr>
                <w:noProof/>
                <w:webHidden/>
              </w:rPr>
              <w:t>69</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93" w:history="1">
            <w:r w:rsidR="00A3147C" w:rsidRPr="0066538F">
              <w:rPr>
                <w:rStyle w:val="Hyperlink"/>
                <w:noProof/>
              </w:rPr>
              <w:t>4.8</w:t>
            </w:r>
            <w:r w:rsidR="00A3147C">
              <w:rPr>
                <w:rFonts w:eastAsiaTheme="minorEastAsia"/>
                <w:noProof/>
                <w:sz w:val="22"/>
              </w:rPr>
              <w:tab/>
            </w:r>
            <w:r w:rsidR="00A3147C" w:rsidRPr="0066538F">
              <w:rPr>
                <w:rStyle w:val="Hyperlink"/>
                <w:noProof/>
              </w:rPr>
              <w:t>Parentheses</w:t>
            </w:r>
            <w:r w:rsidR="00A3147C">
              <w:rPr>
                <w:noProof/>
                <w:webHidden/>
              </w:rPr>
              <w:tab/>
            </w:r>
            <w:r w:rsidR="00A3147C">
              <w:rPr>
                <w:noProof/>
                <w:webHidden/>
              </w:rPr>
              <w:fldChar w:fldCharType="begin"/>
            </w:r>
            <w:r w:rsidR="00A3147C">
              <w:rPr>
                <w:noProof/>
                <w:webHidden/>
              </w:rPr>
              <w:instrText xml:space="preserve"> PAGEREF _Toc439666193 \h </w:instrText>
            </w:r>
            <w:r w:rsidR="00A3147C">
              <w:rPr>
                <w:noProof/>
                <w:webHidden/>
              </w:rPr>
            </w:r>
            <w:r w:rsidR="00A3147C">
              <w:rPr>
                <w:noProof/>
                <w:webHidden/>
              </w:rPr>
              <w:fldChar w:fldCharType="separate"/>
            </w:r>
            <w:r w:rsidR="00A3147C">
              <w:rPr>
                <w:noProof/>
                <w:webHidden/>
              </w:rPr>
              <w:t>69</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94" w:history="1">
            <w:r w:rsidR="00A3147C" w:rsidRPr="0066538F">
              <w:rPr>
                <w:rStyle w:val="Hyperlink"/>
                <w:noProof/>
              </w:rPr>
              <w:t>4.9</w:t>
            </w:r>
            <w:r w:rsidR="00A3147C">
              <w:rPr>
                <w:rFonts w:eastAsiaTheme="minorEastAsia"/>
                <w:noProof/>
                <w:sz w:val="22"/>
              </w:rPr>
              <w:tab/>
            </w:r>
            <w:r w:rsidR="00A3147C" w:rsidRPr="0066538F">
              <w:rPr>
                <w:rStyle w:val="Hyperlink"/>
                <w:noProof/>
              </w:rPr>
              <w:t>The super Keyword</w:t>
            </w:r>
            <w:r w:rsidR="00A3147C">
              <w:rPr>
                <w:noProof/>
                <w:webHidden/>
              </w:rPr>
              <w:tab/>
            </w:r>
            <w:r w:rsidR="00A3147C">
              <w:rPr>
                <w:noProof/>
                <w:webHidden/>
              </w:rPr>
              <w:fldChar w:fldCharType="begin"/>
            </w:r>
            <w:r w:rsidR="00A3147C">
              <w:rPr>
                <w:noProof/>
                <w:webHidden/>
              </w:rPr>
              <w:instrText xml:space="preserve"> PAGEREF _Toc439666194 \h </w:instrText>
            </w:r>
            <w:r w:rsidR="00A3147C">
              <w:rPr>
                <w:noProof/>
                <w:webHidden/>
              </w:rPr>
            </w:r>
            <w:r w:rsidR="00A3147C">
              <w:rPr>
                <w:noProof/>
                <w:webHidden/>
              </w:rPr>
              <w:fldChar w:fldCharType="separate"/>
            </w:r>
            <w:r w:rsidR="00A3147C">
              <w:rPr>
                <w:noProof/>
                <w:webHidden/>
              </w:rPr>
              <w:t>70</w:t>
            </w:r>
            <w:r w:rsidR="00A3147C">
              <w:rPr>
                <w:noProof/>
                <w:webHidden/>
              </w:rPr>
              <w:fldChar w:fldCharType="end"/>
            </w:r>
          </w:hyperlink>
        </w:p>
        <w:p w:rsidR="00A3147C" w:rsidRDefault="00276903">
          <w:pPr>
            <w:pStyle w:val="TOC3"/>
            <w:rPr>
              <w:rFonts w:eastAsiaTheme="minorEastAsia"/>
              <w:noProof/>
              <w:sz w:val="22"/>
            </w:rPr>
          </w:pPr>
          <w:hyperlink w:anchor="_Toc439666195" w:history="1">
            <w:r w:rsidR="00A3147C" w:rsidRPr="0066538F">
              <w:rPr>
                <w:rStyle w:val="Hyperlink"/>
                <w:noProof/>
              </w:rPr>
              <w:t>4.9.1</w:t>
            </w:r>
            <w:r w:rsidR="00A3147C">
              <w:rPr>
                <w:rFonts w:eastAsiaTheme="minorEastAsia"/>
                <w:noProof/>
                <w:sz w:val="22"/>
              </w:rPr>
              <w:tab/>
            </w:r>
            <w:r w:rsidR="00A3147C" w:rsidRPr="0066538F">
              <w:rPr>
                <w:rStyle w:val="Hyperlink"/>
                <w:noProof/>
              </w:rPr>
              <w:t>Super Calls</w:t>
            </w:r>
            <w:r w:rsidR="00A3147C">
              <w:rPr>
                <w:noProof/>
                <w:webHidden/>
              </w:rPr>
              <w:tab/>
            </w:r>
            <w:r w:rsidR="00A3147C">
              <w:rPr>
                <w:noProof/>
                <w:webHidden/>
              </w:rPr>
              <w:fldChar w:fldCharType="begin"/>
            </w:r>
            <w:r w:rsidR="00A3147C">
              <w:rPr>
                <w:noProof/>
                <w:webHidden/>
              </w:rPr>
              <w:instrText xml:space="preserve"> PAGEREF _Toc439666195 \h </w:instrText>
            </w:r>
            <w:r w:rsidR="00A3147C">
              <w:rPr>
                <w:noProof/>
                <w:webHidden/>
              </w:rPr>
            </w:r>
            <w:r w:rsidR="00A3147C">
              <w:rPr>
                <w:noProof/>
                <w:webHidden/>
              </w:rPr>
              <w:fldChar w:fldCharType="separate"/>
            </w:r>
            <w:r w:rsidR="00A3147C">
              <w:rPr>
                <w:noProof/>
                <w:webHidden/>
              </w:rPr>
              <w:t>70</w:t>
            </w:r>
            <w:r w:rsidR="00A3147C">
              <w:rPr>
                <w:noProof/>
                <w:webHidden/>
              </w:rPr>
              <w:fldChar w:fldCharType="end"/>
            </w:r>
          </w:hyperlink>
        </w:p>
        <w:p w:rsidR="00A3147C" w:rsidRDefault="00276903">
          <w:pPr>
            <w:pStyle w:val="TOC3"/>
            <w:rPr>
              <w:rFonts w:eastAsiaTheme="minorEastAsia"/>
              <w:noProof/>
              <w:sz w:val="22"/>
            </w:rPr>
          </w:pPr>
          <w:hyperlink w:anchor="_Toc439666196" w:history="1">
            <w:r w:rsidR="00A3147C" w:rsidRPr="0066538F">
              <w:rPr>
                <w:rStyle w:val="Hyperlink"/>
                <w:noProof/>
              </w:rPr>
              <w:t>4.9.2</w:t>
            </w:r>
            <w:r w:rsidR="00A3147C">
              <w:rPr>
                <w:rFonts w:eastAsiaTheme="minorEastAsia"/>
                <w:noProof/>
                <w:sz w:val="22"/>
              </w:rPr>
              <w:tab/>
            </w:r>
            <w:r w:rsidR="00A3147C" w:rsidRPr="0066538F">
              <w:rPr>
                <w:rStyle w:val="Hyperlink"/>
                <w:noProof/>
              </w:rPr>
              <w:t>Super Property Access</w:t>
            </w:r>
            <w:r w:rsidR="00A3147C">
              <w:rPr>
                <w:noProof/>
                <w:webHidden/>
              </w:rPr>
              <w:tab/>
            </w:r>
            <w:r w:rsidR="00A3147C">
              <w:rPr>
                <w:noProof/>
                <w:webHidden/>
              </w:rPr>
              <w:fldChar w:fldCharType="begin"/>
            </w:r>
            <w:r w:rsidR="00A3147C">
              <w:rPr>
                <w:noProof/>
                <w:webHidden/>
              </w:rPr>
              <w:instrText xml:space="preserve"> PAGEREF _Toc439666196 \h </w:instrText>
            </w:r>
            <w:r w:rsidR="00A3147C">
              <w:rPr>
                <w:noProof/>
                <w:webHidden/>
              </w:rPr>
            </w:r>
            <w:r w:rsidR="00A3147C">
              <w:rPr>
                <w:noProof/>
                <w:webHidden/>
              </w:rPr>
              <w:fldChar w:fldCharType="separate"/>
            </w:r>
            <w:r w:rsidR="00A3147C">
              <w:rPr>
                <w:noProof/>
                <w:webHidden/>
              </w:rPr>
              <w:t>70</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97" w:history="1">
            <w:r w:rsidR="00A3147C" w:rsidRPr="0066538F">
              <w:rPr>
                <w:rStyle w:val="Hyperlink"/>
                <w:noProof/>
              </w:rPr>
              <w:t>4.10</w:t>
            </w:r>
            <w:r w:rsidR="00A3147C">
              <w:rPr>
                <w:rFonts w:eastAsiaTheme="minorEastAsia"/>
                <w:noProof/>
                <w:sz w:val="22"/>
              </w:rPr>
              <w:tab/>
            </w:r>
            <w:r w:rsidR="00A3147C" w:rsidRPr="0066538F">
              <w:rPr>
                <w:rStyle w:val="Hyperlink"/>
                <w:noProof/>
              </w:rPr>
              <w:t>Function Expressions</w:t>
            </w:r>
            <w:r w:rsidR="00A3147C">
              <w:rPr>
                <w:noProof/>
                <w:webHidden/>
              </w:rPr>
              <w:tab/>
            </w:r>
            <w:r w:rsidR="00A3147C">
              <w:rPr>
                <w:noProof/>
                <w:webHidden/>
              </w:rPr>
              <w:fldChar w:fldCharType="begin"/>
            </w:r>
            <w:r w:rsidR="00A3147C">
              <w:rPr>
                <w:noProof/>
                <w:webHidden/>
              </w:rPr>
              <w:instrText xml:space="preserve"> PAGEREF _Toc439666197 \h </w:instrText>
            </w:r>
            <w:r w:rsidR="00A3147C">
              <w:rPr>
                <w:noProof/>
                <w:webHidden/>
              </w:rPr>
            </w:r>
            <w:r w:rsidR="00A3147C">
              <w:rPr>
                <w:noProof/>
                <w:webHidden/>
              </w:rPr>
              <w:fldChar w:fldCharType="separate"/>
            </w:r>
            <w:r w:rsidR="00A3147C">
              <w:rPr>
                <w:noProof/>
                <w:webHidden/>
              </w:rPr>
              <w:t>71</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98" w:history="1">
            <w:r w:rsidR="00A3147C" w:rsidRPr="0066538F">
              <w:rPr>
                <w:rStyle w:val="Hyperlink"/>
                <w:noProof/>
              </w:rPr>
              <w:t>4.11</w:t>
            </w:r>
            <w:r w:rsidR="00A3147C">
              <w:rPr>
                <w:rFonts w:eastAsiaTheme="minorEastAsia"/>
                <w:noProof/>
                <w:sz w:val="22"/>
              </w:rPr>
              <w:tab/>
            </w:r>
            <w:r w:rsidR="00A3147C" w:rsidRPr="0066538F">
              <w:rPr>
                <w:rStyle w:val="Hyperlink"/>
                <w:noProof/>
              </w:rPr>
              <w:t>Arrow Functions</w:t>
            </w:r>
            <w:r w:rsidR="00A3147C">
              <w:rPr>
                <w:noProof/>
                <w:webHidden/>
              </w:rPr>
              <w:tab/>
            </w:r>
            <w:r w:rsidR="00A3147C">
              <w:rPr>
                <w:noProof/>
                <w:webHidden/>
              </w:rPr>
              <w:fldChar w:fldCharType="begin"/>
            </w:r>
            <w:r w:rsidR="00A3147C">
              <w:rPr>
                <w:noProof/>
                <w:webHidden/>
              </w:rPr>
              <w:instrText xml:space="preserve"> PAGEREF _Toc439666198 \h </w:instrText>
            </w:r>
            <w:r w:rsidR="00A3147C">
              <w:rPr>
                <w:noProof/>
                <w:webHidden/>
              </w:rPr>
            </w:r>
            <w:r w:rsidR="00A3147C">
              <w:rPr>
                <w:noProof/>
                <w:webHidden/>
              </w:rPr>
              <w:fldChar w:fldCharType="separate"/>
            </w:r>
            <w:r w:rsidR="00A3147C">
              <w:rPr>
                <w:noProof/>
                <w:webHidden/>
              </w:rPr>
              <w:t>72</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199" w:history="1">
            <w:r w:rsidR="00A3147C" w:rsidRPr="0066538F">
              <w:rPr>
                <w:rStyle w:val="Hyperlink"/>
                <w:noProof/>
              </w:rPr>
              <w:t>4.12</w:t>
            </w:r>
            <w:r w:rsidR="00A3147C">
              <w:rPr>
                <w:rFonts w:eastAsiaTheme="minorEastAsia"/>
                <w:noProof/>
                <w:sz w:val="22"/>
              </w:rPr>
              <w:tab/>
            </w:r>
            <w:r w:rsidR="00A3147C" w:rsidRPr="0066538F">
              <w:rPr>
                <w:rStyle w:val="Hyperlink"/>
                <w:noProof/>
              </w:rPr>
              <w:t>Class Expressions</w:t>
            </w:r>
            <w:r w:rsidR="00A3147C">
              <w:rPr>
                <w:noProof/>
                <w:webHidden/>
              </w:rPr>
              <w:tab/>
            </w:r>
            <w:r w:rsidR="00A3147C">
              <w:rPr>
                <w:noProof/>
                <w:webHidden/>
              </w:rPr>
              <w:fldChar w:fldCharType="begin"/>
            </w:r>
            <w:r w:rsidR="00A3147C">
              <w:rPr>
                <w:noProof/>
                <w:webHidden/>
              </w:rPr>
              <w:instrText xml:space="preserve"> PAGEREF _Toc439666199 \h </w:instrText>
            </w:r>
            <w:r w:rsidR="00A3147C">
              <w:rPr>
                <w:noProof/>
                <w:webHidden/>
              </w:rPr>
            </w:r>
            <w:r w:rsidR="00A3147C">
              <w:rPr>
                <w:noProof/>
                <w:webHidden/>
              </w:rPr>
              <w:fldChar w:fldCharType="separate"/>
            </w:r>
            <w:r w:rsidR="00A3147C">
              <w:rPr>
                <w:noProof/>
                <w:webHidden/>
              </w:rPr>
              <w:t>74</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00" w:history="1">
            <w:r w:rsidR="00A3147C" w:rsidRPr="0066538F">
              <w:rPr>
                <w:rStyle w:val="Hyperlink"/>
                <w:noProof/>
              </w:rPr>
              <w:t>4.13</w:t>
            </w:r>
            <w:r w:rsidR="00A3147C">
              <w:rPr>
                <w:rFonts w:eastAsiaTheme="minorEastAsia"/>
                <w:noProof/>
                <w:sz w:val="22"/>
              </w:rPr>
              <w:tab/>
            </w:r>
            <w:r w:rsidR="00A3147C" w:rsidRPr="0066538F">
              <w:rPr>
                <w:rStyle w:val="Hyperlink"/>
                <w:noProof/>
              </w:rPr>
              <w:t>Property Access</w:t>
            </w:r>
            <w:r w:rsidR="00A3147C">
              <w:rPr>
                <w:noProof/>
                <w:webHidden/>
              </w:rPr>
              <w:tab/>
            </w:r>
            <w:r w:rsidR="00A3147C">
              <w:rPr>
                <w:noProof/>
                <w:webHidden/>
              </w:rPr>
              <w:fldChar w:fldCharType="begin"/>
            </w:r>
            <w:r w:rsidR="00A3147C">
              <w:rPr>
                <w:noProof/>
                <w:webHidden/>
              </w:rPr>
              <w:instrText xml:space="preserve"> PAGEREF _Toc439666200 \h </w:instrText>
            </w:r>
            <w:r w:rsidR="00A3147C">
              <w:rPr>
                <w:noProof/>
                <w:webHidden/>
              </w:rPr>
            </w:r>
            <w:r w:rsidR="00A3147C">
              <w:rPr>
                <w:noProof/>
                <w:webHidden/>
              </w:rPr>
              <w:fldChar w:fldCharType="separate"/>
            </w:r>
            <w:r w:rsidR="00A3147C">
              <w:rPr>
                <w:noProof/>
                <w:webHidden/>
              </w:rPr>
              <w:t>74</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01" w:history="1">
            <w:r w:rsidR="00A3147C" w:rsidRPr="0066538F">
              <w:rPr>
                <w:rStyle w:val="Hyperlink"/>
                <w:noProof/>
              </w:rPr>
              <w:t>4.14</w:t>
            </w:r>
            <w:r w:rsidR="00A3147C">
              <w:rPr>
                <w:rFonts w:eastAsiaTheme="minorEastAsia"/>
                <w:noProof/>
                <w:sz w:val="22"/>
              </w:rPr>
              <w:tab/>
            </w:r>
            <w:r w:rsidR="00A3147C" w:rsidRPr="0066538F">
              <w:rPr>
                <w:rStyle w:val="Hyperlink"/>
                <w:noProof/>
              </w:rPr>
              <w:t>The new Operator</w:t>
            </w:r>
            <w:r w:rsidR="00A3147C">
              <w:rPr>
                <w:noProof/>
                <w:webHidden/>
              </w:rPr>
              <w:tab/>
            </w:r>
            <w:r w:rsidR="00A3147C">
              <w:rPr>
                <w:noProof/>
                <w:webHidden/>
              </w:rPr>
              <w:fldChar w:fldCharType="begin"/>
            </w:r>
            <w:r w:rsidR="00A3147C">
              <w:rPr>
                <w:noProof/>
                <w:webHidden/>
              </w:rPr>
              <w:instrText xml:space="preserve"> PAGEREF _Toc439666201 \h </w:instrText>
            </w:r>
            <w:r w:rsidR="00A3147C">
              <w:rPr>
                <w:noProof/>
                <w:webHidden/>
              </w:rPr>
            </w:r>
            <w:r w:rsidR="00A3147C">
              <w:rPr>
                <w:noProof/>
                <w:webHidden/>
              </w:rPr>
              <w:fldChar w:fldCharType="separate"/>
            </w:r>
            <w:r w:rsidR="00A3147C">
              <w:rPr>
                <w:noProof/>
                <w:webHidden/>
              </w:rPr>
              <w:t>75</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02" w:history="1">
            <w:r w:rsidR="00A3147C" w:rsidRPr="0066538F">
              <w:rPr>
                <w:rStyle w:val="Hyperlink"/>
                <w:noProof/>
              </w:rPr>
              <w:t>4.15</w:t>
            </w:r>
            <w:r w:rsidR="00A3147C">
              <w:rPr>
                <w:rFonts w:eastAsiaTheme="minorEastAsia"/>
                <w:noProof/>
                <w:sz w:val="22"/>
              </w:rPr>
              <w:tab/>
            </w:r>
            <w:r w:rsidR="00A3147C" w:rsidRPr="0066538F">
              <w:rPr>
                <w:rStyle w:val="Hyperlink"/>
                <w:noProof/>
              </w:rPr>
              <w:t>Function Calls</w:t>
            </w:r>
            <w:r w:rsidR="00A3147C">
              <w:rPr>
                <w:noProof/>
                <w:webHidden/>
              </w:rPr>
              <w:tab/>
            </w:r>
            <w:r w:rsidR="00A3147C">
              <w:rPr>
                <w:noProof/>
                <w:webHidden/>
              </w:rPr>
              <w:fldChar w:fldCharType="begin"/>
            </w:r>
            <w:r w:rsidR="00A3147C">
              <w:rPr>
                <w:noProof/>
                <w:webHidden/>
              </w:rPr>
              <w:instrText xml:space="preserve"> PAGEREF _Toc439666202 \h </w:instrText>
            </w:r>
            <w:r w:rsidR="00A3147C">
              <w:rPr>
                <w:noProof/>
                <w:webHidden/>
              </w:rPr>
            </w:r>
            <w:r w:rsidR="00A3147C">
              <w:rPr>
                <w:noProof/>
                <w:webHidden/>
              </w:rPr>
              <w:fldChar w:fldCharType="separate"/>
            </w:r>
            <w:r w:rsidR="00A3147C">
              <w:rPr>
                <w:noProof/>
                <w:webHidden/>
              </w:rPr>
              <w:t>76</w:t>
            </w:r>
            <w:r w:rsidR="00A3147C">
              <w:rPr>
                <w:noProof/>
                <w:webHidden/>
              </w:rPr>
              <w:fldChar w:fldCharType="end"/>
            </w:r>
          </w:hyperlink>
        </w:p>
        <w:p w:rsidR="00A3147C" w:rsidRDefault="00276903">
          <w:pPr>
            <w:pStyle w:val="TOC3"/>
            <w:rPr>
              <w:rFonts w:eastAsiaTheme="minorEastAsia"/>
              <w:noProof/>
              <w:sz w:val="22"/>
            </w:rPr>
          </w:pPr>
          <w:hyperlink w:anchor="_Toc439666203" w:history="1">
            <w:r w:rsidR="00A3147C" w:rsidRPr="0066538F">
              <w:rPr>
                <w:rStyle w:val="Hyperlink"/>
                <w:noProof/>
              </w:rPr>
              <w:t>4.15.1</w:t>
            </w:r>
            <w:r w:rsidR="00A3147C">
              <w:rPr>
                <w:rFonts w:eastAsiaTheme="minorEastAsia"/>
                <w:noProof/>
                <w:sz w:val="22"/>
              </w:rPr>
              <w:tab/>
            </w:r>
            <w:r w:rsidR="00A3147C" w:rsidRPr="0066538F">
              <w:rPr>
                <w:rStyle w:val="Hyperlink"/>
                <w:noProof/>
              </w:rPr>
              <w:t>Overload Resolution</w:t>
            </w:r>
            <w:r w:rsidR="00A3147C">
              <w:rPr>
                <w:noProof/>
                <w:webHidden/>
              </w:rPr>
              <w:tab/>
            </w:r>
            <w:r w:rsidR="00A3147C">
              <w:rPr>
                <w:noProof/>
                <w:webHidden/>
              </w:rPr>
              <w:fldChar w:fldCharType="begin"/>
            </w:r>
            <w:r w:rsidR="00A3147C">
              <w:rPr>
                <w:noProof/>
                <w:webHidden/>
              </w:rPr>
              <w:instrText xml:space="preserve"> PAGEREF _Toc439666203 \h </w:instrText>
            </w:r>
            <w:r w:rsidR="00A3147C">
              <w:rPr>
                <w:noProof/>
                <w:webHidden/>
              </w:rPr>
            </w:r>
            <w:r w:rsidR="00A3147C">
              <w:rPr>
                <w:noProof/>
                <w:webHidden/>
              </w:rPr>
              <w:fldChar w:fldCharType="separate"/>
            </w:r>
            <w:r w:rsidR="00A3147C">
              <w:rPr>
                <w:noProof/>
                <w:webHidden/>
              </w:rPr>
              <w:t>76</w:t>
            </w:r>
            <w:r w:rsidR="00A3147C">
              <w:rPr>
                <w:noProof/>
                <w:webHidden/>
              </w:rPr>
              <w:fldChar w:fldCharType="end"/>
            </w:r>
          </w:hyperlink>
        </w:p>
        <w:p w:rsidR="00A3147C" w:rsidRDefault="00276903">
          <w:pPr>
            <w:pStyle w:val="TOC3"/>
            <w:rPr>
              <w:rFonts w:eastAsiaTheme="minorEastAsia"/>
              <w:noProof/>
              <w:sz w:val="22"/>
            </w:rPr>
          </w:pPr>
          <w:hyperlink w:anchor="_Toc439666204" w:history="1">
            <w:r w:rsidR="00A3147C" w:rsidRPr="0066538F">
              <w:rPr>
                <w:rStyle w:val="Hyperlink"/>
                <w:noProof/>
              </w:rPr>
              <w:t>4.15.2</w:t>
            </w:r>
            <w:r w:rsidR="00A3147C">
              <w:rPr>
                <w:rFonts w:eastAsiaTheme="minorEastAsia"/>
                <w:noProof/>
                <w:sz w:val="22"/>
              </w:rPr>
              <w:tab/>
            </w:r>
            <w:r w:rsidR="00A3147C" w:rsidRPr="0066538F">
              <w:rPr>
                <w:rStyle w:val="Hyperlink"/>
                <w:noProof/>
              </w:rPr>
              <w:t>Type Argument Inference</w:t>
            </w:r>
            <w:r w:rsidR="00A3147C">
              <w:rPr>
                <w:noProof/>
                <w:webHidden/>
              </w:rPr>
              <w:tab/>
            </w:r>
            <w:r w:rsidR="00A3147C">
              <w:rPr>
                <w:noProof/>
                <w:webHidden/>
              </w:rPr>
              <w:fldChar w:fldCharType="begin"/>
            </w:r>
            <w:r w:rsidR="00A3147C">
              <w:rPr>
                <w:noProof/>
                <w:webHidden/>
              </w:rPr>
              <w:instrText xml:space="preserve"> PAGEREF _Toc439666204 \h </w:instrText>
            </w:r>
            <w:r w:rsidR="00A3147C">
              <w:rPr>
                <w:noProof/>
                <w:webHidden/>
              </w:rPr>
            </w:r>
            <w:r w:rsidR="00A3147C">
              <w:rPr>
                <w:noProof/>
                <w:webHidden/>
              </w:rPr>
              <w:fldChar w:fldCharType="separate"/>
            </w:r>
            <w:r w:rsidR="00A3147C">
              <w:rPr>
                <w:noProof/>
                <w:webHidden/>
              </w:rPr>
              <w:t>77</w:t>
            </w:r>
            <w:r w:rsidR="00A3147C">
              <w:rPr>
                <w:noProof/>
                <w:webHidden/>
              </w:rPr>
              <w:fldChar w:fldCharType="end"/>
            </w:r>
          </w:hyperlink>
        </w:p>
        <w:p w:rsidR="00A3147C" w:rsidRDefault="00276903">
          <w:pPr>
            <w:pStyle w:val="TOC3"/>
            <w:rPr>
              <w:rFonts w:eastAsiaTheme="minorEastAsia"/>
              <w:noProof/>
              <w:sz w:val="22"/>
            </w:rPr>
          </w:pPr>
          <w:hyperlink w:anchor="_Toc439666205" w:history="1">
            <w:r w:rsidR="00A3147C" w:rsidRPr="0066538F">
              <w:rPr>
                <w:rStyle w:val="Hyperlink"/>
                <w:noProof/>
              </w:rPr>
              <w:t>4.15.3</w:t>
            </w:r>
            <w:r w:rsidR="00A3147C">
              <w:rPr>
                <w:rFonts w:eastAsiaTheme="minorEastAsia"/>
                <w:noProof/>
                <w:sz w:val="22"/>
              </w:rPr>
              <w:tab/>
            </w:r>
            <w:r w:rsidR="00A3147C" w:rsidRPr="0066538F">
              <w:rPr>
                <w:rStyle w:val="Hyperlink"/>
                <w:noProof/>
              </w:rPr>
              <w:t>Grammar Ambiguities</w:t>
            </w:r>
            <w:r w:rsidR="00A3147C">
              <w:rPr>
                <w:noProof/>
                <w:webHidden/>
              </w:rPr>
              <w:tab/>
            </w:r>
            <w:r w:rsidR="00A3147C">
              <w:rPr>
                <w:noProof/>
                <w:webHidden/>
              </w:rPr>
              <w:fldChar w:fldCharType="begin"/>
            </w:r>
            <w:r w:rsidR="00A3147C">
              <w:rPr>
                <w:noProof/>
                <w:webHidden/>
              </w:rPr>
              <w:instrText xml:space="preserve"> PAGEREF _Toc439666205 \h </w:instrText>
            </w:r>
            <w:r w:rsidR="00A3147C">
              <w:rPr>
                <w:noProof/>
                <w:webHidden/>
              </w:rPr>
            </w:r>
            <w:r w:rsidR="00A3147C">
              <w:rPr>
                <w:noProof/>
                <w:webHidden/>
              </w:rPr>
              <w:fldChar w:fldCharType="separate"/>
            </w:r>
            <w:r w:rsidR="00A3147C">
              <w:rPr>
                <w:noProof/>
                <w:webHidden/>
              </w:rPr>
              <w:t>80</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06" w:history="1">
            <w:r w:rsidR="00A3147C" w:rsidRPr="0066538F">
              <w:rPr>
                <w:rStyle w:val="Hyperlink"/>
                <w:noProof/>
              </w:rPr>
              <w:t>4.16</w:t>
            </w:r>
            <w:r w:rsidR="00A3147C">
              <w:rPr>
                <w:rFonts w:eastAsiaTheme="minorEastAsia"/>
                <w:noProof/>
                <w:sz w:val="22"/>
              </w:rPr>
              <w:tab/>
            </w:r>
            <w:r w:rsidR="00A3147C" w:rsidRPr="0066538F">
              <w:rPr>
                <w:rStyle w:val="Hyperlink"/>
                <w:noProof/>
              </w:rPr>
              <w:t>Type Assertions</w:t>
            </w:r>
            <w:r w:rsidR="00A3147C">
              <w:rPr>
                <w:noProof/>
                <w:webHidden/>
              </w:rPr>
              <w:tab/>
            </w:r>
            <w:r w:rsidR="00A3147C">
              <w:rPr>
                <w:noProof/>
                <w:webHidden/>
              </w:rPr>
              <w:fldChar w:fldCharType="begin"/>
            </w:r>
            <w:r w:rsidR="00A3147C">
              <w:rPr>
                <w:noProof/>
                <w:webHidden/>
              </w:rPr>
              <w:instrText xml:space="preserve"> PAGEREF _Toc439666206 \h </w:instrText>
            </w:r>
            <w:r w:rsidR="00A3147C">
              <w:rPr>
                <w:noProof/>
                <w:webHidden/>
              </w:rPr>
            </w:r>
            <w:r w:rsidR="00A3147C">
              <w:rPr>
                <w:noProof/>
                <w:webHidden/>
              </w:rPr>
              <w:fldChar w:fldCharType="separate"/>
            </w:r>
            <w:r w:rsidR="00A3147C">
              <w:rPr>
                <w:noProof/>
                <w:webHidden/>
              </w:rPr>
              <w:t>80</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07" w:history="1">
            <w:r w:rsidR="00A3147C" w:rsidRPr="0066538F">
              <w:rPr>
                <w:rStyle w:val="Hyperlink"/>
                <w:noProof/>
              </w:rPr>
              <w:t>4.17</w:t>
            </w:r>
            <w:r w:rsidR="00A3147C">
              <w:rPr>
                <w:rFonts w:eastAsiaTheme="minorEastAsia"/>
                <w:noProof/>
                <w:sz w:val="22"/>
              </w:rPr>
              <w:tab/>
            </w:r>
            <w:r w:rsidR="00A3147C" w:rsidRPr="0066538F">
              <w:rPr>
                <w:rStyle w:val="Hyperlink"/>
                <w:noProof/>
              </w:rPr>
              <w:t>JSX Expressions</w:t>
            </w:r>
            <w:r w:rsidR="00A3147C">
              <w:rPr>
                <w:noProof/>
                <w:webHidden/>
              </w:rPr>
              <w:tab/>
            </w:r>
            <w:r w:rsidR="00A3147C">
              <w:rPr>
                <w:noProof/>
                <w:webHidden/>
              </w:rPr>
              <w:fldChar w:fldCharType="begin"/>
            </w:r>
            <w:r w:rsidR="00A3147C">
              <w:rPr>
                <w:noProof/>
                <w:webHidden/>
              </w:rPr>
              <w:instrText xml:space="preserve"> PAGEREF _Toc439666207 \h </w:instrText>
            </w:r>
            <w:r w:rsidR="00A3147C">
              <w:rPr>
                <w:noProof/>
                <w:webHidden/>
              </w:rPr>
            </w:r>
            <w:r w:rsidR="00A3147C">
              <w:rPr>
                <w:noProof/>
                <w:webHidden/>
              </w:rPr>
              <w:fldChar w:fldCharType="separate"/>
            </w:r>
            <w:r w:rsidR="00A3147C">
              <w:rPr>
                <w:noProof/>
                <w:webHidden/>
              </w:rPr>
              <w:t>81</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08" w:history="1">
            <w:r w:rsidR="00A3147C" w:rsidRPr="0066538F">
              <w:rPr>
                <w:rStyle w:val="Hyperlink"/>
                <w:noProof/>
              </w:rPr>
              <w:t>4.18</w:t>
            </w:r>
            <w:r w:rsidR="00A3147C">
              <w:rPr>
                <w:rFonts w:eastAsiaTheme="minorEastAsia"/>
                <w:noProof/>
                <w:sz w:val="22"/>
              </w:rPr>
              <w:tab/>
            </w:r>
            <w:r w:rsidR="00A3147C" w:rsidRPr="0066538F">
              <w:rPr>
                <w:rStyle w:val="Hyperlink"/>
                <w:noProof/>
              </w:rPr>
              <w:t>Unary Operators</w:t>
            </w:r>
            <w:r w:rsidR="00A3147C">
              <w:rPr>
                <w:noProof/>
                <w:webHidden/>
              </w:rPr>
              <w:tab/>
            </w:r>
            <w:r w:rsidR="00A3147C">
              <w:rPr>
                <w:noProof/>
                <w:webHidden/>
              </w:rPr>
              <w:fldChar w:fldCharType="begin"/>
            </w:r>
            <w:r w:rsidR="00A3147C">
              <w:rPr>
                <w:noProof/>
                <w:webHidden/>
              </w:rPr>
              <w:instrText xml:space="preserve"> PAGEREF _Toc439666208 \h </w:instrText>
            </w:r>
            <w:r w:rsidR="00A3147C">
              <w:rPr>
                <w:noProof/>
                <w:webHidden/>
              </w:rPr>
            </w:r>
            <w:r w:rsidR="00A3147C">
              <w:rPr>
                <w:noProof/>
                <w:webHidden/>
              </w:rPr>
              <w:fldChar w:fldCharType="separate"/>
            </w:r>
            <w:r w:rsidR="00A3147C">
              <w:rPr>
                <w:noProof/>
                <w:webHidden/>
              </w:rPr>
              <w:t>81</w:t>
            </w:r>
            <w:r w:rsidR="00A3147C">
              <w:rPr>
                <w:noProof/>
                <w:webHidden/>
              </w:rPr>
              <w:fldChar w:fldCharType="end"/>
            </w:r>
          </w:hyperlink>
        </w:p>
        <w:p w:rsidR="00A3147C" w:rsidRDefault="00276903">
          <w:pPr>
            <w:pStyle w:val="TOC3"/>
            <w:rPr>
              <w:rFonts w:eastAsiaTheme="minorEastAsia"/>
              <w:noProof/>
              <w:sz w:val="22"/>
            </w:rPr>
          </w:pPr>
          <w:hyperlink w:anchor="_Toc439666209" w:history="1">
            <w:r w:rsidR="00A3147C" w:rsidRPr="0066538F">
              <w:rPr>
                <w:rStyle w:val="Hyperlink"/>
                <w:noProof/>
              </w:rPr>
              <w:t>4.18.1</w:t>
            </w:r>
            <w:r w:rsidR="00A3147C">
              <w:rPr>
                <w:rFonts w:eastAsiaTheme="minorEastAsia"/>
                <w:noProof/>
                <w:sz w:val="22"/>
              </w:rPr>
              <w:tab/>
            </w:r>
            <w:r w:rsidR="00A3147C" w:rsidRPr="0066538F">
              <w:rPr>
                <w:rStyle w:val="Hyperlink"/>
                <w:noProof/>
              </w:rPr>
              <w:t>The ++ and -- operators</w:t>
            </w:r>
            <w:r w:rsidR="00A3147C">
              <w:rPr>
                <w:noProof/>
                <w:webHidden/>
              </w:rPr>
              <w:tab/>
            </w:r>
            <w:r w:rsidR="00A3147C">
              <w:rPr>
                <w:noProof/>
                <w:webHidden/>
              </w:rPr>
              <w:fldChar w:fldCharType="begin"/>
            </w:r>
            <w:r w:rsidR="00A3147C">
              <w:rPr>
                <w:noProof/>
                <w:webHidden/>
              </w:rPr>
              <w:instrText xml:space="preserve"> PAGEREF _Toc439666209 \h </w:instrText>
            </w:r>
            <w:r w:rsidR="00A3147C">
              <w:rPr>
                <w:noProof/>
                <w:webHidden/>
              </w:rPr>
            </w:r>
            <w:r w:rsidR="00A3147C">
              <w:rPr>
                <w:noProof/>
                <w:webHidden/>
              </w:rPr>
              <w:fldChar w:fldCharType="separate"/>
            </w:r>
            <w:r w:rsidR="00A3147C">
              <w:rPr>
                <w:noProof/>
                <w:webHidden/>
              </w:rPr>
              <w:t>82</w:t>
            </w:r>
            <w:r w:rsidR="00A3147C">
              <w:rPr>
                <w:noProof/>
                <w:webHidden/>
              </w:rPr>
              <w:fldChar w:fldCharType="end"/>
            </w:r>
          </w:hyperlink>
        </w:p>
        <w:p w:rsidR="00A3147C" w:rsidRDefault="00276903">
          <w:pPr>
            <w:pStyle w:val="TOC3"/>
            <w:rPr>
              <w:rFonts w:eastAsiaTheme="minorEastAsia"/>
              <w:noProof/>
              <w:sz w:val="22"/>
            </w:rPr>
          </w:pPr>
          <w:hyperlink w:anchor="_Toc439666210" w:history="1">
            <w:r w:rsidR="00A3147C" w:rsidRPr="0066538F">
              <w:rPr>
                <w:rStyle w:val="Hyperlink"/>
                <w:noProof/>
              </w:rPr>
              <w:t>4.18.2</w:t>
            </w:r>
            <w:r w:rsidR="00A3147C">
              <w:rPr>
                <w:rFonts w:eastAsiaTheme="minorEastAsia"/>
                <w:noProof/>
                <w:sz w:val="22"/>
              </w:rPr>
              <w:tab/>
            </w:r>
            <w:r w:rsidR="00A3147C" w:rsidRPr="0066538F">
              <w:rPr>
                <w:rStyle w:val="Hyperlink"/>
                <w:noProof/>
              </w:rPr>
              <w:t>The +, –, and ~ operators</w:t>
            </w:r>
            <w:r w:rsidR="00A3147C">
              <w:rPr>
                <w:noProof/>
                <w:webHidden/>
              </w:rPr>
              <w:tab/>
            </w:r>
            <w:r w:rsidR="00A3147C">
              <w:rPr>
                <w:noProof/>
                <w:webHidden/>
              </w:rPr>
              <w:fldChar w:fldCharType="begin"/>
            </w:r>
            <w:r w:rsidR="00A3147C">
              <w:rPr>
                <w:noProof/>
                <w:webHidden/>
              </w:rPr>
              <w:instrText xml:space="preserve"> PAGEREF _Toc439666210 \h </w:instrText>
            </w:r>
            <w:r w:rsidR="00A3147C">
              <w:rPr>
                <w:noProof/>
                <w:webHidden/>
              </w:rPr>
            </w:r>
            <w:r w:rsidR="00A3147C">
              <w:rPr>
                <w:noProof/>
                <w:webHidden/>
              </w:rPr>
              <w:fldChar w:fldCharType="separate"/>
            </w:r>
            <w:r w:rsidR="00A3147C">
              <w:rPr>
                <w:noProof/>
                <w:webHidden/>
              </w:rPr>
              <w:t>82</w:t>
            </w:r>
            <w:r w:rsidR="00A3147C">
              <w:rPr>
                <w:noProof/>
                <w:webHidden/>
              </w:rPr>
              <w:fldChar w:fldCharType="end"/>
            </w:r>
          </w:hyperlink>
        </w:p>
        <w:p w:rsidR="00A3147C" w:rsidRDefault="00276903">
          <w:pPr>
            <w:pStyle w:val="TOC3"/>
            <w:rPr>
              <w:rFonts w:eastAsiaTheme="minorEastAsia"/>
              <w:noProof/>
              <w:sz w:val="22"/>
            </w:rPr>
          </w:pPr>
          <w:hyperlink w:anchor="_Toc439666211" w:history="1">
            <w:r w:rsidR="00A3147C" w:rsidRPr="0066538F">
              <w:rPr>
                <w:rStyle w:val="Hyperlink"/>
                <w:noProof/>
              </w:rPr>
              <w:t>4.18.3</w:t>
            </w:r>
            <w:r w:rsidR="00A3147C">
              <w:rPr>
                <w:rFonts w:eastAsiaTheme="minorEastAsia"/>
                <w:noProof/>
                <w:sz w:val="22"/>
              </w:rPr>
              <w:tab/>
            </w:r>
            <w:r w:rsidR="00A3147C" w:rsidRPr="0066538F">
              <w:rPr>
                <w:rStyle w:val="Hyperlink"/>
                <w:noProof/>
              </w:rPr>
              <w:t>The ! operator</w:t>
            </w:r>
            <w:r w:rsidR="00A3147C">
              <w:rPr>
                <w:noProof/>
                <w:webHidden/>
              </w:rPr>
              <w:tab/>
            </w:r>
            <w:r w:rsidR="00A3147C">
              <w:rPr>
                <w:noProof/>
                <w:webHidden/>
              </w:rPr>
              <w:fldChar w:fldCharType="begin"/>
            </w:r>
            <w:r w:rsidR="00A3147C">
              <w:rPr>
                <w:noProof/>
                <w:webHidden/>
              </w:rPr>
              <w:instrText xml:space="preserve"> PAGEREF _Toc439666211 \h </w:instrText>
            </w:r>
            <w:r w:rsidR="00A3147C">
              <w:rPr>
                <w:noProof/>
                <w:webHidden/>
              </w:rPr>
            </w:r>
            <w:r w:rsidR="00A3147C">
              <w:rPr>
                <w:noProof/>
                <w:webHidden/>
              </w:rPr>
              <w:fldChar w:fldCharType="separate"/>
            </w:r>
            <w:r w:rsidR="00A3147C">
              <w:rPr>
                <w:noProof/>
                <w:webHidden/>
              </w:rPr>
              <w:t>82</w:t>
            </w:r>
            <w:r w:rsidR="00A3147C">
              <w:rPr>
                <w:noProof/>
                <w:webHidden/>
              </w:rPr>
              <w:fldChar w:fldCharType="end"/>
            </w:r>
          </w:hyperlink>
        </w:p>
        <w:p w:rsidR="00A3147C" w:rsidRDefault="00276903">
          <w:pPr>
            <w:pStyle w:val="TOC3"/>
            <w:rPr>
              <w:rFonts w:eastAsiaTheme="minorEastAsia"/>
              <w:noProof/>
              <w:sz w:val="22"/>
            </w:rPr>
          </w:pPr>
          <w:hyperlink w:anchor="_Toc439666212" w:history="1">
            <w:r w:rsidR="00A3147C" w:rsidRPr="0066538F">
              <w:rPr>
                <w:rStyle w:val="Hyperlink"/>
                <w:noProof/>
              </w:rPr>
              <w:t>4.18.4</w:t>
            </w:r>
            <w:r w:rsidR="00A3147C">
              <w:rPr>
                <w:rFonts w:eastAsiaTheme="minorEastAsia"/>
                <w:noProof/>
                <w:sz w:val="22"/>
              </w:rPr>
              <w:tab/>
            </w:r>
            <w:r w:rsidR="00A3147C" w:rsidRPr="0066538F">
              <w:rPr>
                <w:rStyle w:val="Hyperlink"/>
                <w:noProof/>
              </w:rPr>
              <w:t>The delete Operator</w:t>
            </w:r>
            <w:r w:rsidR="00A3147C">
              <w:rPr>
                <w:noProof/>
                <w:webHidden/>
              </w:rPr>
              <w:tab/>
            </w:r>
            <w:r w:rsidR="00A3147C">
              <w:rPr>
                <w:noProof/>
                <w:webHidden/>
              </w:rPr>
              <w:fldChar w:fldCharType="begin"/>
            </w:r>
            <w:r w:rsidR="00A3147C">
              <w:rPr>
                <w:noProof/>
                <w:webHidden/>
              </w:rPr>
              <w:instrText xml:space="preserve"> PAGEREF _Toc439666212 \h </w:instrText>
            </w:r>
            <w:r w:rsidR="00A3147C">
              <w:rPr>
                <w:noProof/>
                <w:webHidden/>
              </w:rPr>
            </w:r>
            <w:r w:rsidR="00A3147C">
              <w:rPr>
                <w:noProof/>
                <w:webHidden/>
              </w:rPr>
              <w:fldChar w:fldCharType="separate"/>
            </w:r>
            <w:r w:rsidR="00A3147C">
              <w:rPr>
                <w:noProof/>
                <w:webHidden/>
              </w:rPr>
              <w:t>82</w:t>
            </w:r>
            <w:r w:rsidR="00A3147C">
              <w:rPr>
                <w:noProof/>
                <w:webHidden/>
              </w:rPr>
              <w:fldChar w:fldCharType="end"/>
            </w:r>
          </w:hyperlink>
        </w:p>
        <w:p w:rsidR="00A3147C" w:rsidRDefault="00276903">
          <w:pPr>
            <w:pStyle w:val="TOC3"/>
            <w:rPr>
              <w:rFonts w:eastAsiaTheme="minorEastAsia"/>
              <w:noProof/>
              <w:sz w:val="22"/>
            </w:rPr>
          </w:pPr>
          <w:hyperlink w:anchor="_Toc439666213" w:history="1">
            <w:r w:rsidR="00A3147C" w:rsidRPr="0066538F">
              <w:rPr>
                <w:rStyle w:val="Hyperlink"/>
                <w:noProof/>
              </w:rPr>
              <w:t>4.18.5</w:t>
            </w:r>
            <w:r w:rsidR="00A3147C">
              <w:rPr>
                <w:rFonts w:eastAsiaTheme="minorEastAsia"/>
                <w:noProof/>
                <w:sz w:val="22"/>
              </w:rPr>
              <w:tab/>
            </w:r>
            <w:r w:rsidR="00A3147C" w:rsidRPr="0066538F">
              <w:rPr>
                <w:rStyle w:val="Hyperlink"/>
                <w:noProof/>
              </w:rPr>
              <w:t>The void Operator</w:t>
            </w:r>
            <w:r w:rsidR="00A3147C">
              <w:rPr>
                <w:noProof/>
                <w:webHidden/>
              </w:rPr>
              <w:tab/>
            </w:r>
            <w:r w:rsidR="00A3147C">
              <w:rPr>
                <w:noProof/>
                <w:webHidden/>
              </w:rPr>
              <w:fldChar w:fldCharType="begin"/>
            </w:r>
            <w:r w:rsidR="00A3147C">
              <w:rPr>
                <w:noProof/>
                <w:webHidden/>
              </w:rPr>
              <w:instrText xml:space="preserve"> PAGEREF _Toc439666213 \h </w:instrText>
            </w:r>
            <w:r w:rsidR="00A3147C">
              <w:rPr>
                <w:noProof/>
                <w:webHidden/>
              </w:rPr>
            </w:r>
            <w:r w:rsidR="00A3147C">
              <w:rPr>
                <w:noProof/>
                <w:webHidden/>
              </w:rPr>
              <w:fldChar w:fldCharType="separate"/>
            </w:r>
            <w:r w:rsidR="00A3147C">
              <w:rPr>
                <w:noProof/>
                <w:webHidden/>
              </w:rPr>
              <w:t>82</w:t>
            </w:r>
            <w:r w:rsidR="00A3147C">
              <w:rPr>
                <w:noProof/>
                <w:webHidden/>
              </w:rPr>
              <w:fldChar w:fldCharType="end"/>
            </w:r>
          </w:hyperlink>
        </w:p>
        <w:p w:rsidR="00A3147C" w:rsidRDefault="00276903">
          <w:pPr>
            <w:pStyle w:val="TOC3"/>
            <w:rPr>
              <w:rFonts w:eastAsiaTheme="minorEastAsia"/>
              <w:noProof/>
              <w:sz w:val="22"/>
            </w:rPr>
          </w:pPr>
          <w:hyperlink w:anchor="_Toc439666214" w:history="1">
            <w:r w:rsidR="00A3147C" w:rsidRPr="0066538F">
              <w:rPr>
                <w:rStyle w:val="Hyperlink"/>
                <w:noProof/>
              </w:rPr>
              <w:t>4.18.6</w:t>
            </w:r>
            <w:r w:rsidR="00A3147C">
              <w:rPr>
                <w:rFonts w:eastAsiaTheme="minorEastAsia"/>
                <w:noProof/>
                <w:sz w:val="22"/>
              </w:rPr>
              <w:tab/>
            </w:r>
            <w:r w:rsidR="00A3147C" w:rsidRPr="0066538F">
              <w:rPr>
                <w:rStyle w:val="Hyperlink"/>
                <w:noProof/>
              </w:rPr>
              <w:t>The typeof Operator</w:t>
            </w:r>
            <w:r w:rsidR="00A3147C">
              <w:rPr>
                <w:noProof/>
                <w:webHidden/>
              </w:rPr>
              <w:tab/>
            </w:r>
            <w:r w:rsidR="00A3147C">
              <w:rPr>
                <w:noProof/>
                <w:webHidden/>
              </w:rPr>
              <w:fldChar w:fldCharType="begin"/>
            </w:r>
            <w:r w:rsidR="00A3147C">
              <w:rPr>
                <w:noProof/>
                <w:webHidden/>
              </w:rPr>
              <w:instrText xml:space="preserve"> PAGEREF _Toc439666214 \h </w:instrText>
            </w:r>
            <w:r w:rsidR="00A3147C">
              <w:rPr>
                <w:noProof/>
                <w:webHidden/>
              </w:rPr>
            </w:r>
            <w:r w:rsidR="00A3147C">
              <w:rPr>
                <w:noProof/>
                <w:webHidden/>
              </w:rPr>
              <w:fldChar w:fldCharType="separate"/>
            </w:r>
            <w:r w:rsidR="00A3147C">
              <w:rPr>
                <w:noProof/>
                <w:webHidden/>
              </w:rPr>
              <w:t>83</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15" w:history="1">
            <w:r w:rsidR="00A3147C" w:rsidRPr="0066538F">
              <w:rPr>
                <w:rStyle w:val="Hyperlink"/>
                <w:noProof/>
              </w:rPr>
              <w:t>4.19</w:t>
            </w:r>
            <w:r w:rsidR="00A3147C">
              <w:rPr>
                <w:rFonts w:eastAsiaTheme="minorEastAsia"/>
                <w:noProof/>
                <w:sz w:val="22"/>
              </w:rPr>
              <w:tab/>
            </w:r>
            <w:r w:rsidR="00A3147C" w:rsidRPr="0066538F">
              <w:rPr>
                <w:rStyle w:val="Hyperlink"/>
                <w:noProof/>
              </w:rPr>
              <w:t>Binary Operators</w:t>
            </w:r>
            <w:r w:rsidR="00A3147C">
              <w:rPr>
                <w:noProof/>
                <w:webHidden/>
              </w:rPr>
              <w:tab/>
            </w:r>
            <w:r w:rsidR="00A3147C">
              <w:rPr>
                <w:noProof/>
                <w:webHidden/>
              </w:rPr>
              <w:fldChar w:fldCharType="begin"/>
            </w:r>
            <w:r w:rsidR="00A3147C">
              <w:rPr>
                <w:noProof/>
                <w:webHidden/>
              </w:rPr>
              <w:instrText xml:space="preserve"> PAGEREF _Toc439666215 \h </w:instrText>
            </w:r>
            <w:r w:rsidR="00A3147C">
              <w:rPr>
                <w:noProof/>
                <w:webHidden/>
              </w:rPr>
            </w:r>
            <w:r w:rsidR="00A3147C">
              <w:rPr>
                <w:noProof/>
                <w:webHidden/>
              </w:rPr>
              <w:fldChar w:fldCharType="separate"/>
            </w:r>
            <w:r w:rsidR="00A3147C">
              <w:rPr>
                <w:noProof/>
                <w:webHidden/>
              </w:rPr>
              <w:t>83</w:t>
            </w:r>
            <w:r w:rsidR="00A3147C">
              <w:rPr>
                <w:noProof/>
                <w:webHidden/>
              </w:rPr>
              <w:fldChar w:fldCharType="end"/>
            </w:r>
          </w:hyperlink>
        </w:p>
        <w:p w:rsidR="00A3147C" w:rsidRDefault="00276903">
          <w:pPr>
            <w:pStyle w:val="TOC3"/>
            <w:rPr>
              <w:rFonts w:eastAsiaTheme="minorEastAsia"/>
              <w:noProof/>
              <w:sz w:val="22"/>
            </w:rPr>
          </w:pPr>
          <w:hyperlink w:anchor="_Toc439666216" w:history="1">
            <w:r w:rsidR="00A3147C" w:rsidRPr="0066538F">
              <w:rPr>
                <w:rStyle w:val="Hyperlink"/>
                <w:noProof/>
              </w:rPr>
              <w:t>4.19.1</w:t>
            </w:r>
            <w:r w:rsidR="00A3147C">
              <w:rPr>
                <w:rFonts w:eastAsiaTheme="minorEastAsia"/>
                <w:noProof/>
                <w:sz w:val="22"/>
              </w:rPr>
              <w:tab/>
            </w:r>
            <w:r w:rsidR="00A3147C" w:rsidRPr="0066538F">
              <w:rPr>
                <w:rStyle w:val="Hyperlink"/>
                <w:noProof/>
              </w:rPr>
              <w:t>The *, /, %, –, &lt;&lt;, &gt;&gt;, &gt;&gt;&gt;, &amp;, ^, and | operators</w:t>
            </w:r>
            <w:r w:rsidR="00A3147C">
              <w:rPr>
                <w:noProof/>
                <w:webHidden/>
              </w:rPr>
              <w:tab/>
            </w:r>
            <w:r w:rsidR="00A3147C">
              <w:rPr>
                <w:noProof/>
                <w:webHidden/>
              </w:rPr>
              <w:fldChar w:fldCharType="begin"/>
            </w:r>
            <w:r w:rsidR="00A3147C">
              <w:rPr>
                <w:noProof/>
                <w:webHidden/>
              </w:rPr>
              <w:instrText xml:space="preserve"> PAGEREF _Toc439666216 \h </w:instrText>
            </w:r>
            <w:r w:rsidR="00A3147C">
              <w:rPr>
                <w:noProof/>
                <w:webHidden/>
              </w:rPr>
            </w:r>
            <w:r w:rsidR="00A3147C">
              <w:rPr>
                <w:noProof/>
                <w:webHidden/>
              </w:rPr>
              <w:fldChar w:fldCharType="separate"/>
            </w:r>
            <w:r w:rsidR="00A3147C">
              <w:rPr>
                <w:noProof/>
                <w:webHidden/>
              </w:rPr>
              <w:t>83</w:t>
            </w:r>
            <w:r w:rsidR="00A3147C">
              <w:rPr>
                <w:noProof/>
                <w:webHidden/>
              </w:rPr>
              <w:fldChar w:fldCharType="end"/>
            </w:r>
          </w:hyperlink>
        </w:p>
        <w:p w:rsidR="00A3147C" w:rsidRDefault="00276903">
          <w:pPr>
            <w:pStyle w:val="TOC3"/>
            <w:rPr>
              <w:rFonts w:eastAsiaTheme="minorEastAsia"/>
              <w:noProof/>
              <w:sz w:val="22"/>
            </w:rPr>
          </w:pPr>
          <w:hyperlink w:anchor="_Toc439666217" w:history="1">
            <w:r w:rsidR="00A3147C" w:rsidRPr="0066538F">
              <w:rPr>
                <w:rStyle w:val="Hyperlink"/>
                <w:noProof/>
              </w:rPr>
              <w:t>4.19.2</w:t>
            </w:r>
            <w:r w:rsidR="00A3147C">
              <w:rPr>
                <w:rFonts w:eastAsiaTheme="minorEastAsia"/>
                <w:noProof/>
                <w:sz w:val="22"/>
              </w:rPr>
              <w:tab/>
            </w:r>
            <w:r w:rsidR="00A3147C" w:rsidRPr="0066538F">
              <w:rPr>
                <w:rStyle w:val="Hyperlink"/>
                <w:noProof/>
              </w:rPr>
              <w:t>The + operator</w:t>
            </w:r>
            <w:r w:rsidR="00A3147C">
              <w:rPr>
                <w:noProof/>
                <w:webHidden/>
              </w:rPr>
              <w:tab/>
            </w:r>
            <w:r w:rsidR="00A3147C">
              <w:rPr>
                <w:noProof/>
                <w:webHidden/>
              </w:rPr>
              <w:fldChar w:fldCharType="begin"/>
            </w:r>
            <w:r w:rsidR="00A3147C">
              <w:rPr>
                <w:noProof/>
                <w:webHidden/>
              </w:rPr>
              <w:instrText xml:space="preserve"> PAGEREF _Toc439666217 \h </w:instrText>
            </w:r>
            <w:r w:rsidR="00A3147C">
              <w:rPr>
                <w:noProof/>
                <w:webHidden/>
              </w:rPr>
            </w:r>
            <w:r w:rsidR="00A3147C">
              <w:rPr>
                <w:noProof/>
                <w:webHidden/>
              </w:rPr>
              <w:fldChar w:fldCharType="separate"/>
            </w:r>
            <w:r w:rsidR="00A3147C">
              <w:rPr>
                <w:noProof/>
                <w:webHidden/>
              </w:rPr>
              <w:t>83</w:t>
            </w:r>
            <w:r w:rsidR="00A3147C">
              <w:rPr>
                <w:noProof/>
                <w:webHidden/>
              </w:rPr>
              <w:fldChar w:fldCharType="end"/>
            </w:r>
          </w:hyperlink>
        </w:p>
        <w:p w:rsidR="00A3147C" w:rsidRDefault="00276903">
          <w:pPr>
            <w:pStyle w:val="TOC3"/>
            <w:rPr>
              <w:rFonts w:eastAsiaTheme="minorEastAsia"/>
              <w:noProof/>
              <w:sz w:val="22"/>
            </w:rPr>
          </w:pPr>
          <w:hyperlink w:anchor="_Toc439666218" w:history="1">
            <w:r w:rsidR="00A3147C" w:rsidRPr="0066538F">
              <w:rPr>
                <w:rStyle w:val="Hyperlink"/>
                <w:noProof/>
              </w:rPr>
              <w:t>4.19.3</w:t>
            </w:r>
            <w:r w:rsidR="00A3147C">
              <w:rPr>
                <w:rFonts w:eastAsiaTheme="minorEastAsia"/>
                <w:noProof/>
                <w:sz w:val="22"/>
              </w:rPr>
              <w:tab/>
            </w:r>
            <w:r w:rsidR="00A3147C" w:rsidRPr="0066538F">
              <w:rPr>
                <w:rStyle w:val="Hyperlink"/>
                <w:noProof/>
              </w:rPr>
              <w:t>The &lt;, &gt;, &lt;=, &gt;=, ==, !=, ===, and !== operators</w:t>
            </w:r>
            <w:r w:rsidR="00A3147C">
              <w:rPr>
                <w:noProof/>
                <w:webHidden/>
              </w:rPr>
              <w:tab/>
            </w:r>
            <w:r w:rsidR="00A3147C">
              <w:rPr>
                <w:noProof/>
                <w:webHidden/>
              </w:rPr>
              <w:fldChar w:fldCharType="begin"/>
            </w:r>
            <w:r w:rsidR="00A3147C">
              <w:rPr>
                <w:noProof/>
                <w:webHidden/>
              </w:rPr>
              <w:instrText xml:space="preserve"> PAGEREF _Toc439666218 \h </w:instrText>
            </w:r>
            <w:r w:rsidR="00A3147C">
              <w:rPr>
                <w:noProof/>
                <w:webHidden/>
              </w:rPr>
            </w:r>
            <w:r w:rsidR="00A3147C">
              <w:rPr>
                <w:noProof/>
                <w:webHidden/>
              </w:rPr>
              <w:fldChar w:fldCharType="separate"/>
            </w:r>
            <w:r w:rsidR="00A3147C">
              <w:rPr>
                <w:noProof/>
                <w:webHidden/>
              </w:rPr>
              <w:t>84</w:t>
            </w:r>
            <w:r w:rsidR="00A3147C">
              <w:rPr>
                <w:noProof/>
                <w:webHidden/>
              </w:rPr>
              <w:fldChar w:fldCharType="end"/>
            </w:r>
          </w:hyperlink>
        </w:p>
        <w:p w:rsidR="00A3147C" w:rsidRDefault="00276903">
          <w:pPr>
            <w:pStyle w:val="TOC3"/>
            <w:rPr>
              <w:rFonts w:eastAsiaTheme="minorEastAsia"/>
              <w:noProof/>
              <w:sz w:val="22"/>
            </w:rPr>
          </w:pPr>
          <w:hyperlink w:anchor="_Toc439666219" w:history="1">
            <w:r w:rsidR="00A3147C" w:rsidRPr="0066538F">
              <w:rPr>
                <w:rStyle w:val="Hyperlink"/>
                <w:noProof/>
              </w:rPr>
              <w:t>4.19.4</w:t>
            </w:r>
            <w:r w:rsidR="00A3147C">
              <w:rPr>
                <w:rFonts w:eastAsiaTheme="minorEastAsia"/>
                <w:noProof/>
                <w:sz w:val="22"/>
              </w:rPr>
              <w:tab/>
            </w:r>
            <w:r w:rsidR="00A3147C" w:rsidRPr="0066538F">
              <w:rPr>
                <w:rStyle w:val="Hyperlink"/>
                <w:noProof/>
              </w:rPr>
              <w:t>The instanceof operator</w:t>
            </w:r>
            <w:r w:rsidR="00A3147C">
              <w:rPr>
                <w:noProof/>
                <w:webHidden/>
              </w:rPr>
              <w:tab/>
            </w:r>
            <w:r w:rsidR="00A3147C">
              <w:rPr>
                <w:noProof/>
                <w:webHidden/>
              </w:rPr>
              <w:fldChar w:fldCharType="begin"/>
            </w:r>
            <w:r w:rsidR="00A3147C">
              <w:rPr>
                <w:noProof/>
                <w:webHidden/>
              </w:rPr>
              <w:instrText xml:space="preserve"> PAGEREF _Toc439666219 \h </w:instrText>
            </w:r>
            <w:r w:rsidR="00A3147C">
              <w:rPr>
                <w:noProof/>
                <w:webHidden/>
              </w:rPr>
            </w:r>
            <w:r w:rsidR="00A3147C">
              <w:rPr>
                <w:noProof/>
                <w:webHidden/>
              </w:rPr>
              <w:fldChar w:fldCharType="separate"/>
            </w:r>
            <w:r w:rsidR="00A3147C">
              <w:rPr>
                <w:noProof/>
                <w:webHidden/>
              </w:rPr>
              <w:t>84</w:t>
            </w:r>
            <w:r w:rsidR="00A3147C">
              <w:rPr>
                <w:noProof/>
                <w:webHidden/>
              </w:rPr>
              <w:fldChar w:fldCharType="end"/>
            </w:r>
          </w:hyperlink>
        </w:p>
        <w:p w:rsidR="00A3147C" w:rsidRDefault="00276903">
          <w:pPr>
            <w:pStyle w:val="TOC3"/>
            <w:rPr>
              <w:rFonts w:eastAsiaTheme="minorEastAsia"/>
              <w:noProof/>
              <w:sz w:val="22"/>
            </w:rPr>
          </w:pPr>
          <w:hyperlink w:anchor="_Toc439666220" w:history="1">
            <w:r w:rsidR="00A3147C" w:rsidRPr="0066538F">
              <w:rPr>
                <w:rStyle w:val="Hyperlink"/>
                <w:noProof/>
              </w:rPr>
              <w:t>4.19.5</w:t>
            </w:r>
            <w:r w:rsidR="00A3147C">
              <w:rPr>
                <w:rFonts w:eastAsiaTheme="minorEastAsia"/>
                <w:noProof/>
                <w:sz w:val="22"/>
              </w:rPr>
              <w:tab/>
            </w:r>
            <w:r w:rsidR="00A3147C" w:rsidRPr="0066538F">
              <w:rPr>
                <w:rStyle w:val="Hyperlink"/>
                <w:noProof/>
              </w:rPr>
              <w:t>The in operator</w:t>
            </w:r>
            <w:r w:rsidR="00A3147C">
              <w:rPr>
                <w:noProof/>
                <w:webHidden/>
              </w:rPr>
              <w:tab/>
            </w:r>
            <w:r w:rsidR="00A3147C">
              <w:rPr>
                <w:noProof/>
                <w:webHidden/>
              </w:rPr>
              <w:fldChar w:fldCharType="begin"/>
            </w:r>
            <w:r w:rsidR="00A3147C">
              <w:rPr>
                <w:noProof/>
                <w:webHidden/>
              </w:rPr>
              <w:instrText xml:space="preserve"> PAGEREF _Toc439666220 \h </w:instrText>
            </w:r>
            <w:r w:rsidR="00A3147C">
              <w:rPr>
                <w:noProof/>
                <w:webHidden/>
              </w:rPr>
            </w:r>
            <w:r w:rsidR="00A3147C">
              <w:rPr>
                <w:noProof/>
                <w:webHidden/>
              </w:rPr>
              <w:fldChar w:fldCharType="separate"/>
            </w:r>
            <w:r w:rsidR="00A3147C">
              <w:rPr>
                <w:noProof/>
                <w:webHidden/>
              </w:rPr>
              <w:t>85</w:t>
            </w:r>
            <w:r w:rsidR="00A3147C">
              <w:rPr>
                <w:noProof/>
                <w:webHidden/>
              </w:rPr>
              <w:fldChar w:fldCharType="end"/>
            </w:r>
          </w:hyperlink>
        </w:p>
        <w:p w:rsidR="00A3147C" w:rsidRDefault="00276903">
          <w:pPr>
            <w:pStyle w:val="TOC3"/>
            <w:rPr>
              <w:rFonts w:eastAsiaTheme="minorEastAsia"/>
              <w:noProof/>
              <w:sz w:val="22"/>
            </w:rPr>
          </w:pPr>
          <w:hyperlink w:anchor="_Toc439666221" w:history="1">
            <w:r w:rsidR="00A3147C" w:rsidRPr="0066538F">
              <w:rPr>
                <w:rStyle w:val="Hyperlink"/>
                <w:noProof/>
              </w:rPr>
              <w:t>4.19.6</w:t>
            </w:r>
            <w:r w:rsidR="00A3147C">
              <w:rPr>
                <w:rFonts w:eastAsiaTheme="minorEastAsia"/>
                <w:noProof/>
                <w:sz w:val="22"/>
              </w:rPr>
              <w:tab/>
            </w:r>
            <w:r w:rsidR="00A3147C" w:rsidRPr="0066538F">
              <w:rPr>
                <w:rStyle w:val="Hyperlink"/>
                <w:noProof/>
              </w:rPr>
              <w:t>The &amp;&amp; operator</w:t>
            </w:r>
            <w:r w:rsidR="00A3147C">
              <w:rPr>
                <w:noProof/>
                <w:webHidden/>
              </w:rPr>
              <w:tab/>
            </w:r>
            <w:r w:rsidR="00A3147C">
              <w:rPr>
                <w:noProof/>
                <w:webHidden/>
              </w:rPr>
              <w:fldChar w:fldCharType="begin"/>
            </w:r>
            <w:r w:rsidR="00A3147C">
              <w:rPr>
                <w:noProof/>
                <w:webHidden/>
              </w:rPr>
              <w:instrText xml:space="preserve"> PAGEREF _Toc439666221 \h </w:instrText>
            </w:r>
            <w:r w:rsidR="00A3147C">
              <w:rPr>
                <w:noProof/>
                <w:webHidden/>
              </w:rPr>
            </w:r>
            <w:r w:rsidR="00A3147C">
              <w:rPr>
                <w:noProof/>
                <w:webHidden/>
              </w:rPr>
              <w:fldChar w:fldCharType="separate"/>
            </w:r>
            <w:r w:rsidR="00A3147C">
              <w:rPr>
                <w:noProof/>
                <w:webHidden/>
              </w:rPr>
              <w:t>85</w:t>
            </w:r>
            <w:r w:rsidR="00A3147C">
              <w:rPr>
                <w:noProof/>
                <w:webHidden/>
              </w:rPr>
              <w:fldChar w:fldCharType="end"/>
            </w:r>
          </w:hyperlink>
        </w:p>
        <w:p w:rsidR="00A3147C" w:rsidRDefault="00276903">
          <w:pPr>
            <w:pStyle w:val="TOC3"/>
            <w:rPr>
              <w:rFonts w:eastAsiaTheme="minorEastAsia"/>
              <w:noProof/>
              <w:sz w:val="22"/>
            </w:rPr>
          </w:pPr>
          <w:hyperlink w:anchor="_Toc439666222" w:history="1">
            <w:r w:rsidR="00A3147C" w:rsidRPr="0066538F">
              <w:rPr>
                <w:rStyle w:val="Hyperlink"/>
                <w:noProof/>
              </w:rPr>
              <w:t>4.19.7</w:t>
            </w:r>
            <w:r w:rsidR="00A3147C">
              <w:rPr>
                <w:rFonts w:eastAsiaTheme="minorEastAsia"/>
                <w:noProof/>
                <w:sz w:val="22"/>
              </w:rPr>
              <w:tab/>
            </w:r>
            <w:r w:rsidR="00A3147C" w:rsidRPr="0066538F">
              <w:rPr>
                <w:rStyle w:val="Hyperlink"/>
                <w:noProof/>
              </w:rPr>
              <w:t>The || operator</w:t>
            </w:r>
            <w:r w:rsidR="00A3147C">
              <w:rPr>
                <w:noProof/>
                <w:webHidden/>
              </w:rPr>
              <w:tab/>
            </w:r>
            <w:r w:rsidR="00A3147C">
              <w:rPr>
                <w:noProof/>
                <w:webHidden/>
              </w:rPr>
              <w:fldChar w:fldCharType="begin"/>
            </w:r>
            <w:r w:rsidR="00A3147C">
              <w:rPr>
                <w:noProof/>
                <w:webHidden/>
              </w:rPr>
              <w:instrText xml:space="preserve"> PAGEREF _Toc439666222 \h </w:instrText>
            </w:r>
            <w:r w:rsidR="00A3147C">
              <w:rPr>
                <w:noProof/>
                <w:webHidden/>
              </w:rPr>
            </w:r>
            <w:r w:rsidR="00A3147C">
              <w:rPr>
                <w:noProof/>
                <w:webHidden/>
              </w:rPr>
              <w:fldChar w:fldCharType="separate"/>
            </w:r>
            <w:r w:rsidR="00A3147C">
              <w:rPr>
                <w:noProof/>
                <w:webHidden/>
              </w:rPr>
              <w:t>85</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23" w:history="1">
            <w:r w:rsidR="00A3147C" w:rsidRPr="0066538F">
              <w:rPr>
                <w:rStyle w:val="Hyperlink"/>
                <w:noProof/>
              </w:rPr>
              <w:t>4.20</w:t>
            </w:r>
            <w:r w:rsidR="00A3147C">
              <w:rPr>
                <w:rFonts w:eastAsiaTheme="minorEastAsia"/>
                <w:noProof/>
                <w:sz w:val="22"/>
              </w:rPr>
              <w:tab/>
            </w:r>
            <w:r w:rsidR="00A3147C" w:rsidRPr="0066538F">
              <w:rPr>
                <w:rStyle w:val="Hyperlink"/>
                <w:noProof/>
              </w:rPr>
              <w:t>The Conditional Operator</w:t>
            </w:r>
            <w:r w:rsidR="00A3147C">
              <w:rPr>
                <w:noProof/>
                <w:webHidden/>
              </w:rPr>
              <w:tab/>
            </w:r>
            <w:r w:rsidR="00A3147C">
              <w:rPr>
                <w:noProof/>
                <w:webHidden/>
              </w:rPr>
              <w:fldChar w:fldCharType="begin"/>
            </w:r>
            <w:r w:rsidR="00A3147C">
              <w:rPr>
                <w:noProof/>
                <w:webHidden/>
              </w:rPr>
              <w:instrText xml:space="preserve"> PAGEREF _Toc439666223 \h </w:instrText>
            </w:r>
            <w:r w:rsidR="00A3147C">
              <w:rPr>
                <w:noProof/>
                <w:webHidden/>
              </w:rPr>
            </w:r>
            <w:r w:rsidR="00A3147C">
              <w:rPr>
                <w:noProof/>
                <w:webHidden/>
              </w:rPr>
              <w:fldChar w:fldCharType="separate"/>
            </w:r>
            <w:r w:rsidR="00A3147C">
              <w:rPr>
                <w:noProof/>
                <w:webHidden/>
              </w:rPr>
              <w:t>86</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24" w:history="1">
            <w:r w:rsidR="00A3147C" w:rsidRPr="0066538F">
              <w:rPr>
                <w:rStyle w:val="Hyperlink"/>
                <w:noProof/>
              </w:rPr>
              <w:t>4.21</w:t>
            </w:r>
            <w:r w:rsidR="00A3147C">
              <w:rPr>
                <w:rFonts w:eastAsiaTheme="minorEastAsia"/>
                <w:noProof/>
                <w:sz w:val="22"/>
              </w:rPr>
              <w:tab/>
            </w:r>
            <w:r w:rsidR="00A3147C" w:rsidRPr="0066538F">
              <w:rPr>
                <w:rStyle w:val="Hyperlink"/>
                <w:noProof/>
              </w:rPr>
              <w:t>Assignment Operators</w:t>
            </w:r>
            <w:r w:rsidR="00A3147C">
              <w:rPr>
                <w:noProof/>
                <w:webHidden/>
              </w:rPr>
              <w:tab/>
            </w:r>
            <w:r w:rsidR="00A3147C">
              <w:rPr>
                <w:noProof/>
                <w:webHidden/>
              </w:rPr>
              <w:fldChar w:fldCharType="begin"/>
            </w:r>
            <w:r w:rsidR="00A3147C">
              <w:rPr>
                <w:noProof/>
                <w:webHidden/>
              </w:rPr>
              <w:instrText xml:space="preserve"> PAGEREF _Toc439666224 \h </w:instrText>
            </w:r>
            <w:r w:rsidR="00A3147C">
              <w:rPr>
                <w:noProof/>
                <w:webHidden/>
              </w:rPr>
            </w:r>
            <w:r w:rsidR="00A3147C">
              <w:rPr>
                <w:noProof/>
                <w:webHidden/>
              </w:rPr>
              <w:fldChar w:fldCharType="separate"/>
            </w:r>
            <w:r w:rsidR="00A3147C">
              <w:rPr>
                <w:noProof/>
                <w:webHidden/>
              </w:rPr>
              <w:t>86</w:t>
            </w:r>
            <w:r w:rsidR="00A3147C">
              <w:rPr>
                <w:noProof/>
                <w:webHidden/>
              </w:rPr>
              <w:fldChar w:fldCharType="end"/>
            </w:r>
          </w:hyperlink>
        </w:p>
        <w:p w:rsidR="00A3147C" w:rsidRDefault="00276903">
          <w:pPr>
            <w:pStyle w:val="TOC3"/>
            <w:rPr>
              <w:rFonts w:eastAsiaTheme="minorEastAsia"/>
              <w:noProof/>
              <w:sz w:val="22"/>
            </w:rPr>
          </w:pPr>
          <w:hyperlink w:anchor="_Toc439666225" w:history="1">
            <w:r w:rsidR="00A3147C" w:rsidRPr="0066538F">
              <w:rPr>
                <w:rStyle w:val="Hyperlink"/>
                <w:noProof/>
              </w:rPr>
              <w:t>4.21.1</w:t>
            </w:r>
            <w:r w:rsidR="00A3147C">
              <w:rPr>
                <w:rFonts w:eastAsiaTheme="minorEastAsia"/>
                <w:noProof/>
                <w:sz w:val="22"/>
              </w:rPr>
              <w:tab/>
            </w:r>
            <w:r w:rsidR="00A3147C" w:rsidRPr="0066538F">
              <w:rPr>
                <w:rStyle w:val="Hyperlink"/>
                <w:noProof/>
              </w:rPr>
              <w:t>Destructuring Assignment</w:t>
            </w:r>
            <w:r w:rsidR="00A3147C">
              <w:rPr>
                <w:noProof/>
                <w:webHidden/>
              </w:rPr>
              <w:tab/>
            </w:r>
            <w:r w:rsidR="00A3147C">
              <w:rPr>
                <w:noProof/>
                <w:webHidden/>
              </w:rPr>
              <w:fldChar w:fldCharType="begin"/>
            </w:r>
            <w:r w:rsidR="00A3147C">
              <w:rPr>
                <w:noProof/>
                <w:webHidden/>
              </w:rPr>
              <w:instrText xml:space="preserve"> PAGEREF _Toc439666225 \h </w:instrText>
            </w:r>
            <w:r w:rsidR="00A3147C">
              <w:rPr>
                <w:noProof/>
                <w:webHidden/>
              </w:rPr>
            </w:r>
            <w:r w:rsidR="00A3147C">
              <w:rPr>
                <w:noProof/>
                <w:webHidden/>
              </w:rPr>
              <w:fldChar w:fldCharType="separate"/>
            </w:r>
            <w:r w:rsidR="00A3147C">
              <w:rPr>
                <w:noProof/>
                <w:webHidden/>
              </w:rPr>
              <w:t>86</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26" w:history="1">
            <w:r w:rsidR="00A3147C" w:rsidRPr="0066538F">
              <w:rPr>
                <w:rStyle w:val="Hyperlink"/>
                <w:noProof/>
              </w:rPr>
              <w:t>4.22</w:t>
            </w:r>
            <w:r w:rsidR="00A3147C">
              <w:rPr>
                <w:rFonts w:eastAsiaTheme="minorEastAsia"/>
                <w:noProof/>
                <w:sz w:val="22"/>
              </w:rPr>
              <w:tab/>
            </w:r>
            <w:r w:rsidR="00A3147C" w:rsidRPr="0066538F">
              <w:rPr>
                <w:rStyle w:val="Hyperlink"/>
                <w:noProof/>
              </w:rPr>
              <w:t>The Comma Operator</w:t>
            </w:r>
            <w:r w:rsidR="00A3147C">
              <w:rPr>
                <w:noProof/>
                <w:webHidden/>
              </w:rPr>
              <w:tab/>
            </w:r>
            <w:r w:rsidR="00A3147C">
              <w:rPr>
                <w:noProof/>
                <w:webHidden/>
              </w:rPr>
              <w:fldChar w:fldCharType="begin"/>
            </w:r>
            <w:r w:rsidR="00A3147C">
              <w:rPr>
                <w:noProof/>
                <w:webHidden/>
              </w:rPr>
              <w:instrText xml:space="preserve"> PAGEREF _Toc439666226 \h </w:instrText>
            </w:r>
            <w:r w:rsidR="00A3147C">
              <w:rPr>
                <w:noProof/>
                <w:webHidden/>
              </w:rPr>
            </w:r>
            <w:r w:rsidR="00A3147C">
              <w:rPr>
                <w:noProof/>
                <w:webHidden/>
              </w:rPr>
              <w:fldChar w:fldCharType="separate"/>
            </w:r>
            <w:r w:rsidR="00A3147C">
              <w:rPr>
                <w:noProof/>
                <w:webHidden/>
              </w:rPr>
              <w:t>87</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27" w:history="1">
            <w:r w:rsidR="00A3147C" w:rsidRPr="0066538F">
              <w:rPr>
                <w:rStyle w:val="Hyperlink"/>
                <w:noProof/>
              </w:rPr>
              <w:t>4.23</w:t>
            </w:r>
            <w:r w:rsidR="00A3147C">
              <w:rPr>
                <w:rFonts w:eastAsiaTheme="minorEastAsia"/>
                <w:noProof/>
                <w:sz w:val="22"/>
              </w:rPr>
              <w:tab/>
            </w:r>
            <w:r w:rsidR="00A3147C" w:rsidRPr="0066538F">
              <w:rPr>
                <w:rStyle w:val="Hyperlink"/>
                <w:noProof/>
              </w:rPr>
              <w:t>Contextually Typed Expressions</w:t>
            </w:r>
            <w:r w:rsidR="00A3147C">
              <w:rPr>
                <w:noProof/>
                <w:webHidden/>
              </w:rPr>
              <w:tab/>
            </w:r>
            <w:r w:rsidR="00A3147C">
              <w:rPr>
                <w:noProof/>
                <w:webHidden/>
              </w:rPr>
              <w:fldChar w:fldCharType="begin"/>
            </w:r>
            <w:r w:rsidR="00A3147C">
              <w:rPr>
                <w:noProof/>
                <w:webHidden/>
              </w:rPr>
              <w:instrText xml:space="preserve"> PAGEREF _Toc439666227 \h </w:instrText>
            </w:r>
            <w:r w:rsidR="00A3147C">
              <w:rPr>
                <w:noProof/>
                <w:webHidden/>
              </w:rPr>
            </w:r>
            <w:r w:rsidR="00A3147C">
              <w:rPr>
                <w:noProof/>
                <w:webHidden/>
              </w:rPr>
              <w:fldChar w:fldCharType="separate"/>
            </w:r>
            <w:r w:rsidR="00A3147C">
              <w:rPr>
                <w:noProof/>
                <w:webHidden/>
              </w:rPr>
              <w:t>88</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28" w:history="1">
            <w:r w:rsidR="00A3147C" w:rsidRPr="0066538F">
              <w:rPr>
                <w:rStyle w:val="Hyperlink"/>
                <w:noProof/>
              </w:rPr>
              <w:t>4.24</w:t>
            </w:r>
            <w:r w:rsidR="00A3147C">
              <w:rPr>
                <w:rFonts w:eastAsiaTheme="minorEastAsia"/>
                <w:noProof/>
                <w:sz w:val="22"/>
              </w:rPr>
              <w:tab/>
            </w:r>
            <w:r w:rsidR="00A3147C" w:rsidRPr="0066538F">
              <w:rPr>
                <w:rStyle w:val="Hyperlink"/>
                <w:noProof/>
              </w:rPr>
              <w:t>Type Guards</w:t>
            </w:r>
            <w:r w:rsidR="00A3147C">
              <w:rPr>
                <w:noProof/>
                <w:webHidden/>
              </w:rPr>
              <w:tab/>
            </w:r>
            <w:r w:rsidR="00A3147C">
              <w:rPr>
                <w:noProof/>
                <w:webHidden/>
              </w:rPr>
              <w:fldChar w:fldCharType="begin"/>
            </w:r>
            <w:r w:rsidR="00A3147C">
              <w:rPr>
                <w:noProof/>
                <w:webHidden/>
              </w:rPr>
              <w:instrText xml:space="preserve"> PAGEREF _Toc439666228 \h </w:instrText>
            </w:r>
            <w:r w:rsidR="00A3147C">
              <w:rPr>
                <w:noProof/>
                <w:webHidden/>
              </w:rPr>
            </w:r>
            <w:r w:rsidR="00A3147C">
              <w:rPr>
                <w:noProof/>
                <w:webHidden/>
              </w:rPr>
              <w:fldChar w:fldCharType="separate"/>
            </w:r>
            <w:r w:rsidR="00A3147C">
              <w:rPr>
                <w:noProof/>
                <w:webHidden/>
              </w:rPr>
              <w:t>89</w:t>
            </w:r>
            <w:r w:rsidR="00A3147C">
              <w:rPr>
                <w:noProof/>
                <w:webHidden/>
              </w:rPr>
              <w:fldChar w:fldCharType="end"/>
            </w:r>
          </w:hyperlink>
        </w:p>
        <w:p w:rsidR="00A3147C" w:rsidRDefault="00276903">
          <w:pPr>
            <w:pStyle w:val="TOC1"/>
            <w:rPr>
              <w:rFonts w:eastAsiaTheme="minorEastAsia"/>
              <w:noProof/>
              <w:sz w:val="22"/>
            </w:rPr>
          </w:pPr>
          <w:hyperlink w:anchor="_Toc439666229" w:history="1">
            <w:r w:rsidR="00A3147C" w:rsidRPr="0066538F">
              <w:rPr>
                <w:rStyle w:val="Hyperlink"/>
                <w:noProof/>
              </w:rPr>
              <w:t>5</w:t>
            </w:r>
            <w:r w:rsidR="00A3147C">
              <w:rPr>
                <w:rFonts w:eastAsiaTheme="minorEastAsia"/>
                <w:noProof/>
                <w:sz w:val="22"/>
              </w:rPr>
              <w:tab/>
            </w:r>
            <w:r w:rsidR="00A3147C" w:rsidRPr="0066538F">
              <w:rPr>
                <w:rStyle w:val="Hyperlink"/>
                <w:noProof/>
              </w:rPr>
              <w:t>Statements</w:t>
            </w:r>
            <w:r w:rsidR="00A3147C">
              <w:rPr>
                <w:noProof/>
                <w:webHidden/>
              </w:rPr>
              <w:tab/>
            </w:r>
            <w:r w:rsidR="00A3147C">
              <w:rPr>
                <w:noProof/>
                <w:webHidden/>
              </w:rPr>
              <w:fldChar w:fldCharType="begin"/>
            </w:r>
            <w:r w:rsidR="00A3147C">
              <w:rPr>
                <w:noProof/>
                <w:webHidden/>
              </w:rPr>
              <w:instrText xml:space="preserve"> PAGEREF _Toc439666229 \h </w:instrText>
            </w:r>
            <w:r w:rsidR="00A3147C">
              <w:rPr>
                <w:noProof/>
                <w:webHidden/>
              </w:rPr>
            </w:r>
            <w:r w:rsidR="00A3147C">
              <w:rPr>
                <w:noProof/>
                <w:webHidden/>
              </w:rPr>
              <w:fldChar w:fldCharType="separate"/>
            </w:r>
            <w:r w:rsidR="00A3147C">
              <w:rPr>
                <w:noProof/>
                <w:webHidden/>
              </w:rPr>
              <w:t>95</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30" w:history="1">
            <w:r w:rsidR="00A3147C" w:rsidRPr="0066538F">
              <w:rPr>
                <w:rStyle w:val="Hyperlink"/>
                <w:noProof/>
              </w:rPr>
              <w:t>5.1</w:t>
            </w:r>
            <w:r w:rsidR="00A3147C">
              <w:rPr>
                <w:rFonts w:eastAsiaTheme="minorEastAsia"/>
                <w:noProof/>
                <w:sz w:val="22"/>
              </w:rPr>
              <w:tab/>
            </w:r>
            <w:r w:rsidR="00A3147C" w:rsidRPr="0066538F">
              <w:rPr>
                <w:rStyle w:val="Hyperlink"/>
                <w:noProof/>
              </w:rPr>
              <w:t>Blocks</w:t>
            </w:r>
            <w:r w:rsidR="00A3147C">
              <w:rPr>
                <w:noProof/>
                <w:webHidden/>
              </w:rPr>
              <w:tab/>
            </w:r>
            <w:r w:rsidR="00A3147C">
              <w:rPr>
                <w:noProof/>
                <w:webHidden/>
              </w:rPr>
              <w:fldChar w:fldCharType="begin"/>
            </w:r>
            <w:r w:rsidR="00A3147C">
              <w:rPr>
                <w:noProof/>
                <w:webHidden/>
              </w:rPr>
              <w:instrText xml:space="preserve"> PAGEREF _Toc439666230 \h </w:instrText>
            </w:r>
            <w:r w:rsidR="00A3147C">
              <w:rPr>
                <w:noProof/>
                <w:webHidden/>
              </w:rPr>
            </w:r>
            <w:r w:rsidR="00A3147C">
              <w:rPr>
                <w:noProof/>
                <w:webHidden/>
              </w:rPr>
              <w:fldChar w:fldCharType="separate"/>
            </w:r>
            <w:r w:rsidR="00A3147C">
              <w:rPr>
                <w:noProof/>
                <w:webHidden/>
              </w:rPr>
              <w:t>95</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31" w:history="1">
            <w:r w:rsidR="00A3147C" w:rsidRPr="0066538F">
              <w:rPr>
                <w:rStyle w:val="Hyperlink"/>
                <w:noProof/>
              </w:rPr>
              <w:t>5.2</w:t>
            </w:r>
            <w:r w:rsidR="00A3147C">
              <w:rPr>
                <w:rFonts w:eastAsiaTheme="minorEastAsia"/>
                <w:noProof/>
                <w:sz w:val="22"/>
              </w:rPr>
              <w:tab/>
            </w:r>
            <w:r w:rsidR="00A3147C" w:rsidRPr="0066538F">
              <w:rPr>
                <w:rStyle w:val="Hyperlink"/>
                <w:noProof/>
              </w:rPr>
              <w:t>Variable Statements</w:t>
            </w:r>
            <w:r w:rsidR="00A3147C">
              <w:rPr>
                <w:noProof/>
                <w:webHidden/>
              </w:rPr>
              <w:tab/>
            </w:r>
            <w:r w:rsidR="00A3147C">
              <w:rPr>
                <w:noProof/>
                <w:webHidden/>
              </w:rPr>
              <w:fldChar w:fldCharType="begin"/>
            </w:r>
            <w:r w:rsidR="00A3147C">
              <w:rPr>
                <w:noProof/>
                <w:webHidden/>
              </w:rPr>
              <w:instrText xml:space="preserve"> PAGEREF _Toc439666231 \h </w:instrText>
            </w:r>
            <w:r w:rsidR="00A3147C">
              <w:rPr>
                <w:noProof/>
                <w:webHidden/>
              </w:rPr>
            </w:r>
            <w:r w:rsidR="00A3147C">
              <w:rPr>
                <w:noProof/>
                <w:webHidden/>
              </w:rPr>
              <w:fldChar w:fldCharType="separate"/>
            </w:r>
            <w:r w:rsidR="00A3147C">
              <w:rPr>
                <w:noProof/>
                <w:webHidden/>
              </w:rPr>
              <w:t>95</w:t>
            </w:r>
            <w:r w:rsidR="00A3147C">
              <w:rPr>
                <w:noProof/>
                <w:webHidden/>
              </w:rPr>
              <w:fldChar w:fldCharType="end"/>
            </w:r>
          </w:hyperlink>
        </w:p>
        <w:p w:rsidR="00A3147C" w:rsidRDefault="00276903">
          <w:pPr>
            <w:pStyle w:val="TOC3"/>
            <w:rPr>
              <w:rFonts w:eastAsiaTheme="minorEastAsia"/>
              <w:noProof/>
              <w:sz w:val="22"/>
            </w:rPr>
          </w:pPr>
          <w:hyperlink w:anchor="_Toc439666232" w:history="1">
            <w:r w:rsidR="00A3147C" w:rsidRPr="0066538F">
              <w:rPr>
                <w:rStyle w:val="Hyperlink"/>
                <w:noProof/>
              </w:rPr>
              <w:t>5.2.1</w:t>
            </w:r>
            <w:r w:rsidR="00A3147C">
              <w:rPr>
                <w:rFonts w:eastAsiaTheme="minorEastAsia"/>
                <w:noProof/>
                <w:sz w:val="22"/>
              </w:rPr>
              <w:tab/>
            </w:r>
            <w:r w:rsidR="00A3147C" w:rsidRPr="0066538F">
              <w:rPr>
                <w:rStyle w:val="Hyperlink"/>
                <w:noProof/>
              </w:rPr>
              <w:t>Simple Variable Declarations</w:t>
            </w:r>
            <w:r w:rsidR="00A3147C">
              <w:rPr>
                <w:noProof/>
                <w:webHidden/>
              </w:rPr>
              <w:tab/>
            </w:r>
            <w:r w:rsidR="00A3147C">
              <w:rPr>
                <w:noProof/>
                <w:webHidden/>
              </w:rPr>
              <w:fldChar w:fldCharType="begin"/>
            </w:r>
            <w:r w:rsidR="00A3147C">
              <w:rPr>
                <w:noProof/>
                <w:webHidden/>
              </w:rPr>
              <w:instrText xml:space="preserve"> PAGEREF _Toc439666232 \h </w:instrText>
            </w:r>
            <w:r w:rsidR="00A3147C">
              <w:rPr>
                <w:noProof/>
                <w:webHidden/>
              </w:rPr>
            </w:r>
            <w:r w:rsidR="00A3147C">
              <w:rPr>
                <w:noProof/>
                <w:webHidden/>
              </w:rPr>
              <w:fldChar w:fldCharType="separate"/>
            </w:r>
            <w:r w:rsidR="00A3147C">
              <w:rPr>
                <w:noProof/>
                <w:webHidden/>
              </w:rPr>
              <w:t>95</w:t>
            </w:r>
            <w:r w:rsidR="00A3147C">
              <w:rPr>
                <w:noProof/>
                <w:webHidden/>
              </w:rPr>
              <w:fldChar w:fldCharType="end"/>
            </w:r>
          </w:hyperlink>
        </w:p>
        <w:p w:rsidR="00A3147C" w:rsidRDefault="00276903">
          <w:pPr>
            <w:pStyle w:val="TOC3"/>
            <w:rPr>
              <w:rFonts w:eastAsiaTheme="minorEastAsia"/>
              <w:noProof/>
              <w:sz w:val="22"/>
            </w:rPr>
          </w:pPr>
          <w:hyperlink w:anchor="_Toc439666233" w:history="1">
            <w:r w:rsidR="00A3147C" w:rsidRPr="0066538F">
              <w:rPr>
                <w:rStyle w:val="Hyperlink"/>
                <w:noProof/>
              </w:rPr>
              <w:t>5.2.2</w:t>
            </w:r>
            <w:r w:rsidR="00A3147C">
              <w:rPr>
                <w:rFonts w:eastAsiaTheme="minorEastAsia"/>
                <w:noProof/>
                <w:sz w:val="22"/>
              </w:rPr>
              <w:tab/>
            </w:r>
            <w:r w:rsidR="00A3147C" w:rsidRPr="0066538F">
              <w:rPr>
                <w:rStyle w:val="Hyperlink"/>
                <w:noProof/>
              </w:rPr>
              <w:t>Destructuring Variable Declarations</w:t>
            </w:r>
            <w:r w:rsidR="00A3147C">
              <w:rPr>
                <w:noProof/>
                <w:webHidden/>
              </w:rPr>
              <w:tab/>
            </w:r>
            <w:r w:rsidR="00A3147C">
              <w:rPr>
                <w:noProof/>
                <w:webHidden/>
              </w:rPr>
              <w:fldChar w:fldCharType="begin"/>
            </w:r>
            <w:r w:rsidR="00A3147C">
              <w:rPr>
                <w:noProof/>
                <w:webHidden/>
              </w:rPr>
              <w:instrText xml:space="preserve"> PAGEREF _Toc439666233 \h </w:instrText>
            </w:r>
            <w:r w:rsidR="00A3147C">
              <w:rPr>
                <w:noProof/>
                <w:webHidden/>
              </w:rPr>
            </w:r>
            <w:r w:rsidR="00A3147C">
              <w:rPr>
                <w:noProof/>
                <w:webHidden/>
              </w:rPr>
              <w:fldChar w:fldCharType="separate"/>
            </w:r>
            <w:r w:rsidR="00A3147C">
              <w:rPr>
                <w:noProof/>
                <w:webHidden/>
              </w:rPr>
              <w:t>96</w:t>
            </w:r>
            <w:r w:rsidR="00A3147C">
              <w:rPr>
                <w:noProof/>
                <w:webHidden/>
              </w:rPr>
              <w:fldChar w:fldCharType="end"/>
            </w:r>
          </w:hyperlink>
        </w:p>
        <w:p w:rsidR="00A3147C" w:rsidRDefault="00276903">
          <w:pPr>
            <w:pStyle w:val="TOC3"/>
            <w:rPr>
              <w:rFonts w:eastAsiaTheme="minorEastAsia"/>
              <w:noProof/>
              <w:sz w:val="22"/>
            </w:rPr>
          </w:pPr>
          <w:hyperlink w:anchor="_Toc439666234" w:history="1">
            <w:r w:rsidR="00A3147C" w:rsidRPr="0066538F">
              <w:rPr>
                <w:rStyle w:val="Hyperlink"/>
                <w:noProof/>
              </w:rPr>
              <w:t>5.2.3</w:t>
            </w:r>
            <w:r w:rsidR="00A3147C">
              <w:rPr>
                <w:rFonts w:eastAsiaTheme="minorEastAsia"/>
                <w:noProof/>
                <w:sz w:val="22"/>
              </w:rPr>
              <w:tab/>
            </w:r>
            <w:r w:rsidR="00A3147C" w:rsidRPr="0066538F">
              <w:rPr>
                <w:rStyle w:val="Hyperlink"/>
                <w:noProof/>
              </w:rPr>
              <w:t>Implied Type</w:t>
            </w:r>
            <w:r w:rsidR="00A3147C">
              <w:rPr>
                <w:noProof/>
                <w:webHidden/>
              </w:rPr>
              <w:tab/>
            </w:r>
            <w:r w:rsidR="00A3147C">
              <w:rPr>
                <w:noProof/>
                <w:webHidden/>
              </w:rPr>
              <w:fldChar w:fldCharType="begin"/>
            </w:r>
            <w:r w:rsidR="00A3147C">
              <w:rPr>
                <w:noProof/>
                <w:webHidden/>
              </w:rPr>
              <w:instrText xml:space="preserve"> PAGEREF _Toc439666234 \h </w:instrText>
            </w:r>
            <w:r w:rsidR="00A3147C">
              <w:rPr>
                <w:noProof/>
                <w:webHidden/>
              </w:rPr>
            </w:r>
            <w:r w:rsidR="00A3147C">
              <w:rPr>
                <w:noProof/>
                <w:webHidden/>
              </w:rPr>
              <w:fldChar w:fldCharType="separate"/>
            </w:r>
            <w:r w:rsidR="00A3147C">
              <w:rPr>
                <w:noProof/>
                <w:webHidden/>
              </w:rPr>
              <w:t>99</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35" w:history="1">
            <w:r w:rsidR="00A3147C" w:rsidRPr="0066538F">
              <w:rPr>
                <w:rStyle w:val="Hyperlink"/>
                <w:noProof/>
              </w:rPr>
              <w:t>5.3</w:t>
            </w:r>
            <w:r w:rsidR="00A3147C">
              <w:rPr>
                <w:rFonts w:eastAsiaTheme="minorEastAsia"/>
                <w:noProof/>
                <w:sz w:val="22"/>
              </w:rPr>
              <w:tab/>
            </w:r>
            <w:r w:rsidR="00A3147C" w:rsidRPr="0066538F">
              <w:rPr>
                <w:rStyle w:val="Hyperlink"/>
                <w:noProof/>
              </w:rPr>
              <w:t>Let and Const Declarations</w:t>
            </w:r>
            <w:r w:rsidR="00A3147C">
              <w:rPr>
                <w:noProof/>
                <w:webHidden/>
              </w:rPr>
              <w:tab/>
            </w:r>
            <w:r w:rsidR="00A3147C">
              <w:rPr>
                <w:noProof/>
                <w:webHidden/>
              </w:rPr>
              <w:fldChar w:fldCharType="begin"/>
            </w:r>
            <w:r w:rsidR="00A3147C">
              <w:rPr>
                <w:noProof/>
                <w:webHidden/>
              </w:rPr>
              <w:instrText xml:space="preserve"> PAGEREF _Toc439666235 \h </w:instrText>
            </w:r>
            <w:r w:rsidR="00A3147C">
              <w:rPr>
                <w:noProof/>
                <w:webHidden/>
              </w:rPr>
            </w:r>
            <w:r w:rsidR="00A3147C">
              <w:rPr>
                <w:noProof/>
                <w:webHidden/>
              </w:rPr>
              <w:fldChar w:fldCharType="separate"/>
            </w:r>
            <w:r w:rsidR="00A3147C">
              <w:rPr>
                <w:noProof/>
                <w:webHidden/>
              </w:rPr>
              <w:t>100</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36" w:history="1">
            <w:r w:rsidR="00A3147C" w:rsidRPr="0066538F">
              <w:rPr>
                <w:rStyle w:val="Hyperlink"/>
                <w:noProof/>
              </w:rPr>
              <w:t>5.4</w:t>
            </w:r>
            <w:r w:rsidR="00A3147C">
              <w:rPr>
                <w:rFonts w:eastAsiaTheme="minorEastAsia"/>
                <w:noProof/>
                <w:sz w:val="22"/>
              </w:rPr>
              <w:tab/>
            </w:r>
            <w:r w:rsidR="00A3147C" w:rsidRPr="0066538F">
              <w:rPr>
                <w:rStyle w:val="Hyperlink"/>
                <w:noProof/>
              </w:rPr>
              <w:t>If, Do, and While Statements</w:t>
            </w:r>
            <w:r w:rsidR="00A3147C">
              <w:rPr>
                <w:noProof/>
                <w:webHidden/>
              </w:rPr>
              <w:tab/>
            </w:r>
            <w:r w:rsidR="00A3147C">
              <w:rPr>
                <w:noProof/>
                <w:webHidden/>
              </w:rPr>
              <w:fldChar w:fldCharType="begin"/>
            </w:r>
            <w:r w:rsidR="00A3147C">
              <w:rPr>
                <w:noProof/>
                <w:webHidden/>
              </w:rPr>
              <w:instrText xml:space="preserve"> PAGEREF _Toc439666236 \h </w:instrText>
            </w:r>
            <w:r w:rsidR="00A3147C">
              <w:rPr>
                <w:noProof/>
                <w:webHidden/>
              </w:rPr>
            </w:r>
            <w:r w:rsidR="00A3147C">
              <w:rPr>
                <w:noProof/>
                <w:webHidden/>
              </w:rPr>
              <w:fldChar w:fldCharType="separate"/>
            </w:r>
            <w:r w:rsidR="00A3147C">
              <w:rPr>
                <w:noProof/>
                <w:webHidden/>
              </w:rPr>
              <w:t>100</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37" w:history="1">
            <w:r w:rsidR="00A3147C" w:rsidRPr="0066538F">
              <w:rPr>
                <w:rStyle w:val="Hyperlink"/>
                <w:noProof/>
              </w:rPr>
              <w:t>5.5</w:t>
            </w:r>
            <w:r w:rsidR="00A3147C">
              <w:rPr>
                <w:rFonts w:eastAsiaTheme="minorEastAsia"/>
                <w:noProof/>
                <w:sz w:val="22"/>
              </w:rPr>
              <w:tab/>
            </w:r>
            <w:r w:rsidR="00A3147C" w:rsidRPr="0066538F">
              <w:rPr>
                <w:rStyle w:val="Hyperlink"/>
                <w:noProof/>
              </w:rPr>
              <w:t>For Statements</w:t>
            </w:r>
            <w:r w:rsidR="00A3147C">
              <w:rPr>
                <w:noProof/>
                <w:webHidden/>
              </w:rPr>
              <w:tab/>
            </w:r>
            <w:r w:rsidR="00A3147C">
              <w:rPr>
                <w:noProof/>
                <w:webHidden/>
              </w:rPr>
              <w:fldChar w:fldCharType="begin"/>
            </w:r>
            <w:r w:rsidR="00A3147C">
              <w:rPr>
                <w:noProof/>
                <w:webHidden/>
              </w:rPr>
              <w:instrText xml:space="preserve"> PAGEREF _Toc439666237 \h </w:instrText>
            </w:r>
            <w:r w:rsidR="00A3147C">
              <w:rPr>
                <w:noProof/>
                <w:webHidden/>
              </w:rPr>
            </w:r>
            <w:r w:rsidR="00A3147C">
              <w:rPr>
                <w:noProof/>
                <w:webHidden/>
              </w:rPr>
              <w:fldChar w:fldCharType="separate"/>
            </w:r>
            <w:r w:rsidR="00A3147C">
              <w:rPr>
                <w:noProof/>
                <w:webHidden/>
              </w:rPr>
              <w:t>100</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38" w:history="1">
            <w:r w:rsidR="00A3147C" w:rsidRPr="0066538F">
              <w:rPr>
                <w:rStyle w:val="Hyperlink"/>
                <w:noProof/>
              </w:rPr>
              <w:t>5.6</w:t>
            </w:r>
            <w:r w:rsidR="00A3147C">
              <w:rPr>
                <w:rFonts w:eastAsiaTheme="minorEastAsia"/>
                <w:noProof/>
                <w:sz w:val="22"/>
              </w:rPr>
              <w:tab/>
            </w:r>
            <w:r w:rsidR="00A3147C" w:rsidRPr="0066538F">
              <w:rPr>
                <w:rStyle w:val="Hyperlink"/>
                <w:noProof/>
              </w:rPr>
              <w:t>For-In Statements</w:t>
            </w:r>
            <w:r w:rsidR="00A3147C">
              <w:rPr>
                <w:noProof/>
                <w:webHidden/>
              </w:rPr>
              <w:tab/>
            </w:r>
            <w:r w:rsidR="00A3147C">
              <w:rPr>
                <w:noProof/>
                <w:webHidden/>
              </w:rPr>
              <w:fldChar w:fldCharType="begin"/>
            </w:r>
            <w:r w:rsidR="00A3147C">
              <w:rPr>
                <w:noProof/>
                <w:webHidden/>
              </w:rPr>
              <w:instrText xml:space="preserve"> PAGEREF _Toc439666238 \h </w:instrText>
            </w:r>
            <w:r w:rsidR="00A3147C">
              <w:rPr>
                <w:noProof/>
                <w:webHidden/>
              </w:rPr>
            </w:r>
            <w:r w:rsidR="00A3147C">
              <w:rPr>
                <w:noProof/>
                <w:webHidden/>
              </w:rPr>
              <w:fldChar w:fldCharType="separate"/>
            </w:r>
            <w:r w:rsidR="00A3147C">
              <w:rPr>
                <w:noProof/>
                <w:webHidden/>
              </w:rPr>
              <w:t>100</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39" w:history="1">
            <w:r w:rsidR="00A3147C" w:rsidRPr="0066538F">
              <w:rPr>
                <w:rStyle w:val="Hyperlink"/>
                <w:noProof/>
              </w:rPr>
              <w:t>5.7</w:t>
            </w:r>
            <w:r w:rsidR="00A3147C">
              <w:rPr>
                <w:rFonts w:eastAsiaTheme="minorEastAsia"/>
                <w:noProof/>
                <w:sz w:val="22"/>
              </w:rPr>
              <w:tab/>
            </w:r>
            <w:r w:rsidR="00A3147C" w:rsidRPr="0066538F">
              <w:rPr>
                <w:rStyle w:val="Hyperlink"/>
                <w:noProof/>
              </w:rPr>
              <w:t>For-Of Statements</w:t>
            </w:r>
            <w:r w:rsidR="00A3147C">
              <w:rPr>
                <w:noProof/>
                <w:webHidden/>
              </w:rPr>
              <w:tab/>
            </w:r>
            <w:r w:rsidR="00A3147C">
              <w:rPr>
                <w:noProof/>
                <w:webHidden/>
              </w:rPr>
              <w:fldChar w:fldCharType="begin"/>
            </w:r>
            <w:r w:rsidR="00A3147C">
              <w:rPr>
                <w:noProof/>
                <w:webHidden/>
              </w:rPr>
              <w:instrText xml:space="preserve"> PAGEREF _Toc439666239 \h </w:instrText>
            </w:r>
            <w:r w:rsidR="00A3147C">
              <w:rPr>
                <w:noProof/>
                <w:webHidden/>
              </w:rPr>
            </w:r>
            <w:r w:rsidR="00A3147C">
              <w:rPr>
                <w:noProof/>
                <w:webHidden/>
              </w:rPr>
              <w:fldChar w:fldCharType="separate"/>
            </w:r>
            <w:r w:rsidR="00A3147C">
              <w:rPr>
                <w:noProof/>
                <w:webHidden/>
              </w:rPr>
              <w:t>101</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40" w:history="1">
            <w:r w:rsidR="00A3147C" w:rsidRPr="0066538F">
              <w:rPr>
                <w:rStyle w:val="Hyperlink"/>
                <w:noProof/>
              </w:rPr>
              <w:t>5.8</w:t>
            </w:r>
            <w:r w:rsidR="00A3147C">
              <w:rPr>
                <w:rFonts w:eastAsiaTheme="minorEastAsia"/>
                <w:noProof/>
                <w:sz w:val="22"/>
              </w:rPr>
              <w:tab/>
            </w:r>
            <w:r w:rsidR="00A3147C" w:rsidRPr="0066538F">
              <w:rPr>
                <w:rStyle w:val="Hyperlink"/>
                <w:noProof/>
              </w:rPr>
              <w:t>Continue Statements</w:t>
            </w:r>
            <w:r w:rsidR="00A3147C">
              <w:rPr>
                <w:noProof/>
                <w:webHidden/>
              </w:rPr>
              <w:tab/>
            </w:r>
            <w:r w:rsidR="00A3147C">
              <w:rPr>
                <w:noProof/>
                <w:webHidden/>
              </w:rPr>
              <w:fldChar w:fldCharType="begin"/>
            </w:r>
            <w:r w:rsidR="00A3147C">
              <w:rPr>
                <w:noProof/>
                <w:webHidden/>
              </w:rPr>
              <w:instrText xml:space="preserve"> PAGEREF _Toc439666240 \h </w:instrText>
            </w:r>
            <w:r w:rsidR="00A3147C">
              <w:rPr>
                <w:noProof/>
                <w:webHidden/>
              </w:rPr>
            </w:r>
            <w:r w:rsidR="00A3147C">
              <w:rPr>
                <w:noProof/>
                <w:webHidden/>
              </w:rPr>
              <w:fldChar w:fldCharType="separate"/>
            </w:r>
            <w:r w:rsidR="00A3147C">
              <w:rPr>
                <w:noProof/>
                <w:webHidden/>
              </w:rPr>
              <w:t>101</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41" w:history="1">
            <w:r w:rsidR="00A3147C" w:rsidRPr="0066538F">
              <w:rPr>
                <w:rStyle w:val="Hyperlink"/>
                <w:noProof/>
              </w:rPr>
              <w:t>5.9</w:t>
            </w:r>
            <w:r w:rsidR="00A3147C">
              <w:rPr>
                <w:rFonts w:eastAsiaTheme="minorEastAsia"/>
                <w:noProof/>
                <w:sz w:val="22"/>
              </w:rPr>
              <w:tab/>
            </w:r>
            <w:r w:rsidR="00A3147C" w:rsidRPr="0066538F">
              <w:rPr>
                <w:rStyle w:val="Hyperlink"/>
                <w:noProof/>
              </w:rPr>
              <w:t>Break Statements</w:t>
            </w:r>
            <w:r w:rsidR="00A3147C">
              <w:rPr>
                <w:noProof/>
                <w:webHidden/>
              </w:rPr>
              <w:tab/>
            </w:r>
            <w:r w:rsidR="00A3147C">
              <w:rPr>
                <w:noProof/>
                <w:webHidden/>
              </w:rPr>
              <w:fldChar w:fldCharType="begin"/>
            </w:r>
            <w:r w:rsidR="00A3147C">
              <w:rPr>
                <w:noProof/>
                <w:webHidden/>
              </w:rPr>
              <w:instrText xml:space="preserve"> PAGEREF _Toc439666241 \h </w:instrText>
            </w:r>
            <w:r w:rsidR="00A3147C">
              <w:rPr>
                <w:noProof/>
                <w:webHidden/>
              </w:rPr>
            </w:r>
            <w:r w:rsidR="00A3147C">
              <w:rPr>
                <w:noProof/>
                <w:webHidden/>
              </w:rPr>
              <w:fldChar w:fldCharType="separate"/>
            </w:r>
            <w:r w:rsidR="00A3147C">
              <w:rPr>
                <w:noProof/>
                <w:webHidden/>
              </w:rPr>
              <w:t>101</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42" w:history="1">
            <w:r w:rsidR="00A3147C" w:rsidRPr="0066538F">
              <w:rPr>
                <w:rStyle w:val="Hyperlink"/>
                <w:noProof/>
              </w:rPr>
              <w:t>5.10</w:t>
            </w:r>
            <w:r w:rsidR="00A3147C">
              <w:rPr>
                <w:rFonts w:eastAsiaTheme="minorEastAsia"/>
                <w:noProof/>
                <w:sz w:val="22"/>
              </w:rPr>
              <w:tab/>
            </w:r>
            <w:r w:rsidR="00A3147C" w:rsidRPr="0066538F">
              <w:rPr>
                <w:rStyle w:val="Hyperlink"/>
                <w:noProof/>
              </w:rPr>
              <w:t>Return Statements</w:t>
            </w:r>
            <w:r w:rsidR="00A3147C">
              <w:rPr>
                <w:noProof/>
                <w:webHidden/>
              </w:rPr>
              <w:tab/>
            </w:r>
            <w:r w:rsidR="00A3147C">
              <w:rPr>
                <w:noProof/>
                <w:webHidden/>
              </w:rPr>
              <w:fldChar w:fldCharType="begin"/>
            </w:r>
            <w:r w:rsidR="00A3147C">
              <w:rPr>
                <w:noProof/>
                <w:webHidden/>
              </w:rPr>
              <w:instrText xml:space="preserve"> PAGEREF _Toc439666242 \h </w:instrText>
            </w:r>
            <w:r w:rsidR="00A3147C">
              <w:rPr>
                <w:noProof/>
                <w:webHidden/>
              </w:rPr>
            </w:r>
            <w:r w:rsidR="00A3147C">
              <w:rPr>
                <w:noProof/>
                <w:webHidden/>
              </w:rPr>
              <w:fldChar w:fldCharType="separate"/>
            </w:r>
            <w:r w:rsidR="00A3147C">
              <w:rPr>
                <w:noProof/>
                <w:webHidden/>
              </w:rPr>
              <w:t>101</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43" w:history="1">
            <w:r w:rsidR="00A3147C" w:rsidRPr="0066538F">
              <w:rPr>
                <w:rStyle w:val="Hyperlink"/>
                <w:noProof/>
              </w:rPr>
              <w:t>5.11</w:t>
            </w:r>
            <w:r w:rsidR="00A3147C">
              <w:rPr>
                <w:rFonts w:eastAsiaTheme="minorEastAsia"/>
                <w:noProof/>
                <w:sz w:val="22"/>
              </w:rPr>
              <w:tab/>
            </w:r>
            <w:r w:rsidR="00A3147C" w:rsidRPr="0066538F">
              <w:rPr>
                <w:rStyle w:val="Hyperlink"/>
                <w:noProof/>
              </w:rPr>
              <w:t>With Statements</w:t>
            </w:r>
            <w:r w:rsidR="00A3147C">
              <w:rPr>
                <w:noProof/>
                <w:webHidden/>
              </w:rPr>
              <w:tab/>
            </w:r>
            <w:r w:rsidR="00A3147C">
              <w:rPr>
                <w:noProof/>
                <w:webHidden/>
              </w:rPr>
              <w:fldChar w:fldCharType="begin"/>
            </w:r>
            <w:r w:rsidR="00A3147C">
              <w:rPr>
                <w:noProof/>
                <w:webHidden/>
              </w:rPr>
              <w:instrText xml:space="preserve"> PAGEREF _Toc439666243 \h </w:instrText>
            </w:r>
            <w:r w:rsidR="00A3147C">
              <w:rPr>
                <w:noProof/>
                <w:webHidden/>
              </w:rPr>
            </w:r>
            <w:r w:rsidR="00A3147C">
              <w:rPr>
                <w:noProof/>
                <w:webHidden/>
              </w:rPr>
              <w:fldChar w:fldCharType="separate"/>
            </w:r>
            <w:r w:rsidR="00A3147C">
              <w:rPr>
                <w:noProof/>
                <w:webHidden/>
              </w:rPr>
              <w:t>102</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44" w:history="1">
            <w:r w:rsidR="00A3147C" w:rsidRPr="0066538F">
              <w:rPr>
                <w:rStyle w:val="Hyperlink"/>
                <w:noProof/>
              </w:rPr>
              <w:t>5.12</w:t>
            </w:r>
            <w:r w:rsidR="00A3147C">
              <w:rPr>
                <w:rFonts w:eastAsiaTheme="minorEastAsia"/>
                <w:noProof/>
                <w:sz w:val="22"/>
              </w:rPr>
              <w:tab/>
            </w:r>
            <w:r w:rsidR="00A3147C" w:rsidRPr="0066538F">
              <w:rPr>
                <w:rStyle w:val="Hyperlink"/>
                <w:noProof/>
              </w:rPr>
              <w:t>Switch Statements</w:t>
            </w:r>
            <w:r w:rsidR="00A3147C">
              <w:rPr>
                <w:noProof/>
                <w:webHidden/>
              </w:rPr>
              <w:tab/>
            </w:r>
            <w:r w:rsidR="00A3147C">
              <w:rPr>
                <w:noProof/>
                <w:webHidden/>
              </w:rPr>
              <w:fldChar w:fldCharType="begin"/>
            </w:r>
            <w:r w:rsidR="00A3147C">
              <w:rPr>
                <w:noProof/>
                <w:webHidden/>
              </w:rPr>
              <w:instrText xml:space="preserve"> PAGEREF _Toc439666244 \h </w:instrText>
            </w:r>
            <w:r w:rsidR="00A3147C">
              <w:rPr>
                <w:noProof/>
                <w:webHidden/>
              </w:rPr>
            </w:r>
            <w:r w:rsidR="00A3147C">
              <w:rPr>
                <w:noProof/>
                <w:webHidden/>
              </w:rPr>
              <w:fldChar w:fldCharType="separate"/>
            </w:r>
            <w:r w:rsidR="00A3147C">
              <w:rPr>
                <w:noProof/>
                <w:webHidden/>
              </w:rPr>
              <w:t>102</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45" w:history="1">
            <w:r w:rsidR="00A3147C" w:rsidRPr="0066538F">
              <w:rPr>
                <w:rStyle w:val="Hyperlink"/>
                <w:noProof/>
              </w:rPr>
              <w:t>5.13</w:t>
            </w:r>
            <w:r w:rsidR="00A3147C">
              <w:rPr>
                <w:rFonts w:eastAsiaTheme="minorEastAsia"/>
                <w:noProof/>
                <w:sz w:val="22"/>
              </w:rPr>
              <w:tab/>
            </w:r>
            <w:r w:rsidR="00A3147C" w:rsidRPr="0066538F">
              <w:rPr>
                <w:rStyle w:val="Hyperlink"/>
                <w:noProof/>
              </w:rPr>
              <w:t>Throw Statements</w:t>
            </w:r>
            <w:r w:rsidR="00A3147C">
              <w:rPr>
                <w:noProof/>
                <w:webHidden/>
              </w:rPr>
              <w:tab/>
            </w:r>
            <w:r w:rsidR="00A3147C">
              <w:rPr>
                <w:noProof/>
                <w:webHidden/>
              </w:rPr>
              <w:fldChar w:fldCharType="begin"/>
            </w:r>
            <w:r w:rsidR="00A3147C">
              <w:rPr>
                <w:noProof/>
                <w:webHidden/>
              </w:rPr>
              <w:instrText xml:space="preserve"> PAGEREF _Toc439666245 \h </w:instrText>
            </w:r>
            <w:r w:rsidR="00A3147C">
              <w:rPr>
                <w:noProof/>
                <w:webHidden/>
              </w:rPr>
            </w:r>
            <w:r w:rsidR="00A3147C">
              <w:rPr>
                <w:noProof/>
                <w:webHidden/>
              </w:rPr>
              <w:fldChar w:fldCharType="separate"/>
            </w:r>
            <w:r w:rsidR="00A3147C">
              <w:rPr>
                <w:noProof/>
                <w:webHidden/>
              </w:rPr>
              <w:t>102</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46" w:history="1">
            <w:r w:rsidR="00A3147C" w:rsidRPr="0066538F">
              <w:rPr>
                <w:rStyle w:val="Hyperlink"/>
                <w:noProof/>
              </w:rPr>
              <w:t>5.14</w:t>
            </w:r>
            <w:r w:rsidR="00A3147C">
              <w:rPr>
                <w:rFonts w:eastAsiaTheme="minorEastAsia"/>
                <w:noProof/>
                <w:sz w:val="22"/>
              </w:rPr>
              <w:tab/>
            </w:r>
            <w:r w:rsidR="00A3147C" w:rsidRPr="0066538F">
              <w:rPr>
                <w:rStyle w:val="Hyperlink"/>
                <w:noProof/>
              </w:rPr>
              <w:t>Try Statements</w:t>
            </w:r>
            <w:r w:rsidR="00A3147C">
              <w:rPr>
                <w:noProof/>
                <w:webHidden/>
              </w:rPr>
              <w:tab/>
            </w:r>
            <w:r w:rsidR="00A3147C">
              <w:rPr>
                <w:noProof/>
                <w:webHidden/>
              </w:rPr>
              <w:fldChar w:fldCharType="begin"/>
            </w:r>
            <w:r w:rsidR="00A3147C">
              <w:rPr>
                <w:noProof/>
                <w:webHidden/>
              </w:rPr>
              <w:instrText xml:space="preserve"> PAGEREF _Toc439666246 \h </w:instrText>
            </w:r>
            <w:r w:rsidR="00A3147C">
              <w:rPr>
                <w:noProof/>
                <w:webHidden/>
              </w:rPr>
            </w:r>
            <w:r w:rsidR="00A3147C">
              <w:rPr>
                <w:noProof/>
                <w:webHidden/>
              </w:rPr>
              <w:fldChar w:fldCharType="separate"/>
            </w:r>
            <w:r w:rsidR="00A3147C">
              <w:rPr>
                <w:noProof/>
                <w:webHidden/>
              </w:rPr>
              <w:t>102</w:t>
            </w:r>
            <w:r w:rsidR="00A3147C">
              <w:rPr>
                <w:noProof/>
                <w:webHidden/>
              </w:rPr>
              <w:fldChar w:fldCharType="end"/>
            </w:r>
          </w:hyperlink>
        </w:p>
        <w:p w:rsidR="00A3147C" w:rsidRDefault="00276903">
          <w:pPr>
            <w:pStyle w:val="TOC1"/>
            <w:rPr>
              <w:rFonts w:eastAsiaTheme="minorEastAsia"/>
              <w:noProof/>
              <w:sz w:val="22"/>
            </w:rPr>
          </w:pPr>
          <w:hyperlink w:anchor="_Toc439666247" w:history="1">
            <w:r w:rsidR="00A3147C" w:rsidRPr="0066538F">
              <w:rPr>
                <w:rStyle w:val="Hyperlink"/>
                <w:noProof/>
              </w:rPr>
              <w:t>6</w:t>
            </w:r>
            <w:r w:rsidR="00A3147C">
              <w:rPr>
                <w:rFonts w:eastAsiaTheme="minorEastAsia"/>
                <w:noProof/>
                <w:sz w:val="22"/>
              </w:rPr>
              <w:tab/>
            </w:r>
            <w:r w:rsidR="00A3147C" w:rsidRPr="0066538F">
              <w:rPr>
                <w:rStyle w:val="Hyperlink"/>
                <w:noProof/>
              </w:rPr>
              <w:t>Functions</w:t>
            </w:r>
            <w:r w:rsidR="00A3147C">
              <w:rPr>
                <w:noProof/>
                <w:webHidden/>
              </w:rPr>
              <w:tab/>
            </w:r>
            <w:r w:rsidR="00A3147C">
              <w:rPr>
                <w:noProof/>
                <w:webHidden/>
              </w:rPr>
              <w:fldChar w:fldCharType="begin"/>
            </w:r>
            <w:r w:rsidR="00A3147C">
              <w:rPr>
                <w:noProof/>
                <w:webHidden/>
              </w:rPr>
              <w:instrText xml:space="preserve"> PAGEREF _Toc439666247 \h </w:instrText>
            </w:r>
            <w:r w:rsidR="00A3147C">
              <w:rPr>
                <w:noProof/>
                <w:webHidden/>
              </w:rPr>
            </w:r>
            <w:r w:rsidR="00A3147C">
              <w:rPr>
                <w:noProof/>
                <w:webHidden/>
              </w:rPr>
              <w:fldChar w:fldCharType="separate"/>
            </w:r>
            <w:r w:rsidR="00A3147C">
              <w:rPr>
                <w:noProof/>
                <w:webHidden/>
              </w:rPr>
              <w:t>103</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48" w:history="1">
            <w:r w:rsidR="00A3147C" w:rsidRPr="0066538F">
              <w:rPr>
                <w:rStyle w:val="Hyperlink"/>
                <w:noProof/>
              </w:rPr>
              <w:t>6.1</w:t>
            </w:r>
            <w:r w:rsidR="00A3147C">
              <w:rPr>
                <w:rFonts w:eastAsiaTheme="minorEastAsia"/>
                <w:noProof/>
                <w:sz w:val="22"/>
              </w:rPr>
              <w:tab/>
            </w:r>
            <w:r w:rsidR="00A3147C" w:rsidRPr="0066538F">
              <w:rPr>
                <w:rStyle w:val="Hyperlink"/>
                <w:noProof/>
              </w:rPr>
              <w:t>Function Declarations</w:t>
            </w:r>
            <w:r w:rsidR="00A3147C">
              <w:rPr>
                <w:noProof/>
                <w:webHidden/>
              </w:rPr>
              <w:tab/>
            </w:r>
            <w:r w:rsidR="00A3147C">
              <w:rPr>
                <w:noProof/>
                <w:webHidden/>
              </w:rPr>
              <w:fldChar w:fldCharType="begin"/>
            </w:r>
            <w:r w:rsidR="00A3147C">
              <w:rPr>
                <w:noProof/>
                <w:webHidden/>
              </w:rPr>
              <w:instrText xml:space="preserve"> PAGEREF _Toc439666248 \h </w:instrText>
            </w:r>
            <w:r w:rsidR="00A3147C">
              <w:rPr>
                <w:noProof/>
                <w:webHidden/>
              </w:rPr>
            </w:r>
            <w:r w:rsidR="00A3147C">
              <w:rPr>
                <w:noProof/>
                <w:webHidden/>
              </w:rPr>
              <w:fldChar w:fldCharType="separate"/>
            </w:r>
            <w:r w:rsidR="00A3147C">
              <w:rPr>
                <w:noProof/>
                <w:webHidden/>
              </w:rPr>
              <w:t>103</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49" w:history="1">
            <w:r w:rsidR="00A3147C" w:rsidRPr="0066538F">
              <w:rPr>
                <w:rStyle w:val="Hyperlink"/>
                <w:noProof/>
              </w:rPr>
              <w:t>6.2</w:t>
            </w:r>
            <w:r w:rsidR="00A3147C">
              <w:rPr>
                <w:rFonts w:eastAsiaTheme="minorEastAsia"/>
                <w:noProof/>
                <w:sz w:val="22"/>
              </w:rPr>
              <w:tab/>
            </w:r>
            <w:r w:rsidR="00A3147C" w:rsidRPr="0066538F">
              <w:rPr>
                <w:rStyle w:val="Hyperlink"/>
                <w:noProof/>
              </w:rPr>
              <w:t>Function Overloads</w:t>
            </w:r>
            <w:r w:rsidR="00A3147C">
              <w:rPr>
                <w:noProof/>
                <w:webHidden/>
              </w:rPr>
              <w:tab/>
            </w:r>
            <w:r w:rsidR="00A3147C">
              <w:rPr>
                <w:noProof/>
                <w:webHidden/>
              </w:rPr>
              <w:fldChar w:fldCharType="begin"/>
            </w:r>
            <w:r w:rsidR="00A3147C">
              <w:rPr>
                <w:noProof/>
                <w:webHidden/>
              </w:rPr>
              <w:instrText xml:space="preserve"> PAGEREF _Toc439666249 \h </w:instrText>
            </w:r>
            <w:r w:rsidR="00A3147C">
              <w:rPr>
                <w:noProof/>
                <w:webHidden/>
              </w:rPr>
            </w:r>
            <w:r w:rsidR="00A3147C">
              <w:rPr>
                <w:noProof/>
                <w:webHidden/>
              </w:rPr>
              <w:fldChar w:fldCharType="separate"/>
            </w:r>
            <w:r w:rsidR="00A3147C">
              <w:rPr>
                <w:noProof/>
                <w:webHidden/>
              </w:rPr>
              <w:t>103</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50" w:history="1">
            <w:r w:rsidR="00A3147C" w:rsidRPr="0066538F">
              <w:rPr>
                <w:rStyle w:val="Hyperlink"/>
                <w:noProof/>
              </w:rPr>
              <w:t>6.3</w:t>
            </w:r>
            <w:r w:rsidR="00A3147C">
              <w:rPr>
                <w:rFonts w:eastAsiaTheme="minorEastAsia"/>
                <w:noProof/>
                <w:sz w:val="22"/>
              </w:rPr>
              <w:tab/>
            </w:r>
            <w:r w:rsidR="00A3147C" w:rsidRPr="0066538F">
              <w:rPr>
                <w:rStyle w:val="Hyperlink"/>
                <w:noProof/>
              </w:rPr>
              <w:t>Function Implementations</w:t>
            </w:r>
            <w:r w:rsidR="00A3147C">
              <w:rPr>
                <w:noProof/>
                <w:webHidden/>
              </w:rPr>
              <w:tab/>
            </w:r>
            <w:r w:rsidR="00A3147C">
              <w:rPr>
                <w:noProof/>
                <w:webHidden/>
              </w:rPr>
              <w:fldChar w:fldCharType="begin"/>
            </w:r>
            <w:r w:rsidR="00A3147C">
              <w:rPr>
                <w:noProof/>
                <w:webHidden/>
              </w:rPr>
              <w:instrText xml:space="preserve"> PAGEREF _Toc439666250 \h </w:instrText>
            </w:r>
            <w:r w:rsidR="00A3147C">
              <w:rPr>
                <w:noProof/>
                <w:webHidden/>
              </w:rPr>
            </w:r>
            <w:r w:rsidR="00A3147C">
              <w:rPr>
                <w:noProof/>
                <w:webHidden/>
              </w:rPr>
              <w:fldChar w:fldCharType="separate"/>
            </w:r>
            <w:r w:rsidR="00A3147C">
              <w:rPr>
                <w:noProof/>
                <w:webHidden/>
              </w:rPr>
              <w:t>104</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51" w:history="1">
            <w:r w:rsidR="00A3147C" w:rsidRPr="0066538F">
              <w:rPr>
                <w:rStyle w:val="Hyperlink"/>
                <w:noProof/>
              </w:rPr>
              <w:t>6.4</w:t>
            </w:r>
            <w:r w:rsidR="00A3147C">
              <w:rPr>
                <w:rFonts w:eastAsiaTheme="minorEastAsia"/>
                <w:noProof/>
                <w:sz w:val="22"/>
              </w:rPr>
              <w:tab/>
            </w:r>
            <w:r w:rsidR="00A3147C" w:rsidRPr="0066538F">
              <w:rPr>
                <w:rStyle w:val="Hyperlink"/>
                <w:noProof/>
              </w:rPr>
              <w:t>Destructuring Parameter Declarations</w:t>
            </w:r>
            <w:r w:rsidR="00A3147C">
              <w:rPr>
                <w:noProof/>
                <w:webHidden/>
              </w:rPr>
              <w:tab/>
            </w:r>
            <w:r w:rsidR="00A3147C">
              <w:rPr>
                <w:noProof/>
                <w:webHidden/>
              </w:rPr>
              <w:fldChar w:fldCharType="begin"/>
            </w:r>
            <w:r w:rsidR="00A3147C">
              <w:rPr>
                <w:noProof/>
                <w:webHidden/>
              </w:rPr>
              <w:instrText xml:space="preserve"> PAGEREF _Toc439666251 \h </w:instrText>
            </w:r>
            <w:r w:rsidR="00A3147C">
              <w:rPr>
                <w:noProof/>
                <w:webHidden/>
              </w:rPr>
            </w:r>
            <w:r w:rsidR="00A3147C">
              <w:rPr>
                <w:noProof/>
                <w:webHidden/>
              </w:rPr>
              <w:fldChar w:fldCharType="separate"/>
            </w:r>
            <w:r w:rsidR="00A3147C">
              <w:rPr>
                <w:noProof/>
                <w:webHidden/>
              </w:rPr>
              <w:t>106</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52" w:history="1">
            <w:r w:rsidR="00A3147C" w:rsidRPr="0066538F">
              <w:rPr>
                <w:rStyle w:val="Hyperlink"/>
                <w:noProof/>
              </w:rPr>
              <w:t>6.5</w:t>
            </w:r>
            <w:r w:rsidR="00A3147C">
              <w:rPr>
                <w:rFonts w:eastAsiaTheme="minorEastAsia"/>
                <w:noProof/>
                <w:sz w:val="22"/>
              </w:rPr>
              <w:tab/>
            </w:r>
            <w:r w:rsidR="00A3147C" w:rsidRPr="0066538F">
              <w:rPr>
                <w:rStyle w:val="Hyperlink"/>
                <w:noProof/>
              </w:rPr>
              <w:t>Generic Functions</w:t>
            </w:r>
            <w:r w:rsidR="00A3147C">
              <w:rPr>
                <w:noProof/>
                <w:webHidden/>
              </w:rPr>
              <w:tab/>
            </w:r>
            <w:r w:rsidR="00A3147C">
              <w:rPr>
                <w:noProof/>
                <w:webHidden/>
              </w:rPr>
              <w:fldChar w:fldCharType="begin"/>
            </w:r>
            <w:r w:rsidR="00A3147C">
              <w:rPr>
                <w:noProof/>
                <w:webHidden/>
              </w:rPr>
              <w:instrText xml:space="preserve"> PAGEREF _Toc439666252 \h </w:instrText>
            </w:r>
            <w:r w:rsidR="00A3147C">
              <w:rPr>
                <w:noProof/>
                <w:webHidden/>
              </w:rPr>
            </w:r>
            <w:r w:rsidR="00A3147C">
              <w:rPr>
                <w:noProof/>
                <w:webHidden/>
              </w:rPr>
              <w:fldChar w:fldCharType="separate"/>
            </w:r>
            <w:r w:rsidR="00A3147C">
              <w:rPr>
                <w:noProof/>
                <w:webHidden/>
              </w:rPr>
              <w:t>107</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53" w:history="1">
            <w:r w:rsidR="00A3147C" w:rsidRPr="0066538F">
              <w:rPr>
                <w:rStyle w:val="Hyperlink"/>
                <w:noProof/>
              </w:rPr>
              <w:t>6.6</w:t>
            </w:r>
            <w:r w:rsidR="00A3147C">
              <w:rPr>
                <w:rFonts w:eastAsiaTheme="minorEastAsia"/>
                <w:noProof/>
                <w:sz w:val="22"/>
              </w:rPr>
              <w:tab/>
            </w:r>
            <w:r w:rsidR="00A3147C" w:rsidRPr="0066538F">
              <w:rPr>
                <w:rStyle w:val="Hyperlink"/>
                <w:noProof/>
              </w:rPr>
              <w:t>Code Generation</w:t>
            </w:r>
            <w:r w:rsidR="00A3147C">
              <w:rPr>
                <w:noProof/>
                <w:webHidden/>
              </w:rPr>
              <w:tab/>
            </w:r>
            <w:r w:rsidR="00A3147C">
              <w:rPr>
                <w:noProof/>
                <w:webHidden/>
              </w:rPr>
              <w:fldChar w:fldCharType="begin"/>
            </w:r>
            <w:r w:rsidR="00A3147C">
              <w:rPr>
                <w:noProof/>
                <w:webHidden/>
              </w:rPr>
              <w:instrText xml:space="preserve"> PAGEREF _Toc439666253 \h </w:instrText>
            </w:r>
            <w:r w:rsidR="00A3147C">
              <w:rPr>
                <w:noProof/>
                <w:webHidden/>
              </w:rPr>
            </w:r>
            <w:r w:rsidR="00A3147C">
              <w:rPr>
                <w:noProof/>
                <w:webHidden/>
              </w:rPr>
              <w:fldChar w:fldCharType="separate"/>
            </w:r>
            <w:r w:rsidR="00A3147C">
              <w:rPr>
                <w:noProof/>
                <w:webHidden/>
              </w:rPr>
              <w:t>108</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54" w:history="1">
            <w:r w:rsidR="00A3147C" w:rsidRPr="0066538F">
              <w:rPr>
                <w:rStyle w:val="Hyperlink"/>
                <w:noProof/>
              </w:rPr>
              <w:t>6.7</w:t>
            </w:r>
            <w:r w:rsidR="00A3147C">
              <w:rPr>
                <w:rFonts w:eastAsiaTheme="minorEastAsia"/>
                <w:noProof/>
                <w:sz w:val="22"/>
              </w:rPr>
              <w:tab/>
            </w:r>
            <w:r w:rsidR="00A3147C" w:rsidRPr="0066538F">
              <w:rPr>
                <w:rStyle w:val="Hyperlink"/>
                <w:noProof/>
              </w:rPr>
              <w:t>Generator Functions</w:t>
            </w:r>
            <w:r w:rsidR="00A3147C">
              <w:rPr>
                <w:noProof/>
                <w:webHidden/>
              </w:rPr>
              <w:tab/>
            </w:r>
            <w:r w:rsidR="00A3147C">
              <w:rPr>
                <w:noProof/>
                <w:webHidden/>
              </w:rPr>
              <w:fldChar w:fldCharType="begin"/>
            </w:r>
            <w:r w:rsidR="00A3147C">
              <w:rPr>
                <w:noProof/>
                <w:webHidden/>
              </w:rPr>
              <w:instrText xml:space="preserve"> PAGEREF _Toc439666254 \h </w:instrText>
            </w:r>
            <w:r w:rsidR="00A3147C">
              <w:rPr>
                <w:noProof/>
                <w:webHidden/>
              </w:rPr>
            </w:r>
            <w:r w:rsidR="00A3147C">
              <w:rPr>
                <w:noProof/>
                <w:webHidden/>
              </w:rPr>
              <w:fldChar w:fldCharType="separate"/>
            </w:r>
            <w:r w:rsidR="00A3147C">
              <w:rPr>
                <w:noProof/>
                <w:webHidden/>
              </w:rPr>
              <w:t>109</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55" w:history="1">
            <w:r w:rsidR="00A3147C" w:rsidRPr="0066538F">
              <w:rPr>
                <w:rStyle w:val="Hyperlink"/>
                <w:noProof/>
              </w:rPr>
              <w:t>6.8</w:t>
            </w:r>
            <w:r w:rsidR="00A3147C">
              <w:rPr>
                <w:rFonts w:eastAsiaTheme="minorEastAsia"/>
                <w:noProof/>
                <w:sz w:val="22"/>
              </w:rPr>
              <w:tab/>
            </w:r>
            <w:r w:rsidR="00A3147C" w:rsidRPr="0066538F">
              <w:rPr>
                <w:rStyle w:val="Hyperlink"/>
                <w:noProof/>
              </w:rPr>
              <w:t>Asynchronous Functions</w:t>
            </w:r>
            <w:r w:rsidR="00A3147C">
              <w:rPr>
                <w:noProof/>
                <w:webHidden/>
              </w:rPr>
              <w:tab/>
            </w:r>
            <w:r w:rsidR="00A3147C">
              <w:rPr>
                <w:noProof/>
                <w:webHidden/>
              </w:rPr>
              <w:fldChar w:fldCharType="begin"/>
            </w:r>
            <w:r w:rsidR="00A3147C">
              <w:rPr>
                <w:noProof/>
                <w:webHidden/>
              </w:rPr>
              <w:instrText xml:space="preserve"> PAGEREF _Toc439666255 \h </w:instrText>
            </w:r>
            <w:r w:rsidR="00A3147C">
              <w:rPr>
                <w:noProof/>
                <w:webHidden/>
              </w:rPr>
            </w:r>
            <w:r w:rsidR="00A3147C">
              <w:rPr>
                <w:noProof/>
                <w:webHidden/>
              </w:rPr>
              <w:fldChar w:fldCharType="separate"/>
            </w:r>
            <w:r w:rsidR="00A3147C">
              <w:rPr>
                <w:noProof/>
                <w:webHidden/>
              </w:rPr>
              <w:t>109</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56" w:history="1">
            <w:r w:rsidR="00A3147C" w:rsidRPr="0066538F">
              <w:rPr>
                <w:rStyle w:val="Hyperlink"/>
                <w:noProof/>
              </w:rPr>
              <w:t>6.9</w:t>
            </w:r>
            <w:r w:rsidR="00A3147C">
              <w:rPr>
                <w:rFonts w:eastAsiaTheme="minorEastAsia"/>
                <w:noProof/>
                <w:sz w:val="22"/>
              </w:rPr>
              <w:tab/>
            </w:r>
            <w:r w:rsidR="00A3147C" w:rsidRPr="0066538F">
              <w:rPr>
                <w:rStyle w:val="Hyperlink"/>
                <w:noProof/>
              </w:rPr>
              <w:t>Type Guard Functions</w:t>
            </w:r>
            <w:r w:rsidR="00A3147C">
              <w:rPr>
                <w:noProof/>
                <w:webHidden/>
              </w:rPr>
              <w:tab/>
            </w:r>
            <w:r w:rsidR="00A3147C">
              <w:rPr>
                <w:noProof/>
                <w:webHidden/>
              </w:rPr>
              <w:fldChar w:fldCharType="begin"/>
            </w:r>
            <w:r w:rsidR="00A3147C">
              <w:rPr>
                <w:noProof/>
                <w:webHidden/>
              </w:rPr>
              <w:instrText xml:space="preserve"> PAGEREF _Toc439666256 \h </w:instrText>
            </w:r>
            <w:r w:rsidR="00A3147C">
              <w:rPr>
                <w:noProof/>
                <w:webHidden/>
              </w:rPr>
            </w:r>
            <w:r w:rsidR="00A3147C">
              <w:rPr>
                <w:noProof/>
                <w:webHidden/>
              </w:rPr>
              <w:fldChar w:fldCharType="separate"/>
            </w:r>
            <w:r w:rsidR="00A3147C">
              <w:rPr>
                <w:noProof/>
                <w:webHidden/>
              </w:rPr>
              <w:t>109</w:t>
            </w:r>
            <w:r w:rsidR="00A3147C">
              <w:rPr>
                <w:noProof/>
                <w:webHidden/>
              </w:rPr>
              <w:fldChar w:fldCharType="end"/>
            </w:r>
          </w:hyperlink>
        </w:p>
        <w:p w:rsidR="00A3147C" w:rsidRDefault="00276903">
          <w:pPr>
            <w:pStyle w:val="TOC1"/>
            <w:rPr>
              <w:rFonts w:eastAsiaTheme="minorEastAsia"/>
              <w:noProof/>
              <w:sz w:val="22"/>
            </w:rPr>
          </w:pPr>
          <w:hyperlink w:anchor="_Toc439666257" w:history="1">
            <w:r w:rsidR="00A3147C" w:rsidRPr="0066538F">
              <w:rPr>
                <w:rStyle w:val="Hyperlink"/>
                <w:noProof/>
              </w:rPr>
              <w:t>7</w:t>
            </w:r>
            <w:r w:rsidR="00A3147C">
              <w:rPr>
                <w:rFonts w:eastAsiaTheme="minorEastAsia"/>
                <w:noProof/>
                <w:sz w:val="22"/>
              </w:rPr>
              <w:tab/>
            </w:r>
            <w:r w:rsidR="00A3147C" w:rsidRPr="0066538F">
              <w:rPr>
                <w:rStyle w:val="Hyperlink"/>
                <w:noProof/>
              </w:rPr>
              <w:t>Interfaces</w:t>
            </w:r>
            <w:r w:rsidR="00A3147C">
              <w:rPr>
                <w:noProof/>
                <w:webHidden/>
              </w:rPr>
              <w:tab/>
            </w:r>
            <w:r w:rsidR="00A3147C">
              <w:rPr>
                <w:noProof/>
                <w:webHidden/>
              </w:rPr>
              <w:fldChar w:fldCharType="begin"/>
            </w:r>
            <w:r w:rsidR="00A3147C">
              <w:rPr>
                <w:noProof/>
                <w:webHidden/>
              </w:rPr>
              <w:instrText xml:space="preserve"> PAGEREF _Toc439666257 \h </w:instrText>
            </w:r>
            <w:r w:rsidR="00A3147C">
              <w:rPr>
                <w:noProof/>
                <w:webHidden/>
              </w:rPr>
            </w:r>
            <w:r w:rsidR="00A3147C">
              <w:rPr>
                <w:noProof/>
                <w:webHidden/>
              </w:rPr>
              <w:fldChar w:fldCharType="separate"/>
            </w:r>
            <w:r w:rsidR="00A3147C">
              <w:rPr>
                <w:noProof/>
                <w:webHidden/>
              </w:rPr>
              <w:t>111</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58" w:history="1">
            <w:r w:rsidR="00A3147C" w:rsidRPr="0066538F">
              <w:rPr>
                <w:rStyle w:val="Hyperlink"/>
                <w:noProof/>
              </w:rPr>
              <w:t>7.1</w:t>
            </w:r>
            <w:r w:rsidR="00A3147C">
              <w:rPr>
                <w:rFonts w:eastAsiaTheme="minorEastAsia"/>
                <w:noProof/>
                <w:sz w:val="22"/>
              </w:rPr>
              <w:tab/>
            </w:r>
            <w:r w:rsidR="00A3147C" w:rsidRPr="0066538F">
              <w:rPr>
                <w:rStyle w:val="Hyperlink"/>
                <w:noProof/>
              </w:rPr>
              <w:t>Interface Declarations</w:t>
            </w:r>
            <w:r w:rsidR="00A3147C">
              <w:rPr>
                <w:noProof/>
                <w:webHidden/>
              </w:rPr>
              <w:tab/>
            </w:r>
            <w:r w:rsidR="00A3147C">
              <w:rPr>
                <w:noProof/>
                <w:webHidden/>
              </w:rPr>
              <w:fldChar w:fldCharType="begin"/>
            </w:r>
            <w:r w:rsidR="00A3147C">
              <w:rPr>
                <w:noProof/>
                <w:webHidden/>
              </w:rPr>
              <w:instrText xml:space="preserve"> PAGEREF _Toc439666258 \h </w:instrText>
            </w:r>
            <w:r w:rsidR="00A3147C">
              <w:rPr>
                <w:noProof/>
                <w:webHidden/>
              </w:rPr>
            </w:r>
            <w:r w:rsidR="00A3147C">
              <w:rPr>
                <w:noProof/>
                <w:webHidden/>
              </w:rPr>
              <w:fldChar w:fldCharType="separate"/>
            </w:r>
            <w:r w:rsidR="00A3147C">
              <w:rPr>
                <w:noProof/>
                <w:webHidden/>
              </w:rPr>
              <w:t>111</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59" w:history="1">
            <w:r w:rsidR="00A3147C" w:rsidRPr="0066538F">
              <w:rPr>
                <w:rStyle w:val="Hyperlink"/>
                <w:noProof/>
                <w:highlight w:val="white"/>
              </w:rPr>
              <w:t>7.2</w:t>
            </w:r>
            <w:r w:rsidR="00A3147C">
              <w:rPr>
                <w:rFonts w:eastAsiaTheme="minorEastAsia"/>
                <w:noProof/>
                <w:sz w:val="22"/>
              </w:rPr>
              <w:tab/>
            </w:r>
            <w:r w:rsidR="00A3147C" w:rsidRPr="0066538F">
              <w:rPr>
                <w:rStyle w:val="Hyperlink"/>
                <w:noProof/>
                <w:highlight w:val="white"/>
              </w:rPr>
              <w:t>Declaration Merging</w:t>
            </w:r>
            <w:r w:rsidR="00A3147C">
              <w:rPr>
                <w:noProof/>
                <w:webHidden/>
              </w:rPr>
              <w:tab/>
            </w:r>
            <w:r w:rsidR="00A3147C">
              <w:rPr>
                <w:noProof/>
                <w:webHidden/>
              </w:rPr>
              <w:fldChar w:fldCharType="begin"/>
            </w:r>
            <w:r w:rsidR="00A3147C">
              <w:rPr>
                <w:noProof/>
                <w:webHidden/>
              </w:rPr>
              <w:instrText xml:space="preserve"> PAGEREF _Toc439666259 \h </w:instrText>
            </w:r>
            <w:r w:rsidR="00A3147C">
              <w:rPr>
                <w:noProof/>
                <w:webHidden/>
              </w:rPr>
            </w:r>
            <w:r w:rsidR="00A3147C">
              <w:rPr>
                <w:noProof/>
                <w:webHidden/>
              </w:rPr>
              <w:fldChar w:fldCharType="separate"/>
            </w:r>
            <w:r w:rsidR="00A3147C">
              <w:rPr>
                <w:noProof/>
                <w:webHidden/>
              </w:rPr>
              <w:t>113</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60" w:history="1">
            <w:r w:rsidR="00A3147C" w:rsidRPr="0066538F">
              <w:rPr>
                <w:rStyle w:val="Hyperlink"/>
                <w:noProof/>
                <w:highlight w:val="white"/>
              </w:rPr>
              <w:t>7.3</w:t>
            </w:r>
            <w:r w:rsidR="00A3147C">
              <w:rPr>
                <w:rFonts w:eastAsiaTheme="minorEastAsia"/>
                <w:noProof/>
                <w:sz w:val="22"/>
              </w:rPr>
              <w:tab/>
            </w:r>
            <w:r w:rsidR="00A3147C" w:rsidRPr="0066538F">
              <w:rPr>
                <w:rStyle w:val="Hyperlink"/>
                <w:noProof/>
                <w:highlight w:val="white"/>
              </w:rPr>
              <w:t>Interfaces Extending Classes</w:t>
            </w:r>
            <w:r w:rsidR="00A3147C">
              <w:rPr>
                <w:noProof/>
                <w:webHidden/>
              </w:rPr>
              <w:tab/>
            </w:r>
            <w:r w:rsidR="00A3147C">
              <w:rPr>
                <w:noProof/>
                <w:webHidden/>
              </w:rPr>
              <w:fldChar w:fldCharType="begin"/>
            </w:r>
            <w:r w:rsidR="00A3147C">
              <w:rPr>
                <w:noProof/>
                <w:webHidden/>
              </w:rPr>
              <w:instrText xml:space="preserve"> PAGEREF _Toc439666260 \h </w:instrText>
            </w:r>
            <w:r w:rsidR="00A3147C">
              <w:rPr>
                <w:noProof/>
                <w:webHidden/>
              </w:rPr>
            </w:r>
            <w:r w:rsidR="00A3147C">
              <w:rPr>
                <w:noProof/>
                <w:webHidden/>
              </w:rPr>
              <w:fldChar w:fldCharType="separate"/>
            </w:r>
            <w:r w:rsidR="00A3147C">
              <w:rPr>
                <w:noProof/>
                <w:webHidden/>
              </w:rPr>
              <w:t>114</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61" w:history="1">
            <w:r w:rsidR="00A3147C" w:rsidRPr="0066538F">
              <w:rPr>
                <w:rStyle w:val="Hyperlink"/>
                <w:noProof/>
              </w:rPr>
              <w:t>7.4</w:t>
            </w:r>
            <w:r w:rsidR="00A3147C">
              <w:rPr>
                <w:rFonts w:eastAsiaTheme="minorEastAsia"/>
                <w:noProof/>
                <w:sz w:val="22"/>
              </w:rPr>
              <w:tab/>
            </w:r>
            <w:r w:rsidR="00A3147C" w:rsidRPr="0066538F">
              <w:rPr>
                <w:rStyle w:val="Hyperlink"/>
                <w:noProof/>
              </w:rPr>
              <w:t>Dynamic Type Checks</w:t>
            </w:r>
            <w:r w:rsidR="00A3147C">
              <w:rPr>
                <w:noProof/>
                <w:webHidden/>
              </w:rPr>
              <w:tab/>
            </w:r>
            <w:r w:rsidR="00A3147C">
              <w:rPr>
                <w:noProof/>
                <w:webHidden/>
              </w:rPr>
              <w:fldChar w:fldCharType="begin"/>
            </w:r>
            <w:r w:rsidR="00A3147C">
              <w:rPr>
                <w:noProof/>
                <w:webHidden/>
              </w:rPr>
              <w:instrText xml:space="preserve"> PAGEREF _Toc439666261 \h </w:instrText>
            </w:r>
            <w:r w:rsidR="00A3147C">
              <w:rPr>
                <w:noProof/>
                <w:webHidden/>
              </w:rPr>
            </w:r>
            <w:r w:rsidR="00A3147C">
              <w:rPr>
                <w:noProof/>
                <w:webHidden/>
              </w:rPr>
              <w:fldChar w:fldCharType="separate"/>
            </w:r>
            <w:r w:rsidR="00A3147C">
              <w:rPr>
                <w:noProof/>
                <w:webHidden/>
              </w:rPr>
              <w:t>115</w:t>
            </w:r>
            <w:r w:rsidR="00A3147C">
              <w:rPr>
                <w:noProof/>
                <w:webHidden/>
              </w:rPr>
              <w:fldChar w:fldCharType="end"/>
            </w:r>
          </w:hyperlink>
        </w:p>
        <w:p w:rsidR="00A3147C" w:rsidRDefault="00276903">
          <w:pPr>
            <w:pStyle w:val="TOC1"/>
            <w:rPr>
              <w:rFonts w:eastAsiaTheme="minorEastAsia"/>
              <w:noProof/>
              <w:sz w:val="22"/>
            </w:rPr>
          </w:pPr>
          <w:hyperlink w:anchor="_Toc439666262" w:history="1">
            <w:r w:rsidR="00A3147C" w:rsidRPr="0066538F">
              <w:rPr>
                <w:rStyle w:val="Hyperlink"/>
                <w:noProof/>
              </w:rPr>
              <w:t>8</w:t>
            </w:r>
            <w:r w:rsidR="00A3147C">
              <w:rPr>
                <w:rFonts w:eastAsiaTheme="minorEastAsia"/>
                <w:noProof/>
                <w:sz w:val="22"/>
              </w:rPr>
              <w:tab/>
            </w:r>
            <w:r w:rsidR="00A3147C" w:rsidRPr="0066538F">
              <w:rPr>
                <w:rStyle w:val="Hyperlink"/>
                <w:noProof/>
              </w:rPr>
              <w:t>Classes</w:t>
            </w:r>
            <w:r w:rsidR="00A3147C">
              <w:rPr>
                <w:noProof/>
                <w:webHidden/>
              </w:rPr>
              <w:tab/>
            </w:r>
            <w:r w:rsidR="00A3147C">
              <w:rPr>
                <w:noProof/>
                <w:webHidden/>
              </w:rPr>
              <w:fldChar w:fldCharType="begin"/>
            </w:r>
            <w:r w:rsidR="00A3147C">
              <w:rPr>
                <w:noProof/>
                <w:webHidden/>
              </w:rPr>
              <w:instrText xml:space="preserve"> PAGEREF _Toc439666262 \h </w:instrText>
            </w:r>
            <w:r w:rsidR="00A3147C">
              <w:rPr>
                <w:noProof/>
                <w:webHidden/>
              </w:rPr>
            </w:r>
            <w:r w:rsidR="00A3147C">
              <w:rPr>
                <w:noProof/>
                <w:webHidden/>
              </w:rPr>
              <w:fldChar w:fldCharType="separate"/>
            </w:r>
            <w:r w:rsidR="00A3147C">
              <w:rPr>
                <w:noProof/>
                <w:webHidden/>
              </w:rPr>
              <w:t>117</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63" w:history="1">
            <w:r w:rsidR="00A3147C" w:rsidRPr="0066538F">
              <w:rPr>
                <w:rStyle w:val="Hyperlink"/>
                <w:noProof/>
              </w:rPr>
              <w:t>8.1</w:t>
            </w:r>
            <w:r w:rsidR="00A3147C">
              <w:rPr>
                <w:rFonts w:eastAsiaTheme="minorEastAsia"/>
                <w:noProof/>
                <w:sz w:val="22"/>
              </w:rPr>
              <w:tab/>
            </w:r>
            <w:r w:rsidR="00A3147C" w:rsidRPr="0066538F">
              <w:rPr>
                <w:rStyle w:val="Hyperlink"/>
                <w:noProof/>
              </w:rPr>
              <w:t>Class Declarations</w:t>
            </w:r>
            <w:r w:rsidR="00A3147C">
              <w:rPr>
                <w:noProof/>
                <w:webHidden/>
              </w:rPr>
              <w:tab/>
            </w:r>
            <w:r w:rsidR="00A3147C">
              <w:rPr>
                <w:noProof/>
                <w:webHidden/>
              </w:rPr>
              <w:fldChar w:fldCharType="begin"/>
            </w:r>
            <w:r w:rsidR="00A3147C">
              <w:rPr>
                <w:noProof/>
                <w:webHidden/>
              </w:rPr>
              <w:instrText xml:space="preserve"> PAGEREF _Toc439666263 \h </w:instrText>
            </w:r>
            <w:r w:rsidR="00A3147C">
              <w:rPr>
                <w:noProof/>
                <w:webHidden/>
              </w:rPr>
            </w:r>
            <w:r w:rsidR="00A3147C">
              <w:rPr>
                <w:noProof/>
                <w:webHidden/>
              </w:rPr>
              <w:fldChar w:fldCharType="separate"/>
            </w:r>
            <w:r w:rsidR="00A3147C">
              <w:rPr>
                <w:noProof/>
                <w:webHidden/>
              </w:rPr>
              <w:t>117</w:t>
            </w:r>
            <w:r w:rsidR="00A3147C">
              <w:rPr>
                <w:noProof/>
                <w:webHidden/>
              </w:rPr>
              <w:fldChar w:fldCharType="end"/>
            </w:r>
          </w:hyperlink>
        </w:p>
        <w:p w:rsidR="00A3147C" w:rsidRDefault="00276903">
          <w:pPr>
            <w:pStyle w:val="TOC3"/>
            <w:rPr>
              <w:rFonts w:eastAsiaTheme="minorEastAsia"/>
              <w:noProof/>
              <w:sz w:val="22"/>
            </w:rPr>
          </w:pPr>
          <w:hyperlink w:anchor="_Toc439666264" w:history="1">
            <w:r w:rsidR="00A3147C" w:rsidRPr="0066538F">
              <w:rPr>
                <w:rStyle w:val="Hyperlink"/>
                <w:noProof/>
              </w:rPr>
              <w:t>8.1.1</w:t>
            </w:r>
            <w:r w:rsidR="00A3147C">
              <w:rPr>
                <w:rFonts w:eastAsiaTheme="minorEastAsia"/>
                <w:noProof/>
                <w:sz w:val="22"/>
              </w:rPr>
              <w:tab/>
            </w:r>
            <w:r w:rsidR="00A3147C" w:rsidRPr="0066538F">
              <w:rPr>
                <w:rStyle w:val="Hyperlink"/>
                <w:noProof/>
              </w:rPr>
              <w:t>Class Heritage Specification</w:t>
            </w:r>
            <w:r w:rsidR="00A3147C">
              <w:rPr>
                <w:noProof/>
                <w:webHidden/>
              </w:rPr>
              <w:tab/>
            </w:r>
            <w:r w:rsidR="00A3147C">
              <w:rPr>
                <w:noProof/>
                <w:webHidden/>
              </w:rPr>
              <w:fldChar w:fldCharType="begin"/>
            </w:r>
            <w:r w:rsidR="00A3147C">
              <w:rPr>
                <w:noProof/>
                <w:webHidden/>
              </w:rPr>
              <w:instrText xml:space="preserve"> PAGEREF _Toc439666264 \h </w:instrText>
            </w:r>
            <w:r w:rsidR="00A3147C">
              <w:rPr>
                <w:noProof/>
                <w:webHidden/>
              </w:rPr>
            </w:r>
            <w:r w:rsidR="00A3147C">
              <w:rPr>
                <w:noProof/>
                <w:webHidden/>
              </w:rPr>
              <w:fldChar w:fldCharType="separate"/>
            </w:r>
            <w:r w:rsidR="00A3147C">
              <w:rPr>
                <w:noProof/>
                <w:webHidden/>
              </w:rPr>
              <w:t>118</w:t>
            </w:r>
            <w:r w:rsidR="00A3147C">
              <w:rPr>
                <w:noProof/>
                <w:webHidden/>
              </w:rPr>
              <w:fldChar w:fldCharType="end"/>
            </w:r>
          </w:hyperlink>
        </w:p>
        <w:p w:rsidR="00A3147C" w:rsidRDefault="00276903">
          <w:pPr>
            <w:pStyle w:val="TOC3"/>
            <w:rPr>
              <w:rFonts w:eastAsiaTheme="minorEastAsia"/>
              <w:noProof/>
              <w:sz w:val="22"/>
            </w:rPr>
          </w:pPr>
          <w:hyperlink w:anchor="_Toc439666265" w:history="1">
            <w:r w:rsidR="00A3147C" w:rsidRPr="0066538F">
              <w:rPr>
                <w:rStyle w:val="Hyperlink"/>
                <w:noProof/>
              </w:rPr>
              <w:t>8.1.2</w:t>
            </w:r>
            <w:r w:rsidR="00A3147C">
              <w:rPr>
                <w:rFonts w:eastAsiaTheme="minorEastAsia"/>
                <w:noProof/>
                <w:sz w:val="22"/>
              </w:rPr>
              <w:tab/>
            </w:r>
            <w:r w:rsidR="00A3147C" w:rsidRPr="0066538F">
              <w:rPr>
                <w:rStyle w:val="Hyperlink"/>
                <w:noProof/>
              </w:rPr>
              <w:t>Class Body</w:t>
            </w:r>
            <w:r w:rsidR="00A3147C">
              <w:rPr>
                <w:noProof/>
                <w:webHidden/>
              </w:rPr>
              <w:tab/>
            </w:r>
            <w:r w:rsidR="00A3147C">
              <w:rPr>
                <w:noProof/>
                <w:webHidden/>
              </w:rPr>
              <w:fldChar w:fldCharType="begin"/>
            </w:r>
            <w:r w:rsidR="00A3147C">
              <w:rPr>
                <w:noProof/>
                <w:webHidden/>
              </w:rPr>
              <w:instrText xml:space="preserve"> PAGEREF _Toc439666265 \h </w:instrText>
            </w:r>
            <w:r w:rsidR="00A3147C">
              <w:rPr>
                <w:noProof/>
                <w:webHidden/>
              </w:rPr>
            </w:r>
            <w:r w:rsidR="00A3147C">
              <w:rPr>
                <w:noProof/>
                <w:webHidden/>
              </w:rPr>
              <w:fldChar w:fldCharType="separate"/>
            </w:r>
            <w:r w:rsidR="00A3147C">
              <w:rPr>
                <w:noProof/>
                <w:webHidden/>
              </w:rPr>
              <w:t>119</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66" w:history="1">
            <w:r w:rsidR="00A3147C" w:rsidRPr="0066538F">
              <w:rPr>
                <w:rStyle w:val="Hyperlink"/>
                <w:noProof/>
              </w:rPr>
              <w:t>8.2</w:t>
            </w:r>
            <w:r w:rsidR="00A3147C">
              <w:rPr>
                <w:rFonts w:eastAsiaTheme="minorEastAsia"/>
                <w:noProof/>
                <w:sz w:val="22"/>
              </w:rPr>
              <w:tab/>
            </w:r>
            <w:r w:rsidR="00A3147C" w:rsidRPr="0066538F">
              <w:rPr>
                <w:rStyle w:val="Hyperlink"/>
                <w:noProof/>
              </w:rPr>
              <w:t>Members</w:t>
            </w:r>
            <w:r w:rsidR="00A3147C">
              <w:rPr>
                <w:noProof/>
                <w:webHidden/>
              </w:rPr>
              <w:tab/>
            </w:r>
            <w:r w:rsidR="00A3147C">
              <w:rPr>
                <w:noProof/>
                <w:webHidden/>
              </w:rPr>
              <w:fldChar w:fldCharType="begin"/>
            </w:r>
            <w:r w:rsidR="00A3147C">
              <w:rPr>
                <w:noProof/>
                <w:webHidden/>
              </w:rPr>
              <w:instrText xml:space="preserve"> PAGEREF _Toc439666266 \h </w:instrText>
            </w:r>
            <w:r w:rsidR="00A3147C">
              <w:rPr>
                <w:noProof/>
                <w:webHidden/>
              </w:rPr>
            </w:r>
            <w:r w:rsidR="00A3147C">
              <w:rPr>
                <w:noProof/>
                <w:webHidden/>
              </w:rPr>
              <w:fldChar w:fldCharType="separate"/>
            </w:r>
            <w:r w:rsidR="00A3147C">
              <w:rPr>
                <w:noProof/>
                <w:webHidden/>
              </w:rPr>
              <w:t>120</w:t>
            </w:r>
            <w:r w:rsidR="00A3147C">
              <w:rPr>
                <w:noProof/>
                <w:webHidden/>
              </w:rPr>
              <w:fldChar w:fldCharType="end"/>
            </w:r>
          </w:hyperlink>
        </w:p>
        <w:p w:rsidR="00A3147C" w:rsidRDefault="00276903">
          <w:pPr>
            <w:pStyle w:val="TOC3"/>
            <w:rPr>
              <w:rFonts w:eastAsiaTheme="minorEastAsia"/>
              <w:noProof/>
              <w:sz w:val="22"/>
            </w:rPr>
          </w:pPr>
          <w:hyperlink w:anchor="_Toc439666267" w:history="1">
            <w:r w:rsidR="00A3147C" w:rsidRPr="0066538F">
              <w:rPr>
                <w:rStyle w:val="Hyperlink"/>
                <w:noProof/>
              </w:rPr>
              <w:t>8.2.1</w:t>
            </w:r>
            <w:r w:rsidR="00A3147C">
              <w:rPr>
                <w:rFonts w:eastAsiaTheme="minorEastAsia"/>
                <w:noProof/>
                <w:sz w:val="22"/>
              </w:rPr>
              <w:tab/>
            </w:r>
            <w:r w:rsidR="00A3147C" w:rsidRPr="0066538F">
              <w:rPr>
                <w:rStyle w:val="Hyperlink"/>
                <w:noProof/>
              </w:rPr>
              <w:t>Instance and Static Members</w:t>
            </w:r>
            <w:r w:rsidR="00A3147C">
              <w:rPr>
                <w:noProof/>
                <w:webHidden/>
              </w:rPr>
              <w:tab/>
            </w:r>
            <w:r w:rsidR="00A3147C">
              <w:rPr>
                <w:noProof/>
                <w:webHidden/>
              </w:rPr>
              <w:fldChar w:fldCharType="begin"/>
            </w:r>
            <w:r w:rsidR="00A3147C">
              <w:rPr>
                <w:noProof/>
                <w:webHidden/>
              </w:rPr>
              <w:instrText xml:space="preserve"> PAGEREF _Toc439666267 \h </w:instrText>
            </w:r>
            <w:r w:rsidR="00A3147C">
              <w:rPr>
                <w:noProof/>
                <w:webHidden/>
              </w:rPr>
            </w:r>
            <w:r w:rsidR="00A3147C">
              <w:rPr>
                <w:noProof/>
                <w:webHidden/>
              </w:rPr>
              <w:fldChar w:fldCharType="separate"/>
            </w:r>
            <w:r w:rsidR="00A3147C">
              <w:rPr>
                <w:noProof/>
                <w:webHidden/>
              </w:rPr>
              <w:t>120</w:t>
            </w:r>
            <w:r w:rsidR="00A3147C">
              <w:rPr>
                <w:noProof/>
                <w:webHidden/>
              </w:rPr>
              <w:fldChar w:fldCharType="end"/>
            </w:r>
          </w:hyperlink>
        </w:p>
        <w:p w:rsidR="00A3147C" w:rsidRDefault="00276903">
          <w:pPr>
            <w:pStyle w:val="TOC3"/>
            <w:rPr>
              <w:rFonts w:eastAsiaTheme="minorEastAsia"/>
              <w:noProof/>
              <w:sz w:val="22"/>
            </w:rPr>
          </w:pPr>
          <w:hyperlink w:anchor="_Toc439666268" w:history="1">
            <w:r w:rsidR="00A3147C" w:rsidRPr="0066538F">
              <w:rPr>
                <w:rStyle w:val="Hyperlink"/>
                <w:noProof/>
              </w:rPr>
              <w:t>8.2.2</w:t>
            </w:r>
            <w:r w:rsidR="00A3147C">
              <w:rPr>
                <w:rFonts w:eastAsiaTheme="minorEastAsia"/>
                <w:noProof/>
                <w:sz w:val="22"/>
              </w:rPr>
              <w:tab/>
            </w:r>
            <w:r w:rsidR="00A3147C" w:rsidRPr="0066538F">
              <w:rPr>
                <w:rStyle w:val="Hyperlink"/>
                <w:noProof/>
              </w:rPr>
              <w:t>Accessibility</w:t>
            </w:r>
            <w:r w:rsidR="00A3147C">
              <w:rPr>
                <w:noProof/>
                <w:webHidden/>
              </w:rPr>
              <w:tab/>
            </w:r>
            <w:r w:rsidR="00A3147C">
              <w:rPr>
                <w:noProof/>
                <w:webHidden/>
              </w:rPr>
              <w:fldChar w:fldCharType="begin"/>
            </w:r>
            <w:r w:rsidR="00A3147C">
              <w:rPr>
                <w:noProof/>
                <w:webHidden/>
              </w:rPr>
              <w:instrText xml:space="preserve"> PAGEREF _Toc439666268 \h </w:instrText>
            </w:r>
            <w:r w:rsidR="00A3147C">
              <w:rPr>
                <w:noProof/>
                <w:webHidden/>
              </w:rPr>
            </w:r>
            <w:r w:rsidR="00A3147C">
              <w:rPr>
                <w:noProof/>
                <w:webHidden/>
              </w:rPr>
              <w:fldChar w:fldCharType="separate"/>
            </w:r>
            <w:r w:rsidR="00A3147C">
              <w:rPr>
                <w:noProof/>
                <w:webHidden/>
              </w:rPr>
              <w:t>120</w:t>
            </w:r>
            <w:r w:rsidR="00A3147C">
              <w:rPr>
                <w:noProof/>
                <w:webHidden/>
              </w:rPr>
              <w:fldChar w:fldCharType="end"/>
            </w:r>
          </w:hyperlink>
        </w:p>
        <w:p w:rsidR="00A3147C" w:rsidRDefault="00276903">
          <w:pPr>
            <w:pStyle w:val="TOC3"/>
            <w:rPr>
              <w:rFonts w:eastAsiaTheme="minorEastAsia"/>
              <w:noProof/>
              <w:sz w:val="22"/>
            </w:rPr>
          </w:pPr>
          <w:hyperlink w:anchor="_Toc439666269" w:history="1">
            <w:r w:rsidR="00A3147C" w:rsidRPr="0066538F">
              <w:rPr>
                <w:rStyle w:val="Hyperlink"/>
                <w:noProof/>
              </w:rPr>
              <w:t>8.2.3</w:t>
            </w:r>
            <w:r w:rsidR="00A3147C">
              <w:rPr>
                <w:rFonts w:eastAsiaTheme="minorEastAsia"/>
                <w:noProof/>
                <w:sz w:val="22"/>
              </w:rPr>
              <w:tab/>
            </w:r>
            <w:r w:rsidR="00A3147C" w:rsidRPr="0066538F">
              <w:rPr>
                <w:rStyle w:val="Hyperlink"/>
                <w:noProof/>
              </w:rPr>
              <w:t>Inheritance and Overriding</w:t>
            </w:r>
            <w:r w:rsidR="00A3147C">
              <w:rPr>
                <w:noProof/>
                <w:webHidden/>
              </w:rPr>
              <w:tab/>
            </w:r>
            <w:r w:rsidR="00A3147C">
              <w:rPr>
                <w:noProof/>
                <w:webHidden/>
              </w:rPr>
              <w:fldChar w:fldCharType="begin"/>
            </w:r>
            <w:r w:rsidR="00A3147C">
              <w:rPr>
                <w:noProof/>
                <w:webHidden/>
              </w:rPr>
              <w:instrText xml:space="preserve"> PAGEREF _Toc439666269 \h </w:instrText>
            </w:r>
            <w:r w:rsidR="00A3147C">
              <w:rPr>
                <w:noProof/>
                <w:webHidden/>
              </w:rPr>
            </w:r>
            <w:r w:rsidR="00A3147C">
              <w:rPr>
                <w:noProof/>
                <w:webHidden/>
              </w:rPr>
              <w:fldChar w:fldCharType="separate"/>
            </w:r>
            <w:r w:rsidR="00A3147C">
              <w:rPr>
                <w:noProof/>
                <w:webHidden/>
              </w:rPr>
              <w:t>121</w:t>
            </w:r>
            <w:r w:rsidR="00A3147C">
              <w:rPr>
                <w:noProof/>
                <w:webHidden/>
              </w:rPr>
              <w:fldChar w:fldCharType="end"/>
            </w:r>
          </w:hyperlink>
        </w:p>
        <w:p w:rsidR="00A3147C" w:rsidRDefault="00276903">
          <w:pPr>
            <w:pStyle w:val="TOC3"/>
            <w:rPr>
              <w:rFonts w:eastAsiaTheme="minorEastAsia"/>
              <w:noProof/>
              <w:sz w:val="22"/>
            </w:rPr>
          </w:pPr>
          <w:hyperlink w:anchor="_Toc439666270" w:history="1">
            <w:r w:rsidR="00A3147C" w:rsidRPr="0066538F">
              <w:rPr>
                <w:rStyle w:val="Hyperlink"/>
                <w:noProof/>
              </w:rPr>
              <w:t>8.2.4</w:t>
            </w:r>
            <w:r w:rsidR="00A3147C">
              <w:rPr>
                <w:rFonts w:eastAsiaTheme="minorEastAsia"/>
                <w:noProof/>
                <w:sz w:val="22"/>
              </w:rPr>
              <w:tab/>
            </w:r>
            <w:r w:rsidR="00A3147C" w:rsidRPr="0066538F">
              <w:rPr>
                <w:rStyle w:val="Hyperlink"/>
                <w:noProof/>
              </w:rPr>
              <w:t>Class Types</w:t>
            </w:r>
            <w:r w:rsidR="00A3147C">
              <w:rPr>
                <w:noProof/>
                <w:webHidden/>
              </w:rPr>
              <w:tab/>
            </w:r>
            <w:r w:rsidR="00A3147C">
              <w:rPr>
                <w:noProof/>
                <w:webHidden/>
              </w:rPr>
              <w:fldChar w:fldCharType="begin"/>
            </w:r>
            <w:r w:rsidR="00A3147C">
              <w:rPr>
                <w:noProof/>
                <w:webHidden/>
              </w:rPr>
              <w:instrText xml:space="preserve"> PAGEREF _Toc439666270 \h </w:instrText>
            </w:r>
            <w:r w:rsidR="00A3147C">
              <w:rPr>
                <w:noProof/>
                <w:webHidden/>
              </w:rPr>
            </w:r>
            <w:r w:rsidR="00A3147C">
              <w:rPr>
                <w:noProof/>
                <w:webHidden/>
              </w:rPr>
              <w:fldChar w:fldCharType="separate"/>
            </w:r>
            <w:r w:rsidR="00A3147C">
              <w:rPr>
                <w:noProof/>
                <w:webHidden/>
              </w:rPr>
              <w:t>122</w:t>
            </w:r>
            <w:r w:rsidR="00A3147C">
              <w:rPr>
                <w:noProof/>
                <w:webHidden/>
              </w:rPr>
              <w:fldChar w:fldCharType="end"/>
            </w:r>
          </w:hyperlink>
        </w:p>
        <w:p w:rsidR="00A3147C" w:rsidRDefault="00276903">
          <w:pPr>
            <w:pStyle w:val="TOC3"/>
            <w:rPr>
              <w:rFonts w:eastAsiaTheme="minorEastAsia"/>
              <w:noProof/>
              <w:sz w:val="22"/>
            </w:rPr>
          </w:pPr>
          <w:hyperlink w:anchor="_Toc439666271" w:history="1">
            <w:r w:rsidR="00A3147C" w:rsidRPr="0066538F">
              <w:rPr>
                <w:rStyle w:val="Hyperlink"/>
                <w:noProof/>
              </w:rPr>
              <w:t>8.2.5</w:t>
            </w:r>
            <w:r w:rsidR="00A3147C">
              <w:rPr>
                <w:rFonts w:eastAsiaTheme="minorEastAsia"/>
                <w:noProof/>
                <w:sz w:val="22"/>
              </w:rPr>
              <w:tab/>
            </w:r>
            <w:r w:rsidR="00A3147C" w:rsidRPr="0066538F">
              <w:rPr>
                <w:rStyle w:val="Hyperlink"/>
                <w:noProof/>
              </w:rPr>
              <w:t>Constructor Function Types</w:t>
            </w:r>
            <w:r w:rsidR="00A3147C">
              <w:rPr>
                <w:noProof/>
                <w:webHidden/>
              </w:rPr>
              <w:tab/>
            </w:r>
            <w:r w:rsidR="00A3147C">
              <w:rPr>
                <w:noProof/>
                <w:webHidden/>
              </w:rPr>
              <w:fldChar w:fldCharType="begin"/>
            </w:r>
            <w:r w:rsidR="00A3147C">
              <w:rPr>
                <w:noProof/>
                <w:webHidden/>
              </w:rPr>
              <w:instrText xml:space="preserve"> PAGEREF _Toc439666271 \h </w:instrText>
            </w:r>
            <w:r w:rsidR="00A3147C">
              <w:rPr>
                <w:noProof/>
                <w:webHidden/>
              </w:rPr>
            </w:r>
            <w:r w:rsidR="00A3147C">
              <w:rPr>
                <w:noProof/>
                <w:webHidden/>
              </w:rPr>
              <w:fldChar w:fldCharType="separate"/>
            </w:r>
            <w:r w:rsidR="00A3147C">
              <w:rPr>
                <w:noProof/>
                <w:webHidden/>
              </w:rPr>
              <w:t>123</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72" w:history="1">
            <w:r w:rsidR="00A3147C" w:rsidRPr="0066538F">
              <w:rPr>
                <w:rStyle w:val="Hyperlink"/>
                <w:noProof/>
              </w:rPr>
              <w:t>8.3</w:t>
            </w:r>
            <w:r w:rsidR="00A3147C">
              <w:rPr>
                <w:rFonts w:eastAsiaTheme="minorEastAsia"/>
                <w:noProof/>
                <w:sz w:val="22"/>
              </w:rPr>
              <w:tab/>
            </w:r>
            <w:r w:rsidR="00A3147C" w:rsidRPr="0066538F">
              <w:rPr>
                <w:rStyle w:val="Hyperlink"/>
                <w:noProof/>
              </w:rPr>
              <w:t>Constructor Declarations</w:t>
            </w:r>
            <w:r w:rsidR="00A3147C">
              <w:rPr>
                <w:noProof/>
                <w:webHidden/>
              </w:rPr>
              <w:tab/>
            </w:r>
            <w:r w:rsidR="00A3147C">
              <w:rPr>
                <w:noProof/>
                <w:webHidden/>
              </w:rPr>
              <w:fldChar w:fldCharType="begin"/>
            </w:r>
            <w:r w:rsidR="00A3147C">
              <w:rPr>
                <w:noProof/>
                <w:webHidden/>
              </w:rPr>
              <w:instrText xml:space="preserve"> PAGEREF _Toc439666272 \h </w:instrText>
            </w:r>
            <w:r w:rsidR="00A3147C">
              <w:rPr>
                <w:noProof/>
                <w:webHidden/>
              </w:rPr>
            </w:r>
            <w:r w:rsidR="00A3147C">
              <w:rPr>
                <w:noProof/>
                <w:webHidden/>
              </w:rPr>
              <w:fldChar w:fldCharType="separate"/>
            </w:r>
            <w:r w:rsidR="00A3147C">
              <w:rPr>
                <w:noProof/>
                <w:webHidden/>
              </w:rPr>
              <w:t>124</w:t>
            </w:r>
            <w:r w:rsidR="00A3147C">
              <w:rPr>
                <w:noProof/>
                <w:webHidden/>
              </w:rPr>
              <w:fldChar w:fldCharType="end"/>
            </w:r>
          </w:hyperlink>
        </w:p>
        <w:p w:rsidR="00A3147C" w:rsidRDefault="00276903">
          <w:pPr>
            <w:pStyle w:val="TOC3"/>
            <w:rPr>
              <w:rFonts w:eastAsiaTheme="minorEastAsia"/>
              <w:noProof/>
              <w:sz w:val="22"/>
            </w:rPr>
          </w:pPr>
          <w:hyperlink w:anchor="_Toc439666273" w:history="1">
            <w:r w:rsidR="00A3147C" w:rsidRPr="0066538F">
              <w:rPr>
                <w:rStyle w:val="Hyperlink"/>
                <w:noProof/>
              </w:rPr>
              <w:t>8.3.1</w:t>
            </w:r>
            <w:r w:rsidR="00A3147C">
              <w:rPr>
                <w:rFonts w:eastAsiaTheme="minorEastAsia"/>
                <w:noProof/>
                <w:sz w:val="22"/>
              </w:rPr>
              <w:tab/>
            </w:r>
            <w:r w:rsidR="00A3147C" w:rsidRPr="0066538F">
              <w:rPr>
                <w:rStyle w:val="Hyperlink"/>
                <w:noProof/>
              </w:rPr>
              <w:t>Constructor Parameters</w:t>
            </w:r>
            <w:r w:rsidR="00A3147C">
              <w:rPr>
                <w:noProof/>
                <w:webHidden/>
              </w:rPr>
              <w:tab/>
            </w:r>
            <w:r w:rsidR="00A3147C">
              <w:rPr>
                <w:noProof/>
                <w:webHidden/>
              </w:rPr>
              <w:fldChar w:fldCharType="begin"/>
            </w:r>
            <w:r w:rsidR="00A3147C">
              <w:rPr>
                <w:noProof/>
                <w:webHidden/>
              </w:rPr>
              <w:instrText xml:space="preserve"> PAGEREF _Toc439666273 \h </w:instrText>
            </w:r>
            <w:r w:rsidR="00A3147C">
              <w:rPr>
                <w:noProof/>
                <w:webHidden/>
              </w:rPr>
            </w:r>
            <w:r w:rsidR="00A3147C">
              <w:rPr>
                <w:noProof/>
                <w:webHidden/>
              </w:rPr>
              <w:fldChar w:fldCharType="separate"/>
            </w:r>
            <w:r w:rsidR="00A3147C">
              <w:rPr>
                <w:noProof/>
                <w:webHidden/>
              </w:rPr>
              <w:t>125</w:t>
            </w:r>
            <w:r w:rsidR="00A3147C">
              <w:rPr>
                <w:noProof/>
                <w:webHidden/>
              </w:rPr>
              <w:fldChar w:fldCharType="end"/>
            </w:r>
          </w:hyperlink>
        </w:p>
        <w:p w:rsidR="00A3147C" w:rsidRDefault="00276903">
          <w:pPr>
            <w:pStyle w:val="TOC3"/>
            <w:rPr>
              <w:rFonts w:eastAsiaTheme="minorEastAsia"/>
              <w:noProof/>
              <w:sz w:val="22"/>
            </w:rPr>
          </w:pPr>
          <w:hyperlink w:anchor="_Toc439666274" w:history="1">
            <w:r w:rsidR="00A3147C" w:rsidRPr="0066538F">
              <w:rPr>
                <w:rStyle w:val="Hyperlink"/>
                <w:noProof/>
                <w:highlight w:val="white"/>
              </w:rPr>
              <w:t>8.3.2</w:t>
            </w:r>
            <w:r w:rsidR="00A3147C">
              <w:rPr>
                <w:rFonts w:eastAsiaTheme="minorEastAsia"/>
                <w:noProof/>
                <w:sz w:val="22"/>
              </w:rPr>
              <w:tab/>
            </w:r>
            <w:r w:rsidR="00A3147C" w:rsidRPr="0066538F">
              <w:rPr>
                <w:rStyle w:val="Hyperlink"/>
                <w:noProof/>
                <w:highlight w:val="white"/>
              </w:rPr>
              <w:t>Super Calls</w:t>
            </w:r>
            <w:r w:rsidR="00A3147C">
              <w:rPr>
                <w:noProof/>
                <w:webHidden/>
              </w:rPr>
              <w:tab/>
            </w:r>
            <w:r w:rsidR="00A3147C">
              <w:rPr>
                <w:noProof/>
                <w:webHidden/>
              </w:rPr>
              <w:fldChar w:fldCharType="begin"/>
            </w:r>
            <w:r w:rsidR="00A3147C">
              <w:rPr>
                <w:noProof/>
                <w:webHidden/>
              </w:rPr>
              <w:instrText xml:space="preserve"> PAGEREF _Toc439666274 \h </w:instrText>
            </w:r>
            <w:r w:rsidR="00A3147C">
              <w:rPr>
                <w:noProof/>
                <w:webHidden/>
              </w:rPr>
            </w:r>
            <w:r w:rsidR="00A3147C">
              <w:rPr>
                <w:noProof/>
                <w:webHidden/>
              </w:rPr>
              <w:fldChar w:fldCharType="separate"/>
            </w:r>
            <w:r w:rsidR="00A3147C">
              <w:rPr>
                <w:noProof/>
                <w:webHidden/>
              </w:rPr>
              <w:t>126</w:t>
            </w:r>
            <w:r w:rsidR="00A3147C">
              <w:rPr>
                <w:noProof/>
                <w:webHidden/>
              </w:rPr>
              <w:fldChar w:fldCharType="end"/>
            </w:r>
          </w:hyperlink>
        </w:p>
        <w:p w:rsidR="00A3147C" w:rsidRDefault="00276903">
          <w:pPr>
            <w:pStyle w:val="TOC3"/>
            <w:rPr>
              <w:rFonts w:eastAsiaTheme="minorEastAsia"/>
              <w:noProof/>
              <w:sz w:val="22"/>
            </w:rPr>
          </w:pPr>
          <w:hyperlink w:anchor="_Toc439666275" w:history="1">
            <w:r w:rsidR="00A3147C" w:rsidRPr="0066538F">
              <w:rPr>
                <w:rStyle w:val="Hyperlink"/>
                <w:noProof/>
              </w:rPr>
              <w:t>8.3.3</w:t>
            </w:r>
            <w:r w:rsidR="00A3147C">
              <w:rPr>
                <w:rFonts w:eastAsiaTheme="minorEastAsia"/>
                <w:noProof/>
                <w:sz w:val="22"/>
              </w:rPr>
              <w:tab/>
            </w:r>
            <w:r w:rsidR="00A3147C" w:rsidRPr="0066538F">
              <w:rPr>
                <w:rStyle w:val="Hyperlink"/>
                <w:noProof/>
              </w:rPr>
              <w:t>Automatic Constructors</w:t>
            </w:r>
            <w:r w:rsidR="00A3147C">
              <w:rPr>
                <w:noProof/>
                <w:webHidden/>
              </w:rPr>
              <w:tab/>
            </w:r>
            <w:r w:rsidR="00A3147C">
              <w:rPr>
                <w:noProof/>
                <w:webHidden/>
              </w:rPr>
              <w:fldChar w:fldCharType="begin"/>
            </w:r>
            <w:r w:rsidR="00A3147C">
              <w:rPr>
                <w:noProof/>
                <w:webHidden/>
              </w:rPr>
              <w:instrText xml:space="preserve"> PAGEREF _Toc439666275 \h </w:instrText>
            </w:r>
            <w:r w:rsidR="00A3147C">
              <w:rPr>
                <w:noProof/>
                <w:webHidden/>
              </w:rPr>
            </w:r>
            <w:r w:rsidR="00A3147C">
              <w:rPr>
                <w:noProof/>
                <w:webHidden/>
              </w:rPr>
              <w:fldChar w:fldCharType="separate"/>
            </w:r>
            <w:r w:rsidR="00A3147C">
              <w:rPr>
                <w:noProof/>
                <w:webHidden/>
              </w:rPr>
              <w:t>126</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76" w:history="1">
            <w:r w:rsidR="00A3147C" w:rsidRPr="0066538F">
              <w:rPr>
                <w:rStyle w:val="Hyperlink"/>
                <w:noProof/>
              </w:rPr>
              <w:t>8.4</w:t>
            </w:r>
            <w:r w:rsidR="00A3147C">
              <w:rPr>
                <w:rFonts w:eastAsiaTheme="minorEastAsia"/>
                <w:noProof/>
                <w:sz w:val="22"/>
              </w:rPr>
              <w:tab/>
            </w:r>
            <w:r w:rsidR="00A3147C" w:rsidRPr="0066538F">
              <w:rPr>
                <w:rStyle w:val="Hyperlink"/>
                <w:noProof/>
              </w:rPr>
              <w:t>Property Member Declarations</w:t>
            </w:r>
            <w:r w:rsidR="00A3147C">
              <w:rPr>
                <w:noProof/>
                <w:webHidden/>
              </w:rPr>
              <w:tab/>
            </w:r>
            <w:r w:rsidR="00A3147C">
              <w:rPr>
                <w:noProof/>
                <w:webHidden/>
              </w:rPr>
              <w:fldChar w:fldCharType="begin"/>
            </w:r>
            <w:r w:rsidR="00A3147C">
              <w:rPr>
                <w:noProof/>
                <w:webHidden/>
              </w:rPr>
              <w:instrText xml:space="preserve"> PAGEREF _Toc439666276 \h </w:instrText>
            </w:r>
            <w:r w:rsidR="00A3147C">
              <w:rPr>
                <w:noProof/>
                <w:webHidden/>
              </w:rPr>
            </w:r>
            <w:r w:rsidR="00A3147C">
              <w:rPr>
                <w:noProof/>
                <w:webHidden/>
              </w:rPr>
              <w:fldChar w:fldCharType="separate"/>
            </w:r>
            <w:r w:rsidR="00A3147C">
              <w:rPr>
                <w:noProof/>
                <w:webHidden/>
              </w:rPr>
              <w:t>127</w:t>
            </w:r>
            <w:r w:rsidR="00A3147C">
              <w:rPr>
                <w:noProof/>
                <w:webHidden/>
              </w:rPr>
              <w:fldChar w:fldCharType="end"/>
            </w:r>
          </w:hyperlink>
        </w:p>
        <w:p w:rsidR="00A3147C" w:rsidRDefault="00276903">
          <w:pPr>
            <w:pStyle w:val="TOC3"/>
            <w:rPr>
              <w:rFonts w:eastAsiaTheme="minorEastAsia"/>
              <w:noProof/>
              <w:sz w:val="22"/>
            </w:rPr>
          </w:pPr>
          <w:hyperlink w:anchor="_Toc439666277" w:history="1">
            <w:r w:rsidR="00A3147C" w:rsidRPr="0066538F">
              <w:rPr>
                <w:rStyle w:val="Hyperlink"/>
                <w:noProof/>
              </w:rPr>
              <w:t>8.4.1</w:t>
            </w:r>
            <w:r w:rsidR="00A3147C">
              <w:rPr>
                <w:rFonts w:eastAsiaTheme="minorEastAsia"/>
                <w:noProof/>
                <w:sz w:val="22"/>
              </w:rPr>
              <w:tab/>
            </w:r>
            <w:r w:rsidR="00A3147C" w:rsidRPr="0066538F">
              <w:rPr>
                <w:rStyle w:val="Hyperlink"/>
                <w:noProof/>
              </w:rPr>
              <w:t>Member Variable Declarations</w:t>
            </w:r>
            <w:r w:rsidR="00A3147C">
              <w:rPr>
                <w:noProof/>
                <w:webHidden/>
              </w:rPr>
              <w:tab/>
            </w:r>
            <w:r w:rsidR="00A3147C">
              <w:rPr>
                <w:noProof/>
                <w:webHidden/>
              </w:rPr>
              <w:fldChar w:fldCharType="begin"/>
            </w:r>
            <w:r w:rsidR="00A3147C">
              <w:rPr>
                <w:noProof/>
                <w:webHidden/>
              </w:rPr>
              <w:instrText xml:space="preserve"> PAGEREF _Toc439666277 \h </w:instrText>
            </w:r>
            <w:r w:rsidR="00A3147C">
              <w:rPr>
                <w:noProof/>
                <w:webHidden/>
              </w:rPr>
            </w:r>
            <w:r w:rsidR="00A3147C">
              <w:rPr>
                <w:noProof/>
                <w:webHidden/>
              </w:rPr>
              <w:fldChar w:fldCharType="separate"/>
            </w:r>
            <w:r w:rsidR="00A3147C">
              <w:rPr>
                <w:noProof/>
                <w:webHidden/>
              </w:rPr>
              <w:t>128</w:t>
            </w:r>
            <w:r w:rsidR="00A3147C">
              <w:rPr>
                <w:noProof/>
                <w:webHidden/>
              </w:rPr>
              <w:fldChar w:fldCharType="end"/>
            </w:r>
          </w:hyperlink>
        </w:p>
        <w:p w:rsidR="00A3147C" w:rsidRDefault="00276903">
          <w:pPr>
            <w:pStyle w:val="TOC3"/>
            <w:rPr>
              <w:rFonts w:eastAsiaTheme="minorEastAsia"/>
              <w:noProof/>
              <w:sz w:val="22"/>
            </w:rPr>
          </w:pPr>
          <w:hyperlink w:anchor="_Toc439666278" w:history="1">
            <w:r w:rsidR="00A3147C" w:rsidRPr="0066538F">
              <w:rPr>
                <w:rStyle w:val="Hyperlink"/>
                <w:noProof/>
              </w:rPr>
              <w:t>8.4.2</w:t>
            </w:r>
            <w:r w:rsidR="00A3147C">
              <w:rPr>
                <w:rFonts w:eastAsiaTheme="minorEastAsia"/>
                <w:noProof/>
                <w:sz w:val="22"/>
              </w:rPr>
              <w:tab/>
            </w:r>
            <w:r w:rsidR="00A3147C" w:rsidRPr="0066538F">
              <w:rPr>
                <w:rStyle w:val="Hyperlink"/>
                <w:noProof/>
              </w:rPr>
              <w:t>Member Function Declarations</w:t>
            </w:r>
            <w:r w:rsidR="00A3147C">
              <w:rPr>
                <w:noProof/>
                <w:webHidden/>
              </w:rPr>
              <w:tab/>
            </w:r>
            <w:r w:rsidR="00A3147C">
              <w:rPr>
                <w:noProof/>
                <w:webHidden/>
              </w:rPr>
              <w:fldChar w:fldCharType="begin"/>
            </w:r>
            <w:r w:rsidR="00A3147C">
              <w:rPr>
                <w:noProof/>
                <w:webHidden/>
              </w:rPr>
              <w:instrText xml:space="preserve"> PAGEREF _Toc439666278 \h </w:instrText>
            </w:r>
            <w:r w:rsidR="00A3147C">
              <w:rPr>
                <w:noProof/>
                <w:webHidden/>
              </w:rPr>
            </w:r>
            <w:r w:rsidR="00A3147C">
              <w:rPr>
                <w:noProof/>
                <w:webHidden/>
              </w:rPr>
              <w:fldChar w:fldCharType="separate"/>
            </w:r>
            <w:r w:rsidR="00A3147C">
              <w:rPr>
                <w:noProof/>
                <w:webHidden/>
              </w:rPr>
              <w:t>129</w:t>
            </w:r>
            <w:r w:rsidR="00A3147C">
              <w:rPr>
                <w:noProof/>
                <w:webHidden/>
              </w:rPr>
              <w:fldChar w:fldCharType="end"/>
            </w:r>
          </w:hyperlink>
        </w:p>
        <w:p w:rsidR="00A3147C" w:rsidRDefault="00276903">
          <w:pPr>
            <w:pStyle w:val="TOC3"/>
            <w:rPr>
              <w:rFonts w:eastAsiaTheme="minorEastAsia"/>
              <w:noProof/>
              <w:sz w:val="22"/>
            </w:rPr>
          </w:pPr>
          <w:hyperlink w:anchor="_Toc439666279" w:history="1">
            <w:r w:rsidR="00A3147C" w:rsidRPr="0066538F">
              <w:rPr>
                <w:rStyle w:val="Hyperlink"/>
                <w:noProof/>
              </w:rPr>
              <w:t>8.4.3</w:t>
            </w:r>
            <w:r w:rsidR="00A3147C">
              <w:rPr>
                <w:rFonts w:eastAsiaTheme="minorEastAsia"/>
                <w:noProof/>
                <w:sz w:val="22"/>
              </w:rPr>
              <w:tab/>
            </w:r>
            <w:r w:rsidR="00A3147C" w:rsidRPr="0066538F">
              <w:rPr>
                <w:rStyle w:val="Hyperlink"/>
                <w:noProof/>
              </w:rPr>
              <w:t>Member Accessor Declarations</w:t>
            </w:r>
            <w:r w:rsidR="00A3147C">
              <w:rPr>
                <w:noProof/>
                <w:webHidden/>
              </w:rPr>
              <w:tab/>
            </w:r>
            <w:r w:rsidR="00A3147C">
              <w:rPr>
                <w:noProof/>
                <w:webHidden/>
              </w:rPr>
              <w:fldChar w:fldCharType="begin"/>
            </w:r>
            <w:r w:rsidR="00A3147C">
              <w:rPr>
                <w:noProof/>
                <w:webHidden/>
              </w:rPr>
              <w:instrText xml:space="preserve"> PAGEREF _Toc439666279 \h </w:instrText>
            </w:r>
            <w:r w:rsidR="00A3147C">
              <w:rPr>
                <w:noProof/>
                <w:webHidden/>
              </w:rPr>
            </w:r>
            <w:r w:rsidR="00A3147C">
              <w:rPr>
                <w:noProof/>
                <w:webHidden/>
              </w:rPr>
              <w:fldChar w:fldCharType="separate"/>
            </w:r>
            <w:r w:rsidR="00A3147C">
              <w:rPr>
                <w:noProof/>
                <w:webHidden/>
              </w:rPr>
              <w:t>131</w:t>
            </w:r>
            <w:r w:rsidR="00A3147C">
              <w:rPr>
                <w:noProof/>
                <w:webHidden/>
              </w:rPr>
              <w:fldChar w:fldCharType="end"/>
            </w:r>
          </w:hyperlink>
        </w:p>
        <w:p w:rsidR="00A3147C" w:rsidRDefault="00276903">
          <w:pPr>
            <w:pStyle w:val="TOC3"/>
            <w:rPr>
              <w:rFonts w:eastAsiaTheme="minorEastAsia"/>
              <w:noProof/>
              <w:sz w:val="22"/>
            </w:rPr>
          </w:pPr>
          <w:hyperlink w:anchor="_Toc439666280" w:history="1">
            <w:r w:rsidR="00A3147C" w:rsidRPr="0066538F">
              <w:rPr>
                <w:rStyle w:val="Hyperlink"/>
                <w:noProof/>
              </w:rPr>
              <w:t>8.4.4</w:t>
            </w:r>
            <w:r w:rsidR="00A3147C">
              <w:rPr>
                <w:rFonts w:eastAsiaTheme="minorEastAsia"/>
                <w:noProof/>
                <w:sz w:val="22"/>
              </w:rPr>
              <w:tab/>
            </w:r>
            <w:r w:rsidR="00A3147C" w:rsidRPr="0066538F">
              <w:rPr>
                <w:rStyle w:val="Hyperlink"/>
                <w:noProof/>
              </w:rPr>
              <w:t>Dynamic Property Declarations</w:t>
            </w:r>
            <w:r w:rsidR="00A3147C">
              <w:rPr>
                <w:noProof/>
                <w:webHidden/>
              </w:rPr>
              <w:tab/>
            </w:r>
            <w:r w:rsidR="00A3147C">
              <w:rPr>
                <w:noProof/>
                <w:webHidden/>
              </w:rPr>
              <w:fldChar w:fldCharType="begin"/>
            </w:r>
            <w:r w:rsidR="00A3147C">
              <w:rPr>
                <w:noProof/>
                <w:webHidden/>
              </w:rPr>
              <w:instrText xml:space="preserve"> PAGEREF _Toc439666280 \h </w:instrText>
            </w:r>
            <w:r w:rsidR="00A3147C">
              <w:rPr>
                <w:noProof/>
                <w:webHidden/>
              </w:rPr>
            </w:r>
            <w:r w:rsidR="00A3147C">
              <w:rPr>
                <w:noProof/>
                <w:webHidden/>
              </w:rPr>
              <w:fldChar w:fldCharType="separate"/>
            </w:r>
            <w:r w:rsidR="00A3147C">
              <w:rPr>
                <w:noProof/>
                <w:webHidden/>
              </w:rPr>
              <w:t>131</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81" w:history="1">
            <w:r w:rsidR="00A3147C" w:rsidRPr="0066538F">
              <w:rPr>
                <w:rStyle w:val="Hyperlink"/>
                <w:noProof/>
              </w:rPr>
              <w:t>8.5</w:t>
            </w:r>
            <w:r w:rsidR="00A3147C">
              <w:rPr>
                <w:rFonts w:eastAsiaTheme="minorEastAsia"/>
                <w:noProof/>
                <w:sz w:val="22"/>
              </w:rPr>
              <w:tab/>
            </w:r>
            <w:r w:rsidR="00A3147C" w:rsidRPr="0066538F">
              <w:rPr>
                <w:rStyle w:val="Hyperlink"/>
                <w:noProof/>
              </w:rPr>
              <w:t>Index Member Declarations</w:t>
            </w:r>
            <w:r w:rsidR="00A3147C">
              <w:rPr>
                <w:noProof/>
                <w:webHidden/>
              </w:rPr>
              <w:tab/>
            </w:r>
            <w:r w:rsidR="00A3147C">
              <w:rPr>
                <w:noProof/>
                <w:webHidden/>
              </w:rPr>
              <w:fldChar w:fldCharType="begin"/>
            </w:r>
            <w:r w:rsidR="00A3147C">
              <w:rPr>
                <w:noProof/>
                <w:webHidden/>
              </w:rPr>
              <w:instrText xml:space="preserve"> PAGEREF _Toc439666281 \h </w:instrText>
            </w:r>
            <w:r w:rsidR="00A3147C">
              <w:rPr>
                <w:noProof/>
                <w:webHidden/>
              </w:rPr>
            </w:r>
            <w:r w:rsidR="00A3147C">
              <w:rPr>
                <w:noProof/>
                <w:webHidden/>
              </w:rPr>
              <w:fldChar w:fldCharType="separate"/>
            </w:r>
            <w:r w:rsidR="00A3147C">
              <w:rPr>
                <w:noProof/>
                <w:webHidden/>
              </w:rPr>
              <w:t>132</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82" w:history="1">
            <w:r w:rsidR="00A3147C" w:rsidRPr="0066538F">
              <w:rPr>
                <w:rStyle w:val="Hyperlink"/>
                <w:noProof/>
              </w:rPr>
              <w:t>8.6</w:t>
            </w:r>
            <w:r w:rsidR="00A3147C">
              <w:rPr>
                <w:rFonts w:eastAsiaTheme="minorEastAsia"/>
                <w:noProof/>
                <w:sz w:val="22"/>
              </w:rPr>
              <w:tab/>
            </w:r>
            <w:r w:rsidR="00A3147C" w:rsidRPr="0066538F">
              <w:rPr>
                <w:rStyle w:val="Hyperlink"/>
                <w:noProof/>
              </w:rPr>
              <w:t>Decorators</w:t>
            </w:r>
            <w:r w:rsidR="00A3147C">
              <w:rPr>
                <w:noProof/>
                <w:webHidden/>
              </w:rPr>
              <w:tab/>
            </w:r>
            <w:r w:rsidR="00A3147C">
              <w:rPr>
                <w:noProof/>
                <w:webHidden/>
              </w:rPr>
              <w:fldChar w:fldCharType="begin"/>
            </w:r>
            <w:r w:rsidR="00A3147C">
              <w:rPr>
                <w:noProof/>
                <w:webHidden/>
              </w:rPr>
              <w:instrText xml:space="preserve"> PAGEREF _Toc439666282 \h </w:instrText>
            </w:r>
            <w:r w:rsidR="00A3147C">
              <w:rPr>
                <w:noProof/>
                <w:webHidden/>
              </w:rPr>
            </w:r>
            <w:r w:rsidR="00A3147C">
              <w:rPr>
                <w:noProof/>
                <w:webHidden/>
              </w:rPr>
              <w:fldChar w:fldCharType="separate"/>
            </w:r>
            <w:r w:rsidR="00A3147C">
              <w:rPr>
                <w:noProof/>
                <w:webHidden/>
              </w:rPr>
              <w:t>132</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83" w:history="1">
            <w:r w:rsidR="00A3147C" w:rsidRPr="0066538F">
              <w:rPr>
                <w:rStyle w:val="Hyperlink"/>
                <w:noProof/>
              </w:rPr>
              <w:t>8.7</w:t>
            </w:r>
            <w:r w:rsidR="00A3147C">
              <w:rPr>
                <w:rFonts w:eastAsiaTheme="minorEastAsia"/>
                <w:noProof/>
                <w:sz w:val="22"/>
              </w:rPr>
              <w:tab/>
            </w:r>
            <w:r w:rsidR="00A3147C" w:rsidRPr="0066538F">
              <w:rPr>
                <w:rStyle w:val="Hyperlink"/>
                <w:noProof/>
              </w:rPr>
              <w:t>Code Generation</w:t>
            </w:r>
            <w:r w:rsidR="00A3147C">
              <w:rPr>
                <w:noProof/>
                <w:webHidden/>
              </w:rPr>
              <w:tab/>
            </w:r>
            <w:r w:rsidR="00A3147C">
              <w:rPr>
                <w:noProof/>
                <w:webHidden/>
              </w:rPr>
              <w:fldChar w:fldCharType="begin"/>
            </w:r>
            <w:r w:rsidR="00A3147C">
              <w:rPr>
                <w:noProof/>
                <w:webHidden/>
              </w:rPr>
              <w:instrText xml:space="preserve"> PAGEREF _Toc439666283 \h </w:instrText>
            </w:r>
            <w:r w:rsidR="00A3147C">
              <w:rPr>
                <w:noProof/>
                <w:webHidden/>
              </w:rPr>
            </w:r>
            <w:r w:rsidR="00A3147C">
              <w:rPr>
                <w:noProof/>
                <w:webHidden/>
              </w:rPr>
              <w:fldChar w:fldCharType="separate"/>
            </w:r>
            <w:r w:rsidR="00A3147C">
              <w:rPr>
                <w:noProof/>
                <w:webHidden/>
              </w:rPr>
              <w:t>132</w:t>
            </w:r>
            <w:r w:rsidR="00A3147C">
              <w:rPr>
                <w:noProof/>
                <w:webHidden/>
              </w:rPr>
              <w:fldChar w:fldCharType="end"/>
            </w:r>
          </w:hyperlink>
        </w:p>
        <w:p w:rsidR="00A3147C" w:rsidRDefault="00276903">
          <w:pPr>
            <w:pStyle w:val="TOC3"/>
            <w:rPr>
              <w:rFonts w:eastAsiaTheme="minorEastAsia"/>
              <w:noProof/>
              <w:sz w:val="22"/>
            </w:rPr>
          </w:pPr>
          <w:hyperlink w:anchor="_Toc439666284" w:history="1">
            <w:r w:rsidR="00A3147C" w:rsidRPr="0066538F">
              <w:rPr>
                <w:rStyle w:val="Hyperlink"/>
                <w:noProof/>
              </w:rPr>
              <w:t>8.7.1</w:t>
            </w:r>
            <w:r w:rsidR="00A3147C">
              <w:rPr>
                <w:rFonts w:eastAsiaTheme="minorEastAsia"/>
                <w:noProof/>
                <w:sz w:val="22"/>
              </w:rPr>
              <w:tab/>
            </w:r>
            <w:r w:rsidR="00A3147C" w:rsidRPr="0066538F">
              <w:rPr>
                <w:rStyle w:val="Hyperlink"/>
                <w:noProof/>
              </w:rPr>
              <w:t>Classes Without Extends Clauses</w:t>
            </w:r>
            <w:r w:rsidR="00A3147C">
              <w:rPr>
                <w:noProof/>
                <w:webHidden/>
              </w:rPr>
              <w:tab/>
            </w:r>
            <w:r w:rsidR="00A3147C">
              <w:rPr>
                <w:noProof/>
                <w:webHidden/>
              </w:rPr>
              <w:fldChar w:fldCharType="begin"/>
            </w:r>
            <w:r w:rsidR="00A3147C">
              <w:rPr>
                <w:noProof/>
                <w:webHidden/>
              </w:rPr>
              <w:instrText xml:space="preserve"> PAGEREF _Toc439666284 \h </w:instrText>
            </w:r>
            <w:r w:rsidR="00A3147C">
              <w:rPr>
                <w:noProof/>
                <w:webHidden/>
              </w:rPr>
            </w:r>
            <w:r w:rsidR="00A3147C">
              <w:rPr>
                <w:noProof/>
                <w:webHidden/>
              </w:rPr>
              <w:fldChar w:fldCharType="separate"/>
            </w:r>
            <w:r w:rsidR="00A3147C">
              <w:rPr>
                <w:noProof/>
                <w:webHidden/>
              </w:rPr>
              <w:t>132</w:t>
            </w:r>
            <w:r w:rsidR="00A3147C">
              <w:rPr>
                <w:noProof/>
                <w:webHidden/>
              </w:rPr>
              <w:fldChar w:fldCharType="end"/>
            </w:r>
          </w:hyperlink>
        </w:p>
        <w:p w:rsidR="00A3147C" w:rsidRDefault="00276903">
          <w:pPr>
            <w:pStyle w:val="TOC3"/>
            <w:rPr>
              <w:rFonts w:eastAsiaTheme="minorEastAsia"/>
              <w:noProof/>
              <w:sz w:val="22"/>
            </w:rPr>
          </w:pPr>
          <w:hyperlink w:anchor="_Toc439666285" w:history="1">
            <w:r w:rsidR="00A3147C" w:rsidRPr="0066538F">
              <w:rPr>
                <w:rStyle w:val="Hyperlink"/>
                <w:noProof/>
              </w:rPr>
              <w:t>8.7.2</w:t>
            </w:r>
            <w:r w:rsidR="00A3147C">
              <w:rPr>
                <w:rFonts w:eastAsiaTheme="minorEastAsia"/>
                <w:noProof/>
                <w:sz w:val="22"/>
              </w:rPr>
              <w:tab/>
            </w:r>
            <w:r w:rsidR="00A3147C" w:rsidRPr="0066538F">
              <w:rPr>
                <w:rStyle w:val="Hyperlink"/>
                <w:noProof/>
              </w:rPr>
              <w:t>Classes With Extends Clauses</w:t>
            </w:r>
            <w:r w:rsidR="00A3147C">
              <w:rPr>
                <w:noProof/>
                <w:webHidden/>
              </w:rPr>
              <w:tab/>
            </w:r>
            <w:r w:rsidR="00A3147C">
              <w:rPr>
                <w:noProof/>
                <w:webHidden/>
              </w:rPr>
              <w:fldChar w:fldCharType="begin"/>
            </w:r>
            <w:r w:rsidR="00A3147C">
              <w:rPr>
                <w:noProof/>
                <w:webHidden/>
              </w:rPr>
              <w:instrText xml:space="preserve"> PAGEREF _Toc439666285 \h </w:instrText>
            </w:r>
            <w:r w:rsidR="00A3147C">
              <w:rPr>
                <w:noProof/>
                <w:webHidden/>
              </w:rPr>
            </w:r>
            <w:r w:rsidR="00A3147C">
              <w:rPr>
                <w:noProof/>
                <w:webHidden/>
              </w:rPr>
              <w:fldChar w:fldCharType="separate"/>
            </w:r>
            <w:r w:rsidR="00A3147C">
              <w:rPr>
                <w:noProof/>
                <w:webHidden/>
              </w:rPr>
              <w:t>134</w:t>
            </w:r>
            <w:r w:rsidR="00A3147C">
              <w:rPr>
                <w:noProof/>
                <w:webHidden/>
              </w:rPr>
              <w:fldChar w:fldCharType="end"/>
            </w:r>
          </w:hyperlink>
        </w:p>
        <w:p w:rsidR="00A3147C" w:rsidRDefault="00276903">
          <w:pPr>
            <w:pStyle w:val="TOC1"/>
            <w:rPr>
              <w:rFonts w:eastAsiaTheme="minorEastAsia"/>
              <w:noProof/>
              <w:sz w:val="22"/>
            </w:rPr>
          </w:pPr>
          <w:hyperlink w:anchor="_Toc439666286" w:history="1">
            <w:r w:rsidR="00A3147C" w:rsidRPr="0066538F">
              <w:rPr>
                <w:rStyle w:val="Hyperlink"/>
                <w:noProof/>
              </w:rPr>
              <w:t>9</w:t>
            </w:r>
            <w:r w:rsidR="00A3147C">
              <w:rPr>
                <w:rFonts w:eastAsiaTheme="minorEastAsia"/>
                <w:noProof/>
                <w:sz w:val="22"/>
              </w:rPr>
              <w:tab/>
            </w:r>
            <w:r w:rsidR="00A3147C" w:rsidRPr="0066538F">
              <w:rPr>
                <w:rStyle w:val="Hyperlink"/>
                <w:noProof/>
              </w:rPr>
              <w:t>Enums</w:t>
            </w:r>
            <w:r w:rsidR="00A3147C">
              <w:rPr>
                <w:noProof/>
                <w:webHidden/>
              </w:rPr>
              <w:tab/>
            </w:r>
            <w:r w:rsidR="00A3147C">
              <w:rPr>
                <w:noProof/>
                <w:webHidden/>
              </w:rPr>
              <w:fldChar w:fldCharType="begin"/>
            </w:r>
            <w:r w:rsidR="00A3147C">
              <w:rPr>
                <w:noProof/>
                <w:webHidden/>
              </w:rPr>
              <w:instrText xml:space="preserve"> PAGEREF _Toc439666286 \h </w:instrText>
            </w:r>
            <w:r w:rsidR="00A3147C">
              <w:rPr>
                <w:noProof/>
                <w:webHidden/>
              </w:rPr>
            </w:r>
            <w:r w:rsidR="00A3147C">
              <w:rPr>
                <w:noProof/>
                <w:webHidden/>
              </w:rPr>
              <w:fldChar w:fldCharType="separate"/>
            </w:r>
            <w:r w:rsidR="00A3147C">
              <w:rPr>
                <w:noProof/>
                <w:webHidden/>
              </w:rPr>
              <w:t>137</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87" w:history="1">
            <w:r w:rsidR="00A3147C" w:rsidRPr="0066538F">
              <w:rPr>
                <w:rStyle w:val="Hyperlink"/>
                <w:noProof/>
              </w:rPr>
              <w:t>9.1</w:t>
            </w:r>
            <w:r w:rsidR="00A3147C">
              <w:rPr>
                <w:rFonts w:eastAsiaTheme="minorEastAsia"/>
                <w:noProof/>
                <w:sz w:val="22"/>
              </w:rPr>
              <w:tab/>
            </w:r>
            <w:r w:rsidR="00A3147C" w:rsidRPr="0066538F">
              <w:rPr>
                <w:rStyle w:val="Hyperlink"/>
                <w:noProof/>
              </w:rPr>
              <w:t>Enum Declarations</w:t>
            </w:r>
            <w:r w:rsidR="00A3147C">
              <w:rPr>
                <w:noProof/>
                <w:webHidden/>
              </w:rPr>
              <w:tab/>
            </w:r>
            <w:r w:rsidR="00A3147C">
              <w:rPr>
                <w:noProof/>
                <w:webHidden/>
              </w:rPr>
              <w:fldChar w:fldCharType="begin"/>
            </w:r>
            <w:r w:rsidR="00A3147C">
              <w:rPr>
                <w:noProof/>
                <w:webHidden/>
              </w:rPr>
              <w:instrText xml:space="preserve"> PAGEREF _Toc439666287 \h </w:instrText>
            </w:r>
            <w:r w:rsidR="00A3147C">
              <w:rPr>
                <w:noProof/>
                <w:webHidden/>
              </w:rPr>
            </w:r>
            <w:r w:rsidR="00A3147C">
              <w:rPr>
                <w:noProof/>
                <w:webHidden/>
              </w:rPr>
              <w:fldChar w:fldCharType="separate"/>
            </w:r>
            <w:r w:rsidR="00A3147C">
              <w:rPr>
                <w:noProof/>
                <w:webHidden/>
              </w:rPr>
              <w:t>137</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88" w:history="1">
            <w:r w:rsidR="00A3147C" w:rsidRPr="0066538F">
              <w:rPr>
                <w:rStyle w:val="Hyperlink"/>
                <w:noProof/>
              </w:rPr>
              <w:t>9.2</w:t>
            </w:r>
            <w:r w:rsidR="00A3147C">
              <w:rPr>
                <w:rFonts w:eastAsiaTheme="minorEastAsia"/>
                <w:noProof/>
                <w:sz w:val="22"/>
              </w:rPr>
              <w:tab/>
            </w:r>
            <w:r w:rsidR="00A3147C" w:rsidRPr="0066538F">
              <w:rPr>
                <w:rStyle w:val="Hyperlink"/>
                <w:noProof/>
              </w:rPr>
              <w:t>Enum Members</w:t>
            </w:r>
            <w:r w:rsidR="00A3147C">
              <w:rPr>
                <w:noProof/>
                <w:webHidden/>
              </w:rPr>
              <w:tab/>
            </w:r>
            <w:r w:rsidR="00A3147C">
              <w:rPr>
                <w:noProof/>
                <w:webHidden/>
              </w:rPr>
              <w:fldChar w:fldCharType="begin"/>
            </w:r>
            <w:r w:rsidR="00A3147C">
              <w:rPr>
                <w:noProof/>
                <w:webHidden/>
              </w:rPr>
              <w:instrText xml:space="preserve"> PAGEREF _Toc439666288 \h </w:instrText>
            </w:r>
            <w:r w:rsidR="00A3147C">
              <w:rPr>
                <w:noProof/>
                <w:webHidden/>
              </w:rPr>
            </w:r>
            <w:r w:rsidR="00A3147C">
              <w:rPr>
                <w:noProof/>
                <w:webHidden/>
              </w:rPr>
              <w:fldChar w:fldCharType="separate"/>
            </w:r>
            <w:r w:rsidR="00A3147C">
              <w:rPr>
                <w:noProof/>
                <w:webHidden/>
              </w:rPr>
              <w:t>138</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89" w:history="1">
            <w:r w:rsidR="00A3147C" w:rsidRPr="0066538F">
              <w:rPr>
                <w:rStyle w:val="Hyperlink"/>
                <w:noProof/>
                <w:highlight w:val="white"/>
              </w:rPr>
              <w:t>9.3</w:t>
            </w:r>
            <w:r w:rsidR="00A3147C">
              <w:rPr>
                <w:rFonts w:eastAsiaTheme="minorEastAsia"/>
                <w:noProof/>
                <w:sz w:val="22"/>
              </w:rPr>
              <w:tab/>
            </w:r>
            <w:r w:rsidR="00A3147C" w:rsidRPr="0066538F">
              <w:rPr>
                <w:rStyle w:val="Hyperlink"/>
                <w:noProof/>
                <w:highlight w:val="white"/>
              </w:rPr>
              <w:t>Declaration Merging</w:t>
            </w:r>
            <w:r w:rsidR="00A3147C">
              <w:rPr>
                <w:noProof/>
                <w:webHidden/>
              </w:rPr>
              <w:tab/>
            </w:r>
            <w:r w:rsidR="00A3147C">
              <w:rPr>
                <w:noProof/>
                <w:webHidden/>
              </w:rPr>
              <w:fldChar w:fldCharType="begin"/>
            </w:r>
            <w:r w:rsidR="00A3147C">
              <w:rPr>
                <w:noProof/>
                <w:webHidden/>
              </w:rPr>
              <w:instrText xml:space="preserve"> PAGEREF _Toc439666289 \h </w:instrText>
            </w:r>
            <w:r w:rsidR="00A3147C">
              <w:rPr>
                <w:noProof/>
                <w:webHidden/>
              </w:rPr>
            </w:r>
            <w:r w:rsidR="00A3147C">
              <w:rPr>
                <w:noProof/>
                <w:webHidden/>
              </w:rPr>
              <w:fldChar w:fldCharType="separate"/>
            </w:r>
            <w:r w:rsidR="00A3147C">
              <w:rPr>
                <w:noProof/>
                <w:webHidden/>
              </w:rPr>
              <w:t>139</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90" w:history="1">
            <w:r w:rsidR="00A3147C" w:rsidRPr="0066538F">
              <w:rPr>
                <w:rStyle w:val="Hyperlink"/>
                <w:noProof/>
              </w:rPr>
              <w:t>9.4</w:t>
            </w:r>
            <w:r w:rsidR="00A3147C">
              <w:rPr>
                <w:rFonts w:eastAsiaTheme="minorEastAsia"/>
                <w:noProof/>
                <w:sz w:val="22"/>
              </w:rPr>
              <w:tab/>
            </w:r>
            <w:r w:rsidR="00A3147C" w:rsidRPr="0066538F">
              <w:rPr>
                <w:rStyle w:val="Hyperlink"/>
                <w:noProof/>
              </w:rPr>
              <w:t>Constant Enum Declarations</w:t>
            </w:r>
            <w:r w:rsidR="00A3147C">
              <w:rPr>
                <w:noProof/>
                <w:webHidden/>
              </w:rPr>
              <w:tab/>
            </w:r>
            <w:r w:rsidR="00A3147C">
              <w:rPr>
                <w:noProof/>
                <w:webHidden/>
              </w:rPr>
              <w:fldChar w:fldCharType="begin"/>
            </w:r>
            <w:r w:rsidR="00A3147C">
              <w:rPr>
                <w:noProof/>
                <w:webHidden/>
              </w:rPr>
              <w:instrText xml:space="preserve"> PAGEREF _Toc439666290 \h </w:instrText>
            </w:r>
            <w:r w:rsidR="00A3147C">
              <w:rPr>
                <w:noProof/>
                <w:webHidden/>
              </w:rPr>
            </w:r>
            <w:r w:rsidR="00A3147C">
              <w:rPr>
                <w:noProof/>
                <w:webHidden/>
              </w:rPr>
              <w:fldChar w:fldCharType="separate"/>
            </w:r>
            <w:r w:rsidR="00A3147C">
              <w:rPr>
                <w:noProof/>
                <w:webHidden/>
              </w:rPr>
              <w:t>140</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91" w:history="1">
            <w:r w:rsidR="00A3147C" w:rsidRPr="0066538F">
              <w:rPr>
                <w:rStyle w:val="Hyperlink"/>
                <w:noProof/>
                <w:highlight w:val="white"/>
              </w:rPr>
              <w:t>9.5</w:t>
            </w:r>
            <w:r w:rsidR="00A3147C">
              <w:rPr>
                <w:rFonts w:eastAsiaTheme="minorEastAsia"/>
                <w:noProof/>
                <w:sz w:val="22"/>
              </w:rPr>
              <w:tab/>
            </w:r>
            <w:r w:rsidR="00A3147C" w:rsidRPr="0066538F">
              <w:rPr>
                <w:rStyle w:val="Hyperlink"/>
                <w:noProof/>
                <w:highlight w:val="white"/>
              </w:rPr>
              <w:t>Code Generation</w:t>
            </w:r>
            <w:r w:rsidR="00A3147C">
              <w:rPr>
                <w:noProof/>
                <w:webHidden/>
              </w:rPr>
              <w:tab/>
            </w:r>
            <w:r w:rsidR="00A3147C">
              <w:rPr>
                <w:noProof/>
                <w:webHidden/>
              </w:rPr>
              <w:fldChar w:fldCharType="begin"/>
            </w:r>
            <w:r w:rsidR="00A3147C">
              <w:rPr>
                <w:noProof/>
                <w:webHidden/>
              </w:rPr>
              <w:instrText xml:space="preserve"> PAGEREF _Toc439666291 \h </w:instrText>
            </w:r>
            <w:r w:rsidR="00A3147C">
              <w:rPr>
                <w:noProof/>
                <w:webHidden/>
              </w:rPr>
            </w:r>
            <w:r w:rsidR="00A3147C">
              <w:rPr>
                <w:noProof/>
                <w:webHidden/>
              </w:rPr>
              <w:fldChar w:fldCharType="separate"/>
            </w:r>
            <w:r w:rsidR="00A3147C">
              <w:rPr>
                <w:noProof/>
                <w:webHidden/>
              </w:rPr>
              <w:t>140</w:t>
            </w:r>
            <w:r w:rsidR="00A3147C">
              <w:rPr>
                <w:noProof/>
                <w:webHidden/>
              </w:rPr>
              <w:fldChar w:fldCharType="end"/>
            </w:r>
          </w:hyperlink>
        </w:p>
        <w:p w:rsidR="00A3147C" w:rsidRDefault="00276903">
          <w:pPr>
            <w:pStyle w:val="TOC1"/>
            <w:rPr>
              <w:rFonts w:eastAsiaTheme="minorEastAsia"/>
              <w:noProof/>
              <w:sz w:val="22"/>
            </w:rPr>
          </w:pPr>
          <w:hyperlink w:anchor="_Toc439666292" w:history="1">
            <w:r w:rsidR="00A3147C" w:rsidRPr="0066538F">
              <w:rPr>
                <w:rStyle w:val="Hyperlink"/>
                <w:noProof/>
              </w:rPr>
              <w:t>10</w:t>
            </w:r>
            <w:r w:rsidR="00A3147C">
              <w:rPr>
                <w:rFonts w:eastAsiaTheme="minorEastAsia"/>
                <w:noProof/>
                <w:sz w:val="22"/>
              </w:rPr>
              <w:tab/>
            </w:r>
            <w:r w:rsidR="00A3147C" w:rsidRPr="0066538F">
              <w:rPr>
                <w:rStyle w:val="Hyperlink"/>
                <w:noProof/>
              </w:rPr>
              <w:t>Namespaces</w:t>
            </w:r>
            <w:r w:rsidR="00A3147C">
              <w:rPr>
                <w:noProof/>
                <w:webHidden/>
              </w:rPr>
              <w:tab/>
            </w:r>
            <w:r w:rsidR="00A3147C">
              <w:rPr>
                <w:noProof/>
                <w:webHidden/>
              </w:rPr>
              <w:fldChar w:fldCharType="begin"/>
            </w:r>
            <w:r w:rsidR="00A3147C">
              <w:rPr>
                <w:noProof/>
                <w:webHidden/>
              </w:rPr>
              <w:instrText xml:space="preserve"> PAGEREF _Toc439666292 \h </w:instrText>
            </w:r>
            <w:r w:rsidR="00A3147C">
              <w:rPr>
                <w:noProof/>
                <w:webHidden/>
              </w:rPr>
            </w:r>
            <w:r w:rsidR="00A3147C">
              <w:rPr>
                <w:noProof/>
                <w:webHidden/>
              </w:rPr>
              <w:fldChar w:fldCharType="separate"/>
            </w:r>
            <w:r w:rsidR="00A3147C">
              <w:rPr>
                <w:noProof/>
                <w:webHidden/>
              </w:rPr>
              <w:t>143</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93" w:history="1">
            <w:r w:rsidR="00A3147C" w:rsidRPr="0066538F">
              <w:rPr>
                <w:rStyle w:val="Hyperlink"/>
                <w:noProof/>
              </w:rPr>
              <w:t>10.1</w:t>
            </w:r>
            <w:r w:rsidR="00A3147C">
              <w:rPr>
                <w:rFonts w:eastAsiaTheme="minorEastAsia"/>
                <w:noProof/>
                <w:sz w:val="22"/>
              </w:rPr>
              <w:tab/>
            </w:r>
            <w:r w:rsidR="00A3147C" w:rsidRPr="0066538F">
              <w:rPr>
                <w:rStyle w:val="Hyperlink"/>
                <w:noProof/>
              </w:rPr>
              <w:t>Namespace Declarations</w:t>
            </w:r>
            <w:r w:rsidR="00A3147C">
              <w:rPr>
                <w:noProof/>
                <w:webHidden/>
              </w:rPr>
              <w:tab/>
            </w:r>
            <w:r w:rsidR="00A3147C">
              <w:rPr>
                <w:noProof/>
                <w:webHidden/>
              </w:rPr>
              <w:fldChar w:fldCharType="begin"/>
            </w:r>
            <w:r w:rsidR="00A3147C">
              <w:rPr>
                <w:noProof/>
                <w:webHidden/>
              </w:rPr>
              <w:instrText xml:space="preserve"> PAGEREF _Toc439666293 \h </w:instrText>
            </w:r>
            <w:r w:rsidR="00A3147C">
              <w:rPr>
                <w:noProof/>
                <w:webHidden/>
              </w:rPr>
            </w:r>
            <w:r w:rsidR="00A3147C">
              <w:rPr>
                <w:noProof/>
                <w:webHidden/>
              </w:rPr>
              <w:fldChar w:fldCharType="separate"/>
            </w:r>
            <w:r w:rsidR="00A3147C">
              <w:rPr>
                <w:noProof/>
                <w:webHidden/>
              </w:rPr>
              <w:t>143</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94" w:history="1">
            <w:r w:rsidR="00A3147C" w:rsidRPr="0066538F">
              <w:rPr>
                <w:rStyle w:val="Hyperlink"/>
                <w:noProof/>
              </w:rPr>
              <w:t>10.2</w:t>
            </w:r>
            <w:r w:rsidR="00A3147C">
              <w:rPr>
                <w:rFonts w:eastAsiaTheme="minorEastAsia"/>
                <w:noProof/>
                <w:sz w:val="22"/>
              </w:rPr>
              <w:tab/>
            </w:r>
            <w:r w:rsidR="00A3147C" w:rsidRPr="0066538F">
              <w:rPr>
                <w:rStyle w:val="Hyperlink"/>
                <w:noProof/>
              </w:rPr>
              <w:t>Namespace Body</w:t>
            </w:r>
            <w:r w:rsidR="00A3147C">
              <w:rPr>
                <w:noProof/>
                <w:webHidden/>
              </w:rPr>
              <w:tab/>
            </w:r>
            <w:r w:rsidR="00A3147C">
              <w:rPr>
                <w:noProof/>
                <w:webHidden/>
              </w:rPr>
              <w:fldChar w:fldCharType="begin"/>
            </w:r>
            <w:r w:rsidR="00A3147C">
              <w:rPr>
                <w:noProof/>
                <w:webHidden/>
              </w:rPr>
              <w:instrText xml:space="preserve"> PAGEREF _Toc439666294 \h </w:instrText>
            </w:r>
            <w:r w:rsidR="00A3147C">
              <w:rPr>
                <w:noProof/>
                <w:webHidden/>
              </w:rPr>
            </w:r>
            <w:r w:rsidR="00A3147C">
              <w:rPr>
                <w:noProof/>
                <w:webHidden/>
              </w:rPr>
              <w:fldChar w:fldCharType="separate"/>
            </w:r>
            <w:r w:rsidR="00A3147C">
              <w:rPr>
                <w:noProof/>
                <w:webHidden/>
              </w:rPr>
              <w:t>145</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95" w:history="1">
            <w:r w:rsidR="00A3147C" w:rsidRPr="0066538F">
              <w:rPr>
                <w:rStyle w:val="Hyperlink"/>
                <w:noProof/>
              </w:rPr>
              <w:t>10.3</w:t>
            </w:r>
            <w:r w:rsidR="00A3147C">
              <w:rPr>
                <w:rFonts w:eastAsiaTheme="minorEastAsia"/>
                <w:noProof/>
                <w:sz w:val="22"/>
              </w:rPr>
              <w:tab/>
            </w:r>
            <w:r w:rsidR="00A3147C" w:rsidRPr="0066538F">
              <w:rPr>
                <w:rStyle w:val="Hyperlink"/>
                <w:noProof/>
              </w:rPr>
              <w:t>Import Alias Declarations</w:t>
            </w:r>
            <w:r w:rsidR="00A3147C">
              <w:rPr>
                <w:noProof/>
                <w:webHidden/>
              </w:rPr>
              <w:tab/>
            </w:r>
            <w:r w:rsidR="00A3147C">
              <w:rPr>
                <w:noProof/>
                <w:webHidden/>
              </w:rPr>
              <w:fldChar w:fldCharType="begin"/>
            </w:r>
            <w:r w:rsidR="00A3147C">
              <w:rPr>
                <w:noProof/>
                <w:webHidden/>
              </w:rPr>
              <w:instrText xml:space="preserve"> PAGEREF _Toc439666295 \h </w:instrText>
            </w:r>
            <w:r w:rsidR="00A3147C">
              <w:rPr>
                <w:noProof/>
                <w:webHidden/>
              </w:rPr>
            </w:r>
            <w:r w:rsidR="00A3147C">
              <w:rPr>
                <w:noProof/>
                <w:webHidden/>
              </w:rPr>
              <w:fldChar w:fldCharType="separate"/>
            </w:r>
            <w:r w:rsidR="00A3147C">
              <w:rPr>
                <w:noProof/>
                <w:webHidden/>
              </w:rPr>
              <w:t>145</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96" w:history="1">
            <w:r w:rsidR="00A3147C" w:rsidRPr="0066538F">
              <w:rPr>
                <w:rStyle w:val="Hyperlink"/>
                <w:noProof/>
              </w:rPr>
              <w:t>10.4</w:t>
            </w:r>
            <w:r w:rsidR="00A3147C">
              <w:rPr>
                <w:rFonts w:eastAsiaTheme="minorEastAsia"/>
                <w:noProof/>
                <w:sz w:val="22"/>
              </w:rPr>
              <w:tab/>
            </w:r>
            <w:r w:rsidR="00A3147C" w:rsidRPr="0066538F">
              <w:rPr>
                <w:rStyle w:val="Hyperlink"/>
                <w:noProof/>
              </w:rPr>
              <w:t>Export Declarations</w:t>
            </w:r>
            <w:r w:rsidR="00A3147C">
              <w:rPr>
                <w:noProof/>
                <w:webHidden/>
              </w:rPr>
              <w:tab/>
            </w:r>
            <w:r w:rsidR="00A3147C">
              <w:rPr>
                <w:noProof/>
                <w:webHidden/>
              </w:rPr>
              <w:fldChar w:fldCharType="begin"/>
            </w:r>
            <w:r w:rsidR="00A3147C">
              <w:rPr>
                <w:noProof/>
                <w:webHidden/>
              </w:rPr>
              <w:instrText xml:space="preserve"> PAGEREF _Toc439666296 \h </w:instrText>
            </w:r>
            <w:r w:rsidR="00A3147C">
              <w:rPr>
                <w:noProof/>
                <w:webHidden/>
              </w:rPr>
            </w:r>
            <w:r w:rsidR="00A3147C">
              <w:rPr>
                <w:noProof/>
                <w:webHidden/>
              </w:rPr>
              <w:fldChar w:fldCharType="separate"/>
            </w:r>
            <w:r w:rsidR="00A3147C">
              <w:rPr>
                <w:noProof/>
                <w:webHidden/>
              </w:rPr>
              <w:t>147</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97" w:history="1">
            <w:r w:rsidR="00A3147C" w:rsidRPr="0066538F">
              <w:rPr>
                <w:rStyle w:val="Hyperlink"/>
                <w:noProof/>
              </w:rPr>
              <w:t>10.5</w:t>
            </w:r>
            <w:r w:rsidR="00A3147C">
              <w:rPr>
                <w:rFonts w:eastAsiaTheme="minorEastAsia"/>
                <w:noProof/>
                <w:sz w:val="22"/>
              </w:rPr>
              <w:tab/>
            </w:r>
            <w:r w:rsidR="00A3147C" w:rsidRPr="0066538F">
              <w:rPr>
                <w:rStyle w:val="Hyperlink"/>
                <w:noProof/>
              </w:rPr>
              <w:t>Declaration Merging</w:t>
            </w:r>
            <w:r w:rsidR="00A3147C">
              <w:rPr>
                <w:noProof/>
                <w:webHidden/>
              </w:rPr>
              <w:tab/>
            </w:r>
            <w:r w:rsidR="00A3147C">
              <w:rPr>
                <w:noProof/>
                <w:webHidden/>
              </w:rPr>
              <w:fldChar w:fldCharType="begin"/>
            </w:r>
            <w:r w:rsidR="00A3147C">
              <w:rPr>
                <w:noProof/>
                <w:webHidden/>
              </w:rPr>
              <w:instrText xml:space="preserve"> PAGEREF _Toc439666297 \h </w:instrText>
            </w:r>
            <w:r w:rsidR="00A3147C">
              <w:rPr>
                <w:noProof/>
                <w:webHidden/>
              </w:rPr>
            </w:r>
            <w:r w:rsidR="00A3147C">
              <w:rPr>
                <w:noProof/>
                <w:webHidden/>
              </w:rPr>
              <w:fldChar w:fldCharType="separate"/>
            </w:r>
            <w:r w:rsidR="00A3147C">
              <w:rPr>
                <w:noProof/>
                <w:webHidden/>
              </w:rPr>
              <w:t>148</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298" w:history="1">
            <w:r w:rsidR="00A3147C" w:rsidRPr="0066538F">
              <w:rPr>
                <w:rStyle w:val="Hyperlink"/>
                <w:noProof/>
              </w:rPr>
              <w:t>10.6</w:t>
            </w:r>
            <w:r w:rsidR="00A3147C">
              <w:rPr>
                <w:rFonts w:eastAsiaTheme="minorEastAsia"/>
                <w:noProof/>
                <w:sz w:val="22"/>
              </w:rPr>
              <w:tab/>
            </w:r>
            <w:r w:rsidR="00A3147C" w:rsidRPr="0066538F">
              <w:rPr>
                <w:rStyle w:val="Hyperlink"/>
                <w:noProof/>
              </w:rPr>
              <w:t>Code Generation</w:t>
            </w:r>
            <w:r w:rsidR="00A3147C">
              <w:rPr>
                <w:noProof/>
                <w:webHidden/>
              </w:rPr>
              <w:tab/>
            </w:r>
            <w:r w:rsidR="00A3147C">
              <w:rPr>
                <w:noProof/>
                <w:webHidden/>
              </w:rPr>
              <w:fldChar w:fldCharType="begin"/>
            </w:r>
            <w:r w:rsidR="00A3147C">
              <w:rPr>
                <w:noProof/>
                <w:webHidden/>
              </w:rPr>
              <w:instrText xml:space="preserve"> PAGEREF _Toc439666298 \h </w:instrText>
            </w:r>
            <w:r w:rsidR="00A3147C">
              <w:rPr>
                <w:noProof/>
                <w:webHidden/>
              </w:rPr>
            </w:r>
            <w:r w:rsidR="00A3147C">
              <w:rPr>
                <w:noProof/>
                <w:webHidden/>
              </w:rPr>
              <w:fldChar w:fldCharType="separate"/>
            </w:r>
            <w:r w:rsidR="00A3147C">
              <w:rPr>
                <w:noProof/>
                <w:webHidden/>
              </w:rPr>
              <w:t>150</w:t>
            </w:r>
            <w:r w:rsidR="00A3147C">
              <w:rPr>
                <w:noProof/>
                <w:webHidden/>
              </w:rPr>
              <w:fldChar w:fldCharType="end"/>
            </w:r>
          </w:hyperlink>
        </w:p>
        <w:p w:rsidR="00A3147C" w:rsidRDefault="00276903">
          <w:pPr>
            <w:pStyle w:val="TOC1"/>
            <w:rPr>
              <w:rFonts w:eastAsiaTheme="minorEastAsia"/>
              <w:noProof/>
              <w:sz w:val="22"/>
            </w:rPr>
          </w:pPr>
          <w:hyperlink w:anchor="_Toc439666299" w:history="1">
            <w:r w:rsidR="00A3147C" w:rsidRPr="0066538F">
              <w:rPr>
                <w:rStyle w:val="Hyperlink"/>
                <w:noProof/>
              </w:rPr>
              <w:t>11</w:t>
            </w:r>
            <w:r w:rsidR="00A3147C">
              <w:rPr>
                <w:rFonts w:eastAsiaTheme="minorEastAsia"/>
                <w:noProof/>
                <w:sz w:val="22"/>
              </w:rPr>
              <w:tab/>
            </w:r>
            <w:r w:rsidR="00A3147C" w:rsidRPr="0066538F">
              <w:rPr>
                <w:rStyle w:val="Hyperlink"/>
                <w:noProof/>
              </w:rPr>
              <w:t>Scripts and Modules</w:t>
            </w:r>
            <w:r w:rsidR="00A3147C">
              <w:rPr>
                <w:noProof/>
                <w:webHidden/>
              </w:rPr>
              <w:tab/>
            </w:r>
            <w:r w:rsidR="00A3147C">
              <w:rPr>
                <w:noProof/>
                <w:webHidden/>
              </w:rPr>
              <w:fldChar w:fldCharType="begin"/>
            </w:r>
            <w:r w:rsidR="00A3147C">
              <w:rPr>
                <w:noProof/>
                <w:webHidden/>
              </w:rPr>
              <w:instrText xml:space="preserve"> PAGEREF _Toc439666299 \h </w:instrText>
            </w:r>
            <w:r w:rsidR="00A3147C">
              <w:rPr>
                <w:noProof/>
                <w:webHidden/>
              </w:rPr>
            </w:r>
            <w:r w:rsidR="00A3147C">
              <w:rPr>
                <w:noProof/>
                <w:webHidden/>
              </w:rPr>
              <w:fldChar w:fldCharType="separate"/>
            </w:r>
            <w:r w:rsidR="00A3147C">
              <w:rPr>
                <w:noProof/>
                <w:webHidden/>
              </w:rPr>
              <w:t>153</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300" w:history="1">
            <w:r w:rsidR="00A3147C" w:rsidRPr="0066538F">
              <w:rPr>
                <w:rStyle w:val="Hyperlink"/>
                <w:noProof/>
              </w:rPr>
              <w:t>11.1</w:t>
            </w:r>
            <w:r w:rsidR="00A3147C">
              <w:rPr>
                <w:rFonts w:eastAsiaTheme="minorEastAsia"/>
                <w:noProof/>
                <w:sz w:val="22"/>
              </w:rPr>
              <w:tab/>
            </w:r>
            <w:r w:rsidR="00A3147C" w:rsidRPr="0066538F">
              <w:rPr>
                <w:rStyle w:val="Hyperlink"/>
                <w:noProof/>
              </w:rPr>
              <w:t>Programs and Source Files</w:t>
            </w:r>
            <w:r w:rsidR="00A3147C">
              <w:rPr>
                <w:noProof/>
                <w:webHidden/>
              </w:rPr>
              <w:tab/>
            </w:r>
            <w:r w:rsidR="00A3147C">
              <w:rPr>
                <w:noProof/>
                <w:webHidden/>
              </w:rPr>
              <w:fldChar w:fldCharType="begin"/>
            </w:r>
            <w:r w:rsidR="00A3147C">
              <w:rPr>
                <w:noProof/>
                <w:webHidden/>
              </w:rPr>
              <w:instrText xml:space="preserve"> PAGEREF _Toc439666300 \h </w:instrText>
            </w:r>
            <w:r w:rsidR="00A3147C">
              <w:rPr>
                <w:noProof/>
                <w:webHidden/>
              </w:rPr>
            </w:r>
            <w:r w:rsidR="00A3147C">
              <w:rPr>
                <w:noProof/>
                <w:webHidden/>
              </w:rPr>
              <w:fldChar w:fldCharType="separate"/>
            </w:r>
            <w:r w:rsidR="00A3147C">
              <w:rPr>
                <w:noProof/>
                <w:webHidden/>
              </w:rPr>
              <w:t>153</w:t>
            </w:r>
            <w:r w:rsidR="00A3147C">
              <w:rPr>
                <w:noProof/>
                <w:webHidden/>
              </w:rPr>
              <w:fldChar w:fldCharType="end"/>
            </w:r>
          </w:hyperlink>
        </w:p>
        <w:p w:rsidR="00A3147C" w:rsidRDefault="00276903">
          <w:pPr>
            <w:pStyle w:val="TOC3"/>
            <w:rPr>
              <w:rFonts w:eastAsiaTheme="minorEastAsia"/>
              <w:noProof/>
              <w:sz w:val="22"/>
            </w:rPr>
          </w:pPr>
          <w:hyperlink w:anchor="_Toc439666301" w:history="1">
            <w:r w:rsidR="00A3147C" w:rsidRPr="0066538F">
              <w:rPr>
                <w:rStyle w:val="Hyperlink"/>
                <w:noProof/>
              </w:rPr>
              <w:t>11.1.1</w:t>
            </w:r>
            <w:r w:rsidR="00A3147C">
              <w:rPr>
                <w:rFonts w:eastAsiaTheme="minorEastAsia"/>
                <w:noProof/>
                <w:sz w:val="22"/>
              </w:rPr>
              <w:tab/>
            </w:r>
            <w:r w:rsidR="00A3147C" w:rsidRPr="0066538F">
              <w:rPr>
                <w:rStyle w:val="Hyperlink"/>
                <w:noProof/>
              </w:rPr>
              <w:t>Source Files Dependencies</w:t>
            </w:r>
            <w:r w:rsidR="00A3147C">
              <w:rPr>
                <w:noProof/>
                <w:webHidden/>
              </w:rPr>
              <w:tab/>
            </w:r>
            <w:r w:rsidR="00A3147C">
              <w:rPr>
                <w:noProof/>
                <w:webHidden/>
              </w:rPr>
              <w:fldChar w:fldCharType="begin"/>
            </w:r>
            <w:r w:rsidR="00A3147C">
              <w:rPr>
                <w:noProof/>
                <w:webHidden/>
              </w:rPr>
              <w:instrText xml:space="preserve"> PAGEREF _Toc439666301 \h </w:instrText>
            </w:r>
            <w:r w:rsidR="00A3147C">
              <w:rPr>
                <w:noProof/>
                <w:webHidden/>
              </w:rPr>
            </w:r>
            <w:r w:rsidR="00A3147C">
              <w:rPr>
                <w:noProof/>
                <w:webHidden/>
              </w:rPr>
              <w:fldChar w:fldCharType="separate"/>
            </w:r>
            <w:r w:rsidR="00A3147C">
              <w:rPr>
                <w:noProof/>
                <w:webHidden/>
              </w:rPr>
              <w:t>153</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302" w:history="1">
            <w:r w:rsidR="00A3147C" w:rsidRPr="0066538F">
              <w:rPr>
                <w:rStyle w:val="Hyperlink"/>
                <w:noProof/>
              </w:rPr>
              <w:t>11.2</w:t>
            </w:r>
            <w:r w:rsidR="00A3147C">
              <w:rPr>
                <w:rFonts w:eastAsiaTheme="minorEastAsia"/>
                <w:noProof/>
                <w:sz w:val="22"/>
              </w:rPr>
              <w:tab/>
            </w:r>
            <w:r w:rsidR="00A3147C" w:rsidRPr="0066538F">
              <w:rPr>
                <w:rStyle w:val="Hyperlink"/>
                <w:noProof/>
              </w:rPr>
              <w:t>Scripts</w:t>
            </w:r>
            <w:r w:rsidR="00A3147C">
              <w:rPr>
                <w:noProof/>
                <w:webHidden/>
              </w:rPr>
              <w:tab/>
            </w:r>
            <w:r w:rsidR="00A3147C">
              <w:rPr>
                <w:noProof/>
                <w:webHidden/>
              </w:rPr>
              <w:fldChar w:fldCharType="begin"/>
            </w:r>
            <w:r w:rsidR="00A3147C">
              <w:rPr>
                <w:noProof/>
                <w:webHidden/>
              </w:rPr>
              <w:instrText xml:space="preserve"> PAGEREF _Toc439666302 \h </w:instrText>
            </w:r>
            <w:r w:rsidR="00A3147C">
              <w:rPr>
                <w:noProof/>
                <w:webHidden/>
              </w:rPr>
            </w:r>
            <w:r w:rsidR="00A3147C">
              <w:rPr>
                <w:noProof/>
                <w:webHidden/>
              </w:rPr>
              <w:fldChar w:fldCharType="separate"/>
            </w:r>
            <w:r w:rsidR="00A3147C">
              <w:rPr>
                <w:noProof/>
                <w:webHidden/>
              </w:rPr>
              <w:t>154</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303" w:history="1">
            <w:r w:rsidR="00A3147C" w:rsidRPr="0066538F">
              <w:rPr>
                <w:rStyle w:val="Hyperlink"/>
                <w:noProof/>
              </w:rPr>
              <w:t>11.3</w:t>
            </w:r>
            <w:r w:rsidR="00A3147C">
              <w:rPr>
                <w:rFonts w:eastAsiaTheme="minorEastAsia"/>
                <w:noProof/>
                <w:sz w:val="22"/>
              </w:rPr>
              <w:tab/>
            </w:r>
            <w:r w:rsidR="00A3147C" w:rsidRPr="0066538F">
              <w:rPr>
                <w:rStyle w:val="Hyperlink"/>
                <w:noProof/>
              </w:rPr>
              <w:t>Modules</w:t>
            </w:r>
            <w:r w:rsidR="00A3147C">
              <w:rPr>
                <w:noProof/>
                <w:webHidden/>
              </w:rPr>
              <w:tab/>
            </w:r>
            <w:r w:rsidR="00A3147C">
              <w:rPr>
                <w:noProof/>
                <w:webHidden/>
              </w:rPr>
              <w:fldChar w:fldCharType="begin"/>
            </w:r>
            <w:r w:rsidR="00A3147C">
              <w:rPr>
                <w:noProof/>
                <w:webHidden/>
              </w:rPr>
              <w:instrText xml:space="preserve"> PAGEREF _Toc439666303 \h </w:instrText>
            </w:r>
            <w:r w:rsidR="00A3147C">
              <w:rPr>
                <w:noProof/>
                <w:webHidden/>
              </w:rPr>
            </w:r>
            <w:r w:rsidR="00A3147C">
              <w:rPr>
                <w:noProof/>
                <w:webHidden/>
              </w:rPr>
              <w:fldChar w:fldCharType="separate"/>
            </w:r>
            <w:r w:rsidR="00A3147C">
              <w:rPr>
                <w:noProof/>
                <w:webHidden/>
              </w:rPr>
              <w:t>155</w:t>
            </w:r>
            <w:r w:rsidR="00A3147C">
              <w:rPr>
                <w:noProof/>
                <w:webHidden/>
              </w:rPr>
              <w:fldChar w:fldCharType="end"/>
            </w:r>
          </w:hyperlink>
        </w:p>
        <w:p w:rsidR="00A3147C" w:rsidRDefault="00276903">
          <w:pPr>
            <w:pStyle w:val="TOC3"/>
            <w:rPr>
              <w:rFonts w:eastAsiaTheme="minorEastAsia"/>
              <w:noProof/>
              <w:sz w:val="22"/>
            </w:rPr>
          </w:pPr>
          <w:hyperlink w:anchor="_Toc439666304" w:history="1">
            <w:r w:rsidR="00A3147C" w:rsidRPr="0066538F">
              <w:rPr>
                <w:rStyle w:val="Hyperlink"/>
                <w:noProof/>
              </w:rPr>
              <w:t>11.3.1</w:t>
            </w:r>
            <w:r w:rsidR="00A3147C">
              <w:rPr>
                <w:rFonts w:eastAsiaTheme="minorEastAsia"/>
                <w:noProof/>
                <w:sz w:val="22"/>
              </w:rPr>
              <w:tab/>
            </w:r>
            <w:r w:rsidR="00A3147C" w:rsidRPr="0066538F">
              <w:rPr>
                <w:rStyle w:val="Hyperlink"/>
                <w:noProof/>
              </w:rPr>
              <w:t>Module Names</w:t>
            </w:r>
            <w:r w:rsidR="00A3147C">
              <w:rPr>
                <w:noProof/>
                <w:webHidden/>
              </w:rPr>
              <w:tab/>
            </w:r>
            <w:r w:rsidR="00A3147C">
              <w:rPr>
                <w:noProof/>
                <w:webHidden/>
              </w:rPr>
              <w:fldChar w:fldCharType="begin"/>
            </w:r>
            <w:r w:rsidR="00A3147C">
              <w:rPr>
                <w:noProof/>
                <w:webHidden/>
              </w:rPr>
              <w:instrText xml:space="preserve"> PAGEREF _Toc439666304 \h </w:instrText>
            </w:r>
            <w:r w:rsidR="00A3147C">
              <w:rPr>
                <w:noProof/>
                <w:webHidden/>
              </w:rPr>
            </w:r>
            <w:r w:rsidR="00A3147C">
              <w:rPr>
                <w:noProof/>
                <w:webHidden/>
              </w:rPr>
              <w:fldChar w:fldCharType="separate"/>
            </w:r>
            <w:r w:rsidR="00A3147C">
              <w:rPr>
                <w:noProof/>
                <w:webHidden/>
              </w:rPr>
              <w:t>157</w:t>
            </w:r>
            <w:r w:rsidR="00A3147C">
              <w:rPr>
                <w:noProof/>
                <w:webHidden/>
              </w:rPr>
              <w:fldChar w:fldCharType="end"/>
            </w:r>
          </w:hyperlink>
        </w:p>
        <w:p w:rsidR="00A3147C" w:rsidRDefault="00276903">
          <w:pPr>
            <w:pStyle w:val="TOC3"/>
            <w:rPr>
              <w:rFonts w:eastAsiaTheme="minorEastAsia"/>
              <w:noProof/>
              <w:sz w:val="22"/>
            </w:rPr>
          </w:pPr>
          <w:hyperlink w:anchor="_Toc439666305" w:history="1">
            <w:r w:rsidR="00A3147C" w:rsidRPr="0066538F">
              <w:rPr>
                <w:rStyle w:val="Hyperlink"/>
                <w:noProof/>
              </w:rPr>
              <w:t>11.3.2</w:t>
            </w:r>
            <w:r w:rsidR="00A3147C">
              <w:rPr>
                <w:rFonts w:eastAsiaTheme="minorEastAsia"/>
                <w:noProof/>
                <w:sz w:val="22"/>
              </w:rPr>
              <w:tab/>
            </w:r>
            <w:r w:rsidR="00A3147C" w:rsidRPr="0066538F">
              <w:rPr>
                <w:rStyle w:val="Hyperlink"/>
                <w:noProof/>
              </w:rPr>
              <w:t>Import Declarations</w:t>
            </w:r>
            <w:r w:rsidR="00A3147C">
              <w:rPr>
                <w:noProof/>
                <w:webHidden/>
              </w:rPr>
              <w:tab/>
            </w:r>
            <w:r w:rsidR="00A3147C">
              <w:rPr>
                <w:noProof/>
                <w:webHidden/>
              </w:rPr>
              <w:fldChar w:fldCharType="begin"/>
            </w:r>
            <w:r w:rsidR="00A3147C">
              <w:rPr>
                <w:noProof/>
                <w:webHidden/>
              </w:rPr>
              <w:instrText xml:space="preserve"> PAGEREF _Toc439666305 \h </w:instrText>
            </w:r>
            <w:r w:rsidR="00A3147C">
              <w:rPr>
                <w:noProof/>
                <w:webHidden/>
              </w:rPr>
            </w:r>
            <w:r w:rsidR="00A3147C">
              <w:rPr>
                <w:noProof/>
                <w:webHidden/>
              </w:rPr>
              <w:fldChar w:fldCharType="separate"/>
            </w:r>
            <w:r w:rsidR="00A3147C">
              <w:rPr>
                <w:noProof/>
                <w:webHidden/>
              </w:rPr>
              <w:t>157</w:t>
            </w:r>
            <w:r w:rsidR="00A3147C">
              <w:rPr>
                <w:noProof/>
                <w:webHidden/>
              </w:rPr>
              <w:fldChar w:fldCharType="end"/>
            </w:r>
          </w:hyperlink>
        </w:p>
        <w:p w:rsidR="00A3147C" w:rsidRDefault="00276903">
          <w:pPr>
            <w:pStyle w:val="TOC3"/>
            <w:rPr>
              <w:rFonts w:eastAsiaTheme="minorEastAsia"/>
              <w:noProof/>
              <w:sz w:val="22"/>
            </w:rPr>
          </w:pPr>
          <w:hyperlink w:anchor="_Toc439666306" w:history="1">
            <w:r w:rsidR="00A3147C" w:rsidRPr="0066538F">
              <w:rPr>
                <w:rStyle w:val="Hyperlink"/>
                <w:noProof/>
              </w:rPr>
              <w:t>11.3.3</w:t>
            </w:r>
            <w:r w:rsidR="00A3147C">
              <w:rPr>
                <w:rFonts w:eastAsiaTheme="minorEastAsia"/>
                <w:noProof/>
                <w:sz w:val="22"/>
              </w:rPr>
              <w:tab/>
            </w:r>
            <w:r w:rsidR="00A3147C" w:rsidRPr="0066538F">
              <w:rPr>
                <w:rStyle w:val="Hyperlink"/>
                <w:noProof/>
              </w:rPr>
              <w:t>Import Require Declarations</w:t>
            </w:r>
            <w:r w:rsidR="00A3147C">
              <w:rPr>
                <w:noProof/>
                <w:webHidden/>
              </w:rPr>
              <w:tab/>
            </w:r>
            <w:r w:rsidR="00A3147C">
              <w:rPr>
                <w:noProof/>
                <w:webHidden/>
              </w:rPr>
              <w:fldChar w:fldCharType="begin"/>
            </w:r>
            <w:r w:rsidR="00A3147C">
              <w:rPr>
                <w:noProof/>
                <w:webHidden/>
              </w:rPr>
              <w:instrText xml:space="preserve"> PAGEREF _Toc439666306 \h </w:instrText>
            </w:r>
            <w:r w:rsidR="00A3147C">
              <w:rPr>
                <w:noProof/>
                <w:webHidden/>
              </w:rPr>
            </w:r>
            <w:r w:rsidR="00A3147C">
              <w:rPr>
                <w:noProof/>
                <w:webHidden/>
              </w:rPr>
              <w:fldChar w:fldCharType="separate"/>
            </w:r>
            <w:r w:rsidR="00A3147C">
              <w:rPr>
                <w:noProof/>
                <w:webHidden/>
              </w:rPr>
              <w:t>158</w:t>
            </w:r>
            <w:r w:rsidR="00A3147C">
              <w:rPr>
                <w:noProof/>
                <w:webHidden/>
              </w:rPr>
              <w:fldChar w:fldCharType="end"/>
            </w:r>
          </w:hyperlink>
        </w:p>
        <w:p w:rsidR="00A3147C" w:rsidRDefault="00276903">
          <w:pPr>
            <w:pStyle w:val="TOC3"/>
            <w:rPr>
              <w:rFonts w:eastAsiaTheme="minorEastAsia"/>
              <w:noProof/>
              <w:sz w:val="22"/>
            </w:rPr>
          </w:pPr>
          <w:hyperlink w:anchor="_Toc439666307" w:history="1">
            <w:r w:rsidR="00A3147C" w:rsidRPr="0066538F">
              <w:rPr>
                <w:rStyle w:val="Hyperlink"/>
                <w:noProof/>
              </w:rPr>
              <w:t>11.3.4</w:t>
            </w:r>
            <w:r w:rsidR="00A3147C">
              <w:rPr>
                <w:rFonts w:eastAsiaTheme="minorEastAsia"/>
                <w:noProof/>
                <w:sz w:val="22"/>
              </w:rPr>
              <w:tab/>
            </w:r>
            <w:r w:rsidR="00A3147C" w:rsidRPr="0066538F">
              <w:rPr>
                <w:rStyle w:val="Hyperlink"/>
                <w:noProof/>
              </w:rPr>
              <w:t>Export Declarations</w:t>
            </w:r>
            <w:r w:rsidR="00A3147C">
              <w:rPr>
                <w:noProof/>
                <w:webHidden/>
              </w:rPr>
              <w:tab/>
            </w:r>
            <w:r w:rsidR="00A3147C">
              <w:rPr>
                <w:noProof/>
                <w:webHidden/>
              </w:rPr>
              <w:fldChar w:fldCharType="begin"/>
            </w:r>
            <w:r w:rsidR="00A3147C">
              <w:rPr>
                <w:noProof/>
                <w:webHidden/>
              </w:rPr>
              <w:instrText xml:space="preserve"> PAGEREF _Toc439666307 \h </w:instrText>
            </w:r>
            <w:r w:rsidR="00A3147C">
              <w:rPr>
                <w:noProof/>
                <w:webHidden/>
              </w:rPr>
            </w:r>
            <w:r w:rsidR="00A3147C">
              <w:rPr>
                <w:noProof/>
                <w:webHidden/>
              </w:rPr>
              <w:fldChar w:fldCharType="separate"/>
            </w:r>
            <w:r w:rsidR="00A3147C">
              <w:rPr>
                <w:noProof/>
                <w:webHidden/>
              </w:rPr>
              <w:t>159</w:t>
            </w:r>
            <w:r w:rsidR="00A3147C">
              <w:rPr>
                <w:noProof/>
                <w:webHidden/>
              </w:rPr>
              <w:fldChar w:fldCharType="end"/>
            </w:r>
          </w:hyperlink>
        </w:p>
        <w:p w:rsidR="00A3147C" w:rsidRDefault="00276903">
          <w:pPr>
            <w:pStyle w:val="TOC3"/>
            <w:rPr>
              <w:rFonts w:eastAsiaTheme="minorEastAsia"/>
              <w:noProof/>
              <w:sz w:val="22"/>
            </w:rPr>
          </w:pPr>
          <w:hyperlink w:anchor="_Toc439666308" w:history="1">
            <w:r w:rsidR="00A3147C" w:rsidRPr="0066538F">
              <w:rPr>
                <w:rStyle w:val="Hyperlink"/>
                <w:noProof/>
              </w:rPr>
              <w:t>11.3.5</w:t>
            </w:r>
            <w:r w:rsidR="00A3147C">
              <w:rPr>
                <w:rFonts w:eastAsiaTheme="minorEastAsia"/>
                <w:noProof/>
                <w:sz w:val="22"/>
              </w:rPr>
              <w:tab/>
            </w:r>
            <w:r w:rsidR="00A3147C" w:rsidRPr="0066538F">
              <w:rPr>
                <w:rStyle w:val="Hyperlink"/>
                <w:noProof/>
              </w:rPr>
              <w:t>Export Assignments</w:t>
            </w:r>
            <w:r w:rsidR="00A3147C">
              <w:rPr>
                <w:noProof/>
                <w:webHidden/>
              </w:rPr>
              <w:tab/>
            </w:r>
            <w:r w:rsidR="00A3147C">
              <w:rPr>
                <w:noProof/>
                <w:webHidden/>
              </w:rPr>
              <w:fldChar w:fldCharType="begin"/>
            </w:r>
            <w:r w:rsidR="00A3147C">
              <w:rPr>
                <w:noProof/>
                <w:webHidden/>
              </w:rPr>
              <w:instrText xml:space="preserve"> PAGEREF _Toc439666308 \h </w:instrText>
            </w:r>
            <w:r w:rsidR="00A3147C">
              <w:rPr>
                <w:noProof/>
                <w:webHidden/>
              </w:rPr>
            </w:r>
            <w:r w:rsidR="00A3147C">
              <w:rPr>
                <w:noProof/>
                <w:webHidden/>
              </w:rPr>
              <w:fldChar w:fldCharType="separate"/>
            </w:r>
            <w:r w:rsidR="00A3147C">
              <w:rPr>
                <w:noProof/>
                <w:webHidden/>
              </w:rPr>
              <w:t>162</w:t>
            </w:r>
            <w:r w:rsidR="00A3147C">
              <w:rPr>
                <w:noProof/>
                <w:webHidden/>
              </w:rPr>
              <w:fldChar w:fldCharType="end"/>
            </w:r>
          </w:hyperlink>
        </w:p>
        <w:p w:rsidR="00A3147C" w:rsidRDefault="00276903">
          <w:pPr>
            <w:pStyle w:val="TOC3"/>
            <w:rPr>
              <w:rFonts w:eastAsiaTheme="minorEastAsia"/>
              <w:noProof/>
              <w:sz w:val="22"/>
            </w:rPr>
          </w:pPr>
          <w:hyperlink w:anchor="_Toc439666309" w:history="1">
            <w:r w:rsidR="00A3147C" w:rsidRPr="0066538F">
              <w:rPr>
                <w:rStyle w:val="Hyperlink"/>
                <w:noProof/>
              </w:rPr>
              <w:t>11.3.6</w:t>
            </w:r>
            <w:r w:rsidR="00A3147C">
              <w:rPr>
                <w:rFonts w:eastAsiaTheme="minorEastAsia"/>
                <w:noProof/>
                <w:sz w:val="22"/>
              </w:rPr>
              <w:tab/>
            </w:r>
            <w:r w:rsidR="00A3147C" w:rsidRPr="0066538F">
              <w:rPr>
                <w:rStyle w:val="Hyperlink"/>
                <w:noProof/>
              </w:rPr>
              <w:t>CommonJS Modules</w:t>
            </w:r>
            <w:r w:rsidR="00A3147C">
              <w:rPr>
                <w:noProof/>
                <w:webHidden/>
              </w:rPr>
              <w:tab/>
            </w:r>
            <w:r w:rsidR="00A3147C">
              <w:rPr>
                <w:noProof/>
                <w:webHidden/>
              </w:rPr>
              <w:fldChar w:fldCharType="begin"/>
            </w:r>
            <w:r w:rsidR="00A3147C">
              <w:rPr>
                <w:noProof/>
                <w:webHidden/>
              </w:rPr>
              <w:instrText xml:space="preserve"> PAGEREF _Toc439666309 \h </w:instrText>
            </w:r>
            <w:r w:rsidR="00A3147C">
              <w:rPr>
                <w:noProof/>
                <w:webHidden/>
              </w:rPr>
            </w:r>
            <w:r w:rsidR="00A3147C">
              <w:rPr>
                <w:noProof/>
                <w:webHidden/>
              </w:rPr>
              <w:fldChar w:fldCharType="separate"/>
            </w:r>
            <w:r w:rsidR="00A3147C">
              <w:rPr>
                <w:noProof/>
                <w:webHidden/>
              </w:rPr>
              <w:t>163</w:t>
            </w:r>
            <w:r w:rsidR="00A3147C">
              <w:rPr>
                <w:noProof/>
                <w:webHidden/>
              </w:rPr>
              <w:fldChar w:fldCharType="end"/>
            </w:r>
          </w:hyperlink>
        </w:p>
        <w:p w:rsidR="00A3147C" w:rsidRDefault="00276903">
          <w:pPr>
            <w:pStyle w:val="TOC3"/>
            <w:rPr>
              <w:rFonts w:eastAsiaTheme="minorEastAsia"/>
              <w:noProof/>
              <w:sz w:val="22"/>
            </w:rPr>
          </w:pPr>
          <w:hyperlink w:anchor="_Toc439666310" w:history="1">
            <w:r w:rsidR="00A3147C" w:rsidRPr="0066538F">
              <w:rPr>
                <w:rStyle w:val="Hyperlink"/>
                <w:noProof/>
              </w:rPr>
              <w:t>11.3.7</w:t>
            </w:r>
            <w:r w:rsidR="00A3147C">
              <w:rPr>
                <w:rFonts w:eastAsiaTheme="minorEastAsia"/>
                <w:noProof/>
                <w:sz w:val="22"/>
              </w:rPr>
              <w:tab/>
            </w:r>
            <w:r w:rsidR="00A3147C" w:rsidRPr="0066538F">
              <w:rPr>
                <w:rStyle w:val="Hyperlink"/>
                <w:noProof/>
              </w:rPr>
              <w:t>AMD Modules</w:t>
            </w:r>
            <w:r w:rsidR="00A3147C">
              <w:rPr>
                <w:noProof/>
                <w:webHidden/>
              </w:rPr>
              <w:tab/>
            </w:r>
            <w:r w:rsidR="00A3147C">
              <w:rPr>
                <w:noProof/>
                <w:webHidden/>
              </w:rPr>
              <w:fldChar w:fldCharType="begin"/>
            </w:r>
            <w:r w:rsidR="00A3147C">
              <w:rPr>
                <w:noProof/>
                <w:webHidden/>
              </w:rPr>
              <w:instrText xml:space="preserve"> PAGEREF _Toc439666310 \h </w:instrText>
            </w:r>
            <w:r w:rsidR="00A3147C">
              <w:rPr>
                <w:noProof/>
                <w:webHidden/>
              </w:rPr>
            </w:r>
            <w:r w:rsidR="00A3147C">
              <w:rPr>
                <w:noProof/>
                <w:webHidden/>
              </w:rPr>
              <w:fldChar w:fldCharType="separate"/>
            </w:r>
            <w:r w:rsidR="00A3147C">
              <w:rPr>
                <w:noProof/>
                <w:webHidden/>
              </w:rPr>
              <w:t>165</w:t>
            </w:r>
            <w:r w:rsidR="00A3147C">
              <w:rPr>
                <w:noProof/>
                <w:webHidden/>
              </w:rPr>
              <w:fldChar w:fldCharType="end"/>
            </w:r>
          </w:hyperlink>
        </w:p>
        <w:p w:rsidR="00A3147C" w:rsidRDefault="00276903">
          <w:pPr>
            <w:pStyle w:val="TOC1"/>
            <w:rPr>
              <w:rFonts w:eastAsiaTheme="minorEastAsia"/>
              <w:noProof/>
              <w:sz w:val="22"/>
            </w:rPr>
          </w:pPr>
          <w:hyperlink w:anchor="_Toc439666311" w:history="1">
            <w:r w:rsidR="00A3147C" w:rsidRPr="0066538F">
              <w:rPr>
                <w:rStyle w:val="Hyperlink"/>
                <w:noProof/>
              </w:rPr>
              <w:t>12</w:t>
            </w:r>
            <w:r w:rsidR="00A3147C">
              <w:rPr>
                <w:rFonts w:eastAsiaTheme="minorEastAsia"/>
                <w:noProof/>
                <w:sz w:val="22"/>
              </w:rPr>
              <w:tab/>
            </w:r>
            <w:r w:rsidR="00A3147C" w:rsidRPr="0066538F">
              <w:rPr>
                <w:rStyle w:val="Hyperlink"/>
                <w:noProof/>
              </w:rPr>
              <w:t>Ambients</w:t>
            </w:r>
            <w:r w:rsidR="00A3147C">
              <w:rPr>
                <w:noProof/>
                <w:webHidden/>
              </w:rPr>
              <w:tab/>
            </w:r>
            <w:r w:rsidR="00A3147C">
              <w:rPr>
                <w:noProof/>
                <w:webHidden/>
              </w:rPr>
              <w:fldChar w:fldCharType="begin"/>
            </w:r>
            <w:r w:rsidR="00A3147C">
              <w:rPr>
                <w:noProof/>
                <w:webHidden/>
              </w:rPr>
              <w:instrText xml:space="preserve"> PAGEREF _Toc439666311 \h </w:instrText>
            </w:r>
            <w:r w:rsidR="00A3147C">
              <w:rPr>
                <w:noProof/>
                <w:webHidden/>
              </w:rPr>
            </w:r>
            <w:r w:rsidR="00A3147C">
              <w:rPr>
                <w:noProof/>
                <w:webHidden/>
              </w:rPr>
              <w:fldChar w:fldCharType="separate"/>
            </w:r>
            <w:r w:rsidR="00A3147C">
              <w:rPr>
                <w:noProof/>
                <w:webHidden/>
              </w:rPr>
              <w:t>167</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312" w:history="1">
            <w:r w:rsidR="00A3147C" w:rsidRPr="0066538F">
              <w:rPr>
                <w:rStyle w:val="Hyperlink"/>
                <w:noProof/>
              </w:rPr>
              <w:t>12.1</w:t>
            </w:r>
            <w:r w:rsidR="00A3147C">
              <w:rPr>
                <w:rFonts w:eastAsiaTheme="minorEastAsia"/>
                <w:noProof/>
                <w:sz w:val="22"/>
              </w:rPr>
              <w:tab/>
            </w:r>
            <w:r w:rsidR="00A3147C" w:rsidRPr="0066538F">
              <w:rPr>
                <w:rStyle w:val="Hyperlink"/>
                <w:noProof/>
              </w:rPr>
              <w:t>Ambient Declarations</w:t>
            </w:r>
            <w:r w:rsidR="00A3147C">
              <w:rPr>
                <w:noProof/>
                <w:webHidden/>
              </w:rPr>
              <w:tab/>
            </w:r>
            <w:r w:rsidR="00A3147C">
              <w:rPr>
                <w:noProof/>
                <w:webHidden/>
              </w:rPr>
              <w:fldChar w:fldCharType="begin"/>
            </w:r>
            <w:r w:rsidR="00A3147C">
              <w:rPr>
                <w:noProof/>
                <w:webHidden/>
              </w:rPr>
              <w:instrText xml:space="preserve"> PAGEREF _Toc439666312 \h </w:instrText>
            </w:r>
            <w:r w:rsidR="00A3147C">
              <w:rPr>
                <w:noProof/>
                <w:webHidden/>
              </w:rPr>
            </w:r>
            <w:r w:rsidR="00A3147C">
              <w:rPr>
                <w:noProof/>
                <w:webHidden/>
              </w:rPr>
              <w:fldChar w:fldCharType="separate"/>
            </w:r>
            <w:r w:rsidR="00A3147C">
              <w:rPr>
                <w:noProof/>
                <w:webHidden/>
              </w:rPr>
              <w:t>167</w:t>
            </w:r>
            <w:r w:rsidR="00A3147C">
              <w:rPr>
                <w:noProof/>
                <w:webHidden/>
              </w:rPr>
              <w:fldChar w:fldCharType="end"/>
            </w:r>
          </w:hyperlink>
        </w:p>
        <w:p w:rsidR="00A3147C" w:rsidRDefault="00276903">
          <w:pPr>
            <w:pStyle w:val="TOC3"/>
            <w:rPr>
              <w:rFonts w:eastAsiaTheme="minorEastAsia"/>
              <w:noProof/>
              <w:sz w:val="22"/>
            </w:rPr>
          </w:pPr>
          <w:hyperlink w:anchor="_Toc439666313" w:history="1">
            <w:r w:rsidR="00A3147C" w:rsidRPr="0066538F">
              <w:rPr>
                <w:rStyle w:val="Hyperlink"/>
                <w:noProof/>
              </w:rPr>
              <w:t>12.1.1</w:t>
            </w:r>
            <w:r w:rsidR="00A3147C">
              <w:rPr>
                <w:rFonts w:eastAsiaTheme="minorEastAsia"/>
                <w:noProof/>
                <w:sz w:val="22"/>
              </w:rPr>
              <w:tab/>
            </w:r>
            <w:r w:rsidR="00A3147C" w:rsidRPr="0066538F">
              <w:rPr>
                <w:rStyle w:val="Hyperlink"/>
                <w:noProof/>
              </w:rPr>
              <w:t>Ambient Variable Declarations</w:t>
            </w:r>
            <w:r w:rsidR="00A3147C">
              <w:rPr>
                <w:noProof/>
                <w:webHidden/>
              </w:rPr>
              <w:tab/>
            </w:r>
            <w:r w:rsidR="00A3147C">
              <w:rPr>
                <w:noProof/>
                <w:webHidden/>
              </w:rPr>
              <w:fldChar w:fldCharType="begin"/>
            </w:r>
            <w:r w:rsidR="00A3147C">
              <w:rPr>
                <w:noProof/>
                <w:webHidden/>
              </w:rPr>
              <w:instrText xml:space="preserve"> PAGEREF _Toc439666313 \h </w:instrText>
            </w:r>
            <w:r w:rsidR="00A3147C">
              <w:rPr>
                <w:noProof/>
                <w:webHidden/>
              </w:rPr>
            </w:r>
            <w:r w:rsidR="00A3147C">
              <w:rPr>
                <w:noProof/>
                <w:webHidden/>
              </w:rPr>
              <w:fldChar w:fldCharType="separate"/>
            </w:r>
            <w:r w:rsidR="00A3147C">
              <w:rPr>
                <w:noProof/>
                <w:webHidden/>
              </w:rPr>
              <w:t>167</w:t>
            </w:r>
            <w:r w:rsidR="00A3147C">
              <w:rPr>
                <w:noProof/>
                <w:webHidden/>
              </w:rPr>
              <w:fldChar w:fldCharType="end"/>
            </w:r>
          </w:hyperlink>
        </w:p>
        <w:p w:rsidR="00A3147C" w:rsidRDefault="00276903">
          <w:pPr>
            <w:pStyle w:val="TOC3"/>
            <w:rPr>
              <w:rFonts w:eastAsiaTheme="minorEastAsia"/>
              <w:noProof/>
              <w:sz w:val="22"/>
            </w:rPr>
          </w:pPr>
          <w:hyperlink w:anchor="_Toc439666314" w:history="1">
            <w:r w:rsidR="00A3147C" w:rsidRPr="0066538F">
              <w:rPr>
                <w:rStyle w:val="Hyperlink"/>
                <w:noProof/>
              </w:rPr>
              <w:t>12.1.2</w:t>
            </w:r>
            <w:r w:rsidR="00A3147C">
              <w:rPr>
                <w:rFonts w:eastAsiaTheme="minorEastAsia"/>
                <w:noProof/>
                <w:sz w:val="22"/>
              </w:rPr>
              <w:tab/>
            </w:r>
            <w:r w:rsidR="00A3147C" w:rsidRPr="0066538F">
              <w:rPr>
                <w:rStyle w:val="Hyperlink"/>
                <w:noProof/>
              </w:rPr>
              <w:t>Ambient Function Declarations</w:t>
            </w:r>
            <w:r w:rsidR="00A3147C">
              <w:rPr>
                <w:noProof/>
                <w:webHidden/>
              </w:rPr>
              <w:tab/>
            </w:r>
            <w:r w:rsidR="00A3147C">
              <w:rPr>
                <w:noProof/>
                <w:webHidden/>
              </w:rPr>
              <w:fldChar w:fldCharType="begin"/>
            </w:r>
            <w:r w:rsidR="00A3147C">
              <w:rPr>
                <w:noProof/>
                <w:webHidden/>
              </w:rPr>
              <w:instrText xml:space="preserve"> PAGEREF _Toc439666314 \h </w:instrText>
            </w:r>
            <w:r w:rsidR="00A3147C">
              <w:rPr>
                <w:noProof/>
                <w:webHidden/>
              </w:rPr>
            </w:r>
            <w:r w:rsidR="00A3147C">
              <w:rPr>
                <w:noProof/>
                <w:webHidden/>
              </w:rPr>
              <w:fldChar w:fldCharType="separate"/>
            </w:r>
            <w:r w:rsidR="00A3147C">
              <w:rPr>
                <w:noProof/>
                <w:webHidden/>
              </w:rPr>
              <w:t>167</w:t>
            </w:r>
            <w:r w:rsidR="00A3147C">
              <w:rPr>
                <w:noProof/>
                <w:webHidden/>
              </w:rPr>
              <w:fldChar w:fldCharType="end"/>
            </w:r>
          </w:hyperlink>
        </w:p>
        <w:p w:rsidR="00A3147C" w:rsidRDefault="00276903">
          <w:pPr>
            <w:pStyle w:val="TOC3"/>
            <w:rPr>
              <w:rFonts w:eastAsiaTheme="minorEastAsia"/>
              <w:noProof/>
              <w:sz w:val="22"/>
            </w:rPr>
          </w:pPr>
          <w:hyperlink w:anchor="_Toc439666315" w:history="1">
            <w:r w:rsidR="00A3147C" w:rsidRPr="0066538F">
              <w:rPr>
                <w:rStyle w:val="Hyperlink"/>
                <w:noProof/>
              </w:rPr>
              <w:t>12.1.3</w:t>
            </w:r>
            <w:r w:rsidR="00A3147C">
              <w:rPr>
                <w:rFonts w:eastAsiaTheme="minorEastAsia"/>
                <w:noProof/>
                <w:sz w:val="22"/>
              </w:rPr>
              <w:tab/>
            </w:r>
            <w:r w:rsidR="00A3147C" w:rsidRPr="0066538F">
              <w:rPr>
                <w:rStyle w:val="Hyperlink"/>
                <w:noProof/>
              </w:rPr>
              <w:t>Ambient Class Declarations</w:t>
            </w:r>
            <w:r w:rsidR="00A3147C">
              <w:rPr>
                <w:noProof/>
                <w:webHidden/>
              </w:rPr>
              <w:tab/>
            </w:r>
            <w:r w:rsidR="00A3147C">
              <w:rPr>
                <w:noProof/>
                <w:webHidden/>
              </w:rPr>
              <w:fldChar w:fldCharType="begin"/>
            </w:r>
            <w:r w:rsidR="00A3147C">
              <w:rPr>
                <w:noProof/>
                <w:webHidden/>
              </w:rPr>
              <w:instrText xml:space="preserve"> PAGEREF _Toc439666315 \h </w:instrText>
            </w:r>
            <w:r w:rsidR="00A3147C">
              <w:rPr>
                <w:noProof/>
                <w:webHidden/>
              </w:rPr>
            </w:r>
            <w:r w:rsidR="00A3147C">
              <w:rPr>
                <w:noProof/>
                <w:webHidden/>
              </w:rPr>
              <w:fldChar w:fldCharType="separate"/>
            </w:r>
            <w:r w:rsidR="00A3147C">
              <w:rPr>
                <w:noProof/>
                <w:webHidden/>
              </w:rPr>
              <w:t>168</w:t>
            </w:r>
            <w:r w:rsidR="00A3147C">
              <w:rPr>
                <w:noProof/>
                <w:webHidden/>
              </w:rPr>
              <w:fldChar w:fldCharType="end"/>
            </w:r>
          </w:hyperlink>
        </w:p>
        <w:p w:rsidR="00A3147C" w:rsidRDefault="00276903">
          <w:pPr>
            <w:pStyle w:val="TOC3"/>
            <w:rPr>
              <w:rFonts w:eastAsiaTheme="minorEastAsia"/>
              <w:noProof/>
              <w:sz w:val="22"/>
            </w:rPr>
          </w:pPr>
          <w:hyperlink w:anchor="_Toc439666316" w:history="1">
            <w:r w:rsidR="00A3147C" w:rsidRPr="0066538F">
              <w:rPr>
                <w:rStyle w:val="Hyperlink"/>
                <w:noProof/>
              </w:rPr>
              <w:t>12.1.4</w:t>
            </w:r>
            <w:r w:rsidR="00A3147C">
              <w:rPr>
                <w:rFonts w:eastAsiaTheme="minorEastAsia"/>
                <w:noProof/>
                <w:sz w:val="22"/>
              </w:rPr>
              <w:tab/>
            </w:r>
            <w:r w:rsidR="00A3147C" w:rsidRPr="0066538F">
              <w:rPr>
                <w:rStyle w:val="Hyperlink"/>
                <w:noProof/>
              </w:rPr>
              <w:t>Ambient Enum Declarations</w:t>
            </w:r>
            <w:r w:rsidR="00A3147C">
              <w:rPr>
                <w:noProof/>
                <w:webHidden/>
              </w:rPr>
              <w:tab/>
            </w:r>
            <w:r w:rsidR="00A3147C">
              <w:rPr>
                <w:noProof/>
                <w:webHidden/>
              </w:rPr>
              <w:fldChar w:fldCharType="begin"/>
            </w:r>
            <w:r w:rsidR="00A3147C">
              <w:rPr>
                <w:noProof/>
                <w:webHidden/>
              </w:rPr>
              <w:instrText xml:space="preserve"> PAGEREF _Toc439666316 \h </w:instrText>
            </w:r>
            <w:r w:rsidR="00A3147C">
              <w:rPr>
                <w:noProof/>
                <w:webHidden/>
              </w:rPr>
            </w:r>
            <w:r w:rsidR="00A3147C">
              <w:rPr>
                <w:noProof/>
                <w:webHidden/>
              </w:rPr>
              <w:fldChar w:fldCharType="separate"/>
            </w:r>
            <w:r w:rsidR="00A3147C">
              <w:rPr>
                <w:noProof/>
                <w:webHidden/>
              </w:rPr>
              <w:t>168</w:t>
            </w:r>
            <w:r w:rsidR="00A3147C">
              <w:rPr>
                <w:noProof/>
                <w:webHidden/>
              </w:rPr>
              <w:fldChar w:fldCharType="end"/>
            </w:r>
          </w:hyperlink>
        </w:p>
        <w:p w:rsidR="00A3147C" w:rsidRDefault="00276903">
          <w:pPr>
            <w:pStyle w:val="TOC3"/>
            <w:rPr>
              <w:rFonts w:eastAsiaTheme="minorEastAsia"/>
              <w:noProof/>
              <w:sz w:val="22"/>
            </w:rPr>
          </w:pPr>
          <w:hyperlink w:anchor="_Toc439666317" w:history="1">
            <w:r w:rsidR="00A3147C" w:rsidRPr="0066538F">
              <w:rPr>
                <w:rStyle w:val="Hyperlink"/>
                <w:noProof/>
              </w:rPr>
              <w:t>12.1.5</w:t>
            </w:r>
            <w:r w:rsidR="00A3147C">
              <w:rPr>
                <w:rFonts w:eastAsiaTheme="minorEastAsia"/>
                <w:noProof/>
                <w:sz w:val="22"/>
              </w:rPr>
              <w:tab/>
            </w:r>
            <w:r w:rsidR="00A3147C" w:rsidRPr="0066538F">
              <w:rPr>
                <w:rStyle w:val="Hyperlink"/>
                <w:noProof/>
              </w:rPr>
              <w:t>Ambient Namespace Declarations</w:t>
            </w:r>
            <w:r w:rsidR="00A3147C">
              <w:rPr>
                <w:noProof/>
                <w:webHidden/>
              </w:rPr>
              <w:tab/>
            </w:r>
            <w:r w:rsidR="00A3147C">
              <w:rPr>
                <w:noProof/>
                <w:webHidden/>
              </w:rPr>
              <w:fldChar w:fldCharType="begin"/>
            </w:r>
            <w:r w:rsidR="00A3147C">
              <w:rPr>
                <w:noProof/>
                <w:webHidden/>
              </w:rPr>
              <w:instrText xml:space="preserve"> PAGEREF _Toc439666317 \h </w:instrText>
            </w:r>
            <w:r w:rsidR="00A3147C">
              <w:rPr>
                <w:noProof/>
                <w:webHidden/>
              </w:rPr>
            </w:r>
            <w:r w:rsidR="00A3147C">
              <w:rPr>
                <w:noProof/>
                <w:webHidden/>
              </w:rPr>
              <w:fldChar w:fldCharType="separate"/>
            </w:r>
            <w:r w:rsidR="00A3147C">
              <w:rPr>
                <w:noProof/>
                <w:webHidden/>
              </w:rPr>
              <w:t>169</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318" w:history="1">
            <w:r w:rsidR="00A3147C" w:rsidRPr="0066538F">
              <w:rPr>
                <w:rStyle w:val="Hyperlink"/>
                <w:noProof/>
              </w:rPr>
              <w:t>12.2</w:t>
            </w:r>
            <w:r w:rsidR="00A3147C">
              <w:rPr>
                <w:rFonts w:eastAsiaTheme="minorEastAsia"/>
                <w:noProof/>
                <w:sz w:val="22"/>
              </w:rPr>
              <w:tab/>
            </w:r>
            <w:r w:rsidR="00A3147C" w:rsidRPr="0066538F">
              <w:rPr>
                <w:rStyle w:val="Hyperlink"/>
                <w:noProof/>
              </w:rPr>
              <w:t>Ambient Module Declarations</w:t>
            </w:r>
            <w:r w:rsidR="00A3147C">
              <w:rPr>
                <w:noProof/>
                <w:webHidden/>
              </w:rPr>
              <w:tab/>
            </w:r>
            <w:r w:rsidR="00A3147C">
              <w:rPr>
                <w:noProof/>
                <w:webHidden/>
              </w:rPr>
              <w:fldChar w:fldCharType="begin"/>
            </w:r>
            <w:r w:rsidR="00A3147C">
              <w:rPr>
                <w:noProof/>
                <w:webHidden/>
              </w:rPr>
              <w:instrText xml:space="preserve"> PAGEREF _Toc439666318 \h </w:instrText>
            </w:r>
            <w:r w:rsidR="00A3147C">
              <w:rPr>
                <w:noProof/>
                <w:webHidden/>
              </w:rPr>
            </w:r>
            <w:r w:rsidR="00A3147C">
              <w:rPr>
                <w:noProof/>
                <w:webHidden/>
              </w:rPr>
              <w:fldChar w:fldCharType="separate"/>
            </w:r>
            <w:r w:rsidR="00A3147C">
              <w:rPr>
                <w:noProof/>
                <w:webHidden/>
              </w:rPr>
              <w:t>169</w:t>
            </w:r>
            <w:r w:rsidR="00A3147C">
              <w:rPr>
                <w:noProof/>
                <w:webHidden/>
              </w:rPr>
              <w:fldChar w:fldCharType="end"/>
            </w:r>
          </w:hyperlink>
        </w:p>
        <w:p w:rsidR="00A3147C" w:rsidRDefault="00276903">
          <w:pPr>
            <w:pStyle w:val="TOC1"/>
            <w:rPr>
              <w:rFonts w:eastAsiaTheme="minorEastAsia"/>
              <w:noProof/>
              <w:sz w:val="22"/>
            </w:rPr>
          </w:pPr>
          <w:hyperlink w:anchor="_Toc439666319" w:history="1">
            <w:r w:rsidR="00A3147C" w:rsidRPr="0066538F">
              <w:rPr>
                <w:rStyle w:val="Hyperlink"/>
                <w:noProof/>
              </w:rPr>
              <w:t>A</w:t>
            </w:r>
            <w:r w:rsidR="00A3147C">
              <w:rPr>
                <w:rFonts w:eastAsiaTheme="minorEastAsia"/>
                <w:noProof/>
                <w:sz w:val="22"/>
              </w:rPr>
              <w:tab/>
            </w:r>
            <w:r w:rsidR="00A3147C" w:rsidRPr="0066538F">
              <w:rPr>
                <w:rStyle w:val="Hyperlink"/>
                <w:noProof/>
              </w:rPr>
              <w:t>Grammar</w:t>
            </w:r>
            <w:r w:rsidR="00A3147C">
              <w:rPr>
                <w:noProof/>
                <w:webHidden/>
              </w:rPr>
              <w:tab/>
            </w:r>
            <w:r w:rsidR="00A3147C">
              <w:rPr>
                <w:noProof/>
                <w:webHidden/>
              </w:rPr>
              <w:fldChar w:fldCharType="begin"/>
            </w:r>
            <w:r w:rsidR="00A3147C">
              <w:rPr>
                <w:noProof/>
                <w:webHidden/>
              </w:rPr>
              <w:instrText xml:space="preserve"> PAGEREF _Toc439666319 \h </w:instrText>
            </w:r>
            <w:r w:rsidR="00A3147C">
              <w:rPr>
                <w:noProof/>
                <w:webHidden/>
              </w:rPr>
            </w:r>
            <w:r w:rsidR="00A3147C">
              <w:rPr>
                <w:noProof/>
                <w:webHidden/>
              </w:rPr>
              <w:fldChar w:fldCharType="separate"/>
            </w:r>
            <w:r w:rsidR="00A3147C">
              <w:rPr>
                <w:noProof/>
                <w:webHidden/>
              </w:rPr>
              <w:t>171</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320" w:history="1">
            <w:r w:rsidR="00A3147C" w:rsidRPr="0066538F">
              <w:rPr>
                <w:rStyle w:val="Hyperlink"/>
                <w:noProof/>
              </w:rPr>
              <w:t>A.1</w:t>
            </w:r>
            <w:r w:rsidR="00A3147C">
              <w:rPr>
                <w:rFonts w:eastAsiaTheme="minorEastAsia"/>
                <w:noProof/>
                <w:sz w:val="22"/>
              </w:rPr>
              <w:tab/>
            </w:r>
            <w:r w:rsidR="00A3147C" w:rsidRPr="0066538F">
              <w:rPr>
                <w:rStyle w:val="Hyperlink"/>
                <w:noProof/>
              </w:rPr>
              <w:t>Types</w:t>
            </w:r>
            <w:r w:rsidR="00A3147C">
              <w:rPr>
                <w:noProof/>
                <w:webHidden/>
              </w:rPr>
              <w:tab/>
            </w:r>
            <w:r w:rsidR="00A3147C">
              <w:rPr>
                <w:noProof/>
                <w:webHidden/>
              </w:rPr>
              <w:fldChar w:fldCharType="begin"/>
            </w:r>
            <w:r w:rsidR="00A3147C">
              <w:rPr>
                <w:noProof/>
                <w:webHidden/>
              </w:rPr>
              <w:instrText xml:space="preserve"> PAGEREF _Toc439666320 \h </w:instrText>
            </w:r>
            <w:r w:rsidR="00A3147C">
              <w:rPr>
                <w:noProof/>
                <w:webHidden/>
              </w:rPr>
            </w:r>
            <w:r w:rsidR="00A3147C">
              <w:rPr>
                <w:noProof/>
                <w:webHidden/>
              </w:rPr>
              <w:fldChar w:fldCharType="separate"/>
            </w:r>
            <w:r w:rsidR="00A3147C">
              <w:rPr>
                <w:noProof/>
                <w:webHidden/>
              </w:rPr>
              <w:t>171</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321" w:history="1">
            <w:r w:rsidR="00A3147C" w:rsidRPr="0066538F">
              <w:rPr>
                <w:rStyle w:val="Hyperlink"/>
                <w:noProof/>
              </w:rPr>
              <w:t>A.2</w:t>
            </w:r>
            <w:r w:rsidR="00A3147C">
              <w:rPr>
                <w:rFonts w:eastAsiaTheme="minorEastAsia"/>
                <w:noProof/>
                <w:sz w:val="22"/>
              </w:rPr>
              <w:tab/>
            </w:r>
            <w:r w:rsidR="00A3147C" w:rsidRPr="0066538F">
              <w:rPr>
                <w:rStyle w:val="Hyperlink"/>
                <w:noProof/>
              </w:rPr>
              <w:t>Expressions</w:t>
            </w:r>
            <w:r w:rsidR="00A3147C">
              <w:rPr>
                <w:noProof/>
                <w:webHidden/>
              </w:rPr>
              <w:tab/>
            </w:r>
            <w:r w:rsidR="00A3147C">
              <w:rPr>
                <w:noProof/>
                <w:webHidden/>
              </w:rPr>
              <w:fldChar w:fldCharType="begin"/>
            </w:r>
            <w:r w:rsidR="00A3147C">
              <w:rPr>
                <w:noProof/>
                <w:webHidden/>
              </w:rPr>
              <w:instrText xml:space="preserve"> PAGEREF _Toc439666321 \h </w:instrText>
            </w:r>
            <w:r w:rsidR="00A3147C">
              <w:rPr>
                <w:noProof/>
                <w:webHidden/>
              </w:rPr>
            </w:r>
            <w:r w:rsidR="00A3147C">
              <w:rPr>
                <w:noProof/>
                <w:webHidden/>
              </w:rPr>
              <w:fldChar w:fldCharType="separate"/>
            </w:r>
            <w:r w:rsidR="00A3147C">
              <w:rPr>
                <w:noProof/>
                <w:webHidden/>
              </w:rPr>
              <w:t>175</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322" w:history="1">
            <w:r w:rsidR="00A3147C" w:rsidRPr="0066538F">
              <w:rPr>
                <w:rStyle w:val="Hyperlink"/>
                <w:noProof/>
              </w:rPr>
              <w:t>A.3</w:t>
            </w:r>
            <w:r w:rsidR="00A3147C">
              <w:rPr>
                <w:rFonts w:eastAsiaTheme="minorEastAsia"/>
                <w:noProof/>
                <w:sz w:val="22"/>
              </w:rPr>
              <w:tab/>
            </w:r>
            <w:r w:rsidR="00A3147C" w:rsidRPr="0066538F">
              <w:rPr>
                <w:rStyle w:val="Hyperlink"/>
                <w:noProof/>
              </w:rPr>
              <w:t>Statements</w:t>
            </w:r>
            <w:r w:rsidR="00A3147C">
              <w:rPr>
                <w:noProof/>
                <w:webHidden/>
              </w:rPr>
              <w:tab/>
            </w:r>
            <w:r w:rsidR="00A3147C">
              <w:rPr>
                <w:noProof/>
                <w:webHidden/>
              </w:rPr>
              <w:fldChar w:fldCharType="begin"/>
            </w:r>
            <w:r w:rsidR="00A3147C">
              <w:rPr>
                <w:noProof/>
                <w:webHidden/>
              </w:rPr>
              <w:instrText xml:space="preserve"> PAGEREF _Toc439666322 \h </w:instrText>
            </w:r>
            <w:r w:rsidR="00A3147C">
              <w:rPr>
                <w:noProof/>
                <w:webHidden/>
              </w:rPr>
            </w:r>
            <w:r w:rsidR="00A3147C">
              <w:rPr>
                <w:noProof/>
                <w:webHidden/>
              </w:rPr>
              <w:fldChar w:fldCharType="separate"/>
            </w:r>
            <w:r w:rsidR="00A3147C">
              <w:rPr>
                <w:noProof/>
                <w:webHidden/>
              </w:rPr>
              <w:t>176</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323" w:history="1">
            <w:r w:rsidR="00A3147C" w:rsidRPr="0066538F">
              <w:rPr>
                <w:rStyle w:val="Hyperlink"/>
                <w:noProof/>
              </w:rPr>
              <w:t>A.4</w:t>
            </w:r>
            <w:r w:rsidR="00A3147C">
              <w:rPr>
                <w:rFonts w:eastAsiaTheme="minorEastAsia"/>
                <w:noProof/>
                <w:sz w:val="22"/>
              </w:rPr>
              <w:tab/>
            </w:r>
            <w:r w:rsidR="00A3147C" w:rsidRPr="0066538F">
              <w:rPr>
                <w:rStyle w:val="Hyperlink"/>
                <w:noProof/>
              </w:rPr>
              <w:t>Functions</w:t>
            </w:r>
            <w:r w:rsidR="00A3147C">
              <w:rPr>
                <w:noProof/>
                <w:webHidden/>
              </w:rPr>
              <w:tab/>
            </w:r>
            <w:r w:rsidR="00A3147C">
              <w:rPr>
                <w:noProof/>
                <w:webHidden/>
              </w:rPr>
              <w:fldChar w:fldCharType="begin"/>
            </w:r>
            <w:r w:rsidR="00A3147C">
              <w:rPr>
                <w:noProof/>
                <w:webHidden/>
              </w:rPr>
              <w:instrText xml:space="preserve"> PAGEREF _Toc439666323 \h </w:instrText>
            </w:r>
            <w:r w:rsidR="00A3147C">
              <w:rPr>
                <w:noProof/>
                <w:webHidden/>
              </w:rPr>
            </w:r>
            <w:r w:rsidR="00A3147C">
              <w:rPr>
                <w:noProof/>
                <w:webHidden/>
              </w:rPr>
              <w:fldChar w:fldCharType="separate"/>
            </w:r>
            <w:r w:rsidR="00A3147C">
              <w:rPr>
                <w:noProof/>
                <w:webHidden/>
              </w:rPr>
              <w:t>176</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324" w:history="1">
            <w:r w:rsidR="00A3147C" w:rsidRPr="0066538F">
              <w:rPr>
                <w:rStyle w:val="Hyperlink"/>
                <w:noProof/>
              </w:rPr>
              <w:t>A.5</w:t>
            </w:r>
            <w:r w:rsidR="00A3147C">
              <w:rPr>
                <w:rFonts w:eastAsiaTheme="minorEastAsia"/>
                <w:noProof/>
                <w:sz w:val="22"/>
              </w:rPr>
              <w:tab/>
            </w:r>
            <w:r w:rsidR="00A3147C" w:rsidRPr="0066538F">
              <w:rPr>
                <w:rStyle w:val="Hyperlink"/>
                <w:noProof/>
              </w:rPr>
              <w:t>Interfaces</w:t>
            </w:r>
            <w:r w:rsidR="00A3147C">
              <w:rPr>
                <w:noProof/>
                <w:webHidden/>
              </w:rPr>
              <w:tab/>
            </w:r>
            <w:r w:rsidR="00A3147C">
              <w:rPr>
                <w:noProof/>
                <w:webHidden/>
              </w:rPr>
              <w:fldChar w:fldCharType="begin"/>
            </w:r>
            <w:r w:rsidR="00A3147C">
              <w:rPr>
                <w:noProof/>
                <w:webHidden/>
              </w:rPr>
              <w:instrText xml:space="preserve"> PAGEREF _Toc439666324 \h </w:instrText>
            </w:r>
            <w:r w:rsidR="00A3147C">
              <w:rPr>
                <w:noProof/>
                <w:webHidden/>
              </w:rPr>
            </w:r>
            <w:r w:rsidR="00A3147C">
              <w:rPr>
                <w:noProof/>
                <w:webHidden/>
              </w:rPr>
              <w:fldChar w:fldCharType="separate"/>
            </w:r>
            <w:r w:rsidR="00A3147C">
              <w:rPr>
                <w:noProof/>
                <w:webHidden/>
              </w:rPr>
              <w:t>176</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325" w:history="1">
            <w:r w:rsidR="00A3147C" w:rsidRPr="0066538F">
              <w:rPr>
                <w:rStyle w:val="Hyperlink"/>
                <w:noProof/>
              </w:rPr>
              <w:t>A.6</w:t>
            </w:r>
            <w:r w:rsidR="00A3147C">
              <w:rPr>
                <w:rFonts w:eastAsiaTheme="minorEastAsia"/>
                <w:noProof/>
                <w:sz w:val="22"/>
              </w:rPr>
              <w:tab/>
            </w:r>
            <w:r w:rsidR="00A3147C" w:rsidRPr="0066538F">
              <w:rPr>
                <w:rStyle w:val="Hyperlink"/>
                <w:noProof/>
              </w:rPr>
              <w:t>Classes</w:t>
            </w:r>
            <w:r w:rsidR="00A3147C">
              <w:rPr>
                <w:noProof/>
                <w:webHidden/>
              </w:rPr>
              <w:tab/>
            </w:r>
            <w:r w:rsidR="00A3147C">
              <w:rPr>
                <w:noProof/>
                <w:webHidden/>
              </w:rPr>
              <w:fldChar w:fldCharType="begin"/>
            </w:r>
            <w:r w:rsidR="00A3147C">
              <w:rPr>
                <w:noProof/>
                <w:webHidden/>
              </w:rPr>
              <w:instrText xml:space="preserve"> PAGEREF _Toc439666325 \h </w:instrText>
            </w:r>
            <w:r w:rsidR="00A3147C">
              <w:rPr>
                <w:noProof/>
                <w:webHidden/>
              </w:rPr>
            </w:r>
            <w:r w:rsidR="00A3147C">
              <w:rPr>
                <w:noProof/>
                <w:webHidden/>
              </w:rPr>
              <w:fldChar w:fldCharType="separate"/>
            </w:r>
            <w:r w:rsidR="00A3147C">
              <w:rPr>
                <w:noProof/>
                <w:webHidden/>
              </w:rPr>
              <w:t>177</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326" w:history="1">
            <w:r w:rsidR="00A3147C" w:rsidRPr="0066538F">
              <w:rPr>
                <w:rStyle w:val="Hyperlink"/>
                <w:noProof/>
              </w:rPr>
              <w:t>A.7</w:t>
            </w:r>
            <w:r w:rsidR="00A3147C">
              <w:rPr>
                <w:rFonts w:eastAsiaTheme="minorEastAsia"/>
                <w:noProof/>
                <w:sz w:val="22"/>
              </w:rPr>
              <w:tab/>
            </w:r>
            <w:r w:rsidR="00A3147C" w:rsidRPr="0066538F">
              <w:rPr>
                <w:rStyle w:val="Hyperlink"/>
                <w:noProof/>
              </w:rPr>
              <w:t>Enums</w:t>
            </w:r>
            <w:r w:rsidR="00A3147C">
              <w:rPr>
                <w:noProof/>
                <w:webHidden/>
              </w:rPr>
              <w:tab/>
            </w:r>
            <w:r w:rsidR="00A3147C">
              <w:rPr>
                <w:noProof/>
                <w:webHidden/>
              </w:rPr>
              <w:fldChar w:fldCharType="begin"/>
            </w:r>
            <w:r w:rsidR="00A3147C">
              <w:rPr>
                <w:noProof/>
                <w:webHidden/>
              </w:rPr>
              <w:instrText xml:space="preserve"> PAGEREF _Toc439666326 \h </w:instrText>
            </w:r>
            <w:r w:rsidR="00A3147C">
              <w:rPr>
                <w:noProof/>
                <w:webHidden/>
              </w:rPr>
            </w:r>
            <w:r w:rsidR="00A3147C">
              <w:rPr>
                <w:noProof/>
                <w:webHidden/>
              </w:rPr>
              <w:fldChar w:fldCharType="separate"/>
            </w:r>
            <w:r w:rsidR="00A3147C">
              <w:rPr>
                <w:noProof/>
                <w:webHidden/>
              </w:rPr>
              <w:t>178</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327" w:history="1">
            <w:r w:rsidR="00A3147C" w:rsidRPr="0066538F">
              <w:rPr>
                <w:rStyle w:val="Hyperlink"/>
                <w:noProof/>
              </w:rPr>
              <w:t>A.8</w:t>
            </w:r>
            <w:r w:rsidR="00A3147C">
              <w:rPr>
                <w:rFonts w:eastAsiaTheme="minorEastAsia"/>
                <w:noProof/>
                <w:sz w:val="22"/>
              </w:rPr>
              <w:tab/>
            </w:r>
            <w:r w:rsidR="00A3147C" w:rsidRPr="0066538F">
              <w:rPr>
                <w:rStyle w:val="Hyperlink"/>
                <w:noProof/>
              </w:rPr>
              <w:t>Namespaces</w:t>
            </w:r>
            <w:r w:rsidR="00A3147C">
              <w:rPr>
                <w:noProof/>
                <w:webHidden/>
              </w:rPr>
              <w:tab/>
            </w:r>
            <w:r w:rsidR="00A3147C">
              <w:rPr>
                <w:noProof/>
                <w:webHidden/>
              </w:rPr>
              <w:fldChar w:fldCharType="begin"/>
            </w:r>
            <w:r w:rsidR="00A3147C">
              <w:rPr>
                <w:noProof/>
                <w:webHidden/>
              </w:rPr>
              <w:instrText xml:space="preserve"> PAGEREF _Toc439666327 \h </w:instrText>
            </w:r>
            <w:r w:rsidR="00A3147C">
              <w:rPr>
                <w:noProof/>
                <w:webHidden/>
              </w:rPr>
            </w:r>
            <w:r w:rsidR="00A3147C">
              <w:rPr>
                <w:noProof/>
                <w:webHidden/>
              </w:rPr>
              <w:fldChar w:fldCharType="separate"/>
            </w:r>
            <w:r w:rsidR="00A3147C">
              <w:rPr>
                <w:noProof/>
                <w:webHidden/>
              </w:rPr>
              <w:t>178</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328" w:history="1">
            <w:r w:rsidR="00A3147C" w:rsidRPr="0066538F">
              <w:rPr>
                <w:rStyle w:val="Hyperlink"/>
                <w:noProof/>
              </w:rPr>
              <w:t>A.9</w:t>
            </w:r>
            <w:r w:rsidR="00A3147C">
              <w:rPr>
                <w:rFonts w:eastAsiaTheme="minorEastAsia"/>
                <w:noProof/>
                <w:sz w:val="22"/>
              </w:rPr>
              <w:tab/>
            </w:r>
            <w:r w:rsidR="00A3147C" w:rsidRPr="0066538F">
              <w:rPr>
                <w:rStyle w:val="Hyperlink"/>
                <w:noProof/>
              </w:rPr>
              <w:t>Scripts and Modules</w:t>
            </w:r>
            <w:r w:rsidR="00A3147C">
              <w:rPr>
                <w:noProof/>
                <w:webHidden/>
              </w:rPr>
              <w:tab/>
            </w:r>
            <w:r w:rsidR="00A3147C">
              <w:rPr>
                <w:noProof/>
                <w:webHidden/>
              </w:rPr>
              <w:fldChar w:fldCharType="begin"/>
            </w:r>
            <w:r w:rsidR="00A3147C">
              <w:rPr>
                <w:noProof/>
                <w:webHidden/>
              </w:rPr>
              <w:instrText xml:space="preserve"> PAGEREF _Toc439666328 \h </w:instrText>
            </w:r>
            <w:r w:rsidR="00A3147C">
              <w:rPr>
                <w:noProof/>
                <w:webHidden/>
              </w:rPr>
            </w:r>
            <w:r w:rsidR="00A3147C">
              <w:rPr>
                <w:noProof/>
                <w:webHidden/>
              </w:rPr>
              <w:fldChar w:fldCharType="separate"/>
            </w:r>
            <w:r w:rsidR="00A3147C">
              <w:rPr>
                <w:noProof/>
                <w:webHidden/>
              </w:rPr>
              <w:t>179</w:t>
            </w:r>
            <w:r w:rsidR="00A3147C">
              <w:rPr>
                <w:noProof/>
                <w:webHidden/>
              </w:rPr>
              <w:fldChar w:fldCharType="end"/>
            </w:r>
          </w:hyperlink>
        </w:p>
        <w:p w:rsidR="00A3147C" w:rsidRDefault="00276903">
          <w:pPr>
            <w:pStyle w:val="TOC2"/>
            <w:tabs>
              <w:tab w:val="left" w:pos="880"/>
              <w:tab w:val="right" w:leader="dot" w:pos="9350"/>
            </w:tabs>
            <w:rPr>
              <w:rFonts w:eastAsiaTheme="minorEastAsia"/>
              <w:noProof/>
              <w:sz w:val="22"/>
            </w:rPr>
          </w:pPr>
          <w:hyperlink w:anchor="_Toc439666329" w:history="1">
            <w:r w:rsidR="00A3147C" w:rsidRPr="0066538F">
              <w:rPr>
                <w:rStyle w:val="Hyperlink"/>
                <w:noProof/>
              </w:rPr>
              <w:t>A.10</w:t>
            </w:r>
            <w:r w:rsidR="00A3147C">
              <w:rPr>
                <w:rFonts w:eastAsiaTheme="minorEastAsia"/>
                <w:noProof/>
                <w:sz w:val="22"/>
              </w:rPr>
              <w:tab/>
            </w:r>
            <w:r w:rsidR="00A3147C" w:rsidRPr="0066538F">
              <w:rPr>
                <w:rStyle w:val="Hyperlink"/>
                <w:noProof/>
              </w:rPr>
              <w:t>Ambients</w:t>
            </w:r>
            <w:r w:rsidR="00A3147C">
              <w:rPr>
                <w:noProof/>
                <w:webHidden/>
              </w:rPr>
              <w:tab/>
            </w:r>
            <w:r w:rsidR="00A3147C">
              <w:rPr>
                <w:noProof/>
                <w:webHidden/>
              </w:rPr>
              <w:fldChar w:fldCharType="begin"/>
            </w:r>
            <w:r w:rsidR="00A3147C">
              <w:rPr>
                <w:noProof/>
                <w:webHidden/>
              </w:rPr>
              <w:instrText xml:space="preserve"> PAGEREF _Toc439666329 \h </w:instrText>
            </w:r>
            <w:r w:rsidR="00A3147C">
              <w:rPr>
                <w:noProof/>
                <w:webHidden/>
              </w:rPr>
            </w:r>
            <w:r w:rsidR="00A3147C">
              <w:rPr>
                <w:noProof/>
                <w:webHidden/>
              </w:rPr>
              <w:fldChar w:fldCharType="separate"/>
            </w:r>
            <w:r w:rsidR="00A3147C">
              <w:rPr>
                <w:noProof/>
                <w:webHidden/>
              </w:rPr>
              <w:t>183</w:t>
            </w:r>
            <w:r w:rsidR="00A3147C">
              <w:rPr>
                <w:noProof/>
                <w:webHidden/>
              </w:rPr>
              <w:fldChar w:fldCharType="end"/>
            </w:r>
          </w:hyperlink>
        </w:p>
        <w:p w:rsidR="0044410D" w:rsidRPr="0044410D" w:rsidRDefault="00DE357C">
          <w:r>
            <w:rPr>
              <w:b/>
              <w:bCs/>
              <w:noProof/>
            </w:rPr>
            <w:fldChar w:fldCharType="end"/>
          </w:r>
        </w:p>
      </w:sdtContent>
    </w:sdt>
    <w:p w:rsidR="0044410D" w:rsidRPr="0044410D" w:rsidRDefault="0044410D" w:rsidP="00DE357C"/>
    <w:p w:rsidR="00DE357C" w:rsidRPr="00DE357C" w:rsidRDefault="00DE357C" w:rsidP="00DE357C">
      <w:pPr>
        <w:sectPr w:rsidR="00DE357C" w:rsidRPr="00DE357C" w:rsidSect="00821B01">
          <w:footerReference w:type="default" r:id="rId9"/>
          <w:type w:val="oddPage"/>
          <w:pgSz w:w="12240" w:h="15840"/>
          <w:pgMar w:top="1440" w:right="1440" w:bottom="1440" w:left="1440" w:header="720" w:footer="720" w:gutter="0"/>
          <w:pgNumType w:fmt="lowerRoman" w:start="1"/>
          <w:cols w:space="720"/>
          <w:docGrid w:linePitch="360"/>
        </w:sectPr>
      </w:pPr>
    </w:p>
    <w:p w:rsidR="0044410D" w:rsidRPr="0044410D" w:rsidRDefault="00BD4B50" w:rsidP="00C63C76">
      <w:pPr>
        <w:pStyle w:val="Heading1"/>
      </w:pPr>
      <w:bookmarkStart w:id="1" w:name="_Toc439666110"/>
      <w:r>
        <w:lastRenderedPageBreak/>
        <w:t>Introduction</w:t>
      </w:r>
      <w:bookmarkEnd w:id="1"/>
    </w:p>
    <w:p w:rsidR="0044410D" w:rsidRPr="0044410D" w:rsidRDefault="0059156B" w:rsidP="00BD4B50">
      <w:r>
        <w:t>JavaScript</w:t>
      </w:r>
      <w:r w:rsidR="00802CCB">
        <w:t xml:space="preserve"> applications such as </w:t>
      </w:r>
      <w:r>
        <w:t xml:space="preserve">web </w:t>
      </w:r>
      <w:r w:rsidR="00802CCB">
        <w:t xml:space="preserve">e-mail, maps, document editing, and collaboration tools are becoming an increasingly important </w:t>
      </w:r>
      <w:r w:rsidR="00DC1E7F">
        <w:t xml:space="preserve">part of the everyday computing. </w:t>
      </w:r>
      <w:r w:rsidR="00BD4B50">
        <w:t xml:space="preserve">We designed </w:t>
      </w:r>
      <w:r w:rsidR="003C5236">
        <w:t>TypeScript</w:t>
      </w:r>
      <w:r w:rsidR="00D95403">
        <w:t xml:space="preserve"> to meet the needs of the</w:t>
      </w:r>
      <w:r w:rsidR="00BD4B50">
        <w:t xml:space="preserve"> JavaScript programming teams</w:t>
      </w:r>
      <w:r w:rsidR="00F237D6">
        <w:t xml:space="preserve"> </w:t>
      </w:r>
      <w:r w:rsidR="00617A69">
        <w:t xml:space="preserve">that </w:t>
      </w:r>
      <w:r w:rsidR="00F237D6">
        <w:t>build</w:t>
      </w:r>
      <w:r w:rsidR="00617A69">
        <w:t xml:space="preserve"> </w:t>
      </w:r>
      <w:r w:rsidR="00577BE5">
        <w:t>and maintain</w:t>
      </w:r>
      <w:r w:rsidR="00BD4B50">
        <w:t xml:space="preserve"> large JavaScript programs. </w:t>
      </w:r>
      <w:r w:rsidR="003C5236">
        <w:t>TypeScript</w:t>
      </w:r>
      <w:r w:rsidR="00BD4B50">
        <w:t xml:space="preserve"> helps programming teams to define interfaces between software components and to gain insight into the behavior of existing JavaScript libraries. </w:t>
      </w:r>
      <w:r w:rsidR="003C5236">
        <w:t>TypeScript</w:t>
      </w:r>
      <w:r w:rsidR="00BD4B50">
        <w:t xml:space="preserve"> also enables teams to reduce naming conflicts by organizing their code into dynamically-loadable modules. </w:t>
      </w:r>
      <w:r w:rsidR="003C5236">
        <w:t>TypeScript</w:t>
      </w:r>
      <w:r w:rsidR="008F4735">
        <w:t>'</w:t>
      </w:r>
      <w:r w:rsidR="00BD4B50">
        <w:t>s optional type system enables JavaScript programmers to use highly-productive development tools and practices: static checking, symbol-based navigation, statement completion, and code re-factoring.</w:t>
      </w:r>
    </w:p>
    <w:p w:rsidR="0044410D" w:rsidRPr="0044410D" w:rsidRDefault="003C5236" w:rsidP="00BD4B50">
      <w:r>
        <w:t>TypeScript</w:t>
      </w:r>
      <w:r w:rsidR="00BD4B50">
        <w:t xml:space="preserve"> is a syntactic sugar for JavaScript. </w:t>
      </w:r>
      <w:r>
        <w:t>TypeScript</w:t>
      </w:r>
      <w:r w:rsidR="00BD4B50">
        <w:t xml:space="preserve"> syntax is a superset of </w:t>
      </w:r>
      <w:r w:rsidR="00D80640">
        <w:t>ECMAScript 2015 (ES2015</w:t>
      </w:r>
      <w:r w:rsidR="00BD4B50">
        <w:t xml:space="preserve">) syntax. Every JavaScript program is also a </w:t>
      </w:r>
      <w:r>
        <w:t>TypeScript</w:t>
      </w:r>
      <w:r w:rsidR="00BD4B50">
        <w:t xml:space="preserve"> program. The </w:t>
      </w:r>
      <w:r>
        <w:t>TypeScript</w:t>
      </w:r>
      <w:r w:rsidR="00BD4B50">
        <w:t xml:space="preserve"> compiler performs only file-local transformations on </w:t>
      </w:r>
      <w:r>
        <w:t>TypeScript</w:t>
      </w:r>
      <w:r w:rsidR="00BD4B50">
        <w:t xml:space="preserve"> programs and does not re-order variables declared in </w:t>
      </w:r>
      <w:r>
        <w:t>TypeScript</w:t>
      </w:r>
      <w:r w:rsidR="00BD4B50">
        <w:t xml:space="preserve">. This leads to JavaScript output that closely matches the </w:t>
      </w:r>
      <w:r>
        <w:t>TypeScript</w:t>
      </w:r>
      <w:r w:rsidR="00BD4B50">
        <w:t xml:space="preserve"> input. </w:t>
      </w:r>
      <w:r>
        <w:t>TypeScript</w:t>
      </w:r>
      <w:r w:rsidR="00BD4B50">
        <w:t xml:space="preserve"> does not transform variable names, making tractable the direct debugging of emitted JavaScript. </w:t>
      </w:r>
      <w:r>
        <w:t>TypeScript</w:t>
      </w:r>
      <w:r w:rsidR="00BD4B50">
        <w:t xml:space="preserve"> optionally provides source maps, enabling source-level debugging. </w:t>
      </w:r>
      <w:r>
        <w:t>TypeScript</w:t>
      </w:r>
      <w:r w:rsidR="00BD4B50">
        <w:t xml:space="preserve"> tools typically emit JavaScript upon file save, preserving the test, edit, refresh cycle commonly used in JavaScript development.</w:t>
      </w:r>
    </w:p>
    <w:p w:rsidR="00914437" w:rsidRDefault="003C5236" w:rsidP="00BD4B50">
      <w:r>
        <w:t>TypeScript</w:t>
      </w:r>
      <w:r w:rsidR="00BD4B50">
        <w:t xml:space="preserve"> syntax includes </w:t>
      </w:r>
      <w:r w:rsidR="0015060B">
        <w:t>all features of</w:t>
      </w:r>
      <w:r w:rsidR="007F1D45">
        <w:t xml:space="preserve"> </w:t>
      </w:r>
      <w:r w:rsidR="0015060B">
        <w:t>ECMAScript</w:t>
      </w:r>
      <w:r w:rsidR="00D80640">
        <w:t xml:space="preserve"> 2015</w:t>
      </w:r>
      <w:r w:rsidR="007F1D45">
        <w:t>, including</w:t>
      </w:r>
      <w:r w:rsidR="00BD4B50">
        <w:t xml:space="preserve"> classes and modules</w:t>
      </w:r>
      <w:r w:rsidR="00914437">
        <w:t>, and provides the ability to translate these features into ECMAScript 3 or 5 compliant code.</w:t>
      </w:r>
    </w:p>
    <w:p w:rsidR="0044410D" w:rsidRPr="0044410D" w:rsidRDefault="00BD4B50" w:rsidP="00BD4B50">
      <w:r>
        <w:t xml:space="preserve">Classes enable programmers to express common object-oriented patterns in a standard way, making features like inheritance more readable and interoperable. Modules enable programmers to organize their code into components while avoiding naming conflicts. The </w:t>
      </w:r>
      <w:r w:rsidR="003C5236">
        <w:t>TypeScript</w:t>
      </w:r>
      <w:r>
        <w:t xml:space="preserve"> compiler provides module code generation options that support either static or dynamic loading of module contents.</w:t>
      </w:r>
    </w:p>
    <w:p w:rsidR="0044410D" w:rsidRPr="0044410D" w:rsidRDefault="003C5236" w:rsidP="00BD4B50">
      <w:r>
        <w:t>TypeScript</w:t>
      </w:r>
      <w:r w:rsidR="00BD4B50">
        <w:t xml:space="preserve"> also provides to JavaScript programmers a system of optional type annotations. These type annotations are like the JSDoc comments found in the Closure system, but in </w:t>
      </w:r>
      <w:r>
        <w:t>TypeScript</w:t>
      </w:r>
      <w:r w:rsidR="00BD4B50">
        <w:t xml:space="preserve"> they are integrated directly into the language syntax. This integration makes the code more readable and reduces the maintenance cost of synchronizing type annotations with their corresponding variables.</w:t>
      </w:r>
    </w:p>
    <w:p w:rsidR="0044410D" w:rsidRPr="0044410D" w:rsidRDefault="00BD4B50" w:rsidP="00BD4B50">
      <w:r>
        <w:t xml:space="preserve">The </w:t>
      </w:r>
      <w:r w:rsidR="003C5236">
        <w:t>TypeScript</w:t>
      </w:r>
      <w:r>
        <w:t xml:space="preserve"> type system enables programmers to express limits on the capabilities of JavaScript objects, and to use tools that enforce these limits. To minimize the number of annotations needed for tools to become useful, the </w:t>
      </w:r>
      <w:r w:rsidR="003C5236">
        <w:t>TypeScript</w:t>
      </w:r>
      <w:r>
        <w:t xml:space="preserve"> type system makes extensive use of type inference. For example, from the following statement, </w:t>
      </w:r>
      <w:r w:rsidR="003C5236">
        <w:t>TypeScript</w:t>
      </w:r>
      <w:r>
        <w:t xml:space="preserve"> will infer that the variable </w:t>
      </w:r>
      <w:r w:rsidR="008F4735">
        <w:t>'</w:t>
      </w:r>
      <w:r>
        <w:t>i</w:t>
      </w:r>
      <w:r w:rsidR="008F4735">
        <w:t>'</w:t>
      </w:r>
      <w:r>
        <w:t xml:space="preserve"> has the type number.</w:t>
      </w:r>
    </w:p>
    <w:p w:rsidR="0044410D" w:rsidRPr="0044410D" w:rsidRDefault="00BD4B50" w:rsidP="00BD4B50">
      <w:pPr>
        <w:pStyle w:val="Code"/>
      </w:pPr>
      <w:r w:rsidRPr="00893883">
        <w:rPr>
          <w:color w:val="0000FF"/>
        </w:rPr>
        <w:t>var</w:t>
      </w:r>
      <w:r w:rsidRPr="00893883">
        <w:t xml:space="preserve"> i = 0;</w:t>
      </w:r>
    </w:p>
    <w:p w:rsidR="0044410D" w:rsidRPr="0044410D" w:rsidRDefault="003C5236" w:rsidP="00BD4B50">
      <w:r>
        <w:t>TypeScript</w:t>
      </w:r>
      <w:r w:rsidR="00BD4B50">
        <w:t xml:space="preserve"> will infer from the following function definition that the function f has return type string.</w:t>
      </w:r>
    </w:p>
    <w:p w:rsidR="0044410D" w:rsidRPr="0044410D" w:rsidRDefault="00BD4B50" w:rsidP="00BD4B50">
      <w:pPr>
        <w:pStyle w:val="Code"/>
      </w:pPr>
      <w:r w:rsidRPr="00893883">
        <w:rPr>
          <w:color w:val="0000FF"/>
        </w:rPr>
        <w:lastRenderedPageBreak/>
        <w:t>function</w:t>
      </w:r>
      <w:r w:rsidRPr="00893883">
        <w:t xml:space="preserve"> f() {</w:t>
      </w:r>
      <w:r w:rsidR="0048218E" w:rsidRPr="00893883">
        <w:br/>
      </w:r>
      <w:r w:rsidRPr="00893883">
        <w:t xml:space="preserve">    </w:t>
      </w:r>
      <w:r w:rsidRPr="00893883">
        <w:rPr>
          <w:color w:val="0000FF"/>
        </w:rPr>
        <w:t>return</w:t>
      </w:r>
      <w:r w:rsidRPr="00893883">
        <w:t xml:space="preserve"> </w:t>
      </w:r>
      <w:r w:rsidR="008F4735" w:rsidRPr="00893883">
        <w:rPr>
          <w:color w:val="800000"/>
        </w:rPr>
        <w:t>"</w:t>
      </w:r>
      <w:r w:rsidRPr="00893883">
        <w:rPr>
          <w:color w:val="800000"/>
        </w:rPr>
        <w:t>hello</w:t>
      </w:r>
      <w:r w:rsidR="008F4735" w:rsidRPr="00893883">
        <w:rPr>
          <w:color w:val="800000"/>
        </w:rPr>
        <w:t>"</w:t>
      </w:r>
      <w:r w:rsidRPr="00893883">
        <w:t>;</w:t>
      </w:r>
      <w:r w:rsidR="0048218E" w:rsidRPr="00893883">
        <w:br/>
      </w:r>
      <w:r w:rsidRPr="00893883">
        <w:t>}</w:t>
      </w:r>
    </w:p>
    <w:p w:rsidR="0044410D" w:rsidRPr="0044410D" w:rsidRDefault="00BD4B50" w:rsidP="00BD4B50">
      <w:r>
        <w:t xml:space="preserve">To benefit from this inference, a programmer can use the </w:t>
      </w:r>
      <w:r w:rsidR="003C5236">
        <w:t>TypeScript</w:t>
      </w:r>
      <w:r>
        <w:t xml:space="preserve"> language service. For example, a code editor can incorporate the </w:t>
      </w:r>
      <w:r w:rsidR="003C5236">
        <w:t>TypeScript</w:t>
      </w:r>
      <w:r>
        <w:t xml:space="preserve"> language service and use the service to find the members of a string object as in the following screen shot.</w:t>
      </w:r>
    </w:p>
    <w:p w:rsidR="0044410D" w:rsidRPr="0044410D" w:rsidRDefault="002D3181" w:rsidP="00BD4B50">
      <w:pPr>
        <w:ind w:left="720"/>
      </w:pPr>
      <w:r>
        <w:rPr>
          <w:noProof/>
          <w:lang w:val="en-CA" w:eastAsia="en-CA"/>
        </w:rPr>
        <w:drawing>
          <wp:inline distT="0" distB="0" distL="0" distR="0" wp14:anchorId="02D244F9" wp14:editId="57ACAB92">
            <wp:extent cx="4210050" cy="282892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10050" cy="2828925"/>
                    </a:xfrm>
                    <a:prstGeom prst="rect">
                      <a:avLst/>
                    </a:prstGeom>
                    <a:noFill/>
                    <a:ln>
                      <a:noFill/>
                    </a:ln>
                  </pic:spPr>
                </pic:pic>
              </a:graphicData>
            </a:graphic>
          </wp:inline>
        </w:drawing>
      </w:r>
      <w:r w:rsidR="00267EE6" w:rsidRPr="006E110C">
        <w:rPr>
          <w:vanish/>
        </w:rPr>
        <w:t>![](images/image1.png)</w:t>
      </w:r>
    </w:p>
    <w:p w:rsidR="0044410D" w:rsidRPr="0044410D" w:rsidRDefault="00BD4B50" w:rsidP="00BD4B50">
      <w:r>
        <w:t xml:space="preserve">In this example, the programmer benefits from type inference without providing type annotations. Some beneficial tools, however, do require the programmer to provide type annotations. In </w:t>
      </w:r>
      <w:r w:rsidR="003C5236">
        <w:t>TypeScript</w:t>
      </w:r>
      <w:r>
        <w:t>, we can express a parameter requirement as in the following code fragment.</w:t>
      </w:r>
    </w:p>
    <w:p w:rsidR="0044410D" w:rsidRPr="0044410D" w:rsidRDefault="00BD4B50" w:rsidP="00BD4B50">
      <w:pPr>
        <w:pStyle w:val="Code"/>
      </w:pPr>
      <w:r w:rsidRPr="00893883">
        <w:rPr>
          <w:color w:val="0000FF"/>
        </w:rPr>
        <w:t>function</w:t>
      </w:r>
      <w:r w:rsidRPr="00893883">
        <w:t xml:space="preserve"> f(s: </w:t>
      </w:r>
      <w:r w:rsidRPr="00893883">
        <w:rPr>
          <w:color w:val="0000FF"/>
        </w:rPr>
        <w:t>string</w:t>
      </w:r>
      <w:r w:rsidRPr="00893883">
        <w:t>) {</w:t>
      </w:r>
      <w:r w:rsidR="0048218E" w:rsidRPr="00893883">
        <w:br/>
      </w:r>
      <w:r w:rsidRPr="00893883">
        <w:t xml:space="preserve">    </w:t>
      </w:r>
      <w:r w:rsidRPr="00893883">
        <w:rPr>
          <w:color w:val="0000FF"/>
        </w:rPr>
        <w:t>return</w:t>
      </w:r>
      <w:r w:rsidRPr="00893883">
        <w:t xml:space="preserve"> s;</w:t>
      </w:r>
      <w:r w:rsidR="0048218E" w:rsidRPr="00893883">
        <w:br/>
      </w:r>
      <w:r w:rsidRPr="00893883">
        <w:t>}</w:t>
      </w:r>
    </w:p>
    <w:p w:rsidR="0044410D" w:rsidRPr="0044410D" w:rsidRDefault="00BD4B50" w:rsidP="00BD4B50">
      <w:pPr>
        <w:pStyle w:val="Code"/>
      </w:pPr>
      <w:r w:rsidRPr="00893883">
        <w:t xml:space="preserve">f({});       </w:t>
      </w:r>
      <w:r w:rsidRPr="00893883">
        <w:rPr>
          <w:color w:val="008000"/>
        </w:rPr>
        <w:t>// Error</w:t>
      </w:r>
      <w:r w:rsidR="0048218E" w:rsidRPr="00893883">
        <w:br/>
      </w:r>
      <w:r w:rsidRPr="00893883">
        <w:t>f(</w:t>
      </w:r>
      <w:r w:rsidR="008F4735" w:rsidRPr="00893883">
        <w:rPr>
          <w:color w:val="800000"/>
        </w:rPr>
        <w:t>"</w:t>
      </w:r>
      <w:r w:rsidRPr="00893883">
        <w:rPr>
          <w:color w:val="800000"/>
        </w:rPr>
        <w:t>hello</w:t>
      </w:r>
      <w:r w:rsidR="008F4735" w:rsidRPr="00893883">
        <w:rPr>
          <w:color w:val="800000"/>
        </w:rPr>
        <w:t>"</w:t>
      </w:r>
      <w:r w:rsidRPr="00893883">
        <w:t xml:space="preserve">);  </w:t>
      </w:r>
      <w:r w:rsidRPr="00893883">
        <w:rPr>
          <w:color w:val="008000"/>
        </w:rPr>
        <w:t>// Ok</w:t>
      </w:r>
    </w:p>
    <w:p w:rsidR="0044410D" w:rsidRPr="0044410D" w:rsidRDefault="00BD4B50" w:rsidP="00BD4B50">
      <w:r>
        <w:t>This optional ty</w:t>
      </w:r>
      <w:r w:rsidR="00723DB3">
        <w:t xml:space="preserve">pe annotation on the parameter </w:t>
      </w:r>
      <w:r w:rsidR="008F4735">
        <w:t>'</w:t>
      </w:r>
      <w:r w:rsidR="00723DB3">
        <w:t>s</w:t>
      </w:r>
      <w:r w:rsidR="008F4735">
        <w:t>'</w:t>
      </w:r>
      <w:r>
        <w:t xml:space="preserve"> lets the </w:t>
      </w:r>
      <w:r w:rsidR="003C5236">
        <w:t>TypeScript</w:t>
      </w:r>
      <w:r>
        <w:t xml:space="preserve"> type checker know that th</w:t>
      </w:r>
      <w:r w:rsidR="00723DB3">
        <w:t xml:space="preserve">e programmer expects parameter </w:t>
      </w:r>
      <w:r w:rsidR="008F4735">
        <w:t>'</w:t>
      </w:r>
      <w:r w:rsidR="00723DB3">
        <w:t>s</w:t>
      </w:r>
      <w:r w:rsidR="008F4735">
        <w:t>'</w:t>
      </w:r>
      <w:r w:rsidR="00723DB3">
        <w:t xml:space="preserve"> to be of type </w:t>
      </w:r>
      <w:r w:rsidR="008F4735">
        <w:t>'</w:t>
      </w:r>
      <w:r w:rsidR="00723DB3">
        <w:t>string</w:t>
      </w:r>
      <w:r w:rsidR="008F4735">
        <w:t>'</w:t>
      </w:r>
      <w:r w:rsidR="00723DB3">
        <w:t xml:space="preserve">. Within the body of function </w:t>
      </w:r>
      <w:r w:rsidR="008F4735">
        <w:t>'</w:t>
      </w:r>
      <w:r w:rsidR="00723DB3">
        <w:t>f</w:t>
      </w:r>
      <w:r w:rsidR="008F4735">
        <w:t>'</w:t>
      </w:r>
      <w:r w:rsidR="00723DB3">
        <w:t xml:space="preserve">, tools can assume </w:t>
      </w:r>
      <w:r w:rsidR="008F4735">
        <w:t>'</w:t>
      </w:r>
      <w:r w:rsidR="00723DB3">
        <w:t>s</w:t>
      </w:r>
      <w:r w:rsidR="008F4735">
        <w:t>'</w:t>
      </w:r>
      <w:r w:rsidR="00723DB3">
        <w:t xml:space="preserve"> is of type </w:t>
      </w:r>
      <w:r w:rsidR="008F4735">
        <w:t>'</w:t>
      </w:r>
      <w:r w:rsidR="00723DB3">
        <w:t>string</w:t>
      </w:r>
      <w:r w:rsidR="008F4735">
        <w:t>'</w:t>
      </w:r>
      <w:r>
        <w:t xml:space="preserve"> and provide operator type checking and member completion consistent with this assumption. Tools can also signal an error on the first call to </w:t>
      </w:r>
      <w:r w:rsidR="008F4735">
        <w:t>'</w:t>
      </w:r>
      <w:r>
        <w:t>f</w:t>
      </w:r>
      <w:r w:rsidR="008F4735">
        <w:t>'</w:t>
      </w:r>
      <w:r>
        <w:t xml:space="preserve">, because </w:t>
      </w:r>
      <w:r w:rsidR="008F4735">
        <w:t>'</w:t>
      </w:r>
      <w:r>
        <w:t>f</w:t>
      </w:r>
      <w:r w:rsidR="008F4735">
        <w:t>'</w:t>
      </w:r>
      <w:r>
        <w:t xml:space="preserve"> expects a string, not an object, as its parameter.</w:t>
      </w:r>
      <w:r w:rsidR="00BA6AB7">
        <w:t xml:space="preserve"> </w:t>
      </w:r>
      <w:r w:rsidR="009C5433">
        <w:t xml:space="preserve">For the function </w:t>
      </w:r>
      <w:r w:rsidR="008F4735">
        <w:t>'</w:t>
      </w:r>
      <w:r w:rsidR="009C5433">
        <w:t>f</w:t>
      </w:r>
      <w:r w:rsidR="008F4735">
        <w:t>'</w:t>
      </w:r>
      <w:r w:rsidR="009C5433">
        <w:t>, the TypeScript compiler will emit the following JavaScript code:</w:t>
      </w:r>
    </w:p>
    <w:p w:rsidR="0044410D" w:rsidRPr="0044410D" w:rsidRDefault="004561E7" w:rsidP="004561E7">
      <w:pPr>
        <w:pStyle w:val="Code"/>
      </w:pPr>
      <w:r w:rsidRPr="00893883">
        <w:rPr>
          <w:color w:val="0000FF"/>
        </w:rPr>
        <w:lastRenderedPageBreak/>
        <w:t>function</w:t>
      </w:r>
      <w:r w:rsidR="009A7854" w:rsidRPr="00893883">
        <w:rPr>
          <w:color w:val="000000"/>
        </w:rPr>
        <w:t xml:space="preserve"> </w:t>
      </w:r>
      <w:r w:rsidRPr="00893883">
        <w:rPr>
          <w:color w:val="000000"/>
        </w:rPr>
        <w:t>f(s)</w:t>
      </w:r>
      <w:r w:rsidR="009A7854" w:rsidRPr="00893883">
        <w:rPr>
          <w:color w:val="000000"/>
        </w:rPr>
        <w:t xml:space="preserve"> </w:t>
      </w:r>
      <w:r w:rsidRPr="00893883">
        <w:rPr>
          <w:color w:val="000000"/>
        </w:rPr>
        <w:t>{</w:t>
      </w:r>
      <w:r w:rsidR="0048218E" w:rsidRPr="00893883">
        <w:br/>
      </w:r>
      <w:r w:rsidR="009A7854" w:rsidRPr="00893883">
        <w:rPr>
          <w:color w:val="000000"/>
        </w:rPr>
        <w:t xml:space="preserve">    </w:t>
      </w:r>
      <w:r w:rsidRPr="00893883">
        <w:rPr>
          <w:color w:val="0000FF"/>
        </w:rPr>
        <w:t>return</w:t>
      </w:r>
      <w:r w:rsidR="009A7854" w:rsidRPr="00893883">
        <w:rPr>
          <w:color w:val="000000"/>
        </w:rPr>
        <w:t xml:space="preserve"> </w:t>
      </w:r>
      <w:r w:rsidRPr="00893883">
        <w:rPr>
          <w:color w:val="000000"/>
        </w:rPr>
        <w:t>s;</w:t>
      </w:r>
      <w:r w:rsidR="0048218E" w:rsidRPr="00893883">
        <w:br/>
      </w:r>
      <w:r w:rsidRPr="00893883">
        <w:rPr>
          <w:color w:val="000000"/>
        </w:rPr>
        <w:t>}</w:t>
      </w:r>
    </w:p>
    <w:p w:rsidR="0044410D" w:rsidRPr="0044410D" w:rsidRDefault="004561E7" w:rsidP="004561E7">
      <w:r>
        <w:t>In the JavaScript output, all type</w:t>
      </w:r>
      <w:r w:rsidR="00DC1E7F">
        <w:t xml:space="preserve"> annotations have been erased. </w:t>
      </w:r>
      <w:r>
        <w:t>In general, TypeScript erases all type information before emiting JavaScript.</w:t>
      </w:r>
    </w:p>
    <w:p w:rsidR="0044410D" w:rsidRPr="0044410D" w:rsidRDefault="00BD4B50" w:rsidP="00AA00BA">
      <w:pPr>
        <w:pStyle w:val="Heading2"/>
      </w:pPr>
      <w:bookmarkStart w:id="2" w:name="_Toc439666111"/>
      <w:r>
        <w:t>Ambient Declarations</w:t>
      </w:r>
      <w:bookmarkEnd w:id="2"/>
    </w:p>
    <w:p w:rsidR="0044410D" w:rsidRPr="0044410D" w:rsidRDefault="00BD4B50" w:rsidP="00BD4B50">
      <w:r>
        <w:t xml:space="preserve">An ambient declaration introduces a variable into a </w:t>
      </w:r>
      <w:r w:rsidR="003C5236">
        <w:t>TypeScript</w:t>
      </w:r>
      <w:r>
        <w:t xml:space="preserve"> scope, but has zero impact on the emitted JavaScript program. Programmers can use ambient declarations to tell the </w:t>
      </w:r>
      <w:r w:rsidR="003C5236">
        <w:t>TypeScript</w:t>
      </w:r>
      <w:r>
        <w:t xml:space="preserve"> compiler that some other component will supply a variable. For example, by default the </w:t>
      </w:r>
      <w:r w:rsidR="003C5236">
        <w:t>TypeScript</w:t>
      </w:r>
      <w:r>
        <w:t xml:space="preserve"> compiler will print an error for uses of undefined variables. To add some of the common variables defined by browsers, a </w:t>
      </w:r>
      <w:r w:rsidR="003C5236">
        <w:t>TypeScript</w:t>
      </w:r>
      <w:r>
        <w:t xml:space="preserve"> programmer can use ambient declarations. The </w:t>
      </w:r>
      <w:r w:rsidR="00723DB3">
        <w:t xml:space="preserve">following example declares the </w:t>
      </w:r>
      <w:r w:rsidR="008F4735">
        <w:t>'</w:t>
      </w:r>
      <w:r w:rsidR="00723DB3">
        <w:t>document</w:t>
      </w:r>
      <w:r w:rsidR="008F4735">
        <w:t>'</w:t>
      </w:r>
      <w:r>
        <w:t xml:space="preserve"> object supplied by browsers. Because the declaration doe</w:t>
      </w:r>
      <w:r w:rsidR="00723DB3">
        <w:t xml:space="preserve">s not specify a type, the type </w:t>
      </w:r>
      <w:r w:rsidR="008F4735">
        <w:t>'</w:t>
      </w:r>
      <w:r w:rsidR="00723DB3">
        <w:t>any</w:t>
      </w:r>
      <w:r w:rsidR="008F4735">
        <w:t>'</w:t>
      </w:r>
      <w:r w:rsidR="00723DB3">
        <w:t xml:space="preserve"> is inferred. The type </w:t>
      </w:r>
      <w:r w:rsidR="008F4735">
        <w:t>'</w:t>
      </w:r>
      <w:r w:rsidR="00723DB3">
        <w:t>any</w:t>
      </w:r>
      <w:r w:rsidR="008F4735">
        <w:t>'</w:t>
      </w:r>
      <w:r>
        <w:t xml:space="preserve"> means that a tool can assume nothing about the shape or behavior of the document object. Some of the examples below will illustrate how programmers can use types to further characterize the expected behavior of an object.</w:t>
      </w:r>
    </w:p>
    <w:p w:rsidR="0044410D" w:rsidRPr="0044410D" w:rsidRDefault="00BD4B50" w:rsidP="00BD4B50">
      <w:pPr>
        <w:pStyle w:val="Code"/>
      </w:pPr>
      <w:r w:rsidRPr="00D54DB2">
        <w:rPr>
          <w:color w:val="0000FF"/>
        </w:rPr>
        <w:t>declare</w:t>
      </w:r>
      <w:r w:rsidRPr="00D54DB2">
        <w:t xml:space="preserve"> </w:t>
      </w:r>
      <w:r w:rsidRPr="00D54DB2">
        <w:rPr>
          <w:color w:val="0000FF"/>
        </w:rPr>
        <w:t>var</w:t>
      </w:r>
      <w:r w:rsidRPr="00D54DB2">
        <w:t xml:space="preserve"> document;</w:t>
      </w:r>
      <w:r w:rsidR="0048218E" w:rsidRPr="00D54DB2">
        <w:br/>
      </w:r>
      <w:r w:rsidRPr="00D54DB2">
        <w:t xml:space="preserve">document.title = </w:t>
      </w:r>
      <w:r w:rsidR="008F4735" w:rsidRPr="00D54DB2">
        <w:rPr>
          <w:color w:val="800000"/>
        </w:rPr>
        <w:t>"</w:t>
      </w:r>
      <w:r w:rsidRPr="00D54DB2">
        <w:rPr>
          <w:color w:val="800000"/>
        </w:rPr>
        <w:t>Hello</w:t>
      </w:r>
      <w:r w:rsidR="008F4735" w:rsidRPr="00D54DB2">
        <w:rPr>
          <w:color w:val="800000"/>
        </w:rPr>
        <w:t>"</w:t>
      </w:r>
      <w:r w:rsidRPr="00D54DB2">
        <w:t xml:space="preserve">;  </w:t>
      </w:r>
      <w:r w:rsidR="00C20DF8" w:rsidRPr="00D54DB2">
        <w:rPr>
          <w:color w:val="008000"/>
        </w:rPr>
        <w:t>// Ok because document has been declared</w:t>
      </w:r>
    </w:p>
    <w:p w:rsidR="0044410D" w:rsidRPr="0044410D" w:rsidRDefault="00F56FBC" w:rsidP="00F56FBC">
      <w:r>
        <w:t xml:space="preserve">In the case of </w:t>
      </w:r>
      <w:r w:rsidR="008F4735">
        <w:t>'</w:t>
      </w:r>
      <w:r>
        <w:t>document</w:t>
      </w:r>
      <w:r w:rsidR="008F4735">
        <w:t>'</w:t>
      </w:r>
      <w:r>
        <w:t>, the TypeScript compiler automatically supplies a declaration, because TypeScr</w:t>
      </w:r>
      <w:r w:rsidR="00BA6AB7">
        <w:t xml:space="preserve">ipt by default includes a file </w:t>
      </w:r>
      <w:r w:rsidR="008F4735">
        <w:t>'</w:t>
      </w:r>
      <w:r w:rsidR="00BA6AB7">
        <w:t>lib.d.ts</w:t>
      </w:r>
      <w:r w:rsidR="008F4735">
        <w:t>'</w:t>
      </w:r>
      <w:r>
        <w:t xml:space="preserve"> that provides interface declarations for the built-in JavaScript library as well as the Document Object Model.</w:t>
      </w:r>
    </w:p>
    <w:p w:rsidR="0044410D" w:rsidRPr="0044410D" w:rsidRDefault="00847958" w:rsidP="00F56FBC">
      <w:r>
        <w:t>The TypeScript compiler does not include by default an interface for jQuery, so to use jQuery, a programmer could supply a declaration such as:</w:t>
      </w:r>
    </w:p>
    <w:p w:rsidR="0044410D" w:rsidRPr="0044410D" w:rsidRDefault="00847958" w:rsidP="00847958">
      <w:pPr>
        <w:pStyle w:val="Code"/>
      </w:pPr>
      <w:r w:rsidRPr="00D54DB2">
        <w:rPr>
          <w:color w:val="0000FF"/>
        </w:rPr>
        <w:t>declare</w:t>
      </w:r>
      <w:r w:rsidRPr="00D54DB2">
        <w:t xml:space="preserve"> </w:t>
      </w:r>
      <w:r w:rsidRPr="00D54DB2">
        <w:rPr>
          <w:color w:val="0000FF"/>
        </w:rPr>
        <w:t>var</w:t>
      </w:r>
      <w:r w:rsidRPr="00D54DB2">
        <w:t xml:space="preserve"> $;</w:t>
      </w:r>
    </w:p>
    <w:p w:rsidR="0044410D" w:rsidRPr="0044410D" w:rsidRDefault="00204D8F" w:rsidP="00204D8F">
      <w:r>
        <w:t xml:space="preserve">Section </w:t>
      </w:r>
      <w:r>
        <w:fldChar w:fldCharType="begin"/>
      </w:r>
      <w:r>
        <w:instrText xml:space="preserve"> REF _Ref336337724 \r \h </w:instrText>
      </w:r>
      <w:r>
        <w:fldChar w:fldCharType="separate"/>
      </w:r>
      <w:r w:rsidR="00A3147C">
        <w:t>1.3</w:t>
      </w:r>
      <w:r>
        <w:fldChar w:fldCharType="end"/>
      </w:r>
      <w:r>
        <w:t xml:space="preserve"> provide</w:t>
      </w:r>
      <w:r w:rsidR="00BA6AB7">
        <w:t>s</w:t>
      </w:r>
      <w:r>
        <w:t xml:space="preserve"> a more extensive example of how a programmer can add type information f</w:t>
      </w:r>
      <w:r w:rsidR="00BA6AB7">
        <w:t>or jQuery and other libraries.</w:t>
      </w:r>
    </w:p>
    <w:p w:rsidR="0044410D" w:rsidRPr="0044410D" w:rsidRDefault="00BD4B50" w:rsidP="00AA00BA">
      <w:pPr>
        <w:pStyle w:val="Heading2"/>
      </w:pPr>
      <w:bookmarkStart w:id="3" w:name="_Toc439666112"/>
      <w:r>
        <w:t>Function Types</w:t>
      </w:r>
      <w:bookmarkEnd w:id="3"/>
    </w:p>
    <w:p w:rsidR="0044410D" w:rsidRPr="0044410D" w:rsidRDefault="00BD4B50" w:rsidP="00BD4B50">
      <w:r>
        <w:t>Function expressions are a powerful feature of JavaScript. They enable function definitions to create closures: functions that capture information from the lexical scope surrounding the function</w:t>
      </w:r>
      <w:r w:rsidR="008F4735">
        <w:t>'</w:t>
      </w:r>
      <w:r>
        <w:t>s definition. Closures are currently JavaScript</w:t>
      </w:r>
      <w:r w:rsidR="008F4735">
        <w:t>'</w:t>
      </w:r>
      <w:r>
        <w:t>s only way of enforcing data encapsulation. By capturing and using environment variables, a closure can retain information that cannot be accessed from outside the closure. JavaScript programmers often use closures to express event handlers and other asynchronous callbacks, in which another software component, such as the DOM, will call back into JavaScript through a handler function.</w:t>
      </w:r>
    </w:p>
    <w:p w:rsidR="0044410D" w:rsidRPr="0044410D" w:rsidRDefault="003C5236" w:rsidP="00BD4B50">
      <w:r>
        <w:lastRenderedPageBreak/>
        <w:t>TypeScript</w:t>
      </w:r>
      <w:r w:rsidR="00BD4B50">
        <w:t xml:space="preserve"> function types make it possible for programmers to express the expected </w:t>
      </w:r>
      <w:r w:rsidR="00BD4B50" w:rsidRPr="00B63624">
        <w:rPr>
          <w:i/>
        </w:rPr>
        <w:t>signature</w:t>
      </w:r>
      <w:r w:rsidR="00BD4B50">
        <w:t xml:space="preserve"> of a function. A function signature is a sequence of param</w:t>
      </w:r>
      <w:r w:rsidR="00DC1E7F">
        <w:t xml:space="preserve">eter types plus a return type. </w:t>
      </w:r>
      <w:r w:rsidR="00BD4B50">
        <w:t>The following example uses function types to express the callback signature requirements of an asynchronous voting mechanism.</w:t>
      </w:r>
    </w:p>
    <w:p w:rsidR="0044410D" w:rsidRPr="0044410D" w:rsidRDefault="00BD4B50" w:rsidP="00BD4B50">
      <w:pPr>
        <w:pStyle w:val="Code"/>
      </w:pPr>
      <w:r w:rsidRPr="00D54DB2">
        <w:rPr>
          <w:color w:val="0000FF"/>
        </w:rPr>
        <w:t>function</w:t>
      </w:r>
      <w:r w:rsidRPr="00D54DB2">
        <w:t xml:space="preserve"> vote(candidate: </w:t>
      </w:r>
      <w:r w:rsidRPr="00D54DB2">
        <w:rPr>
          <w:color w:val="0000FF"/>
        </w:rPr>
        <w:t>string</w:t>
      </w:r>
      <w:r w:rsidRPr="00D54DB2">
        <w:t xml:space="preserve">, callback: (result: </w:t>
      </w:r>
      <w:r w:rsidRPr="00D54DB2">
        <w:rPr>
          <w:color w:val="0000FF"/>
        </w:rPr>
        <w:t>string</w:t>
      </w:r>
      <w:r w:rsidRPr="00D54DB2">
        <w:t xml:space="preserve">) =&gt; </w:t>
      </w:r>
      <w:r w:rsidRPr="00D54DB2">
        <w:rPr>
          <w:color w:val="0000FF"/>
        </w:rPr>
        <w:t>any</w:t>
      </w:r>
      <w:r w:rsidRPr="00D54DB2">
        <w:t>) {</w:t>
      </w:r>
      <w:r w:rsidR="0048218E" w:rsidRPr="00D54DB2">
        <w:br/>
      </w:r>
      <w:r w:rsidRPr="00D54DB2">
        <w:t xml:space="preserve">   </w:t>
      </w:r>
      <w:r w:rsidRPr="00D54DB2">
        <w:rPr>
          <w:color w:val="008000"/>
        </w:rPr>
        <w:t>// ...</w:t>
      </w:r>
      <w:r w:rsidR="0048218E" w:rsidRPr="00D54DB2">
        <w:br/>
      </w:r>
      <w:r w:rsidRPr="00D54DB2">
        <w:t>}</w:t>
      </w:r>
    </w:p>
    <w:p w:rsidR="0044410D" w:rsidRPr="0044410D" w:rsidRDefault="00BD4B50" w:rsidP="00BD4B50">
      <w:pPr>
        <w:pStyle w:val="Code"/>
      </w:pPr>
      <w:r w:rsidRPr="00D54DB2">
        <w:t>vote(</w:t>
      </w:r>
      <w:r w:rsidR="008F4735" w:rsidRPr="00D54DB2">
        <w:rPr>
          <w:color w:val="800000"/>
        </w:rPr>
        <w:t>"</w:t>
      </w:r>
      <w:r w:rsidRPr="00D54DB2">
        <w:rPr>
          <w:color w:val="800000"/>
        </w:rPr>
        <w:t>BigPig</w:t>
      </w:r>
      <w:r w:rsidR="008F4735" w:rsidRPr="00D54DB2">
        <w:rPr>
          <w:color w:val="800000"/>
        </w:rPr>
        <w:t>"</w:t>
      </w:r>
      <w:r w:rsidRPr="00D54DB2">
        <w:t>,</w:t>
      </w:r>
      <w:r w:rsidR="0048218E" w:rsidRPr="00D54DB2">
        <w:br/>
      </w:r>
      <w:r w:rsidRPr="00D54DB2">
        <w:t xml:space="preserve">     </w:t>
      </w:r>
      <w:r w:rsidRPr="00D54DB2">
        <w:rPr>
          <w:color w:val="0000FF"/>
        </w:rPr>
        <w:t>function</w:t>
      </w:r>
      <w:r w:rsidRPr="00D54DB2">
        <w:t xml:space="preserve">(result: </w:t>
      </w:r>
      <w:r w:rsidRPr="00D54DB2">
        <w:rPr>
          <w:color w:val="0000FF"/>
        </w:rPr>
        <w:t>string</w:t>
      </w:r>
      <w:r w:rsidRPr="00D54DB2">
        <w:t>) {</w:t>
      </w:r>
      <w:r w:rsidR="0048218E" w:rsidRPr="00D54DB2">
        <w:br/>
      </w:r>
      <w:r w:rsidRPr="00D54DB2">
        <w:t xml:space="preserve">         </w:t>
      </w:r>
      <w:r w:rsidRPr="00D54DB2">
        <w:rPr>
          <w:color w:val="0000FF"/>
        </w:rPr>
        <w:t>if</w:t>
      </w:r>
      <w:r w:rsidRPr="00D54DB2">
        <w:t xml:space="preserve"> (result === </w:t>
      </w:r>
      <w:r w:rsidR="008F4735" w:rsidRPr="00D54DB2">
        <w:rPr>
          <w:color w:val="800000"/>
        </w:rPr>
        <w:t>"</w:t>
      </w:r>
      <w:r w:rsidRPr="00D54DB2">
        <w:rPr>
          <w:color w:val="800000"/>
        </w:rPr>
        <w:t>BigPig</w:t>
      </w:r>
      <w:r w:rsidR="008F4735" w:rsidRPr="00D54DB2">
        <w:rPr>
          <w:color w:val="800000"/>
        </w:rPr>
        <w:t>"</w:t>
      </w:r>
      <w:r w:rsidRPr="00D54DB2">
        <w:t>) {</w:t>
      </w:r>
      <w:r w:rsidR="0048218E" w:rsidRPr="00D54DB2">
        <w:br/>
      </w:r>
      <w:r w:rsidRPr="00D54DB2">
        <w:t xml:space="preserve">            </w:t>
      </w:r>
      <w:r w:rsidRPr="00D54DB2">
        <w:rPr>
          <w:color w:val="008000"/>
        </w:rPr>
        <w:t>// ...</w:t>
      </w:r>
      <w:r w:rsidR="0048218E" w:rsidRPr="00D54DB2">
        <w:br/>
      </w:r>
      <w:r w:rsidRPr="00D54DB2">
        <w:t xml:space="preserve">         }</w:t>
      </w:r>
      <w:r w:rsidR="0048218E" w:rsidRPr="00D54DB2">
        <w:br/>
      </w:r>
      <w:r w:rsidRPr="00D54DB2">
        <w:t xml:space="preserve">     }</w:t>
      </w:r>
      <w:r w:rsidR="0048218E" w:rsidRPr="00D54DB2">
        <w:br/>
      </w:r>
      <w:r w:rsidRPr="00D54DB2">
        <w:t>);</w:t>
      </w:r>
    </w:p>
    <w:p w:rsidR="0044410D" w:rsidRPr="0044410D" w:rsidRDefault="00BD4B50" w:rsidP="00BD4B50">
      <w:r>
        <w:t xml:space="preserve">In this example, the second parameter to </w:t>
      </w:r>
      <w:r w:rsidR="008F4735">
        <w:t>'</w:t>
      </w:r>
      <w:r>
        <w:t>vote</w:t>
      </w:r>
      <w:r w:rsidR="008F4735">
        <w:t>'</w:t>
      </w:r>
      <w:r>
        <w:t xml:space="preserve"> has the function type</w:t>
      </w:r>
    </w:p>
    <w:p w:rsidR="0044410D" w:rsidRPr="0044410D" w:rsidRDefault="00BD4B50" w:rsidP="00BD4B50">
      <w:pPr>
        <w:pStyle w:val="Code"/>
      </w:pPr>
      <w:r w:rsidRPr="00D54DB2">
        <w:t xml:space="preserve">(result: </w:t>
      </w:r>
      <w:r w:rsidRPr="00D54DB2">
        <w:rPr>
          <w:color w:val="0000FF"/>
        </w:rPr>
        <w:t>string</w:t>
      </w:r>
      <w:r w:rsidRPr="00D54DB2">
        <w:t xml:space="preserve">) =&gt; </w:t>
      </w:r>
      <w:r w:rsidRPr="00D54DB2">
        <w:rPr>
          <w:color w:val="0000FF"/>
        </w:rPr>
        <w:t>any</w:t>
      </w:r>
    </w:p>
    <w:p w:rsidR="0044410D" w:rsidRPr="0044410D" w:rsidRDefault="00BD4B50" w:rsidP="00BD4B50">
      <w:r>
        <w:t xml:space="preserve">which means the second parameter is a function returning type </w:t>
      </w:r>
      <w:r w:rsidR="008F4735">
        <w:t>'</w:t>
      </w:r>
      <w:r>
        <w:t>any</w:t>
      </w:r>
      <w:r w:rsidR="008F4735">
        <w:t>'</w:t>
      </w:r>
      <w:r>
        <w:t xml:space="preserve"> that has a single parameter of type </w:t>
      </w:r>
      <w:r w:rsidR="008F4735">
        <w:t>'</w:t>
      </w:r>
      <w:r>
        <w:t>string</w:t>
      </w:r>
      <w:r w:rsidR="008F4735">
        <w:t>'</w:t>
      </w:r>
      <w:r>
        <w:t xml:space="preserve"> named </w:t>
      </w:r>
      <w:r w:rsidR="008F4735">
        <w:t>'</w:t>
      </w:r>
      <w:r>
        <w:t>result</w:t>
      </w:r>
      <w:r w:rsidR="008F4735">
        <w:t>'</w:t>
      </w:r>
      <w:r>
        <w:t>.</w:t>
      </w:r>
    </w:p>
    <w:p w:rsidR="0044410D" w:rsidRPr="0044410D" w:rsidRDefault="00D52EFE" w:rsidP="00BD4B50">
      <w:r>
        <w:t xml:space="preserve">Section </w:t>
      </w:r>
      <w:r w:rsidR="00194D4F">
        <w:fldChar w:fldCharType="begin"/>
      </w:r>
      <w:r w:rsidR="00194D4F">
        <w:instrText xml:space="preserve"> REF _Ref343690028 \r \h </w:instrText>
      </w:r>
      <w:r w:rsidR="00194D4F">
        <w:fldChar w:fldCharType="separate"/>
      </w:r>
      <w:r w:rsidR="00A3147C">
        <w:t>3.9.2</w:t>
      </w:r>
      <w:r w:rsidR="00194D4F">
        <w:fldChar w:fldCharType="end"/>
      </w:r>
      <w:r w:rsidR="00194D4F">
        <w:t xml:space="preserve"> </w:t>
      </w:r>
      <w:r>
        <w:t xml:space="preserve">provides </w:t>
      </w:r>
      <w:r w:rsidR="00EF789E">
        <w:t>additional</w:t>
      </w:r>
      <w:r>
        <w:t xml:space="preserve"> information about function types.</w:t>
      </w:r>
    </w:p>
    <w:p w:rsidR="0044410D" w:rsidRPr="0044410D" w:rsidRDefault="00BD4B50" w:rsidP="00AA00BA">
      <w:pPr>
        <w:pStyle w:val="Heading2"/>
      </w:pPr>
      <w:bookmarkStart w:id="4" w:name="_Ref336337724"/>
      <w:bookmarkStart w:id="5" w:name="_Toc439666113"/>
      <w:r>
        <w:t>Object Types</w:t>
      </w:r>
      <w:bookmarkEnd w:id="4"/>
      <w:bookmarkEnd w:id="5"/>
    </w:p>
    <w:p w:rsidR="0044410D" w:rsidRPr="0044410D" w:rsidRDefault="003C5236" w:rsidP="00BD4B50">
      <w:r>
        <w:t>TypeScript</w:t>
      </w:r>
      <w:r w:rsidR="00BD4B50">
        <w:t xml:space="preserve"> programmers use </w:t>
      </w:r>
      <w:r w:rsidR="00BD4B50" w:rsidRPr="00B01812">
        <w:rPr>
          <w:i/>
        </w:rPr>
        <w:t>object types</w:t>
      </w:r>
      <w:r w:rsidR="00BD4B50">
        <w:t xml:space="preserve"> to declare their expectations of obj</w:t>
      </w:r>
      <w:r w:rsidR="00DC1E7F">
        <w:t xml:space="preserve">ect behavior. </w:t>
      </w:r>
      <w:r w:rsidR="00BD4B50">
        <w:t xml:space="preserve">The following code uses an </w:t>
      </w:r>
      <w:r w:rsidR="00BD4B50">
        <w:rPr>
          <w:i/>
        </w:rPr>
        <w:t>object type literal</w:t>
      </w:r>
      <w:r w:rsidR="00BD4B50">
        <w:t xml:space="preserve"> to specify the return type of the </w:t>
      </w:r>
      <w:r w:rsidR="008F4735">
        <w:t>'</w:t>
      </w:r>
      <w:r w:rsidR="00BD4B50">
        <w:t>MakePoint</w:t>
      </w:r>
      <w:r w:rsidR="008F4735">
        <w:t>'</w:t>
      </w:r>
      <w:r w:rsidR="00BD4B50">
        <w:t xml:space="preserve"> function.</w:t>
      </w:r>
    </w:p>
    <w:p w:rsidR="0044410D" w:rsidRPr="0044410D" w:rsidRDefault="000D6EE0" w:rsidP="00BD4B50">
      <w:pPr>
        <w:pStyle w:val="Code"/>
      </w:pPr>
      <w:r w:rsidRPr="00D54DB2">
        <w:rPr>
          <w:color w:val="0000FF"/>
        </w:rPr>
        <w:t>v</w:t>
      </w:r>
      <w:r w:rsidR="00BD4B50" w:rsidRPr="00D54DB2">
        <w:rPr>
          <w:color w:val="0000FF"/>
        </w:rPr>
        <w:t>ar</w:t>
      </w:r>
      <w:r w:rsidR="009A7854" w:rsidRPr="00D54DB2">
        <w:t xml:space="preserve"> </w:t>
      </w:r>
      <w:r w:rsidR="00BD4B50" w:rsidRPr="00D54DB2">
        <w:t>MakePoint:</w:t>
      </w:r>
      <w:r w:rsidR="009A7854" w:rsidRPr="00D54DB2">
        <w:t xml:space="preserve"> </w:t>
      </w:r>
      <w:r w:rsidR="00BD4B50" w:rsidRPr="00D54DB2">
        <w:t>()</w:t>
      </w:r>
      <w:r w:rsidR="009A7854" w:rsidRPr="00D54DB2">
        <w:t xml:space="preserve"> </w:t>
      </w:r>
      <w:r w:rsidR="00BD4B50" w:rsidRPr="00D54DB2">
        <w:t>=&gt;</w:t>
      </w:r>
      <w:r w:rsidR="009A7854" w:rsidRPr="00D54DB2">
        <w:t xml:space="preserve"> </w:t>
      </w:r>
      <w:r w:rsidR="00BD4B50" w:rsidRPr="00D54DB2">
        <w:t>{</w:t>
      </w:r>
      <w:r w:rsidR="0048218E" w:rsidRPr="00D54DB2">
        <w:br/>
      </w:r>
      <w:r w:rsidR="009A7854" w:rsidRPr="00D54DB2">
        <w:t xml:space="preserve">    </w:t>
      </w:r>
      <w:r w:rsidR="00BD4B50" w:rsidRPr="00D54DB2">
        <w:t>x:</w:t>
      </w:r>
      <w:r w:rsidR="009A7854" w:rsidRPr="00D54DB2">
        <w:t xml:space="preserve"> </w:t>
      </w:r>
      <w:r w:rsidR="00BD4B50" w:rsidRPr="00D54DB2">
        <w:rPr>
          <w:color w:val="0000FF"/>
        </w:rPr>
        <w:t>number</w:t>
      </w:r>
      <w:r w:rsidR="00BD4B50" w:rsidRPr="00D54DB2">
        <w:t>;</w:t>
      </w:r>
      <w:r w:rsidR="009A7854" w:rsidRPr="00D54DB2">
        <w:t xml:space="preserve"> </w:t>
      </w:r>
      <w:r w:rsidR="00BD4B50" w:rsidRPr="00D54DB2">
        <w:t>y:</w:t>
      </w:r>
      <w:r w:rsidR="009A7854" w:rsidRPr="00D54DB2">
        <w:t xml:space="preserve"> </w:t>
      </w:r>
      <w:r w:rsidR="00BD4B50" w:rsidRPr="00D54DB2">
        <w:rPr>
          <w:color w:val="0000FF"/>
        </w:rPr>
        <w:t>number</w:t>
      </w:r>
      <w:r w:rsidR="00BD4B50" w:rsidRPr="00D54DB2">
        <w:t>;</w:t>
      </w:r>
      <w:r w:rsidR="0048218E" w:rsidRPr="00D54DB2">
        <w:br/>
      </w:r>
      <w:r w:rsidR="00BD4B50" w:rsidRPr="00D54DB2">
        <w:t>};</w:t>
      </w:r>
    </w:p>
    <w:p w:rsidR="0044410D" w:rsidRPr="0044410D" w:rsidRDefault="00BD4B50" w:rsidP="00BD4B50">
      <w:r>
        <w:t xml:space="preserve">Programmers can give names to object types; we call named object types </w:t>
      </w:r>
      <w:r w:rsidRPr="00E24752">
        <w:rPr>
          <w:i/>
        </w:rPr>
        <w:t>interfaces</w:t>
      </w:r>
      <w:r w:rsidR="00DC1E7F">
        <w:t xml:space="preserve">. </w:t>
      </w:r>
      <w:r w:rsidRPr="00E24752">
        <w:t>For</w:t>
      </w:r>
      <w:r>
        <w:t xml:space="preserve"> example, in the following code, an interface declares one required field (name) and one optional field (favoriteColor).</w:t>
      </w:r>
    </w:p>
    <w:p w:rsidR="0044410D" w:rsidRPr="0044410D" w:rsidRDefault="00BD4B50" w:rsidP="00BD4B50">
      <w:pPr>
        <w:pStyle w:val="Code"/>
      </w:pPr>
      <w:r w:rsidRPr="00D54DB2">
        <w:rPr>
          <w:color w:val="0000FF"/>
        </w:rPr>
        <w:t>interface</w:t>
      </w:r>
      <w:r w:rsidRPr="00D54DB2">
        <w:t xml:space="preserve"> Friend {</w:t>
      </w:r>
      <w:r w:rsidR="0048218E" w:rsidRPr="00D54DB2">
        <w:br/>
      </w:r>
      <w:r w:rsidRPr="00D54DB2">
        <w:t xml:space="preserve">    name: </w:t>
      </w:r>
      <w:r w:rsidRPr="00D54DB2">
        <w:rPr>
          <w:color w:val="0000FF"/>
        </w:rPr>
        <w:t>string</w:t>
      </w:r>
      <w:r w:rsidRPr="00D54DB2">
        <w:t>;</w:t>
      </w:r>
      <w:r w:rsidR="0048218E" w:rsidRPr="00D54DB2">
        <w:br/>
      </w:r>
      <w:r w:rsidRPr="00D54DB2">
        <w:t xml:space="preserve">    favoriteColor?: </w:t>
      </w:r>
      <w:r w:rsidRPr="00D54DB2">
        <w:rPr>
          <w:color w:val="0000FF"/>
        </w:rPr>
        <w:t>string</w:t>
      </w:r>
      <w:r w:rsidRPr="00D54DB2">
        <w:t>;</w:t>
      </w:r>
      <w:r w:rsidR="0048218E" w:rsidRPr="00D54DB2">
        <w:br/>
      </w:r>
      <w:r w:rsidRPr="00D54DB2">
        <w:t>}</w:t>
      </w:r>
    </w:p>
    <w:p w:rsidR="0044410D" w:rsidRPr="0044410D" w:rsidRDefault="00BD4B50" w:rsidP="00BD4B50">
      <w:pPr>
        <w:pStyle w:val="Code"/>
      </w:pPr>
      <w:r w:rsidRPr="00D54DB2">
        <w:rPr>
          <w:color w:val="0000FF"/>
        </w:rPr>
        <w:t>function</w:t>
      </w:r>
      <w:r w:rsidRPr="00D54DB2">
        <w:t xml:space="preserve"> add(friend: Friend) {</w:t>
      </w:r>
      <w:r w:rsidR="0048218E" w:rsidRPr="00D54DB2">
        <w:br/>
      </w:r>
      <w:r w:rsidRPr="00D54DB2">
        <w:t xml:space="preserve">    </w:t>
      </w:r>
      <w:r w:rsidRPr="00D54DB2">
        <w:rPr>
          <w:color w:val="0000FF"/>
        </w:rPr>
        <w:t>var</w:t>
      </w:r>
      <w:r w:rsidRPr="00D54DB2">
        <w:t xml:space="preserve"> name = friend.name;</w:t>
      </w:r>
      <w:r w:rsidR="0048218E" w:rsidRPr="00D54DB2">
        <w:br/>
      </w:r>
      <w:r w:rsidRPr="00D54DB2">
        <w:t>}</w:t>
      </w:r>
    </w:p>
    <w:p w:rsidR="0044410D" w:rsidRPr="0044410D" w:rsidRDefault="00BD4B50" w:rsidP="00BD4B50">
      <w:pPr>
        <w:pStyle w:val="Code"/>
      </w:pPr>
      <w:r w:rsidRPr="00D54DB2">
        <w:lastRenderedPageBreak/>
        <w:t xml:space="preserve">add({ name: </w:t>
      </w:r>
      <w:r w:rsidR="008F4735" w:rsidRPr="00D54DB2">
        <w:rPr>
          <w:color w:val="800000"/>
        </w:rPr>
        <w:t>"</w:t>
      </w:r>
      <w:r w:rsidRPr="00D54DB2">
        <w:rPr>
          <w:color w:val="800000"/>
        </w:rPr>
        <w:t>Fred</w:t>
      </w:r>
      <w:r w:rsidR="008F4735" w:rsidRPr="00D54DB2">
        <w:rPr>
          <w:color w:val="800000"/>
        </w:rPr>
        <w:t>"</w:t>
      </w:r>
      <w:r w:rsidRPr="00D54DB2">
        <w:t xml:space="preserve"> });  </w:t>
      </w:r>
      <w:r w:rsidRPr="00D54DB2">
        <w:rPr>
          <w:color w:val="008000"/>
        </w:rPr>
        <w:t>// Ok</w:t>
      </w:r>
      <w:r w:rsidR="0048218E" w:rsidRPr="00D54DB2">
        <w:br/>
      </w:r>
      <w:r w:rsidRPr="00D54DB2">
        <w:t xml:space="preserve">add({ favoriteColor: </w:t>
      </w:r>
      <w:r w:rsidR="008F4735" w:rsidRPr="00D54DB2">
        <w:rPr>
          <w:color w:val="800000"/>
        </w:rPr>
        <w:t>"</w:t>
      </w:r>
      <w:r w:rsidRPr="00D54DB2">
        <w:rPr>
          <w:color w:val="800000"/>
        </w:rPr>
        <w:t>blue</w:t>
      </w:r>
      <w:r w:rsidR="008F4735" w:rsidRPr="00D54DB2">
        <w:rPr>
          <w:color w:val="800000"/>
        </w:rPr>
        <w:t>"</w:t>
      </w:r>
      <w:r w:rsidRPr="00D54DB2">
        <w:t xml:space="preserve"> });  </w:t>
      </w:r>
      <w:r w:rsidRPr="00D54DB2">
        <w:rPr>
          <w:color w:val="008000"/>
        </w:rPr>
        <w:t>// Error, name required</w:t>
      </w:r>
      <w:r w:rsidR="0048218E" w:rsidRPr="00D54DB2">
        <w:br/>
      </w:r>
      <w:r w:rsidRPr="00D54DB2">
        <w:t xml:space="preserve">add({ name: </w:t>
      </w:r>
      <w:r w:rsidR="008F4735" w:rsidRPr="00D54DB2">
        <w:rPr>
          <w:color w:val="800000"/>
        </w:rPr>
        <w:t>"</w:t>
      </w:r>
      <w:r w:rsidRPr="00D54DB2">
        <w:rPr>
          <w:color w:val="800000"/>
        </w:rPr>
        <w:t>Jill</w:t>
      </w:r>
      <w:r w:rsidR="008F4735" w:rsidRPr="00D54DB2">
        <w:rPr>
          <w:color w:val="800000"/>
        </w:rPr>
        <w:t>"</w:t>
      </w:r>
      <w:r w:rsidRPr="00D54DB2">
        <w:t xml:space="preserve">, favoriteColor: </w:t>
      </w:r>
      <w:r w:rsidR="008F4735" w:rsidRPr="00D54DB2">
        <w:rPr>
          <w:color w:val="800000"/>
        </w:rPr>
        <w:t>"</w:t>
      </w:r>
      <w:r w:rsidRPr="00D54DB2">
        <w:rPr>
          <w:color w:val="800000"/>
        </w:rPr>
        <w:t>green</w:t>
      </w:r>
      <w:r w:rsidR="008F4735" w:rsidRPr="00D54DB2">
        <w:rPr>
          <w:color w:val="800000"/>
        </w:rPr>
        <w:t>"</w:t>
      </w:r>
      <w:r w:rsidRPr="00D54DB2">
        <w:t xml:space="preserve"> });  </w:t>
      </w:r>
      <w:r w:rsidRPr="00D54DB2">
        <w:rPr>
          <w:color w:val="008000"/>
        </w:rPr>
        <w:t>// Ok</w:t>
      </w:r>
    </w:p>
    <w:p w:rsidR="0044410D" w:rsidRPr="0044410D" w:rsidRDefault="003C5236" w:rsidP="00BD4B50">
      <w:r>
        <w:t>TypeScript</w:t>
      </w:r>
      <w:r w:rsidR="00BD4B50">
        <w:t xml:space="preserve"> object types model the diversity of behaviors that a JavaScript object can exhibit. For example, the jQuery library defines an object, </w:t>
      </w:r>
      <w:r w:rsidR="008F4735">
        <w:t>'</w:t>
      </w:r>
      <w:r w:rsidR="00BD4B50">
        <w:t>$</w:t>
      </w:r>
      <w:r w:rsidR="008F4735">
        <w:t>'</w:t>
      </w:r>
      <w:r w:rsidR="00BD4B50">
        <w:t xml:space="preserve">, that has methods, such as </w:t>
      </w:r>
      <w:r w:rsidR="008F4735">
        <w:t>'</w:t>
      </w:r>
      <w:r w:rsidR="00BD4B50">
        <w:t>get</w:t>
      </w:r>
      <w:r w:rsidR="008F4735">
        <w:t>'</w:t>
      </w:r>
      <w:r w:rsidR="00BD4B50">
        <w:t xml:space="preserve"> (which sends an Ajax message), and fields, such as </w:t>
      </w:r>
      <w:r w:rsidR="008F4735">
        <w:t>'</w:t>
      </w:r>
      <w:r w:rsidR="00BD4B50">
        <w:t>browser</w:t>
      </w:r>
      <w:r w:rsidR="008F4735">
        <w:t>'</w:t>
      </w:r>
      <w:r w:rsidR="00BD4B50">
        <w:t xml:space="preserve"> (which gives browser vendor information). However, jQuery clients can also call </w:t>
      </w:r>
      <w:r w:rsidR="008F4735">
        <w:t>'</w:t>
      </w:r>
      <w:r w:rsidR="00BD4B50">
        <w:t>$</w:t>
      </w:r>
      <w:r w:rsidR="008F4735">
        <w:t>'</w:t>
      </w:r>
      <w:r w:rsidR="00BD4B50">
        <w:t xml:space="preserve"> as a function. The behavior of this function depends on the type of parameters passed to the function.</w:t>
      </w:r>
    </w:p>
    <w:p w:rsidR="0044410D" w:rsidRPr="0044410D" w:rsidRDefault="00BD4B50" w:rsidP="00BD4B50">
      <w:r>
        <w:t>The following code fragment captures a small subset of jQuery behavior, just enough to use jQuery in a simple way.</w:t>
      </w:r>
    </w:p>
    <w:p w:rsidR="0044410D" w:rsidRPr="0044410D" w:rsidRDefault="00BD4B50" w:rsidP="00BD4B50">
      <w:pPr>
        <w:pStyle w:val="Code"/>
      </w:pPr>
      <w:r w:rsidRPr="00D54DB2">
        <w:rPr>
          <w:color w:val="0000FF"/>
        </w:rPr>
        <w:t>interface</w:t>
      </w:r>
      <w:r w:rsidRPr="00D54DB2">
        <w:t xml:space="preserve"> </w:t>
      </w:r>
      <w:r w:rsidR="00BA6AB7" w:rsidRPr="00D54DB2">
        <w:t>J</w:t>
      </w:r>
      <w:r w:rsidR="00DA5248" w:rsidRPr="00D54DB2">
        <w:t>Query</w:t>
      </w:r>
      <w:r w:rsidRPr="00D54DB2">
        <w:t xml:space="preserve"> {</w:t>
      </w:r>
      <w:r w:rsidR="0048218E" w:rsidRPr="00D54DB2">
        <w:br/>
      </w:r>
      <w:r w:rsidRPr="00D54DB2">
        <w:t xml:space="preserve">    text(content: </w:t>
      </w:r>
      <w:r w:rsidRPr="00D54DB2">
        <w:rPr>
          <w:color w:val="0000FF"/>
        </w:rPr>
        <w:t>string</w:t>
      </w:r>
      <w:r w:rsidRPr="00D54DB2">
        <w:t>);</w:t>
      </w:r>
      <w:r w:rsidR="0048218E" w:rsidRPr="00D54DB2">
        <w:br/>
      </w:r>
      <w:r w:rsidRPr="00D54DB2">
        <w:t>}</w:t>
      </w:r>
      <w:r w:rsidR="0048218E" w:rsidRPr="00D54DB2">
        <w:br/>
      </w:r>
      <w:r w:rsidR="0048218E" w:rsidRPr="00D54DB2">
        <w:br/>
      </w:r>
      <w:r w:rsidRPr="00D54DB2">
        <w:rPr>
          <w:color w:val="0000FF"/>
        </w:rPr>
        <w:t>interface</w:t>
      </w:r>
      <w:r w:rsidR="00BA6AB7" w:rsidRPr="00D54DB2">
        <w:t xml:space="preserve"> J</w:t>
      </w:r>
      <w:r w:rsidRPr="00D54DB2">
        <w:t>Query</w:t>
      </w:r>
      <w:r w:rsidR="00DA5248" w:rsidRPr="00D54DB2">
        <w:t>Static</w:t>
      </w:r>
      <w:r w:rsidRPr="00D54DB2">
        <w:t xml:space="preserve"> {</w:t>
      </w:r>
      <w:r w:rsidR="0048218E" w:rsidRPr="00D54DB2">
        <w:br/>
      </w:r>
      <w:r w:rsidRPr="00D54DB2">
        <w:t xml:space="preserve">    get(url: </w:t>
      </w:r>
      <w:r w:rsidRPr="00D54DB2">
        <w:rPr>
          <w:color w:val="0000FF"/>
        </w:rPr>
        <w:t>string</w:t>
      </w:r>
      <w:r w:rsidRPr="00D54DB2">
        <w:t xml:space="preserve">, callback: (data: </w:t>
      </w:r>
      <w:r w:rsidRPr="00D54DB2">
        <w:rPr>
          <w:color w:val="0000FF"/>
        </w:rPr>
        <w:t>string</w:t>
      </w:r>
      <w:r w:rsidRPr="00D54DB2">
        <w:t xml:space="preserve">) =&gt; </w:t>
      </w:r>
      <w:r w:rsidRPr="00D54DB2">
        <w:rPr>
          <w:color w:val="0000FF"/>
        </w:rPr>
        <w:t>any</w:t>
      </w:r>
      <w:r w:rsidRPr="00D54DB2">
        <w:t xml:space="preserve">);   </w:t>
      </w:r>
      <w:r w:rsidR="0048218E" w:rsidRPr="00D54DB2">
        <w:br/>
      </w:r>
      <w:r w:rsidRPr="00D54DB2">
        <w:t xml:space="preserve">    (query: </w:t>
      </w:r>
      <w:r w:rsidRPr="00D54DB2">
        <w:rPr>
          <w:color w:val="0000FF"/>
        </w:rPr>
        <w:t>string</w:t>
      </w:r>
      <w:r w:rsidRPr="00D54DB2">
        <w:t xml:space="preserve">): </w:t>
      </w:r>
      <w:r w:rsidR="00BA6AB7" w:rsidRPr="00D54DB2">
        <w:t>J</w:t>
      </w:r>
      <w:r w:rsidR="00F352E7" w:rsidRPr="00D54DB2">
        <w:t>Query</w:t>
      </w:r>
      <w:r w:rsidR="00C659AB" w:rsidRPr="00D54DB2">
        <w:t>;</w:t>
      </w:r>
      <w:r w:rsidR="0048218E" w:rsidRPr="00D54DB2">
        <w:br/>
      </w:r>
      <w:r w:rsidRPr="00D54DB2">
        <w:t>}</w:t>
      </w:r>
    </w:p>
    <w:p w:rsidR="0044410D" w:rsidRPr="0044410D" w:rsidRDefault="00BD4B50" w:rsidP="00BD4B50">
      <w:pPr>
        <w:pStyle w:val="Code"/>
      </w:pPr>
      <w:r w:rsidRPr="00D54DB2">
        <w:rPr>
          <w:color w:val="0000FF"/>
        </w:rPr>
        <w:t>declare</w:t>
      </w:r>
      <w:r w:rsidRPr="00D54DB2">
        <w:t xml:space="preserve"> </w:t>
      </w:r>
      <w:r w:rsidRPr="00D54DB2">
        <w:rPr>
          <w:color w:val="0000FF"/>
        </w:rPr>
        <w:t>var</w:t>
      </w:r>
      <w:r w:rsidR="00BA6AB7" w:rsidRPr="00D54DB2">
        <w:t xml:space="preserve"> $: J</w:t>
      </w:r>
      <w:r w:rsidRPr="00D54DB2">
        <w:t>Query</w:t>
      </w:r>
      <w:r w:rsidR="00DA5248" w:rsidRPr="00D54DB2">
        <w:t>Static</w:t>
      </w:r>
      <w:r w:rsidRPr="00D54DB2">
        <w:t>;</w:t>
      </w:r>
    </w:p>
    <w:p w:rsidR="0044410D" w:rsidRPr="0044410D" w:rsidRDefault="00BD4B50" w:rsidP="00BD4B50">
      <w:pPr>
        <w:pStyle w:val="Code"/>
      </w:pPr>
      <w:r w:rsidRPr="00D54DB2">
        <w:t>$.get(</w:t>
      </w:r>
      <w:r w:rsidR="008F4735" w:rsidRPr="00D54DB2">
        <w:rPr>
          <w:color w:val="800000"/>
        </w:rPr>
        <w:t>"</w:t>
      </w:r>
      <w:r w:rsidRPr="00D54DB2">
        <w:rPr>
          <w:color w:val="800000"/>
        </w:rPr>
        <w:t>http://mysite.org/divContent</w:t>
      </w:r>
      <w:r w:rsidR="008F4735" w:rsidRPr="00D54DB2">
        <w:rPr>
          <w:color w:val="800000"/>
        </w:rPr>
        <w:t>"</w:t>
      </w:r>
      <w:r w:rsidRPr="00D54DB2">
        <w:t>,</w:t>
      </w:r>
      <w:r w:rsidR="0048218E" w:rsidRPr="00D54DB2">
        <w:br/>
      </w:r>
      <w:r w:rsidRPr="00D54DB2">
        <w:t xml:space="preserve">      </w:t>
      </w:r>
      <w:r w:rsidRPr="00D54DB2">
        <w:rPr>
          <w:color w:val="0000FF"/>
        </w:rPr>
        <w:t>function</w:t>
      </w:r>
      <w:r w:rsidRPr="00D54DB2">
        <w:t xml:space="preserve"> (data: </w:t>
      </w:r>
      <w:r w:rsidRPr="00D54DB2">
        <w:rPr>
          <w:color w:val="0000FF"/>
        </w:rPr>
        <w:t>string</w:t>
      </w:r>
      <w:r w:rsidRPr="00D54DB2">
        <w:t>) {</w:t>
      </w:r>
      <w:r w:rsidR="0048218E" w:rsidRPr="00D54DB2">
        <w:br/>
      </w:r>
      <w:r w:rsidRPr="00D54DB2">
        <w:t xml:space="preserve">          $(</w:t>
      </w:r>
      <w:r w:rsidR="008F4735" w:rsidRPr="00D54DB2">
        <w:rPr>
          <w:color w:val="800000"/>
        </w:rPr>
        <w:t>"</w:t>
      </w:r>
      <w:r w:rsidRPr="00D54DB2">
        <w:rPr>
          <w:color w:val="800000"/>
        </w:rPr>
        <w:t>div</w:t>
      </w:r>
      <w:r w:rsidR="008F4735" w:rsidRPr="00D54DB2">
        <w:rPr>
          <w:color w:val="800000"/>
        </w:rPr>
        <w:t>"</w:t>
      </w:r>
      <w:r w:rsidRPr="00D54DB2">
        <w:t>).text(data);</w:t>
      </w:r>
      <w:r w:rsidR="0048218E" w:rsidRPr="00D54DB2">
        <w:br/>
      </w:r>
      <w:r w:rsidRPr="00D54DB2">
        <w:t xml:space="preserve">      }</w:t>
      </w:r>
      <w:r w:rsidR="0048218E" w:rsidRPr="00D54DB2">
        <w:br/>
      </w:r>
      <w:r w:rsidRPr="00D54DB2">
        <w:t>);</w:t>
      </w:r>
    </w:p>
    <w:p w:rsidR="0044410D" w:rsidRPr="0044410D" w:rsidRDefault="00BA6AB7" w:rsidP="00BD4B50">
      <w:r>
        <w:t xml:space="preserve">The </w:t>
      </w:r>
      <w:r w:rsidR="008F4735">
        <w:t>'</w:t>
      </w:r>
      <w:r>
        <w:t>J</w:t>
      </w:r>
      <w:r w:rsidR="00BD4B50">
        <w:t>Query</w:t>
      </w:r>
      <w:r w:rsidR="00DA5248">
        <w:t>Static</w:t>
      </w:r>
      <w:r w:rsidR="008F4735">
        <w:t>'</w:t>
      </w:r>
      <w:r w:rsidR="00BD4B50">
        <w:t xml:space="preserve"> interface references another interface: </w:t>
      </w:r>
      <w:r w:rsidR="008F4735">
        <w:t>'</w:t>
      </w:r>
      <w:r>
        <w:t>J</w:t>
      </w:r>
      <w:r w:rsidR="00DA5248">
        <w:t>Query</w:t>
      </w:r>
      <w:r w:rsidR="008F4735">
        <w:t>'</w:t>
      </w:r>
      <w:r w:rsidR="00BD4B50">
        <w:t>. This interface represents a collection of</w:t>
      </w:r>
      <w:r>
        <w:t xml:space="preserve"> one or more DOM elements. The j</w:t>
      </w:r>
      <w:r w:rsidR="00BD4B50">
        <w:t xml:space="preserve">Query library can perform many operations on such a collection, but </w:t>
      </w:r>
      <w:r w:rsidR="003A477C">
        <w:t xml:space="preserve">in this example </w:t>
      </w:r>
      <w:r w:rsidR="00BD4B50">
        <w:t>the jQuery client only needs to know that it can set the text content of each jQuery element in a collection by passing a st</w:t>
      </w:r>
      <w:r>
        <w:t xml:space="preserve">ring to the </w:t>
      </w:r>
      <w:r w:rsidR="008F4735">
        <w:t>'</w:t>
      </w:r>
      <w:r>
        <w:t>text</w:t>
      </w:r>
      <w:r w:rsidR="008F4735">
        <w:t>'</w:t>
      </w:r>
      <w:r>
        <w:t xml:space="preserve"> method. The </w:t>
      </w:r>
      <w:r w:rsidR="008F4735">
        <w:t>'</w:t>
      </w:r>
      <w:r>
        <w:t>J</w:t>
      </w:r>
      <w:r w:rsidR="00BD4B50">
        <w:t>Query</w:t>
      </w:r>
      <w:r w:rsidR="003C5D03">
        <w:t>Static</w:t>
      </w:r>
      <w:r w:rsidR="008F4735">
        <w:t>'</w:t>
      </w:r>
      <w:r w:rsidR="00BD4B50">
        <w:t xml:space="preserve"> interface also contains a method, </w:t>
      </w:r>
      <w:r w:rsidR="008F4735">
        <w:t>'</w:t>
      </w:r>
      <w:r w:rsidR="00BD4B50">
        <w:t>get</w:t>
      </w:r>
      <w:r w:rsidR="008F4735">
        <w:t>'</w:t>
      </w:r>
      <w:r w:rsidR="008378EF">
        <w:t>,</w:t>
      </w:r>
      <w:r w:rsidR="00BD4B50">
        <w:t xml:space="preserve"> that performs an Ajax get operation on the provided </w:t>
      </w:r>
      <w:r>
        <w:t>URL</w:t>
      </w:r>
      <w:r w:rsidR="00BD4B50">
        <w:t xml:space="preserve"> and arranges to invoke the provided callback upon receipt of a response.</w:t>
      </w:r>
    </w:p>
    <w:p w:rsidR="0044410D" w:rsidRPr="0044410D" w:rsidRDefault="00BA6AB7" w:rsidP="00BD4B50">
      <w:r>
        <w:t xml:space="preserve">Finally, the </w:t>
      </w:r>
      <w:r w:rsidR="008F4735">
        <w:t>'</w:t>
      </w:r>
      <w:r>
        <w:t>J</w:t>
      </w:r>
      <w:r w:rsidR="00BD4B50">
        <w:t>Query</w:t>
      </w:r>
      <w:r w:rsidR="003C5D03">
        <w:t>Static</w:t>
      </w:r>
      <w:r w:rsidR="008F4735">
        <w:t>'</w:t>
      </w:r>
      <w:r w:rsidR="00BD4B50">
        <w:t xml:space="preserve"> interface contains a bare function signature </w:t>
      </w:r>
    </w:p>
    <w:p w:rsidR="0044410D" w:rsidRPr="0044410D" w:rsidRDefault="00BD4B50" w:rsidP="00BD4B50">
      <w:pPr>
        <w:pStyle w:val="Code"/>
      </w:pPr>
      <w:r w:rsidRPr="00D54DB2">
        <w:t xml:space="preserve">(query: </w:t>
      </w:r>
      <w:r w:rsidRPr="00D54DB2">
        <w:rPr>
          <w:color w:val="0000FF"/>
        </w:rPr>
        <w:t>string</w:t>
      </w:r>
      <w:r w:rsidRPr="00D54DB2">
        <w:t xml:space="preserve">): </w:t>
      </w:r>
      <w:r w:rsidR="00BA6AB7" w:rsidRPr="00D54DB2">
        <w:t>J</w:t>
      </w:r>
      <w:r w:rsidR="005703E1" w:rsidRPr="00D54DB2">
        <w:t>Query</w:t>
      </w:r>
      <w:r w:rsidRPr="00D54DB2">
        <w:t>;</w:t>
      </w:r>
    </w:p>
    <w:p w:rsidR="0044410D" w:rsidRPr="0044410D" w:rsidRDefault="00BD4B50" w:rsidP="00BD4B50">
      <w:r>
        <w:t xml:space="preserve">The bare signature indicates that instances </w:t>
      </w:r>
      <w:r w:rsidR="00DC1E7F">
        <w:t xml:space="preserve">of the interface are callable. </w:t>
      </w:r>
      <w:r>
        <w:t xml:space="preserve">This example illustrates that </w:t>
      </w:r>
      <w:r w:rsidR="003C5236">
        <w:t>TypeScript</w:t>
      </w:r>
      <w:r>
        <w:t xml:space="preserve"> function types are just special cases of </w:t>
      </w:r>
      <w:r w:rsidR="003C5236">
        <w:t>TypeScript</w:t>
      </w:r>
      <w:r w:rsidR="00DC1E7F">
        <w:t xml:space="preserve"> object types. </w:t>
      </w:r>
      <w:r>
        <w:t xml:space="preserve">Specifically, function types are object types that contain </w:t>
      </w:r>
      <w:r w:rsidR="00521500">
        <w:t>one or more</w:t>
      </w:r>
      <w:r>
        <w:t xml:space="preserve"> call</w:t>
      </w:r>
      <w:r w:rsidR="00DC1E7F">
        <w:t xml:space="preserve"> signature</w:t>
      </w:r>
      <w:r w:rsidR="00521500">
        <w:t>s</w:t>
      </w:r>
      <w:r w:rsidR="00DC1E7F">
        <w:t xml:space="preserve">. </w:t>
      </w:r>
      <w:r>
        <w:t>For this reason we can write any function ty</w:t>
      </w:r>
      <w:r w:rsidR="00DC1E7F">
        <w:t xml:space="preserve">pe as an object type literal. </w:t>
      </w:r>
      <w:r>
        <w:t>The following example uses both forms to describe the same type.</w:t>
      </w:r>
    </w:p>
    <w:p w:rsidR="0044410D" w:rsidRPr="0044410D" w:rsidRDefault="00BD4B50" w:rsidP="00BD4B50">
      <w:pPr>
        <w:pStyle w:val="Code"/>
      </w:pPr>
      <w:r w:rsidRPr="00D54DB2">
        <w:rPr>
          <w:color w:val="0000FF"/>
        </w:rPr>
        <w:lastRenderedPageBreak/>
        <w:t>var</w:t>
      </w:r>
      <w:r w:rsidR="009A7854" w:rsidRPr="00D54DB2">
        <w:t xml:space="preserve"> </w:t>
      </w:r>
      <w:r w:rsidRPr="00D54DB2">
        <w:t>f:</w:t>
      </w:r>
      <w:r w:rsidR="009A7854" w:rsidRPr="00D54DB2">
        <w:t xml:space="preserve"> </w:t>
      </w:r>
      <w:r w:rsidRPr="00D54DB2">
        <w:t>{</w:t>
      </w:r>
      <w:r w:rsidR="009A7854" w:rsidRPr="00D54DB2">
        <w:t xml:space="preserve"> </w:t>
      </w:r>
      <w:r w:rsidRPr="00D54DB2">
        <w:t>():</w:t>
      </w:r>
      <w:r w:rsidR="009A7854" w:rsidRPr="00D54DB2">
        <w:t xml:space="preserve"> </w:t>
      </w:r>
      <w:r w:rsidRPr="00D54DB2">
        <w:rPr>
          <w:color w:val="0000FF"/>
        </w:rPr>
        <w:t>string</w:t>
      </w:r>
      <w:r w:rsidRPr="00D54DB2">
        <w:t>;</w:t>
      </w:r>
      <w:r w:rsidR="009A7854" w:rsidRPr="00D54DB2">
        <w:t xml:space="preserve"> </w:t>
      </w:r>
      <w:r w:rsidRPr="00D54DB2">
        <w:t>};</w:t>
      </w:r>
      <w:r w:rsidR="0048218E" w:rsidRPr="00D54DB2">
        <w:br/>
      </w:r>
      <w:r w:rsidRPr="00D54DB2">
        <w:rPr>
          <w:color w:val="0000FF"/>
        </w:rPr>
        <w:t>var</w:t>
      </w:r>
      <w:r w:rsidR="009A7854" w:rsidRPr="00D54DB2">
        <w:t xml:space="preserve"> </w:t>
      </w:r>
      <w:r w:rsidRPr="00D54DB2">
        <w:t>sameType:</w:t>
      </w:r>
      <w:r w:rsidR="009A7854" w:rsidRPr="00D54DB2">
        <w:t xml:space="preserve"> </w:t>
      </w:r>
      <w:r w:rsidRPr="00D54DB2">
        <w:t>()</w:t>
      </w:r>
      <w:r w:rsidR="009A7854" w:rsidRPr="00D54DB2">
        <w:t xml:space="preserve"> </w:t>
      </w:r>
      <w:r w:rsidRPr="00D54DB2">
        <w:t>=&gt;</w:t>
      </w:r>
      <w:r w:rsidR="009A7854" w:rsidRPr="00D54DB2">
        <w:t xml:space="preserve"> </w:t>
      </w:r>
      <w:r w:rsidRPr="00D54DB2">
        <w:rPr>
          <w:color w:val="0000FF"/>
        </w:rPr>
        <w:t>string</w:t>
      </w:r>
      <w:r w:rsidR="009A7854" w:rsidRPr="00D54DB2">
        <w:t xml:space="preserve"> </w:t>
      </w:r>
      <w:r w:rsidRPr="00D54DB2">
        <w:t>=</w:t>
      </w:r>
      <w:r w:rsidR="009A7854" w:rsidRPr="00D54DB2">
        <w:t xml:space="preserve"> </w:t>
      </w:r>
      <w:r w:rsidRPr="00D54DB2">
        <w:t>f;</w:t>
      </w:r>
      <w:r w:rsidRPr="00D54DB2">
        <w:rPr>
          <w:color w:val="008000"/>
        </w:rPr>
        <w:t xml:space="preserve">     // Ok</w:t>
      </w:r>
      <w:r w:rsidR="0048218E" w:rsidRPr="00D54DB2">
        <w:br/>
      </w:r>
      <w:r w:rsidRPr="00D54DB2">
        <w:rPr>
          <w:color w:val="0000FF"/>
        </w:rPr>
        <w:t>var</w:t>
      </w:r>
      <w:r w:rsidR="009A7854" w:rsidRPr="00D54DB2">
        <w:t xml:space="preserve"> </w:t>
      </w:r>
      <w:r w:rsidRPr="00D54DB2">
        <w:t>nope:</w:t>
      </w:r>
      <w:r w:rsidR="009A7854" w:rsidRPr="00D54DB2">
        <w:t xml:space="preserve"> </w:t>
      </w:r>
      <w:r w:rsidRPr="00D54DB2">
        <w:t>()</w:t>
      </w:r>
      <w:r w:rsidR="009A7854" w:rsidRPr="00D54DB2">
        <w:t xml:space="preserve"> </w:t>
      </w:r>
      <w:r w:rsidRPr="00D54DB2">
        <w:t>=&gt;</w:t>
      </w:r>
      <w:r w:rsidR="009A7854" w:rsidRPr="00D54DB2">
        <w:t xml:space="preserve"> </w:t>
      </w:r>
      <w:r w:rsidRPr="00D54DB2">
        <w:rPr>
          <w:color w:val="0000FF"/>
        </w:rPr>
        <w:t>number</w:t>
      </w:r>
      <w:r w:rsidR="009A7854" w:rsidRPr="00D54DB2">
        <w:t xml:space="preserve"> </w:t>
      </w:r>
      <w:r w:rsidRPr="00D54DB2">
        <w:t>=</w:t>
      </w:r>
      <w:r w:rsidR="009A7854" w:rsidRPr="00D54DB2">
        <w:t xml:space="preserve"> </w:t>
      </w:r>
      <w:r w:rsidRPr="00D54DB2">
        <w:t>sameType;</w:t>
      </w:r>
      <w:r w:rsidR="009A7854" w:rsidRPr="00D54DB2">
        <w:t xml:space="preserve"> </w:t>
      </w:r>
      <w:r w:rsidRPr="00D54DB2">
        <w:t xml:space="preserve"> </w:t>
      </w:r>
      <w:r w:rsidRPr="00D54DB2">
        <w:rPr>
          <w:color w:val="008000"/>
        </w:rPr>
        <w:t>//</w:t>
      </w:r>
      <w:r w:rsidR="009A7854" w:rsidRPr="00D54DB2">
        <w:rPr>
          <w:color w:val="008000"/>
        </w:rPr>
        <w:t xml:space="preserve"> </w:t>
      </w:r>
      <w:r w:rsidRPr="00D54DB2">
        <w:rPr>
          <w:color w:val="008000"/>
        </w:rPr>
        <w:t>Error:</w:t>
      </w:r>
      <w:r w:rsidR="009A7854" w:rsidRPr="00D54DB2">
        <w:rPr>
          <w:color w:val="008000"/>
        </w:rPr>
        <w:t xml:space="preserve"> </w:t>
      </w:r>
      <w:r w:rsidRPr="00D54DB2">
        <w:rPr>
          <w:color w:val="008000"/>
        </w:rPr>
        <w:t>type</w:t>
      </w:r>
      <w:r w:rsidR="009A7854" w:rsidRPr="00D54DB2">
        <w:rPr>
          <w:color w:val="008000"/>
        </w:rPr>
        <w:t xml:space="preserve"> </w:t>
      </w:r>
      <w:r w:rsidRPr="00D54DB2">
        <w:rPr>
          <w:color w:val="008000"/>
        </w:rPr>
        <w:t>mismatch</w:t>
      </w:r>
    </w:p>
    <w:p w:rsidR="0044410D" w:rsidRPr="0044410D" w:rsidRDefault="00BD4B50" w:rsidP="00BD4B50">
      <w:r>
        <w:t xml:space="preserve">We mentioned above that the </w:t>
      </w:r>
      <w:r w:rsidR="008F4735">
        <w:t>'</w:t>
      </w:r>
      <w:r>
        <w:t>$</w:t>
      </w:r>
      <w:r w:rsidR="008F4735">
        <w:t>'</w:t>
      </w:r>
      <w:r>
        <w:t xml:space="preserve"> function behaves differently depending</w:t>
      </w:r>
      <w:r w:rsidR="00DC1E7F">
        <w:t xml:space="preserve"> on the type of its parameter. </w:t>
      </w:r>
      <w:r>
        <w:t xml:space="preserve">So far, our jQuery typing only captures one of these behaviors: return an object of type </w:t>
      </w:r>
      <w:r w:rsidR="008F4735">
        <w:t>'</w:t>
      </w:r>
      <w:r w:rsidR="00BA6AB7">
        <w:t>J</w:t>
      </w:r>
      <w:r w:rsidR="00AD7956">
        <w:t>Query</w:t>
      </w:r>
      <w:r w:rsidR="008F4735">
        <w:t>'</w:t>
      </w:r>
      <w:r w:rsidR="00DC1E7F">
        <w:t xml:space="preserve"> when passed a string. </w:t>
      </w:r>
      <w:r>
        <w:t xml:space="preserve">To specify multiple behaviors, </w:t>
      </w:r>
      <w:r w:rsidR="003C5236">
        <w:t>TypeScript</w:t>
      </w:r>
      <w:r>
        <w:t xml:space="preserve"> supports </w:t>
      </w:r>
      <w:r>
        <w:rPr>
          <w:i/>
        </w:rPr>
        <w:t>overloading</w:t>
      </w:r>
      <w:r>
        <w:t xml:space="preserve"> of functi</w:t>
      </w:r>
      <w:r w:rsidR="00DC1E7F">
        <w:t xml:space="preserve">on signatures in object types. </w:t>
      </w:r>
      <w:r>
        <w:t>For example, we can add an add</w:t>
      </w:r>
      <w:r w:rsidR="00BA6AB7">
        <w:t xml:space="preserve">itional call signature to the </w:t>
      </w:r>
      <w:r w:rsidR="008F4735">
        <w:t>'</w:t>
      </w:r>
      <w:r w:rsidR="00BA6AB7">
        <w:t>J</w:t>
      </w:r>
      <w:r>
        <w:t>Query</w:t>
      </w:r>
      <w:r w:rsidR="00B17181">
        <w:t>Static</w:t>
      </w:r>
      <w:r w:rsidR="008F4735">
        <w:t>'</w:t>
      </w:r>
      <w:r>
        <w:t xml:space="preserve"> interface.</w:t>
      </w:r>
    </w:p>
    <w:p w:rsidR="0044410D" w:rsidRPr="0044410D" w:rsidRDefault="00BD4B50" w:rsidP="00BD4B50">
      <w:pPr>
        <w:pStyle w:val="Code"/>
      </w:pPr>
      <w:r w:rsidRPr="00D54DB2">
        <w:t>(</w:t>
      </w:r>
      <w:r w:rsidRPr="00D54DB2">
        <w:rPr>
          <w:color w:val="000000"/>
        </w:rPr>
        <w:t>ready</w:t>
      </w:r>
      <w:r w:rsidRPr="00D54DB2">
        <w:t>:</w:t>
      </w:r>
      <w:r w:rsidR="009A7854" w:rsidRPr="00D54DB2">
        <w:rPr>
          <w:color w:val="000000"/>
        </w:rPr>
        <w:t xml:space="preserve"> </w:t>
      </w:r>
      <w:r w:rsidRPr="00D54DB2">
        <w:t>()</w:t>
      </w:r>
      <w:r w:rsidR="009A7854" w:rsidRPr="00D54DB2">
        <w:rPr>
          <w:color w:val="000000"/>
        </w:rPr>
        <w:t xml:space="preserve"> </w:t>
      </w:r>
      <w:r w:rsidRPr="00D54DB2">
        <w:t>=&gt;</w:t>
      </w:r>
      <w:r w:rsidR="009A7854" w:rsidRPr="00D54DB2">
        <w:rPr>
          <w:color w:val="000000"/>
        </w:rPr>
        <w:t xml:space="preserve"> </w:t>
      </w:r>
      <w:r w:rsidRPr="00D54DB2">
        <w:rPr>
          <w:color w:val="0000FF"/>
        </w:rPr>
        <w:t>any</w:t>
      </w:r>
      <w:r w:rsidRPr="00D54DB2">
        <w:t xml:space="preserve">): </w:t>
      </w:r>
      <w:r w:rsidRPr="00D54DB2">
        <w:rPr>
          <w:color w:val="0000FF"/>
        </w:rPr>
        <w:t>any</w:t>
      </w:r>
      <w:r w:rsidRPr="00D54DB2">
        <w:t>;</w:t>
      </w:r>
    </w:p>
    <w:p w:rsidR="0044410D" w:rsidRPr="0044410D" w:rsidRDefault="00BD4B50" w:rsidP="00BD4B50">
      <w:r>
        <w:t xml:space="preserve">This signature denotes that a function may be passed as the </w:t>
      </w:r>
      <w:r w:rsidR="00DC1E7F">
        <w:t xml:space="preserve">parameter of the </w:t>
      </w:r>
      <w:r w:rsidR="008F4735">
        <w:t>'</w:t>
      </w:r>
      <w:r w:rsidR="00DC1E7F">
        <w:t>$</w:t>
      </w:r>
      <w:r w:rsidR="008F4735">
        <w:t>'</w:t>
      </w:r>
      <w:r w:rsidR="00DC1E7F">
        <w:t xml:space="preserve"> function. </w:t>
      </w:r>
      <w:r>
        <w:t xml:space="preserve">When a function is passed to </w:t>
      </w:r>
      <w:r w:rsidR="008F4735">
        <w:t>'</w:t>
      </w:r>
      <w:r>
        <w:t>$</w:t>
      </w:r>
      <w:r w:rsidR="008F4735">
        <w:t>'</w:t>
      </w:r>
      <w:r>
        <w:t>, the jQuery library will invoke that function</w:t>
      </w:r>
      <w:r w:rsidR="00DC1E7F">
        <w:t xml:space="preserve"> when a DOM document is ready. </w:t>
      </w:r>
      <w:r>
        <w:t xml:space="preserve">Because </w:t>
      </w:r>
      <w:r w:rsidR="003C5236">
        <w:t>TypeScript</w:t>
      </w:r>
      <w:r>
        <w:t xml:space="preserve"> supports overloading, tools can use </w:t>
      </w:r>
      <w:r w:rsidR="003C5236">
        <w:t>TypeScript</w:t>
      </w:r>
      <w:r>
        <w:t xml:space="preserve"> to show all available function signatures with their documentation tips and to give the correct documentation once a function has been calle</w:t>
      </w:r>
      <w:r w:rsidR="00BA6AB7">
        <w:t>d with a particular signature.</w:t>
      </w:r>
    </w:p>
    <w:p w:rsidR="0044410D" w:rsidRPr="0044410D" w:rsidRDefault="00BD4B50" w:rsidP="00BD4B50">
      <w:r>
        <w:t xml:space="preserve">A typical client would not need to add any additional typing but could just use </w:t>
      </w:r>
      <w:r w:rsidR="009337A9">
        <w:t>a community-</w:t>
      </w:r>
      <w:r>
        <w:t>supplied typing to discover (through statement completion with documentation tips) and verify (through static checking) correct use of the library, as in the following screen shot.</w:t>
      </w:r>
    </w:p>
    <w:p w:rsidR="0044410D" w:rsidRPr="0044410D" w:rsidRDefault="002D3181" w:rsidP="00BD4B50">
      <w:pPr>
        <w:ind w:left="720"/>
      </w:pPr>
      <w:r>
        <w:rPr>
          <w:noProof/>
          <w:lang w:val="en-CA" w:eastAsia="en-CA"/>
        </w:rPr>
        <w:drawing>
          <wp:inline distT="0" distB="0" distL="0" distR="0" wp14:anchorId="163ED2D7" wp14:editId="032B4193">
            <wp:extent cx="4486275" cy="2324100"/>
            <wp:effectExtent l="0" t="0" r="952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486275" cy="2324100"/>
                    </a:xfrm>
                    <a:prstGeom prst="rect">
                      <a:avLst/>
                    </a:prstGeom>
                    <a:noFill/>
                    <a:ln>
                      <a:noFill/>
                    </a:ln>
                  </pic:spPr>
                </pic:pic>
              </a:graphicData>
            </a:graphic>
          </wp:inline>
        </w:drawing>
      </w:r>
      <w:r w:rsidR="00267EE6" w:rsidRPr="006E110C">
        <w:rPr>
          <w:vanish/>
        </w:rPr>
        <w:t>![](images/im</w:t>
      </w:r>
      <w:r w:rsidR="00267EE6">
        <w:rPr>
          <w:vanish/>
        </w:rPr>
        <w:t>age2</w:t>
      </w:r>
      <w:r w:rsidR="00267EE6" w:rsidRPr="006E110C">
        <w:rPr>
          <w:vanish/>
        </w:rPr>
        <w:t>.png)</w:t>
      </w:r>
    </w:p>
    <w:p w:rsidR="0044410D" w:rsidRPr="0044410D" w:rsidRDefault="00D939C9" w:rsidP="00D939C9">
      <w:r>
        <w:t xml:space="preserve">Section </w:t>
      </w:r>
      <w:r>
        <w:fldChar w:fldCharType="begin"/>
      </w:r>
      <w:r>
        <w:instrText xml:space="preserve"> REF _Ref325637319 \r \h </w:instrText>
      </w:r>
      <w:r>
        <w:fldChar w:fldCharType="separate"/>
      </w:r>
      <w:r w:rsidR="00A3147C">
        <w:t>3.3</w:t>
      </w:r>
      <w:r>
        <w:fldChar w:fldCharType="end"/>
      </w:r>
      <w:r>
        <w:t xml:space="preserve"> provides </w:t>
      </w:r>
      <w:r w:rsidR="00681BD5">
        <w:t>additional</w:t>
      </w:r>
      <w:r>
        <w:t xml:space="preserve"> information about object types.</w:t>
      </w:r>
    </w:p>
    <w:p w:rsidR="0044410D" w:rsidRPr="0044410D" w:rsidRDefault="001E56D2" w:rsidP="001E56D2">
      <w:pPr>
        <w:pStyle w:val="Heading2"/>
      </w:pPr>
      <w:bookmarkStart w:id="6" w:name="_Toc439666114"/>
      <w:r>
        <w:t>Structural Subtyping</w:t>
      </w:r>
      <w:bookmarkEnd w:id="6"/>
    </w:p>
    <w:p w:rsidR="0044410D" w:rsidRPr="0044410D" w:rsidRDefault="009E5DD2" w:rsidP="001E56D2">
      <w:r>
        <w:t xml:space="preserve">Object types are compared </w:t>
      </w:r>
      <w:r>
        <w:rPr>
          <w:i/>
        </w:rPr>
        <w:t>structurally</w:t>
      </w:r>
      <w:r w:rsidR="00DC1E7F">
        <w:t xml:space="preserve">. </w:t>
      </w:r>
      <w:r>
        <w:t xml:space="preserve">For example, in the code fragment below, </w:t>
      </w:r>
      <w:r w:rsidR="00920440">
        <w:t xml:space="preserve">class </w:t>
      </w:r>
      <w:r w:rsidR="008F4735">
        <w:t>'</w:t>
      </w:r>
      <w:r w:rsidR="00EE0D8B">
        <w:t>CPoint</w:t>
      </w:r>
      <w:r w:rsidR="008F4735">
        <w:t>'</w:t>
      </w:r>
      <w:r w:rsidR="00EE0D8B">
        <w:t xml:space="preserve"> matches interface </w:t>
      </w:r>
      <w:r w:rsidR="008F4735">
        <w:t>'</w:t>
      </w:r>
      <w:r w:rsidR="00920440">
        <w:t>Point</w:t>
      </w:r>
      <w:r w:rsidR="008F4735">
        <w:t>'</w:t>
      </w:r>
      <w:r w:rsidR="00920440">
        <w:t xml:space="preserve"> because </w:t>
      </w:r>
      <w:r w:rsidR="008F4735">
        <w:t>'</w:t>
      </w:r>
      <w:r w:rsidR="00EE0D8B">
        <w:t>C</w:t>
      </w:r>
      <w:r w:rsidR="00920440">
        <w:t>Point</w:t>
      </w:r>
      <w:r w:rsidR="008F4735">
        <w:t>'</w:t>
      </w:r>
      <w:r w:rsidR="00920440">
        <w:t xml:space="preserve"> has a</w:t>
      </w:r>
      <w:r w:rsidR="00EE0D8B">
        <w:t xml:space="preserve">ll of the required members of </w:t>
      </w:r>
      <w:r w:rsidR="008F4735">
        <w:t>'</w:t>
      </w:r>
      <w:r w:rsidR="00DC1E7F">
        <w:t>Point</w:t>
      </w:r>
      <w:r w:rsidR="008F4735">
        <w:t>'</w:t>
      </w:r>
      <w:r w:rsidR="00DC1E7F">
        <w:t xml:space="preserve">. </w:t>
      </w:r>
      <w:r w:rsidR="009D5067">
        <w:t>A class may optionally declare that it implements an interface, so that the compiler will check the declaration</w:t>
      </w:r>
      <w:r w:rsidR="00DC1E7F">
        <w:t xml:space="preserve"> for structural compatibility. </w:t>
      </w:r>
      <w:r w:rsidR="009D5067">
        <w:t>The example also illustrates that</w:t>
      </w:r>
      <w:r w:rsidR="00563A83">
        <w:t xml:space="preserve"> an object type can match the type inferred from an object literal, as long as the object literal supplies all of the required members.</w:t>
      </w:r>
    </w:p>
    <w:p w:rsidR="0044410D" w:rsidRPr="0044410D" w:rsidRDefault="00BC476B" w:rsidP="00633247">
      <w:pPr>
        <w:pStyle w:val="Code"/>
      </w:pPr>
      <w:r w:rsidRPr="00D54DB2">
        <w:rPr>
          <w:color w:val="0000FF"/>
        </w:rPr>
        <w:lastRenderedPageBreak/>
        <w:t>interface</w:t>
      </w:r>
      <w:r w:rsidR="009A7854" w:rsidRPr="00D54DB2">
        <w:rPr>
          <w:color w:val="000000"/>
        </w:rPr>
        <w:t xml:space="preserve"> </w:t>
      </w:r>
      <w:r w:rsidRPr="00D54DB2">
        <w:rPr>
          <w:color w:val="000000"/>
        </w:rPr>
        <w:t>Point</w:t>
      </w:r>
      <w:r w:rsidR="009A7854" w:rsidRPr="00D54DB2">
        <w:rPr>
          <w:color w:val="000000"/>
        </w:rPr>
        <w:t xml:space="preserve"> </w:t>
      </w:r>
      <w:r w:rsidRPr="00D54DB2">
        <w:t>{</w:t>
      </w:r>
      <w:r w:rsidR="0048218E" w:rsidRPr="00D54DB2">
        <w:br/>
      </w:r>
      <w:r w:rsidR="009A7854" w:rsidRPr="00D54DB2">
        <w:rPr>
          <w:color w:val="000000"/>
        </w:rPr>
        <w:t xml:space="preserve">    </w:t>
      </w:r>
      <w:r w:rsidRPr="00D54DB2">
        <w:rPr>
          <w:color w:val="000000"/>
        </w:rPr>
        <w:t>x</w:t>
      </w:r>
      <w:r w:rsidRPr="00D54DB2">
        <w:rPr>
          <w:color w:val="008080"/>
        </w:rPr>
        <w:t>:</w:t>
      </w:r>
      <w:r w:rsidR="009A7854" w:rsidRPr="00D54DB2">
        <w:rPr>
          <w:color w:val="000000"/>
        </w:rPr>
        <w:t xml:space="preserve"> </w:t>
      </w:r>
      <w:r w:rsidRPr="00D54DB2">
        <w:rPr>
          <w:color w:val="0000FF"/>
        </w:rPr>
        <w:t>number</w:t>
      </w:r>
      <w:r w:rsidRPr="00D54DB2">
        <w:t>;</w:t>
      </w:r>
      <w:r w:rsidR="0048218E" w:rsidRPr="00D54DB2">
        <w:br/>
      </w:r>
      <w:r w:rsidR="009A7854" w:rsidRPr="00D54DB2">
        <w:rPr>
          <w:color w:val="000000"/>
        </w:rPr>
        <w:t xml:space="preserve">    </w:t>
      </w:r>
      <w:r w:rsidRPr="00D54DB2">
        <w:rPr>
          <w:color w:val="000000"/>
        </w:rPr>
        <w:t>y</w:t>
      </w:r>
      <w:r w:rsidRPr="00D54DB2">
        <w:rPr>
          <w:color w:val="008080"/>
        </w:rPr>
        <w:t>:</w:t>
      </w:r>
      <w:r w:rsidR="009A7854" w:rsidRPr="00D54DB2">
        <w:rPr>
          <w:color w:val="000000"/>
        </w:rPr>
        <w:t xml:space="preserve"> </w:t>
      </w:r>
      <w:r w:rsidRPr="00D54DB2">
        <w:rPr>
          <w:color w:val="0000FF"/>
        </w:rPr>
        <w:t>number</w:t>
      </w:r>
      <w:r w:rsidRPr="00D54DB2">
        <w:t>;</w:t>
      </w:r>
      <w:r w:rsidR="0048218E" w:rsidRPr="00D54DB2">
        <w:br/>
      </w:r>
      <w:r w:rsidRPr="00D54DB2">
        <w:t>}</w:t>
      </w:r>
    </w:p>
    <w:p w:rsidR="0044410D" w:rsidRPr="0044410D" w:rsidRDefault="00BC476B" w:rsidP="00633247">
      <w:pPr>
        <w:pStyle w:val="Code"/>
      </w:pPr>
      <w:r w:rsidRPr="00D54DB2">
        <w:rPr>
          <w:color w:val="0000FF"/>
        </w:rPr>
        <w:t>function</w:t>
      </w:r>
      <w:r w:rsidR="009A7854" w:rsidRPr="00D54DB2">
        <w:rPr>
          <w:color w:val="000000"/>
        </w:rPr>
        <w:t xml:space="preserve"> </w:t>
      </w:r>
      <w:r w:rsidRPr="00D54DB2">
        <w:rPr>
          <w:color w:val="000000"/>
        </w:rPr>
        <w:t>getX</w:t>
      </w:r>
      <w:r w:rsidRPr="00D54DB2">
        <w:t>(</w:t>
      </w:r>
      <w:r w:rsidRPr="00D54DB2">
        <w:rPr>
          <w:color w:val="000000"/>
        </w:rPr>
        <w:t>p</w:t>
      </w:r>
      <w:r w:rsidRPr="00D54DB2">
        <w:rPr>
          <w:color w:val="008080"/>
        </w:rPr>
        <w:t>:</w:t>
      </w:r>
      <w:r w:rsidR="009A7854" w:rsidRPr="00D54DB2">
        <w:rPr>
          <w:color w:val="000000"/>
        </w:rPr>
        <w:t xml:space="preserve"> </w:t>
      </w:r>
      <w:r w:rsidRPr="00D54DB2">
        <w:rPr>
          <w:color w:val="000000"/>
        </w:rPr>
        <w:t>Point</w:t>
      </w:r>
      <w:r w:rsidRPr="00D54DB2">
        <w:t>)</w:t>
      </w:r>
      <w:r w:rsidR="009A7854" w:rsidRPr="00D54DB2">
        <w:rPr>
          <w:color w:val="000000"/>
        </w:rPr>
        <w:t xml:space="preserve"> </w:t>
      </w:r>
      <w:r w:rsidRPr="00D54DB2">
        <w:t>{</w:t>
      </w:r>
      <w:r w:rsidR="0048218E" w:rsidRPr="00D54DB2">
        <w:br/>
      </w:r>
      <w:r w:rsidR="009A7854" w:rsidRPr="00D54DB2">
        <w:rPr>
          <w:color w:val="000000"/>
        </w:rPr>
        <w:t xml:space="preserve">    </w:t>
      </w:r>
      <w:r w:rsidRPr="00D54DB2">
        <w:rPr>
          <w:color w:val="0000FF"/>
        </w:rPr>
        <w:t>return</w:t>
      </w:r>
      <w:r w:rsidR="009A7854" w:rsidRPr="00D54DB2">
        <w:rPr>
          <w:color w:val="000000"/>
        </w:rPr>
        <w:t xml:space="preserve"> </w:t>
      </w:r>
      <w:r w:rsidRPr="00D54DB2">
        <w:t>p.x;</w:t>
      </w:r>
      <w:r w:rsidR="0048218E" w:rsidRPr="00D54DB2">
        <w:br/>
      </w:r>
      <w:r w:rsidR="00633247" w:rsidRPr="00D54DB2">
        <w:t>}</w:t>
      </w:r>
    </w:p>
    <w:p w:rsidR="0044410D" w:rsidRPr="0044410D" w:rsidRDefault="00BC476B" w:rsidP="00633247">
      <w:pPr>
        <w:pStyle w:val="Code"/>
      </w:pPr>
      <w:r w:rsidRPr="00D54DB2">
        <w:rPr>
          <w:color w:val="0000FF"/>
        </w:rPr>
        <w:t>class</w:t>
      </w:r>
      <w:r w:rsidR="009A7854" w:rsidRPr="00D54DB2">
        <w:rPr>
          <w:color w:val="000000"/>
        </w:rPr>
        <w:t xml:space="preserve"> </w:t>
      </w:r>
      <w:r w:rsidR="0080434D" w:rsidRPr="00D54DB2">
        <w:rPr>
          <w:color w:val="000000"/>
        </w:rPr>
        <w:t>C</w:t>
      </w:r>
      <w:r w:rsidRPr="00D54DB2">
        <w:rPr>
          <w:color w:val="000000"/>
        </w:rPr>
        <w:t>Point</w:t>
      </w:r>
      <w:r w:rsidR="009A7854" w:rsidRPr="00D54DB2">
        <w:rPr>
          <w:color w:val="000000"/>
        </w:rPr>
        <w:t xml:space="preserve"> </w:t>
      </w:r>
      <w:r w:rsidRPr="00D54DB2">
        <w:t>{</w:t>
      </w:r>
      <w:r w:rsidR="0048218E" w:rsidRPr="00D54DB2">
        <w:br/>
      </w:r>
      <w:r w:rsidR="00633247" w:rsidRPr="00D54DB2">
        <w:t xml:space="preserve">    x: </w:t>
      </w:r>
      <w:r w:rsidR="00633247" w:rsidRPr="00D54DB2">
        <w:rPr>
          <w:color w:val="0000FF"/>
        </w:rPr>
        <w:t>number</w:t>
      </w:r>
      <w:r w:rsidR="00633247" w:rsidRPr="00D54DB2">
        <w:t>;</w:t>
      </w:r>
      <w:r w:rsidR="0048218E" w:rsidRPr="00D54DB2">
        <w:br/>
      </w:r>
      <w:r w:rsidR="00633247" w:rsidRPr="00D54DB2">
        <w:t xml:space="preserve">    y: </w:t>
      </w:r>
      <w:r w:rsidR="00633247" w:rsidRPr="00D54DB2">
        <w:rPr>
          <w:color w:val="0000FF"/>
        </w:rPr>
        <w:t>number</w:t>
      </w:r>
      <w:r w:rsidR="00633247" w:rsidRPr="00D54DB2">
        <w:t>;</w:t>
      </w:r>
      <w:r w:rsidR="0048218E" w:rsidRPr="00D54DB2">
        <w:br/>
      </w:r>
      <w:r w:rsidR="009A7854" w:rsidRPr="00D54DB2">
        <w:rPr>
          <w:color w:val="000000"/>
        </w:rPr>
        <w:t xml:space="preserve">    </w:t>
      </w:r>
      <w:r w:rsidRPr="00D54DB2">
        <w:rPr>
          <w:color w:val="0000FF"/>
        </w:rPr>
        <w:t>constructor</w:t>
      </w:r>
      <w:r w:rsidRPr="00D54DB2">
        <w:t>(x:</w:t>
      </w:r>
      <w:r w:rsidR="009A7854" w:rsidRPr="00D54DB2">
        <w:rPr>
          <w:color w:val="000000"/>
        </w:rPr>
        <w:t xml:space="preserve"> </w:t>
      </w:r>
      <w:r w:rsidRPr="00D54DB2">
        <w:rPr>
          <w:color w:val="0000FF"/>
        </w:rPr>
        <w:t>number</w:t>
      </w:r>
      <w:r w:rsidRPr="00D54DB2">
        <w:t>,</w:t>
      </w:r>
      <w:r w:rsidR="009A7854" w:rsidRPr="00D54DB2">
        <w:t xml:space="preserve"> </w:t>
      </w:r>
      <w:r w:rsidR="00633247" w:rsidRPr="00D54DB2">
        <w:t xml:space="preserve"> </w:t>
      </w:r>
      <w:r w:rsidRPr="00D54DB2">
        <w:t>y:</w:t>
      </w:r>
      <w:r w:rsidR="009A7854" w:rsidRPr="00D54DB2">
        <w:rPr>
          <w:color w:val="000000"/>
        </w:rPr>
        <w:t xml:space="preserve"> </w:t>
      </w:r>
      <w:r w:rsidRPr="00D54DB2">
        <w:rPr>
          <w:color w:val="0000FF"/>
        </w:rPr>
        <w:t>number</w:t>
      </w:r>
      <w:r w:rsidRPr="00D54DB2">
        <w:t>)</w:t>
      </w:r>
      <w:r w:rsidR="009A7854" w:rsidRPr="00D54DB2">
        <w:rPr>
          <w:color w:val="000000"/>
        </w:rPr>
        <w:t xml:space="preserve"> </w:t>
      </w:r>
      <w:r w:rsidR="00633247" w:rsidRPr="00D54DB2">
        <w:t>{</w:t>
      </w:r>
      <w:r w:rsidR="0048218E" w:rsidRPr="00D54DB2">
        <w:br/>
      </w:r>
      <w:r w:rsidR="00633247" w:rsidRPr="00D54DB2">
        <w:t xml:space="preserve">        </w:t>
      </w:r>
      <w:r w:rsidR="00633247" w:rsidRPr="00D54DB2">
        <w:rPr>
          <w:color w:val="0000FF"/>
        </w:rPr>
        <w:t>this</w:t>
      </w:r>
      <w:r w:rsidR="00633247" w:rsidRPr="00D54DB2">
        <w:t>.x = x;</w:t>
      </w:r>
      <w:r w:rsidR="0048218E" w:rsidRPr="00D54DB2">
        <w:br/>
      </w:r>
      <w:r w:rsidR="00633247" w:rsidRPr="00D54DB2">
        <w:t xml:space="preserve">        </w:t>
      </w:r>
      <w:r w:rsidR="00633247" w:rsidRPr="00D54DB2">
        <w:rPr>
          <w:color w:val="0000FF"/>
        </w:rPr>
        <w:t>this</w:t>
      </w:r>
      <w:r w:rsidR="00633247" w:rsidRPr="00D54DB2">
        <w:t>.y = y;</w:t>
      </w:r>
      <w:r w:rsidR="0048218E" w:rsidRPr="00D54DB2">
        <w:br/>
      </w:r>
      <w:r w:rsidR="00633247" w:rsidRPr="00D54DB2">
        <w:t xml:space="preserve">    </w:t>
      </w:r>
      <w:r w:rsidRPr="00D54DB2">
        <w:t>}</w:t>
      </w:r>
      <w:r w:rsidR="0048218E" w:rsidRPr="00D54DB2">
        <w:br/>
      </w:r>
      <w:r w:rsidR="00633247" w:rsidRPr="00D54DB2">
        <w:t>}</w:t>
      </w:r>
    </w:p>
    <w:p w:rsidR="0044410D" w:rsidRPr="0044410D" w:rsidRDefault="00BC476B" w:rsidP="00BC476B">
      <w:pPr>
        <w:pStyle w:val="Code"/>
      </w:pPr>
      <w:r w:rsidRPr="00D54DB2">
        <w:rPr>
          <w:color w:val="000000"/>
        </w:rPr>
        <w:t>getX</w:t>
      </w:r>
      <w:r w:rsidRPr="00D54DB2">
        <w:t>(</w:t>
      </w:r>
      <w:r w:rsidRPr="00D54DB2">
        <w:rPr>
          <w:color w:val="0000FF"/>
        </w:rPr>
        <w:t>new</w:t>
      </w:r>
      <w:r w:rsidR="009A7854" w:rsidRPr="00D54DB2">
        <w:rPr>
          <w:color w:val="000000"/>
        </w:rPr>
        <w:t xml:space="preserve"> </w:t>
      </w:r>
      <w:r w:rsidR="0080434D" w:rsidRPr="00D54DB2">
        <w:rPr>
          <w:color w:val="000000"/>
        </w:rPr>
        <w:t>C</w:t>
      </w:r>
      <w:r w:rsidRPr="00D54DB2">
        <w:rPr>
          <w:color w:val="000000"/>
        </w:rPr>
        <w:t>Point</w:t>
      </w:r>
      <w:r w:rsidRPr="00D54DB2">
        <w:t>(</w:t>
      </w:r>
      <w:r w:rsidRPr="00D54DB2">
        <w:rPr>
          <w:color w:val="A31515"/>
        </w:rPr>
        <w:t>0</w:t>
      </w:r>
      <w:r w:rsidRPr="00D54DB2">
        <w:t>,</w:t>
      </w:r>
      <w:r w:rsidR="009A7854" w:rsidRPr="00D54DB2">
        <w:rPr>
          <w:color w:val="000000"/>
        </w:rPr>
        <w:t xml:space="preserve"> </w:t>
      </w:r>
      <w:r w:rsidRPr="00D54DB2">
        <w:rPr>
          <w:color w:val="A31515"/>
        </w:rPr>
        <w:t>0</w:t>
      </w:r>
      <w:r w:rsidRPr="00D54DB2">
        <w:t>));</w:t>
      </w:r>
      <w:r w:rsidR="009A7854" w:rsidRPr="00D54DB2">
        <w:rPr>
          <w:color w:val="000000"/>
        </w:rPr>
        <w:t xml:space="preserve">  </w:t>
      </w:r>
      <w:r w:rsidRPr="00D54DB2">
        <w:rPr>
          <w:color w:val="008000"/>
        </w:rPr>
        <w:t>//</w:t>
      </w:r>
      <w:r w:rsidR="009A7854" w:rsidRPr="00D54DB2">
        <w:rPr>
          <w:color w:val="008000"/>
        </w:rPr>
        <w:t xml:space="preserve"> </w:t>
      </w:r>
      <w:r w:rsidRPr="00D54DB2">
        <w:rPr>
          <w:color w:val="008000"/>
        </w:rPr>
        <w:t>Ok,</w:t>
      </w:r>
      <w:r w:rsidR="009A7854" w:rsidRPr="00D54DB2">
        <w:rPr>
          <w:color w:val="008000"/>
        </w:rPr>
        <w:t xml:space="preserve"> </w:t>
      </w:r>
      <w:r w:rsidRPr="00D54DB2">
        <w:rPr>
          <w:color w:val="008000"/>
        </w:rPr>
        <w:t>fields</w:t>
      </w:r>
      <w:r w:rsidR="009A7854" w:rsidRPr="00D54DB2">
        <w:rPr>
          <w:color w:val="008000"/>
        </w:rPr>
        <w:t xml:space="preserve"> </w:t>
      </w:r>
      <w:r w:rsidRPr="00D54DB2">
        <w:rPr>
          <w:color w:val="008000"/>
        </w:rPr>
        <w:t>match</w:t>
      </w:r>
    </w:p>
    <w:p w:rsidR="0044410D" w:rsidRPr="0044410D" w:rsidRDefault="00BC476B" w:rsidP="00BC476B">
      <w:pPr>
        <w:pStyle w:val="Code"/>
      </w:pPr>
      <w:r w:rsidRPr="00D54DB2">
        <w:rPr>
          <w:color w:val="000000"/>
        </w:rPr>
        <w:t>getX</w:t>
      </w:r>
      <w:r w:rsidRPr="00D54DB2">
        <w:t>({</w:t>
      </w:r>
      <w:r w:rsidR="009A7854" w:rsidRPr="00D54DB2">
        <w:t xml:space="preserve"> </w:t>
      </w:r>
      <w:r w:rsidRPr="00D54DB2">
        <w:t>x:</w:t>
      </w:r>
      <w:r w:rsidR="009A7854" w:rsidRPr="00D54DB2">
        <w:rPr>
          <w:color w:val="000000"/>
        </w:rPr>
        <w:t xml:space="preserve"> </w:t>
      </w:r>
      <w:r w:rsidRPr="00D54DB2">
        <w:rPr>
          <w:color w:val="A31515"/>
        </w:rPr>
        <w:t>0</w:t>
      </w:r>
      <w:r w:rsidRPr="00D54DB2">
        <w:t>,</w:t>
      </w:r>
      <w:r w:rsidR="009A7854" w:rsidRPr="00D54DB2">
        <w:t xml:space="preserve"> </w:t>
      </w:r>
      <w:r w:rsidRPr="00D54DB2">
        <w:t>y:</w:t>
      </w:r>
      <w:r w:rsidR="009A7854" w:rsidRPr="00D54DB2">
        <w:rPr>
          <w:color w:val="000000"/>
        </w:rPr>
        <w:t xml:space="preserve"> </w:t>
      </w:r>
      <w:r w:rsidRPr="00D54DB2">
        <w:rPr>
          <w:color w:val="A31515"/>
        </w:rPr>
        <w:t>0</w:t>
      </w:r>
      <w:r w:rsidRPr="00D54DB2">
        <w:t>,</w:t>
      </w:r>
      <w:r w:rsidR="009A7854" w:rsidRPr="00D54DB2">
        <w:t xml:space="preserve"> </w:t>
      </w:r>
      <w:r w:rsidRPr="00D54DB2">
        <w:t>color:</w:t>
      </w:r>
      <w:r w:rsidR="009A7854" w:rsidRPr="00D54DB2">
        <w:rPr>
          <w:color w:val="000000"/>
        </w:rPr>
        <w:t xml:space="preserve"> </w:t>
      </w:r>
      <w:r w:rsidR="008F4735" w:rsidRPr="00D54DB2">
        <w:rPr>
          <w:color w:val="A31515"/>
        </w:rPr>
        <w:t>"</w:t>
      </w:r>
      <w:r w:rsidRPr="00D54DB2">
        <w:rPr>
          <w:color w:val="A31515"/>
        </w:rPr>
        <w:t>red</w:t>
      </w:r>
      <w:r w:rsidR="008F4735" w:rsidRPr="00D54DB2">
        <w:rPr>
          <w:color w:val="A31515"/>
        </w:rPr>
        <w:t>"</w:t>
      </w:r>
      <w:r w:rsidR="009A7854" w:rsidRPr="00D54DB2">
        <w:rPr>
          <w:color w:val="000000"/>
        </w:rPr>
        <w:t xml:space="preserve"> </w:t>
      </w:r>
      <w:r w:rsidRPr="00D54DB2">
        <w:t>});</w:t>
      </w:r>
      <w:r w:rsidR="009A7854" w:rsidRPr="00D54DB2">
        <w:rPr>
          <w:color w:val="000000"/>
        </w:rPr>
        <w:t xml:space="preserve">  </w:t>
      </w:r>
      <w:r w:rsidR="00633247" w:rsidRPr="00D54DB2">
        <w:rPr>
          <w:color w:val="008000"/>
        </w:rPr>
        <w:t>//</w:t>
      </w:r>
      <w:r w:rsidR="009A7854" w:rsidRPr="00D54DB2">
        <w:rPr>
          <w:color w:val="008000"/>
        </w:rPr>
        <w:t xml:space="preserve"> </w:t>
      </w:r>
      <w:r w:rsidR="00633247" w:rsidRPr="00D54DB2">
        <w:rPr>
          <w:color w:val="008000"/>
        </w:rPr>
        <w:t>Extra</w:t>
      </w:r>
      <w:r w:rsidR="009A7854" w:rsidRPr="00D54DB2">
        <w:rPr>
          <w:color w:val="008000"/>
        </w:rPr>
        <w:t xml:space="preserve"> </w:t>
      </w:r>
      <w:r w:rsidR="00633247" w:rsidRPr="00D54DB2">
        <w:rPr>
          <w:color w:val="008000"/>
        </w:rPr>
        <w:t>fields</w:t>
      </w:r>
      <w:r w:rsidR="009A7854" w:rsidRPr="00D54DB2">
        <w:rPr>
          <w:color w:val="008000"/>
        </w:rPr>
        <w:t xml:space="preserve"> </w:t>
      </w:r>
      <w:r w:rsidR="00633247" w:rsidRPr="00D54DB2">
        <w:rPr>
          <w:color w:val="008000"/>
        </w:rPr>
        <w:t>Ok</w:t>
      </w:r>
    </w:p>
    <w:p w:rsidR="0044410D" w:rsidRPr="0044410D" w:rsidRDefault="00BC476B" w:rsidP="00BC476B">
      <w:pPr>
        <w:pStyle w:val="Code"/>
      </w:pPr>
      <w:r w:rsidRPr="00D54DB2">
        <w:t>getX({</w:t>
      </w:r>
      <w:r w:rsidR="009A7854" w:rsidRPr="00D54DB2">
        <w:t xml:space="preserve"> </w:t>
      </w:r>
      <w:r w:rsidRPr="00D54DB2">
        <w:t>x:</w:t>
      </w:r>
      <w:r w:rsidR="009A7854" w:rsidRPr="00D54DB2">
        <w:rPr>
          <w:color w:val="000000"/>
        </w:rPr>
        <w:t xml:space="preserve"> </w:t>
      </w:r>
      <w:r w:rsidRPr="00D54DB2">
        <w:rPr>
          <w:color w:val="A31515"/>
        </w:rPr>
        <w:t>0</w:t>
      </w:r>
      <w:r w:rsidR="009A7854" w:rsidRPr="00D54DB2">
        <w:rPr>
          <w:color w:val="000000"/>
        </w:rPr>
        <w:t xml:space="preserve"> </w:t>
      </w:r>
      <w:r w:rsidRPr="00D54DB2">
        <w:t>});</w:t>
      </w:r>
      <w:r w:rsidR="009A7854" w:rsidRPr="00D54DB2">
        <w:rPr>
          <w:color w:val="000000"/>
        </w:rPr>
        <w:t xml:space="preserve">  </w:t>
      </w:r>
      <w:r w:rsidRPr="00D54DB2">
        <w:rPr>
          <w:color w:val="008000"/>
        </w:rPr>
        <w:t>//</w:t>
      </w:r>
      <w:r w:rsidR="009A7854" w:rsidRPr="00D54DB2">
        <w:rPr>
          <w:color w:val="008000"/>
        </w:rPr>
        <w:t xml:space="preserve"> </w:t>
      </w:r>
      <w:r w:rsidRPr="00D54DB2">
        <w:rPr>
          <w:color w:val="008000"/>
        </w:rPr>
        <w:t>Error:</w:t>
      </w:r>
      <w:r w:rsidR="009A7854" w:rsidRPr="00D54DB2">
        <w:rPr>
          <w:color w:val="008000"/>
        </w:rPr>
        <w:t xml:space="preserve"> </w:t>
      </w:r>
      <w:r w:rsidRPr="00D54DB2">
        <w:rPr>
          <w:color w:val="008000"/>
        </w:rPr>
        <w:t>su</w:t>
      </w:r>
      <w:r w:rsidR="00633247" w:rsidRPr="00D54DB2">
        <w:rPr>
          <w:color w:val="008000"/>
        </w:rPr>
        <w:t>pplied</w:t>
      </w:r>
      <w:r w:rsidR="009A7854" w:rsidRPr="00D54DB2">
        <w:rPr>
          <w:color w:val="008000"/>
        </w:rPr>
        <w:t xml:space="preserve"> </w:t>
      </w:r>
      <w:r w:rsidR="00633247" w:rsidRPr="00D54DB2">
        <w:rPr>
          <w:color w:val="008000"/>
        </w:rPr>
        <w:t>parameter</w:t>
      </w:r>
      <w:r w:rsidR="009A7854" w:rsidRPr="00D54DB2">
        <w:rPr>
          <w:color w:val="008000"/>
        </w:rPr>
        <w:t xml:space="preserve"> </w:t>
      </w:r>
      <w:r w:rsidR="00633247" w:rsidRPr="00D54DB2">
        <w:rPr>
          <w:color w:val="008000"/>
        </w:rPr>
        <w:t>does</w:t>
      </w:r>
      <w:r w:rsidR="009A7854" w:rsidRPr="00D54DB2">
        <w:rPr>
          <w:color w:val="008000"/>
        </w:rPr>
        <w:t xml:space="preserve"> </w:t>
      </w:r>
      <w:r w:rsidR="00633247" w:rsidRPr="00D54DB2">
        <w:rPr>
          <w:color w:val="008000"/>
        </w:rPr>
        <w:t>not</w:t>
      </w:r>
      <w:r w:rsidR="009A7854" w:rsidRPr="00D54DB2">
        <w:rPr>
          <w:color w:val="008000"/>
        </w:rPr>
        <w:t xml:space="preserve"> </w:t>
      </w:r>
      <w:r w:rsidR="00633247" w:rsidRPr="00D54DB2">
        <w:rPr>
          <w:color w:val="008000"/>
        </w:rPr>
        <w:t>match</w:t>
      </w:r>
    </w:p>
    <w:p w:rsidR="0044410D" w:rsidRPr="0044410D" w:rsidRDefault="00EB157F" w:rsidP="001E56D2">
      <w:r>
        <w:t>See s</w:t>
      </w:r>
      <w:r w:rsidR="00490CA0">
        <w:t xml:space="preserve">ection </w:t>
      </w:r>
      <w:r w:rsidR="00E52EA3">
        <w:fldChar w:fldCharType="begin"/>
      </w:r>
      <w:r w:rsidR="00E52EA3">
        <w:instrText xml:space="preserve"> REF _Ref410564739 \r \h </w:instrText>
      </w:r>
      <w:r w:rsidR="00E52EA3">
        <w:fldChar w:fldCharType="separate"/>
      </w:r>
      <w:r w:rsidR="00A3147C">
        <w:t>3.11</w:t>
      </w:r>
      <w:r w:rsidR="00E52EA3">
        <w:fldChar w:fldCharType="end"/>
      </w:r>
      <w:r w:rsidR="00490CA0">
        <w:t xml:space="preserve"> for more information about type comparisons.</w:t>
      </w:r>
    </w:p>
    <w:p w:rsidR="0044410D" w:rsidRPr="0044410D" w:rsidRDefault="00BD4B50" w:rsidP="00AA00BA">
      <w:pPr>
        <w:pStyle w:val="Heading2"/>
      </w:pPr>
      <w:bookmarkStart w:id="7" w:name="_Toc439666115"/>
      <w:r>
        <w:t>Contextual Typing</w:t>
      </w:r>
      <w:bookmarkEnd w:id="7"/>
    </w:p>
    <w:p w:rsidR="0044410D" w:rsidRPr="0044410D" w:rsidRDefault="00BD4B50" w:rsidP="00BD4B50">
      <w:r>
        <w:t xml:space="preserve">Ordinarily, </w:t>
      </w:r>
      <w:r w:rsidR="003C5236">
        <w:t>TypeScript</w:t>
      </w:r>
      <w:r>
        <w:t xml:space="preserve"> type inference proceeds </w:t>
      </w:r>
      <w:r w:rsidR="008F4735">
        <w:t>"</w:t>
      </w:r>
      <w:r>
        <w:t>bottom-up</w:t>
      </w:r>
      <w:r w:rsidR="008F4735">
        <w:t>"</w:t>
      </w:r>
      <w:r>
        <w:t xml:space="preserve">: from the leaves of an expression tree to its root. In the following example, </w:t>
      </w:r>
      <w:r w:rsidR="003C5236">
        <w:t>TypeScript</w:t>
      </w:r>
      <w:r>
        <w:t xml:space="preserve"> infers </w:t>
      </w:r>
      <w:r w:rsidR="008F4735">
        <w:t>'</w:t>
      </w:r>
      <w:r>
        <w:t>number</w:t>
      </w:r>
      <w:r w:rsidR="008F4735">
        <w:t>'</w:t>
      </w:r>
      <w:r>
        <w:t xml:space="preserve"> as the return type of the function </w:t>
      </w:r>
      <w:r w:rsidR="008F4735">
        <w:t>'</w:t>
      </w:r>
      <w:r>
        <w:t>mul</w:t>
      </w:r>
      <w:r w:rsidR="008F4735">
        <w:t>'</w:t>
      </w:r>
      <w:r>
        <w:t xml:space="preserve"> by flowing type information bottom up in the return expression.</w:t>
      </w:r>
    </w:p>
    <w:p w:rsidR="0044410D" w:rsidRPr="0044410D" w:rsidRDefault="00BD4B50" w:rsidP="00BD4B50">
      <w:pPr>
        <w:pStyle w:val="Code"/>
      </w:pPr>
      <w:r w:rsidRPr="00D54DB2">
        <w:rPr>
          <w:color w:val="0000FF"/>
        </w:rPr>
        <w:t>function</w:t>
      </w:r>
      <w:r w:rsidRPr="00D54DB2">
        <w:t xml:space="preserve"> mul(a: </w:t>
      </w:r>
      <w:r w:rsidRPr="00D54DB2">
        <w:rPr>
          <w:color w:val="0000FF"/>
        </w:rPr>
        <w:t>number</w:t>
      </w:r>
      <w:r w:rsidRPr="00D54DB2">
        <w:t xml:space="preserve">, b: </w:t>
      </w:r>
      <w:r w:rsidRPr="00D54DB2">
        <w:rPr>
          <w:color w:val="0000FF"/>
        </w:rPr>
        <w:t>number</w:t>
      </w:r>
      <w:r w:rsidRPr="00D54DB2">
        <w:t>) {</w:t>
      </w:r>
      <w:r w:rsidR="0048218E" w:rsidRPr="00D54DB2">
        <w:br/>
      </w:r>
      <w:r w:rsidRPr="00D54DB2">
        <w:t xml:space="preserve">    </w:t>
      </w:r>
      <w:r w:rsidRPr="00D54DB2">
        <w:rPr>
          <w:color w:val="0000FF"/>
        </w:rPr>
        <w:t>return</w:t>
      </w:r>
      <w:r w:rsidRPr="00D54DB2">
        <w:t xml:space="preserve"> a * b;</w:t>
      </w:r>
      <w:r w:rsidR="0048218E" w:rsidRPr="00D54DB2">
        <w:br/>
      </w:r>
      <w:r w:rsidRPr="00D54DB2">
        <w:t>}</w:t>
      </w:r>
    </w:p>
    <w:p w:rsidR="0044410D" w:rsidRPr="0044410D" w:rsidRDefault="00BD4B50" w:rsidP="00BD4B50">
      <w:r>
        <w:t xml:space="preserve">For </w:t>
      </w:r>
      <w:r w:rsidR="008A0173">
        <w:t xml:space="preserve">variables and </w:t>
      </w:r>
      <w:r>
        <w:t>parameters without a type annotation</w:t>
      </w:r>
      <w:r w:rsidR="008A0173">
        <w:t xml:space="preserve"> or a default value</w:t>
      </w:r>
      <w:r>
        <w:t xml:space="preserve">, </w:t>
      </w:r>
      <w:r w:rsidR="003C5236">
        <w:t>TypeScript</w:t>
      </w:r>
      <w:r>
        <w:t xml:space="preserve"> infers type </w:t>
      </w:r>
      <w:r w:rsidR="008F4735">
        <w:t>'</w:t>
      </w:r>
      <w:r>
        <w:t>any</w:t>
      </w:r>
      <w:r w:rsidR="008F4735">
        <w:t>'</w:t>
      </w:r>
      <w:r>
        <w:t>, ensuring that compilers do not need non-local information about a function</w:t>
      </w:r>
      <w:r w:rsidR="008F4735">
        <w:t>'</w:t>
      </w:r>
      <w:r>
        <w:t>s call sites to infer the function</w:t>
      </w:r>
      <w:r w:rsidR="008F4735">
        <w:t>'</w:t>
      </w:r>
      <w:r>
        <w:t>s return type. Generally, this bottom-up approach provides programmers with a clear intuition about the flow of type information.</w:t>
      </w:r>
    </w:p>
    <w:p w:rsidR="0044410D" w:rsidRPr="0044410D" w:rsidRDefault="00BD4B50" w:rsidP="00BD4B50">
      <w:r>
        <w:t xml:space="preserve">However, in some limited contexts, inference proceeds </w:t>
      </w:r>
      <w:r w:rsidR="008F4735">
        <w:t>"</w:t>
      </w:r>
      <w:r>
        <w:t>top-down</w:t>
      </w:r>
      <w:r w:rsidR="008F4735">
        <w:t>"</w:t>
      </w:r>
      <w:r>
        <w:t xml:space="preserve"> from the context of an expression. Where this happens, it is called contextual typing. Contextual typing helps tools provide excellent information when a programmer is using a type but may not know all of the details of the type. For example, in the jQuery example, above, the programmer supplies a function expression as the second parameter to the </w:t>
      </w:r>
      <w:r w:rsidR="008F4735">
        <w:t>'</w:t>
      </w:r>
      <w:r>
        <w:t>get</w:t>
      </w:r>
      <w:r w:rsidR="008F4735">
        <w:t>'</w:t>
      </w:r>
      <w:r>
        <w:t xml:space="preserve"> method. During typing of that expression, tools can assume that the type of the </w:t>
      </w:r>
      <w:r>
        <w:lastRenderedPageBreak/>
        <w:t xml:space="preserve">function expression is as given in the </w:t>
      </w:r>
      <w:r w:rsidR="008F4735">
        <w:t>'</w:t>
      </w:r>
      <w:r>
        <w:t>get</w:t>
      </w:r>
      <w:r w:rsidR="008F4735">
        <w:t>'</w:t>
      </w:r>
      <w:r>
        <w:t xml:space="preserve"> signature and can provide a template that includes parameter names and types.</w:t>
      </w:r>
    </w:p>
    <w:p w:rsidR="0044410D" w:rsidRPr="0044410D" w:rsidRDefault="00E05361" w:rsidP="00E05361">
      <w:pPr>
        <w:pStyle w:val="Code"/>
      </w:pPr>
      <w:r w:rsidRPr="00D54DB2">
        <w:t>$.get(</w:t>
      </w:r>
      <w:r w:rsidR="008F4735" w:rsidRPr="00D54DB2">
        <w:rPr>
          <w:color w:val="800000"/>
        </w:rPr>
        <w:t>"</w:t>
      </w:r>
      <w:r w:rsidRPr="00D54DB2">
        <w:rPr>
          <w:color w:val="800000"/>
        </w:rPr>
        <w:t>http://mysite.org/divContent</w:t>
      </w:r>
      <w:r w:rsidR="008F4735" w:rsidRPr="00D54DB2">
        <w:rPr>
          <w:color w:val="800000"/>
        </w:rPr>
        <w:t>"</w:t>
      </w:r>
      <w:r w:rsidRPr="00D54DB2">
        <w:t>,</w:t>
      </w:r>
      <w:r w:rsidR="0048218E" w:rsidRPr="00D54DB2">
        <w:br/>
      </w:r>
      <w:r w:rsidRPr="00D54DB2">
        <w:t xml:space="preserve">      </w:t>
      </w:r>
      <w:r w:rsidRPr="00D54DB2">
        <w:rPr>
          <w:color w:val="0000FF"/>
        </w:rPr>
        <w:t>function</w:t>
      </w:r>
      <w:r w:rsidRPr="00D54DB2">
        <w:t xml:space="preserve"> (data) {</w:t>
      </w:r>
      <w:r w:rsidR="0048218E" w:rsidRPr="00D54DB2">
        <w:br/>
      </w:r>
      <w:r w:rsidRPr="00D54DB2">
        <w:t xml:space="preserve">          $(</w:t>
      </w:r>
      <w:r w:rsidR="008F4735" w:rsidRPr="00D54DB2">
        <w:rPr>
          <w:color w:val="800000"/>
        </w:rPr>
        <w:t>"</w:t>
      </w:r>
      <w:r w:rsidRPr="00D54DB2">
        <w:rPr>
          <w:color w:val="800000"/>
        </w:rPr>
        <w:t>div</w:t>
      </w:r>
      <w:r w:rsidR="008F4735" w:rsidRPr="00D54DB2">
        <w:rPr>
          <w:color w:val="800000"/>
        </w:rPr>
        <w:t>"</w:t>
      </w:r>
      <w:r w:rsidRPr="00D54DB2">
        <w:t xml:space="preserve">).text(data);  </w:t>
      </w:r>
      <w:r w:rsidRPr="00D54DB2">
        <w:rPr>
          <w:color w:val="008000"/>
        </w:rPr>
        <w:t>// TypeScript infers data is a string</w:t>
      </w:r>
      <w:r w:rsidR="0048218E" w:rsidRPr="00D54DB2">
        <w:br/>
      </w:r>
      <w:r w:rsidRPr="00D54DB2">
        <w:t xml:space="preserve">      }</w:t>
      </w:r>
      <w:r w:rsidR="0048218E" w:rsidRPr="00D54DB2">
        <w:br/>
      </w:r>
      <w:r w:rsidRPr="00D54DB2">
        <w:t>);</w:t>
      </w:r>
    </w:p>
    <w:p w:rsidR="0044410D" w:rsidRPr="0044410D" w:rsidRDefault="00BD4B50" w:rsidP="00BD4B50">
      <w:r>
        <w:t>Contextual typing is also useful for writing out object literals. As the programmer types the object literal, the contextual type provides information that enables tools to provide completion for object member names.</w:t>
      </w:r>
    </w:p>
    <w:p w:rsidR="0044410D" w:rsidRPr="0044410D" w:rsidRDefault="00EA30F8" w:rsidP="001E56D2">
      <w:r>
        <w:t xml:space="preserve">Section </w:t>
      </w:r>
      <w:r>
        <w:fldChar w:fldCharType="begin"/>
      </w:r>
      <w:r>
        <w:instrText xml:space="preserve"> REF _Ref314665618 \r \h </w:instrText>
      </w:r>
      <w:r>
        <w:fldChar w:fldCharType="separate"/>
      </w:r>
      <w:r w:rsidR="00A3147C">
        <w:t>4.23</w:t>
      </w:r>
      <w:r>
        <w:fldChar w:fldCharType="end"/>
      </w:r>
      <w:r>
        <w:t xml:space="preserve"> provides additional information about contextually typed expressions.</w:t>
      </w:r>
    </w:p>
    <w:p w:rsidR="0044410D" w:rsidRPr="0044410D" w:rsidRDefault="00BD4B50" w:rsidP="00AA00BA">
      <w:pPr>
        <w:pStyle w:val="Heading2"/>
      </w:pPr>
      <w:bookmarkStart w:id="8" w:name="_Toc439666116"/>
      <w:r>
        <w:t>Classes</w:t>
      </w:r>
      <w:bookmarkEnd w:id="8"/>
    </w:p>
    <w:p w:rsidR="0044410D" w:rsidRPr="0044410D" w:rsidRDefault="005A6AC8" w:rsidP="00BD4B50">
      <w:r>
        <w:t xml:space="preserve">JavaScript practice has </w:t>
      </w:r>
      <w:r w:rsidR="00BD4B50">
        <w:t xml:space="preserve">two </w:t>
      </w:r>
      <w:r>
        <w:t xml:space="preserve">very </w:t>
      </w:r>
      <w:r w:rsidR="00BD4B50">
        <w:t xml:space="preserve">common design patterns: the module pattern and the class pattern. Roughly speaking, the module pattern uses closures to hide names and to encapsulate private data, while the class pattern uses prototype chains to implement many variations on object-oriented inheritance mechanisms. Libraries such as </w:t>
      </w:r>
      <w:r w:rsidR="008F4735">
        <w:t>'</w:t>
      </w:r>
      <w:r w:rsidR="00BD4B50">
        <w:t>prototype.js</w:t>
      </w:r>
      <w:r w:rsidR="008F4735">
        <w:t>'</w:t>
      </w:r>
      <w:r w:rsidR="00BD4B50">
        <w:t xml:space="preserve"> are typical of this </w:t>
      </w:r>
      <w:r w:rsidR="00A02815">
        <w:t>practice</w:t>
      </w:r>
      <w:r w:rsidR="00BD4B50">
        <w:t>.</w:t>
      </w:r>
      <w:r w:rsidR="00B33E73">
        <w:t xml:space="preserve"> TypeScript's namespaces are a formalization of the module pattern. </w:t>
      </w:r>
      <w:r>
        <w:t>(The term "module pattern" is somewhat u</w:t>
      </w:r>
      <w:r w:rsidR="00D80640">
        <w:t>nfortunate now that ECMAScript 2015</w:t>
      </w:r>
      <w:r>
        <w:t xml:space="preserve"> formally supports modules in a manner different from what the module pattern prescribes. For this reason, TypeScript uses the term "namespace" for its formalization of the module pattern.)</w:t>
      </w:r>
    </w:p>
    <w:p w:rsidR="0044410D" w:rsidRPr="0044410D" w:rsidRDefault="00BD4B50" w:rsidP="00BD4B50">
      <w:r>
        <w:t xml:space="preserve">This section and the </w:t>
      </w:r>
      <w:r w:rsidR="00CD0FDA">
        <w:t>namespace</w:t>
      </w:r>
      <w:r>
        <w:t xml:space="preserve"> section below will show how </w:t>
      </w:r>
      <w:r w:rsidR="003C5236">
        <w:t>TypeScript</w:t>
      </w:r>
      <w:r>
        <w:t xml:space="preserve"> emits consistent, idiomatic JavaScript </w:t>
      </w:r>
      <w:r w:rsidR="00914437">
        <w:t>when emitting ECMAScript 3 or 5 compliant code for</w:t>
      </w:r>
      <w:r>
        <w:t xml:space="preserve"> classes and </w:t>
      </w:r>
      <w:r w:rsidR="00CD0FDA">
        <w:t>namespace</w:t>
      </w:r>
      <w:r>
        <w:t xml:space="preserve">s. The goal of </w:t>
      </w:r>
      <w:r w:rsidR="003C5236">
        <w:t>TypeScript</w:t>
      </w:r>
      <w:r w:rsidR="008F4735">
        <w:t>'</w:t>
      </w:r>
      <w:r>
        <w:t xml:space="preserve">s translation is to emit exactly what a programmer would type when implementing a class or </w:t>
      </w:r>
      <w:r w:rsidR="005A6AC8">
        <w:t>namespace</w:t>
      </w:r>
      <w:r>
        <w:t xml:space="preserve"> unaided by a tool. This section will also describe how </w:t>
      </w:r>
      <w:r w:rsidR="003C5236">
        <w:t>TypeScript</w:t>
      </w:r>
      <w:r w:rsidR="008500B7">
        <w:t xml:space="preserve"> infers a type for each c</w:t>
      </w:r>
      <w:r>
        <w:t>lass declaration. We</w:t>
      </w:r>
      <w:r w:rsidR="008F4735">
        <w:t>'</w:t>
      </w:r>
      <w:r>
        <w:t>ll start with a simple BankAccount class.</w:t>
      </w:r>
    </w:p>
    <w:p w:rsidR="0044410D" w:rsidRPr="0044410D" w:rsidRDefault="00BD4B50" w:rsidP="00BD4B50">
      <w:pPr>
        <w:pStyle w:val="Code"/>
      </w:pPr>
      <w:r w:rsidRPr="00D54DB2">
        <w:rPr>
          <w:color w:val="0000FF"/>
        </w:rPr>
        <w:t>class</w:t>
      </w:r>
      <w:r w:rsidRPr="00D54DB2">
        <w:t xml:space="preserve"> BankAccount {</w:t>
      </w:r>
      <w:r w:rsidR="0048218E" w:rsidRPr="00D54DB2">
        <w:br/>
      </w:r>
      <w:r w:rsidRPr="00D54DB2">
        <w:t xml:space="preserve">    </w:t>
      </w:r>
      <w:r w:rsidR="00293F13" w:rsidRPr="00D54DB2">
        <w:t>balance</w:t>
      </w:r>
      <w:r w:rsidRPr="00D54DB2">
        <w:t xml:space="preserve"> = </w:t>
      </w:r>
      <w:r w:rsidRPr="00D54DB2">
        <w:rPr>
          <w:color w:val="800000"/>
        </w:rPr>
        <w:t>0</w:t>
      </w:r>
      <w:r w:rsidRPr="00D54DB2">
        <w:t>;</w:t>
      </w:r>
      <w:r w:rsidR="0048218E" w:rsidRPr="00D54DB2">
        <w:br/>
      </w:r>
      <w:r w:rsidRPr="00D54DB2">
        <w:t xml:space="preserve">    deposit(credit: </w:t>
      </w:r>
      <w:r w:rsidRPr="00D54DB2">
        <w:rPr>
          <w:color w:val="0000FF"/>
        </w:rPr>
        <w:t>number</w:t>
      </w:r>
      <w:r w:rsidRPr="00D54DB2">
        <w:t>) {</w:t>
      </w:r>
      <w:r w:rsidR="0048218E" w:rsidRPr="00D54DB2">
        <w:br/>
      </w:r>
      <w:r w:rsidRPr="00D54DB2">
        <w:t xml:space="preserve">        </w:t>
      </w:r>
      <w:r w:rsidRPr="00D54DB2">
        <w:rPr>
          <w:color w:val="0000FF"/>
        </w:rPr>
        <w:t>this</w:t>
      </w:r>
      <w:r w:rsidRPr="00D54DB2">
        <w:t>.</w:t>
      </w:r>
      <w:r w:rsidR="00293F13" w:rsidRPr="00D54DB2">
        <w:t>balance</w:t>
      </w:r>
      <w:r w:rsidRPr="00D54DB2">
        <w:t xml:space="preserve"> += credit;</w:t>
      </w:r>
      <w:r w:rsidR="0048218E" w:rsidRPr="00D54DB2">
        <w:br/>
      </w:r>
      <w:r w:rsidRPr="00D54DB2">
        <w:t xml:space="preserve">        </w:t>
      </w:r>
      <w:r w:rsidRPr="00D54DB2">
        <w:rPr>
          <w:color w:val="0000FF"/>
        </w:rPr>
        <w:t>return</w:t>
      </w:r>
      <w:r w:rsidRPr="00D54DB2">
        <w:t xml:space="preserve"> </w:t>
      </w:r>
      <w:r w:rsidRPr="00D54DB2">
        <w:rPr>
          <w:color w:val="0000FF"/>
        </w:rPr>
        <w:t>this</w:t>
      </w:r>
      <w:r w:rsidRPr="00D54DB2">
        <w:t>.</w:t>
      </w:r>
      <w:r w:rsidR="00293F13" w:rsidRPr="00D54DB2">
        <w:t>balance</w:t>
      </w:r>
      <w:r w:rsidRPr="00D54DB2">
        <w:t>;</w:t>
      </w:r>
      <w:r w:rsidR="0048218E" w:rsidRPr="00D54DB2">
        <w:br/>
      </w:r>
      <w:r w:rsidRPr="00D54DB2">
        <w:t xml:space="preserve">    }</w:t>
      </w:r>
      <w:r w:rsidR="0048218E" w:rsidRPr="00D54DB2">
        <w:br/>
      </w:r>
      <w:r w:rsidRPr="00D54DB2">
        <w:t>}</w:t>
      </w:r>
      <w:r>
        <w:t xml:space="preserve">  </w:t>
      </w:r>
    </w:p>
    <w:p w:rsidR="0044410D" w:rsidRPr="0044410D" w:rsidRDefault="00BD4B50" w:rsidP="00BD4B50">
      <w:r>
        <w:t>This class generates the following JavaScript code.</w:t>
      </w:r>
    </w:p>
    <w:p w:rsidR="0044410D" w:rsidRPr="0044410D" w:rsidRDefault="00BD4B50" w:rsidP="00BD4B50">
      <w:pPr>
        <w:pStyle w:val="Code"/>
      </w:pPr>
      <w:r w:rsidRPr="00D54DB2">
        <w:rPr>
          <w:color w:val="0000FF"/>
        </w:rPr>
        <w:lastRenderedPageBreak/>
        <w:t>var</w:t>
      </w:r>
      <w:r w:rsidRPr="00D54DB2">
        <w:t xml:space="preserve"> BankAccount = (</w:t>
      </w:r>
      <w:r w:rsidRPr="00D54DB2">
        <w:rPr>
          <w:color w:val="0000FF"/>
        </w:rPr>
        <w:t>function</w:t>
      </w:r>
      <w:r w:rsidRPr="00D54DB2">
        <w:t xml:space="preserve"> () {</w:t>
      </w:r>
      <w:r w:rsidR="0048218E" w:rsidRPr="00D54DB2">
        <w:br/>
      </w:r>
      <w:r w:rsidRPr="00D54DB2">
        <w:t xml:space="preserve">    </w:t>
      </w:r>
      <w:r w:rsidRPr="00D54DB2">
        <w:rPr>
          <w:color w:val="0000FF"/>
        </w:rPr>
        <w:t>function</w:t>
      </w:r>
      <w:r w:rsidRPr="00D54DB2">
        <w:t xml:space="preserve"> BankAccount() {</w:t>
      </w:r>
      <w:r w:rsidR="0048218E" w:rsidRPr="00D54DB2">
        <w:br/>
      </w:r>
      <w:r w:rsidRPr="00D54DB2">
        <w:t xml:space="preserve">        </w:t>
      </w:r>
      <w:r w:rsidRPr="00D54DB2">
        <w:rPr>
          <w:color w:val="0000FF"/>
        </w:rPr>
        <w:t>this</w:t>
      </w:r>
      <w:r w:rsidRPr="00D54DB2">
        <w:t>.</w:t>
      </w:r>
      <w:r w:rsidR="00293F13" w:rsidRPr="00D54DB2">
        <w:t>balance</w:t>
      </w:r>
      <w:r w:rsidRPr="00D54DB2">
        <w:t xml:space="preserve"> = </w:t>
      </w:r>
      <w:r w:rsidRPr="00D54DB2">
        <w:rPr>
          <w:color w:val="800000"/>
        </w:rPr>
        <w:t>0</w:t>
      </w:r>
      <w:r w:rsidRPr="00D54DB2">
        <w:t>;</w:t>
      </w:r>
      <w:r w:rsidR="0048218E" w:rsidRPr="00D54DB2">
        <w:br/>
      </w:r>
      <w:r w:rsidRPr="00D54DB2">
        <w:t xml:space="preserve">    }</w:t>
      </w:r>
      <w:r w:rsidR="0048218E" w:rsidRPr="00D54DB2">
        <w:br/>
      </w:r>
      <w:r w:rsidRPr="00D54DB2">
        <w:t xml:space="preserve">    BankAccount.prototype.deposit = </w:t>
      </w:r>
      <w:r w:rsidRPr="00D54DB2">
        <w:rPr>
          <w:color w:val="0000FF"/>
        </w:rPr>
        <w:t>function</w:t>
      </w:r>
      <w:r w:rsidRPr="00D54DB2">
        <w:t>(credit) {</w:t>
      </w:r>
      <w:r w:rsidR="0048218E" w:rsidRPr="00D54DB2">
        <w:br/>
      </w:r>
      <w:r w:rsidRPr="00D54DB2">
        <w:t xml:space="preserve">        </w:t>
      </w:r>
      <w:r w:rsidRPr="00D54DB2">
        <w:rPr>
          <w:color w:val="0000FF"/>
        </w:rPr>
        <w:t>this</w:t>
      </w:r>
      <w:r w:rsidRPr="00D54DB2">
        <w:t>.</w:t>
      </w:r>
      <w:r w:rsidR="00293F13" w:rsidRPr="00D54DB2">
        <w:t>balance</w:t>
      </w:r>
      <w:r w:rsidRPr="00D54DB2">
        <w:t xml:space="preserve"> += credit;</w:t>
      </w:r>
      <w:r w:rsidR="0048218E" w:rsidRPr="00D54DB2">
        <w:br/>
      </w:r>
      <w:r w:rsidRPr="00D54DB2">
        <w:t xml:space="preserve">        </w:t>
      </w:r>
      <w:r w:rsidRPr="00D54DB2">
        <w:rPr>
          <w:color w:val="0000FF"/>
        </w:rPr>
        <w:t>return</w:t>
      </w:r>
      <w:r w:rsidRPr="00D54DB2">
        <w:t xml:space="preserve"> </w:t>
      </w:r>
      <w:r w:rsidRPr="00D54DB2">
        <w:rPr>
          <w:color w:val="0000FF"/>
        </w:rPr>
        <w:t>this</w:t>
      </w:r>
      <w:r w:rsidRPr="00D54DB2">
        <w:t>.</w:t>
      </w:r>
      <w:r w:rsidR="00293F13" w:rsidRPr="00D54DB2">
        <w:t>balance</w:t>
      </w:r>
      <w:r w:rsidRPr="00D54DB2">
        <w:t>;</w:t>
      </w:r>
      <w:r w:rsidR="0048218E" w:rsidRPr="00D54DB2">
        <w:br/>
      </w:r>
      <w:r w:rsidRPr="00D54DB2">
        <w:t xml:space="preserve">    };</w:t>
      </w:r>
      <w:r w:rsidR="0048218E" w:rsidRPr="00D54DB2">
        <w:br/>
      </w:r>
      <w:r w:rsidRPr="00D54DB2">
        <w:t xml:space="preserve">    </w:t>
      </w:r>
      <w:r w:rsidRPr="00D54DB2">
        <w:rPr>
          <w:color w:val="0000FF"/>
        </w:rPr>
        <w:t>return</w:t>
      </w:r>
      <w:r w:rsidRPr="00D54DB2">
        <w:t xml:space="preserve"> BankAccount;</w:t>
      </w:r>
      <w:r w:rsidR="0048218E" w:rsidRPr="00D54DB2">
        <w:br/>
      </w:r>
      <w:r w:rsidRPr="00D54DB2">
        <w:t>})();</w:t>
      </w:r>
    </w:p>
    <w:p w:rsidR="0044410D" w:rsidRPr="0044410D" w:rsidRDefault="00BD4B50" w:rsidP="00BD4B50">
      <w:r>
        <w:t xml:space="preserve">This </w:t>
      </w:r>
      <w:r w:rsidR="003C5236">
        <w:t>TypeScript</w:t>
      </w:r>
      <w:r>
        <w:t xml:space="preserve"> class declaration creates a variable named </w:t>
      </w:r>
      <w:r w:rsidR="008F4735">
        <w:t>'</w:t>
      </w:r>
      <w:r>
        <w:t>BankAccount</w:t>
      </w:r>
      <w:r w:rsidR="008F4735">
        <w:t>'</w:t>
      </w:r>
      <w:r>
        <w:t xml:space="preserve"> whose value is the constructor function for </w:t>
      </w:r>
      <w:r w:rsidR="008F4735">
        <w:t>'</w:t>
      </w:r>
      <w:r>
        <w:t>BankAccount</w:t>
      </w:r>
      <w:r w:rsidR="008F4735">
        <w:t>'</w:t>
      </w:r>
      <w:r>
        <w:t xml:space="preserve"> instances. This declaration also creates an i</w:t>
      </w:r>
      <w:r w:rsidR="00DC1E7F">
        <w:t xml:space="preserve">nstance type of the same name. </w:t>
      </w:r>
      <w:r>
        <w:t>If we were to write this type as an interface it would look like the following.</w:t>
      </w:r>
    </w:p>
    <w:p w:rsidR="0044410D" w:rsidRPr="0044410D" w:rsidRDefault="00BD4B50" w:rsidP="00BD4B50">
      <w:pPr>
        <w:pStyle w:val="Code"/>
      </w:pPr>
      <w:r w:rsidRPr="00D54DB2">
        <w:rPr>
          <w:color w:val="0000FF"/>
        </w:rPr>
        <w:t>interface</w:t>
      </w:r>
      <w:r w:rsidR="0002406E" w:rsidRPr="00D54DB2">
        <w:t xml:space="preserve"> BankAccount {</w:t>
      </w:r>
      <w:r w:rsidR="0048218E" w:rsidRPr="00D54DB2">
        <w:br/>
      </w:r>
      <w:r w:rsidR="0002406E" w:rsidRPr="00D54DB2">
        <w:t xml:space="preserve">    balance</w:t>
      </w:r>
      <w:r w:rsidRPr="00D54DB2">
        <w:t xml:space="preserve">: </w:t>
      </w:r>
      <w:r w:rsidRPr="00D54DB2">
        <w:rPr>
          <w:color w:val="0000FF"/>
        </w:rPr>
        <w:t>number</w:t>
      </w:r>
      <w:r w:rsidRPr="00D54DB2">
        <w:t>;</w:t>
      </w:r>
      <w:r w:rsidR="0048218E" w:rsidRPr="00D54DB2">
        <w:br/>
      </w:r>
      <w:r w:rsidRPr="00D54DB2">
        <w:t xml:space="preserve">    deposit(credit: </w:t>
      </w:r>
      <w:r w:rsidRPr="00D54DB2">
        <w:rPr>
          <w:color w:val="0000FF"/>
        </w:rPr>
        <w:t>number</w:t>
      </w:r>
      <w:r w:rsidRPr="00D54DB2">
        <w:t xml:space="preserve">): </w:t>
      </w:r>
      <w:r w:rsidRPr="00D54DB2">
        <w:rPr>
          <w:color w:val="0000FF"/>
        </w:rPr>
        <w:t>number</w:t>
      </w:r>
      <w:r w:rsidRPr="00D54DB2">
        <w:t>;</w:t>
      </w:r>
      <w:r w:rsidR="0048218E" w:rsidRPr="00D54DB2">
        <w:br/>
      </w:r>
      <w:r w:rsidRPr="00D54DB2">
        <w:t>}</w:t>
      </w:r>
    </w:p>
    <w:p w:rsidR="0044410D" w:rsidRPr="0044410D" w:rsidRDefault="00BD4B50" w:rsidP="00BD4B50">
      <w:r>
        <w:t xml:space="preserve">If we were to write out the function type declaration for the </w:t>
      </w:r>
      <w:r w:rsidR="008F4735">
        <w:t>'</w:t>
      </w:r>
      <w:r>
        <w:t>BankAccount</w:t>
      </w:r>
      <w:r w:rsidR="008F4735">
        <w:t>'</w:t>
      </w:r>
      <w:r>
        <w:t xml:space="preserve"> constructor variable, it would have the following form.</w:t>
      </w:r>
    </w:p>
    <w:p w:rsidR="0044410D" w:rsidRPr="0044410D" w:rsidRDefault="00BD4B50" w:rsidP="00BD4B50">
      <w:pPr>
        <w:pStyle w:val="Code"/>
      </w:pPr>
      <w:r w:rsidRPr="00D54DB2">
        <w:rPr>
          <w:color w:val="0000FF"/>
        </w:rPr>
        <w:t>var</w:t>
      </w:r>
      <w:r w:rsidRPr="00D54DB2">
        <w:t xml:space="preserve"> BankAccount: </w:t>
      </w:r>
      <w:r w:rsidRPr="00D54DB2">
        <w:rPr>
          <w:color w:val="0000FF"/>
        </w:rPr>
        <w:t>new</w:t>
      </w:r>
      <w:r w:rsidRPr="00D54DB2">
        <w:t>() =&gt; BankAccount;</w:t>
      </w:r>
    </w:p>
    <w:p w:rsidR="0044410D" w:rsidRPr="0044410D" w:rsidRDefault="00BD4B50" w:rsidP="00BD4B50">
      <w:r>
        <w:t xml:space="preserve">The function signature is prefixed with the keyword </w:t>
      </w:r>
      <w:r w:rsidR="008F4735">
        <w:t>'</w:t>
      </w:r>
      <w:r>
        <w:t>new</w:t>
      </w:r>
      <w:r w:rsidR="008F4735">
        <w:t>'</w:t>
      </w:r>
      <w:r>
        <w:t xml:space="preserve"> indicating that the </w:t>
      </w:r>
      <w:r w:rsidR="008F4735">
        <w:t>'</w:t>
      </w:r>
      <w:r>
        <w:t>BankAccount</w:t>
      </w:r>
      <w:r w:rsidR="008F4735">
        <w:t>'</w:t>
      </w:r>
      <w:r>
        <w:t xml:space="preserve"> function mus</w:t>
      </w:r>
      <w:r w:rsidR="00DC1E7F">
        <w:t xml:space="preserve">t be called as a constructor. </w:t>
      </w:r>
      <w:r>
        <w:t>It is possible for a function</w:t>
      </w:r>
      <w:r w:rsidR="008F4735">
        <w:t>'</w:t>
      </w:r>
      <w:r>
        <w:t xml:space="preserve">s type to have both call and constructor signatures. For example, the type of </w:t>
      </w:r>
      <w:r w:rsidR="004812D9">
        <w:t xml:space="preserve">the </w:t>
      </w:r>
      <w:r>
        <w:t>built-in JavaScript Date object includes both kinds of signatures.</w:t>
      </w:r>
    </w:p>
    <w:p w:rsidR="0044410D" w:rsidRPr="0044410D" w:rsidRDefault="00BD4B50" w:rsidP="00BD4B50">
      <w:r>
        <w:t xml:space="preserve">If we want to start our bank account with an initial </w:t>
      </w:r>
      <w:r w:rsidR="00293F13">
        <w:t>balance</w:t>
      </w:r>
      <w:r>
        <w:t xml:space="preserve">, we can add to the </w:t>
      </w:r>
      <w:r w:rsidR="008F4735">
        <w:t>'</w:t>
      </w:r>
      <w:r>
        <w:t>BankAccount</w:t>
      </w:r>
      <w:r w:rsidR="008F4735">
        <w:t>'</w:t>
      </w:r>
      <w:r>
        <w:t xml:space="preserve"> class a constructor declaration.</w:t>
      </w:r>
    </w:p>
    <w:p w:rsidR="0044410D" w:rsidRPr="0044410D" w:rsidRDefault="00BD4B50" w:rsidP="00BD4B50">
      <w:pPr>
        <w:pStyle w:val="Code"/>
      </w:pPr>
      <w:r w:rsidRPr="00D54DB2">
        <w:rPr>
          <w:color w:val="0000FF"/>
        </w:rPr>
        <w:t>class</w:t>
      </w:r>
      <w:r w:rsidR="001C42C1" w:rsidRPr="00D54DB2">
        <w:t xml:space="preserve"> BankAccount {</w:t>
      </w:r>
      <w:r w:rsidR="0048218E" w:rsidRPr="00D54DB2">
        <w:br/>
      </w:r>
      <w:r w:rsidR="001C42C1" w:rsidRPr="00D54DB2">
        <w:t xml:space="preserve">    balance:</w:t>
      </w:r>
      <w:r w:rsidRPr="00D54DB2">
        <w:t xml:space="preserve"> </w:t>
      </w:r>
      <w:r w:rsidRPr="00D54DB2">
        <w:rPr>
          <w:color w:val="0000FF"/>
        </w:rPr>
        <w:t>number</w:t>
      </w:r>
      <w:r w:rsidRPr="00D54DB2">
        <w:t>;</w:t>
      </w:r>
      <w:r w:rsidR="0048218E" w:rsidRPr="00D54DB2">
        <w:br/>
      </w:r>
      <w:r w:rsidRPr="00D54DB2">
        <w:t xml:space="preserve">    </w:t>
      </w:r>
      <w:r w:rsidRPr="00D54DB2">
        <w:rPr>
          <w:color w:val="0000FF"/>
        </w:rPr>
        <w:t>constructor</w:t>
      </w:r>
      <w:r w:rsidRPr="00D54DB2">
        <w:t xml:space="preserve">(initially: </w:t>
      </w:r>
      <w:r w:rsidRPr="00D54DB2">
        <w:rPr>
          <w:color w:val="0000FF"/>
        </w:rPr>
        <w:t>number</w:t>
      </w:r>
      <w:r w:rsidRPr="00D54DB2">
        <w:t>) {</w:t>
      </w:r>
      <w:r w:rsidR="0048218E" w:rsidRPr="00D54DB2">
        <w:br/>
      </w:r>
      <w:r w:rsidRPr="00D54DB2">
        <w:t xml:space="preserve">        </w:t>
      </w:r>
      <w:r w:rsidRPr="00D54DB2">
        <w:rPr>
          <w:color w:val="0000FF"/>
        </w:rPr>
        <w:t>this</w:t>
      </w:r>
      <w:r w:rsidRPr="00D54DB2">
        <w:t>.</w:t>
      </w:r>
      <w:r w:rsidR="001C42C1" w:rsidRPr="00D54DB2">
        <w:t>balance</w:t>
      </w:r>
      <w:r w:rsidRPr="00D54DB2">
        <w:t xml:space="preserve"> = initially;</w:t>
      </w:r>
      <w:r w:rsidR="0048218E" w:rsidRPr="00D54DB2">
        <w:br/>
      </w:r>
      <w:r w:rsidRPr="00D54DB2">
        <w:t xml:space="preserve">    }</w:t>
      </w:r>
      <w:r w:rsidR="0048218E" w:rsidRPr="00D54DB2">
        <w:br/>
      </w:r>
      <w:r w:rsidRPr="00D54DB2">
        <w:t xml:space="preserve">    deposit(credit: </w:t>
      </w:r>
      <w:r w:rsidRPr="00D54DB2">
        <w:rPr>
          <w:color w:val="0000FF"/>
        </w:rPr>
        <w:t>number</w:t>
      </w:r>
      <w:r w:rsidRPr="00D54DB2">
        <w:t>) {</w:t>
      </w:r>
      <w:r w:rsidR="0048218E" w:rsidRPr="00D54DB2">
        <w:br/>
      </w:r>
      <w:r w:rsidRPr="00D54DB2">
        <w:t xml:space="preserve">        </w:t>
      </w:r>
      <w:r w:rsidRPr="00D54DB2">
        <w:rPr>
          <w:color w:val="0000FF"/>
        </w:rPr>
        <w:t>this</w:t>
      </w:r>
      <w:r w:rsidR="001C42C1" w:rsidRPr="00D54DB2">
        <w:t>.balance</w:t>
      </w:r>
      <w:r w:rsidRPr="00D54DB2">
        <w:t xml:space="preserve"> += credit;</w:t>
      </w:r>
      <w:r w:rsidR="0048218E" w:rsidRPr="00D54DB2">
        <w:br/>
      </w:r>
      <w:r w:rsidRPr="00D54DB2">
        <w:t xml:space="preserve">        </w:t>
      </w:r>
      <w:r w:rsidRPr="00D54DB2">
        <w:rPr>
          <w:color w:val="0000FF"/>
        </w:rPr>
        <w:t>return</w:t>
      </w:r>
      <w:r w:rsidRPr="00D54DB2">
        <w:t xml:space="preserve"> </w:t>
      </w:r>
      <w:r w:rsidRPr="00D54DB2">
        <w:rPr>
          <w:color w:val="0000FF"/>
        </w:rPr>
        <w:t>this</w:t>
      </w:r>
      <w:r w:rsidRPr="00D54DB2">
        <w:t>.</w:t>
      </w:r>
      <w:r w:rsidR="001C42C1" w:rsidRPr="00D54DB2">
        <w:t>balance</w:t>
      </w:r>
      <w:r w:rsidRPr="00D54DB2">
        <w:t>;</w:t>
      </w:r>
      <w:r w:rsidR="0048218E" w:rsidRPr="00D54DB2">
        <w:br/>
      </w:r>
      <w:r w:rsidRPr="00D54DB2">
        <w:t xml:space="preserve">    }</w:t>
      </w:r>
      <w:r w:rsidR="0048218E" w:rsidRPr="00D54DB2">
        <w:br/>
      </w:r>
      <w:r w:rsidRPr="00D54DB2">
        <w:t>}</w:t>
      </w:r>
    </w:p>
    <w:p w:rsidR="0044410D" w:rsidRPr="0044410D" w:rsidRDefault="00BD4B50" w:rsidP="00BD4B50">
      <w:r>
        <w:t xml:space="preserve">This version of the </w:t>
      </w:r>
      <w:r w:rsidR="008F4735">
        <w:t>'</w:t>
      </w:r>
      <w:r>
        <w:t>BankAccount</w:t>
      </w:r>
      <w:r w:rsidR="008F4735">
        <w:t>'</w:t>
      </w:r>
      <w:r>
        <w:t xml:space="preserve"> class requires us to introduce a constructor parameter and then assign it to the </w:t>
      </w:r>
      <w:r w:rsidR="008F4735">
        <w:t>'</w:t>
      </w:r>
      <w:r w:rsidR="00293F13">
        <w:t>balance</w:t>
      </w:r>
      <w:r w:rsidR="008F4735">
        <w:t>'</w:t>
      </w:r>
      <w:r>
        <w:t xml:space="preserve"> field. To simplify this common case, </w:t>
      </w:r>
      <w:r w:rsidR="003C5236">
        <w:t>TypeScript</w:t>
      </w:r>
      <w:r>
        <w:t xml:space="preserve"> accepts the following shorthand syntax.</w:t>
      </w:r>
    </w:p>
    <w:p w:rsidR="0044410D" w:rsidRPr="0044410D" w:rsidRDefault="00BD4B50" w:rsidP="00BD4B50">
      <w:pPr>
        <w:pStyle w:val="Code"/>
      </w:pPr>
      <w:r w:rsidRPr="00D54DB2">
        <w:rPr>
          <w:color w:val="0000FF"/>
        </w:rPr>
        <w:lastRenderedPageBreak/>
        <w:t>class</w:t>
      </w:r>
      <w:r w:rsidRPr="00D54DB2">
        <w:t xml:space="preserve"> BankAccount {</w:t>
      </w:r>
      <w:r w:rsidR="0048218E" w:rsidRPr="00D54DB2">
        <w:br/>
      </w:r>
      <w:r w:rsidRPr="00D54DB2">
        <w:t xml:space="preserve">    </w:t>
      </w:r>
      <w:r w:rsidRPr="00D54DB2">
        <w:rPr>
          <w:color w:val="0000FF"/>
        </w:rPr>
        <w:t>constructor</w:t>
      </w:r>
      <w:r w:rsidRPr="00D54DB2">
        <w:t>(</w:t>
      </w:r>
      <w:r w:rsidRPr="00D54DB2">
        <w:rPr>
          <w:color w:val="0000FF"/>
        </w:rPr>
        <w:t>public</w:t>
      </w:r>
      <w:r w:rsidR="00D13E72" w:rsidRPr="00D54DB2">
        <w:t xml:space="preserve"> balance</w:t>
      </w:r>
      <w:r w:rsidRPr="00D54DB2">
        <w:t xml:space="preserve">: </w:t>
      </w:r>
      <w:r w:rsidRPr="00D54DB2">
        <w:rPr>
          <w:color w:val="0000FF"/>
        </w:rPr>
        <w:t>number</w:t>
      </w:r>
      <w:r w:rsidRPr="00D54DB2">
        <w:t>) {</w:t>
      </w:r>
      <w:r w:rsidR="0048218E" w:rsidRPr="00D54DB2">
        <w:br/>
      </w:r>
      <w:r w:rsidRPr="00D54DB2">
        <w:t xml:space="preserve">    }</w:t>
      </w:r>
      <w:r w:rsidR="0048218E" w:rsidRPr="00D54DB2">
        <w:br/>
      </w:r>
      <w:r w:rsidRPr="00D54DB2">
        <w:t xml:space="preserve">    deposit(credit: </w:t>
      </w:r>
      <w:r w:rsidRPr="00D54DB2">
        <w:rPr>
          <w:color w:val="0000FF"/>
        </w:rPr>
        <w:t>number</w:t>
      </w:r>
      <w:r w:rsidRPr="00D54DB2">
        <w:t>) {</w:t>
      </w:r>
      <w:r w:rsidR="0048218E" w:rsidRPr="00D54DB2">
        <w:br/>
      </w:r>
      <w:r w:rsidRPr="00D54DB2">
        <w:t xml:space="preserve">        </w:t>
      </w:r>
      <w:r w:rsidRPr="00D54DB2">
        <w:rPr>
          <w:color w:val="0000FF"/>
        </w:rPr>
        <w:t>this</w:t>
      </w:r>
      <w:r w:rsidRPr="00D54DB2">
        <w:t>.</w:t>
      </w:r>
      <w:r w:rsidR="00D13E72" w:rsidRPr="00D54DB2">
        <w:t>balance</w:t>
      </w:r>
      <w:r w:rsidRPr="00D54DB2">
        <w:t xml:space="preserve"> += credit;</w:t>
      </w:r>
      <w:r w:rsidR="0048218E" w:rsidRPr="00D54DB2">
        <w:br/>
      </w:r>
      <w:r w:rsidRPr="00D54DB2">
        <w:t xml:space="preserve">        </w:t>
      </w:r>
      <w:r w:rsidRPr="00D54DB2">
        <w:rPr>
          <w:color w:val="0000FF"/>
        </w:rPr>
        <w:t>return</w:t>
      </w:r>
      <w:r w:rsidRPr="00D54DB2">
        <w:t xml:space="preserve"> </w:t>
      </w:r>
      <w:r w:rsidRPr="00D54DB2">
        <w:rPr>
          <w:color w:val="0000FF"/>
        </w:rPr>
        <w:t>this</w:t>
      </w:r>
      <w:r w:rsidRPr="00D54DB2">
        <w:t>.</w:t>
      </w:r>
      <w:r w:rsidR="00D13E72" w:rsidRPr="00D54DB2">
        <w:t>balance</w:t>
      </w:r>
      <w:r w:rsidRPr="00D54DB2">
        <w:t>;</w:t>
      </w:r>
      <w:r w:rsidR="0048218E" w:rsidRPr="00D54DB2">
        <w:br/>
      </w:r>
      <w:r w:rsidRPr="00D54DB2">
        <w:t xml:space="preserve">    }</w:t>
      </w:r>
      <w:r w:rsidR="0048218E" w:rsidRPr="00D54DB2">
        <w:br/>
      </w:r>
      <w:r w:rsidRPr="00D54DB2">
        <w:t>}</w:t>
      </w:r>
    </w:p>
    <w:p w:rsidR="0044410D" w:rsidRPr="0044410D" w:rsidRDefault="00BD4B50" w:rsidP="00BD4B50">
      <w:r>
        <w:t xml:space="preserve">The </w:t>
      </w:r>
      <w:r w:rsidR="008F4735">
        <w:t>'</w:t>
      </w:r>
      <w:r>
        <w:t>public</w:t>
      </w:r>
      <w:r w:rsidR="008F4735">
        <w:t>'</w:t>
      </w:r>
      <w:r>
        <w:t xml:space="preserve"> keyword denotes that the constructor parameter is to be retained as a field. Public is the default </w:t>
      </w:r>
      <w:r w:rsidR="000D49B1">
        <w:t>accessibility</w:t>
      </w:r>
      <w:r>
        <w:t xml:space="preserve"> for class members, but a programmer can also specify private </w:t>
      </w:r>
      <w:r w:rsidR="000D49B1">
        <w:t>or protected accessibility</w:t>
      </w:r>
      <w:r>
        <w:t xml:space="preserve"> for a class member. </w:t>
      </w:r>
      <w:r w:rsidR="000D49B1">
        <w:t>Accessibility</w:t>
      </w:r>
      <w:r>
        <w:t xml:space="preserve"> is a design-time construct; it is enforced during static type checking but does not imply any runtime enforcement.</w:t>
      </w:r>
    </w:p>
    <w:p w:rsidR="0044410D" w:rsidRPr="0044410D" w:rsidRDefault="003C5236" w:rsidP="00BD4B50">
      <w:r>
        <w:t>TypeScript</w:t>
      </w:r>
      <w:r w:rsidR="00BD4B50">
        <w:t xml:space="preserve"> classes also support inheritance, as in the following example.</w:t>
      </w:r>
      <w:r w:rsidR="00BD4B50">
        <w:rPr>
          <w:i/>
        </w:rPr>
        <w:t xml:space="preserve"> </w:t>
      </w:r>
    </w:p>
    <w:p w:rsidR="0044410D" w:rsidRPr="0044410D" w:rsidRDefault="00BD4B50" w:rsidP="00BD4B50">
      <w:pPr>
        <w:pStyle w:val="Code"/>
      </w:pPr>
      <w:r w:rsidRPr="00D54DB2">
        <w:rPr>
          <w:color w:val="0000FF"/>
        </w:rPr>
        <w:t>class</w:t>
      </w:r>
      <w:r w:rsidR="009A7854" w:rsidRPr="00D54DB2">
        <w:t xml:space="preserve"> </w:t>
      </w:r>
      <w:r w:rsidRPr="00D54DB2">
        <w:t>CheckingAccount</w:t>
      </w:r>
      <w:r w:rsidR="009A7854" w:rsidRPr="00D54DB2">
        <w:t xml:space="preserve"> </w:t>
      </w:r>
      <w:r w:rsidRPr="00D54DB2">
        <w:rPr>
          <w:color w:val="0000FF"/>
        </w:rPr>
        <w:t>extends</w:t>
      </w:r>
      <w:r w:rsidR="009A7854" w:rsidRPr="00D54DB2">
        <w:t xml:space="preserve"> </w:t>
      </w:r>
      <w:r w:rsidRPr="00D54DB2">
        <w:t>BankAccount</w:t>
      </w:r>
      <w:r w:rsidR="009A7854" w:rsidRPr="00D54DB2">
        <w:t xml:space="preserve"> </w:t>
      </w:r>
      <w:r w:rsidRPr="00D54DB2">
        <w:rPr>
          <w:color w:val="008080"/>
        </w:rPr>
        <w:t>{</w:t>
      </w:r>
      <w:r w:rsidR="0048218E" w:rsidRPr="00D54DB2">
        <w:br/>
      </w:r>
      <w:r w:rsidR="009A7854" w:rsidRPr="00D54DB2">
        <w:t xml:space="preserve">    </w:t>
      </w:r>
      <w:r w:rsidRPr="00D54DB2">
        <w:rPr>
          <w:color w:val="0000FF"/>
        </w:rPr>
        <w:t>constructor</w:t>
      </w:r>
      <w:r w:rsidRPr="00D54DB2">
        <w:rPr>
          <w:color w:val="008080"/>
        </w:rPr>
        <w:t>(</w:t>
      </w:r>
      <w:r w:rsidR="007E5D2D" w:rsidRPr="00D54DB2">
        <w:t>balance</w:t>
      </w:r>
      <w:r w:rsidRPr="00D54DB2">
        <w:rPr>
          <w:color w:val="008080"/>
        </w:rPr>
        <w:t>:</w:t>
      </w:r>
      <w:r w:rsidR="009A7854" w:rsidRPr="00D54DB2">
        <w:t xml:space="preserve"> </w:t>
      </w:r>
      <w:r w:rsidRPr="00D54DB2">
        <w:rPr>
          <w:color w:val="0000FF"/>
        </w:rPr>
        <w:t>number</w:t>
      </w:r>
      <w:r w:rsidRPr="00D54DB2">
        <w:rPr>
          <w:color w:val="008080"/>
        </w:rPr>
        <w:t>)</w:t>
      </w:r>
      <w:r w:rsidR="009A7854" w:rsidRPr="00D54DB2">
        <w:t xml:space="preserve"> </w:t>
      </w:r>
      <w:r w:rsidRPr="00D54DB2">
        <w:rPr>
          <w:color w:val="008080"/>
        </w:rPr>
        <w:t>{</w:t>
      </w:r>
      <w:r w:rsidR="0048218E" w:rsidRPr="00D54DB2">
        <w:br/>
      </w:r>
      <w:r w:rsidR="009A7854" w:rsidRPr="00D54DB2">
        <w:t xml:space="preserve">        </w:t>
      </w:r>
      <w:r w:rsidRPr="00D54DB2">
        <w:rPr>
          <w:color w:val="0000FF"/>
        </w:rPr>
        <w:t>super</w:t>
      </w:r>
      <w:r w:rsidRPr="00D54DB2">
        <w:rPr>
          <w:color w:val="008080"/>
        </w:rPr>
        <w:t>(</w:t>
      </w:r>
      <w:r w:rsidR="007E5D2D" w:rsidRPr="00D54DB2">
        <w:t>balance</w:t>
      </w:r>
      <w:r w:rsidRPr="00D54DB2">
        <w:rPr>
          <w:color w:val="008080"/>
        </w:rPr>
        <w:t>);</w:t>
      </w:r>
      <w:r w:rsidR="0048218E" w:rsidRPr="00D54DB2">
        <w:br/>
      </w:r>
      <w:r w:rsidR="009A7854" w:rsidRPr="00D54DB2">
        <w:t xml:space="preserve">    </w:t>
      </w:r>
      <w:r w:rsidRPr="00D54DB2">
        <w:rPr>
          <w:color w:val="008080"/>
        </w:rPr>
        <w:t>}</w:t>
      </w:r>
      <w:r w:rsidR="0048218E" w:rsidRPr="00D54DB2">
        <w:br/>
      </w:r>
      <w:r w:rsidR="009A7854" w:rsidRPr="00D54DB2">
        <w:t xml:space="preserve">    </w:t>
      </w:r>
      <w:r w:rsidRPr="00D54DB2">
        <w:t>writeCheck</w:t>
      </w:r>
      <w:r w:rsidRPr="00D54DB2">
        <w:rPr>
          <w:color w:val="008080"/>
        </w:rPr>
        <w:t>(</w:t>
      </w:r>
      <w:r w:rsidRPr="00D54DB2">
        <w:t>debit</w:t>
      </w:r>
      <w:r w:rsidRPr="00D54DB2">
        <w:rPr>
          <w:color w:val="008080"/>
        </w:rPr>
        <w:t>:</w:t>
      </w:r>
      <w:r w:rsidR="009A7854" w:rsidRPr="00D54DB2">
        <w:t xml:space="preserve"> </w:t>
      </w:r>
      <w:r w:rsidRPr="00D54DB2">
        <w:rPr>
          <w:color w:val="0000FF"/>
        </w:rPr>
        <w:t>number</w:t>
      </w:r>
      <w:r w:rsidRPr="00D54DB2">
        <w:rPr>
          <w:color w:val="008080"/>
        </w:rPr>
        <w:t>)</w:t>
      </w:r>
      <w:r w:rsidR="009A7854" w:rsidRPr="00D54DB2">
        <w:t xml:space="preserve"> </w:t>
      </w:r>
      <w:r w:rsidRPr="00D54DB2">
        <w:rPr>
          <w:color w:val="008080"/>
        </w:rPr>
        <w:t>{</w:t>
      </w:r>
      <w:r w:rsidR="0048218E" w:rsidRPr="00D54DB2">
        <w:br/>
      </w:r>
      <w:r w:rsidR="009A7854" w:rsidRPr="00D54DB2">
        <w:t xml:space="preserve">        </w:t>
      </w:r>
      <w:r w:rsidRPr="00D54DB2">
        <w:rPr>
          <w:color w:val="0000FF"/>
        </w:rPr>
        <w:t>this</w:t>
      </w:r>
      <w:r w:rsidRPr="00D54DB2">
        <w:rPr>
          <w:color w:val="008080"/>
        </w:rPr>
        <w:t>.</w:t>
      </w:r>
      <w:r w:rsidR="007E5D2D" w:rsidRPr="00D54DB2">
        <w:t>balance</w:t>
      </w:r>
      <w:r w:rsidR="009A7854" w:rsidRPr="00D54DB2">
        <w:t xml:space="preserve"> </w:t>
      </w:r>
      <w:r w:rsidRPr="00D54DB2">
        <w:rPr>
          <w:color w:val="008080"/>
        </w:rPr>
        <w:t>-=</w:t>
      </w:r>
      <w:r w:rsidR="009A7854" w:rsidRPr="00D54DB2">
        <w:t xml:space="preserve"> </w:t>
      </w:r>
      <w:r w:rsidRPr="00D54DB2">
        <w:t>debit</w:t>
      </w:r>
      <w:r w:rsidRPr="00D54DB2">
        <w:rPr>
          <w:color w:val="008080"/>
        </w:rPr>
        <w:t>;</w:t>
      </w:r>
      <w:r w:rsidR="0048218E" w:rsidRPr="00D54DB2">
        <w:br/>
      </w:r>
      <w:r w:rsidR="009A7854" w:rsidRPr="00D54DB2">
        <w:t xml:space="preserve">    </w:t>
      </w:r>
      <w:r w:rsidRPr="00D54DB2">
        <w:rPr>
          <w:color w:val="008080"/>
        </w:rPr>
        <w:t>}</w:t>
      </w:r>
      <w:r w:rsidR="0048218E" w:rsidRPr="00D54DB2">
        <w:br/>
      </w:r>
      <w:r w:rsidRPr="00D54DB2">
        <w:rPr>
          <w:color w:val="008080"/>
        </w:rPr>
        <w:t>}</w:t>
      </w:r>
    </w:p>
    <w:p w:rsidR="0044410D" w:rsidRPr="0044410D" w:rsidRDefault="00BD4B50" w:rsidP="00BD4B50">
      <w:r>
        <w:t xml:space="preserve">In this example, the class </w:t>
      </w:r>
      <w:r w:rsidR="008F4735">
        <w:t>'</w:t>
      </w:r>
      <w:r>
        <w:t>CheckingAccount</w:t>
      </w:r>
      <w:r w:rsidR="008F4735">
        <w:t>'</w:t>
      </w:r>
      <w:r>
        <w:t xml:space="preserve"> </w:t>
      </w:r>
      <w:r w:rsidRPr="00E11563">
        <w:rPr>
          <w:i/>
        </w:rPr>
        <w:t>derives</w:t>
      </w:r>
      <w:r w:rsidR="00DC1E7F">
        <w:t xml:space="preserve"> from class </w:t>
      </w:r>
      <w:r w:rsidR="008F4735">
        <w:t>'</w:t>
      </w:r>
      <w:r w:rsidR="00DC1E7F">
        <w:t>BankAccount</w:t>
      </w:r>
      <w:r w:rsidR="008F4735">
        <w:t>'</w:t>
      </w:r>
      <w:r w:rsidR="00DC1E7F">
        <w:t xml:space="preserve">. </w:t>
      </w:r>
      <w:r>
        <w:t xml:space="preserve">The constructor for </w:t>
      </w:r>
      <w:r w:rsidR="008F4735">
        <w:t>'</w:t>
      </w:r>
      <w:r>
        <w:t>CheckingAccount</w:t>
      </w:r>
      <w:r w:rsidR="008F4735">
        <w:t>'</w:t>
      </w:r>
      <w:r>
        <w:t xml:space="preserve"> calls the constructor for class </w:t>
      </w:r>
      <w:r w:rsidR="008F4735">
        <w:t>'</w:t>
      </w:r>
      <w:r>
        <w:t>BankAccount</w:t>
      </w:r>
      <w:r w:rsidR="008F4735">
        <w:t>'</w:t>
      </w:r>
      <w:r>
        <w:t xml:space="preserve"> </w:t>
      </w:r>
      <w:r w:rsidR="00DC1E7F">
        <w:t xml:space="preserve">using the </w:t>
      </w:r>
      <w:r w:rsidR="008F4735">
        <w:t>'</w:t>
      </w:r>
      <w:r w:rsidR="00DC1E7F">
        <w:t>super</w:t>
      </w:r>
      <w:r w:rsidR="008F4735">
        <w:t>'</w:t>
      </w:r>
      <w:r w:rsidR="00DC1E7F">
        <w:t xml:space="preserve"> keyword. </w:t>
      </w:r>
      <w:r>
        <w:t xml:space="preserve">In the emitted JavaScript code, the prototype of </w:t>
      </w:r>
      <w:r w:rsidR="008F4735">
        <w:t>'</w:t>
      </w:r>
      <w:r>
        <w:t>CheckingAccount</w:t>
      </w:r>
      <w:r w:rsidR="008F4735">
        <w:t>'</w:t>
      </w:r>
      <w:r>
        <w:t xml:space="preserve"> will chain to the prototype of </w:t>
      </w:r>
      <w:r w:rsidR="008F4735">
        <w:t>'</w:t>
      </w:r>
      <w:r w:rsidR="007B6EFC">
        <w:t>Bank</w:t>
      </w:r>
      <w:r>
        <w:t>Account</w:t>
      </w:r>
      <w:r w:rsidR="008F4735">
        <w:t>'</w:t>
      </w:r>
      <w:r>
        <w:t xml:space="preserve">. </w:t>
      </w:r>
    </w:p>
    <w:p w:rsidR="0044410D" w:rsidRPr="0044410D" w:rsidRDefault="003C5236" w:rsidP="00BD4B50">
      <w:r>
        <w:t>TypeScript</w:t>
      </w:r>
      <w:r w:rsidR="00BD4B50">
        <w:t xml:space="preserve"> classes may also specify static members. Static class members become properties of the</w:t>
      </w:r>
      <w:r w:rsidR="00636A03">
        <w:t xml:space="preserve"> class constructor. </w:t>
      </w:r>
    </w:p>
    <w:p w:rsidR="0044410D" w:rsidRPr="0044410D" w:rsidRDefault="00636A03" w:rsidP="00BD4B50">
      <w:r>
        <w:t xml:space="preserve">Section </w:t>
      </w:r>
      <w:r>
        <w:fldChar w:fldCharType="begin"/>
      </w:r>
      <w:r>
        <w:instrText xml:space="preserve"> REF _Ref333577525 \r \h </w:instrText>
      </w:r>
      <w:r>
        <w:fldChar w:fldCharType="separate"/>
      </w:r>
      <w:r w:rsidR="00A3147C">
        <w:t>8</w:t>
      </w:r>
      <w:r>
        <w:fldChar w:fldCharType="end"/>
      </w:r>
      <w:r>
        <w:t xml:space="preserve"> provides additional information about classes.</w:t>
      </w:r>
    </w:p>
    <w:p w:rsidR="0044410D" w:rsidRPr="0044410D" w:rsidRDefault="00C659AB" w:rsidP="00C659AB">
      <w:pPr>
        <w:pStyle w:val="Heading2"/>
      </w:pPr>
      <w:bookmarkStart w:id="9" w:name="_Toc439666117"/>
      <w:r>
        <w:t>Enum Types</w:t>
      </w:r>
      <w:bookmarkEnd w:id="9"/>
    </w:p>
    <w:p w:rsidR="0044410D" w:rsidRPr="0044410D" w:rsidRDefault="00C659AB" w:rsidP="00C659AB">
      <w:r>
        <w:t xml:space="preserve">TypeScript enables programmers to summarize a set of numeric constants as an </w:t>
      </w:r>
      <w:r>
        <w:rPr>
          <w:i/>
        </w:rPr>
        <w:t>enum type</w:t>
      </w:r>
      <w:r>
        <w:t>. The example below creates an enum type to represent operators in a calculator application.</w:t>
      </w:r>
    </w:p>
    <w:p w:rsidR="0044410D" w:rsidRPr="00D54DB2" w:rsidRDefault="00914437" w:rsidP="00C659AB">
      <w:pPr>
        <w:pStyle w:val="Code"/>
      </w:pPr>
      <w:r>
        <w:rPr>
          <w:color w:val="0000FF"/>
        </w:rPr>
        <w:t>const</w:t>
      </w:r>
      <w:r w:rsidRPr="00914437">
        <w:t xml:space="preserve"> </w:t>
      </w:r>
      <w:r w:rsidR="00C659AB" w:rsidRPr="00D54DB2">
        <w:rPr>
          <w:color w:val="0000FF"/>
        </w:rPr>
        <w:t>enum</w:t>
      </w:r>
      <w:r w:rsidR="00C659AB" w:rsidRPr="00D54DB2">
        <w:t xml:space="preserve"> Operator {</w:t>
      </w:r>
      <w:r w:rsidR="0048218E" w:rsidRPr="00D54DB2">
        <w:br/>
      </w:r>
      <w:r w:rsidR="00C659AB" w:rsidRPr="00D54DB2">
        <w:t xml:space="preserve">    ADD,</w:t>
      </w:r>
      <w:r w:rsidR="0048218E" w:rsidRPr="00D54DB2">
        <w:br/>
      </w:r>
      <w:r w:rsidR="00C659AB" w:rsidRPr="00D54DB2">
        <w:t xml:space="preserve">    DIV,</w:t>
      </w:r>
      <w:r w:rsidR="0048218E" w:rsidRPr="00D54DB2">
        <w:br/>
      </w:r>
      <w:r w:rsidR="00C659AB" w:rsidRPr="00D54DB2">
        <w:t xml:space="preserve">    MUL,</w:t>
      </w:r>
      <w:r w:rsidR="0048218E" w:rsidRPr="00D54DB2">
        <w:br/>
      </w:r>
      <w:r w:rsidR="00C659AB" w:rsidRPr="00D54DB2">
        <w:t xml:space="preserve">    SUB</w:t>
      </w:r>
      <w:r w:rsidR="0048218E" w:rsidRPr="00D54DB2">
        <w:br/>
      </w:r>
      <w:r w:rsidR="00C659AB" w:rsidRPr="00D54DB2">
        <w:t>}</w:t>
      </w:r>
    </w:p>
    <w:p w:rsidR="0044410D" w:rsidRPr="00D54DB2" w:rsidRDefault="00C659AB" w:rsidP="00C659AB">
      <w:pPr>
        <w:pStyle w:val="Code"/>
      </w:pPr>
      <w:r w:rsidRPr="00D54DB2">
        <w:rPr>
          <w:color w:val="0000FF"/>
        </w:rPr>
        <w:lastRenderedPageBreak/>
        <w:t>function</w:t>
      </w:r>
      <w:r w:rsidRPr="00D54DB2">
        <w:t xml:space="preserve"> compute(op: Operator, a: </w:t>
      </w:r>
      <w:r w:rsidRPr="00D54DB2">
        <w:rPr>
          <w:color w:val="0000FF"/>
        </w:rPr>
        <w:t>number</w:t>
      </w:r>
      <w:r w:rsidRPr="00D54DB2">
        <w:t xml:space="preserve">, b: </w:t>
      </w:r>
      <w:r w:rsidRPr="00D54DB2">
        <w:rPr>
          <w:color w:val="0000FF"/>
        </w:rPr>
        <w:t>number</w:t>
      </w:r>
      <w:r w:rsidRPr="00D54DB2">
        <w:t>) {</w:t>
      </w:r>
      <w:r w:rsidR="0048218E" w:rsidRPr="00D54DB2">
        <w:br/>
      </w:r>
      <w:r w:rsidRPr="00D54DB2">
        <w:t xml:space="preserve">    console.log(</w:t>
      </w:r>
      <w:r w:rsidR="008F4735" w:rsidRPr="00D54DB2">
        <w:rPr>
          <w:color w:val="A31515"/>
        </w:rPr>
        <w:t>"</w:t>
      </w:r>
      <w:r w:rsidRPr="00D54DB2">
        <w:rPr>
          <w:color w:val="A31515"/>
        </w:rPr>
        <w:t>the operator is</w:t>
      </w:r>
      <w:r w:rsidR="008F4735" w:rsidRPr="00D54DB2">
        <w:rPr>
          <w:color w:val="A31515"/>
        </w:rPr>
        <w:t>"</w:t>
      </w:r>
      <w:r w:rsidRPr="00D54DB2">
        <w:t xml:space="preserve"> + Operator[op]);</w:t>
      </w:r>
      <w:r w:rsidR="0048218E" w:rsidRPr="00D54DB2">
        <w:br/>
      </w:r>
      <w:r w:rsidRPr="00D54DB2">
        <w:t xml:space="preserve">    </w:t>
      </w:r>
      <w:r w:rsidRPr="00D54DB2">
        <w:rPr>
          <w:color w:val="008000"/>
        </w:rPr>
        <w:t>// ...</w:t>
      </w:r>
      <w:r w:rsidR="0048218E" w:rsidRPr="00D54DB2">
        <w:br/>
      </w:r>
      <w:r w:rsidRPr="00D54DB2">
        <w:t>}</w:t>
      </w:r>
    </w:p>
    <w:p w:rsidR="0044410D" w:rsidRPr="0044410D" w:rsidRDefault="00C659AB" w:rsidP="00C659AB">
      <w:pPr>
        <w:rPr>
          <w:highlight w:val="white"/>
        </w:rPr>
      </w:pPr>
      <w:r>
        <w:rPr>
          <w:highlight w:val="white"/>
        </w:rPr>
        <w:t xml:space="preserve">In this example, the compute function logs the operator </w:t>
      </w:r>
      <w:r w:rsidR="008F4735">
        <w:rPr>
          <w:highlight w:val="white"/>
        </w:rPr>
        <w:t>'</w:t>
      </w:r>
      <w:r>
        <w:rPr>
          <w:highlight w:val="white"/>
        </w:rPr>
        <w:t>op</w:t>
      </w:r>
      <w:r w:rsidR="008F4735">
        <w:rPr>
          <w:highlight w:val="white"/>
        </w:rPr>
        <w:t>'</w:t>
      </w:r>
      <w:r>
        <w:rPr>
          <w:highlight w:val="white"/>
        </w:rPr>
        <w:t xml:space="preserve"> using a feature of enum types: reverse mapping from the enum value (</w:t>
      </w:r>
      <w:r w:rsidR="008F4735">
        <w:rPr>
          <w:highlight w:val="white"/>
        </w:rPr>
        <w:t>'</w:t>
      </w:r>
      <w:r>
        <w:rPr>
          <w:highlight w:val="white"/>
        </w:rPr>
        <w:t>op</w:t>
      </w:r>
      <w:r w:rsidR="008F4735">
        <w:rPr>
          <w:highlight w:val="white"/>
        </w:rPr>
        <w:t>'</w:t>
      </w:r>
      <w:r>
        <w:rPr>
          <w:highlight w:val="white"/>
        </w:rPr>
        <w:t xml:space="preserve">) to the string corresponding to that value. For example, the declaration of </w:t>
      </w:r>
      <w:r w:rsidR="008F4735">
        <w:rPr>
          <w:highlight w:val="white"/>
        </w:rPr>
        <w:t>'</w:t>
      </w:r>
      <w:r>
        <w:rPr>
          <w:highlight w:val="white"/>
        </w:rPr>
        <w:t>Operator</w:t>
      </w:r>
      <w:r w:rsidR="008F4735">
        <w:rPr>
          <w:highlight w:val="white"/>
        </w:rPr>
        <w:t>'</w:t>
      </w:r>
      <w:r>
        <w:rPr>
          <w:highlight w:val="white"/>
        </w:rPr>
        <w:t xml:space="preserve"> automatically assigns integers, starting from zero, to the listed enum members. Section </w:t>
      </w:r>
      <w:r w:rsidR="00E021C1">
        <w:rPr>
          <w:highlight w:val="white"/>
        </w:rPr>
        <w:fldChar w:fldCharType="begin"/>
      </w:r>
      <w:r w:rsidR="00E021C1">
        <w:rPr>
          <w:highlight w:val="white"/>
        </w:rPr>
        <w:instrText xml:space="preserve"> REF _Ref366570607 \r \h </w:instrText>
      </w:r>
      <w:r w:rsidR="00E021C1">
        <w:rPr>
          <w:highlight w:val="white"/>
        </w:rPr>
      </w:r>
      <w:r w:rsidR="00E021C1">
        <w:rPr>
          <w:highlight w:val="white"/>
        </w:rPr>
        <w:fldChar w:fldCharType="separate"/>
      </w:r>
      <w:r w:rsidR="00A3147C">
        <w:rPr>
          <w:highlight w:val="white"/>
        </w:rPr>
        <w:t>9</w:t>
      </w:r>
      <w:r w:rsidR="00E021C1">
        <w:rPr>
          <w:highlight w:val="white"/>
        </w:rPr>
        <w:fldChar w:fldCharType="end"/>
      </w:r>
      <w:r w:rsidR="00E021C1">
        <w:rPr>
          <w:highlight w:val="white"/>
        </w:rPr>
        <w:t xml:space="preserve"> </w:t>
      </w:r>
      <w:r>
        <w:rPr>
          <w:highlight w:val="white"/>
        </w:rPr>
        <w:t>describes how programmers can also explicitly assign integers to enum members, and can use any string to name an enum member.</w:t>
      </w:r>
    </w:p>
    <w:p w:rsidR="0044410D" w:rsidRPr="0044410D" w:rsidRDefault="00914437" w:rsidP="00C659AB">
      <w:pPr>
        <w:rPr>
          <w:highlight w:val="white"/>
        </w:rPr>
      </w:pPr>
      <w:r>
        <w:rPr>
          <w:highlight w:val="white"/>
        </w:rPr>
        <w:t xml:space="preserve">When enums are declared with the </w:t>
      </w:r>
      <w:r w:rsidRPr="00914437">
        <w:rPr>
          <w:rStyle w:val="CodeFragment"/>
          <w:highlight w:val="white"/>
        </w:rPr>
        <w:t>const</w:t>
      </w:r>
      <w:r>
        <w:rPr>
          <w:highlight w:val="white"/>
        </w:rPr>
        <w:t xml:space="preserve"> modifier</w:t>
      </w:r>
      <w:r w:rsidR="00C659AB">
        <w:rPr>
          <w:highlight w:val="white"/>
        </w:rPr>
        <w:t>, the TypeScript compiler will emit for an enum member a JavaScript constant corresponding to that member</w:t>
      </w:r>
      <w:r w:rsidR="008F4735">
        <w:rPr>
          <w:highlight w:val="white"/>
        </w:rPr>
        <w:t>'</w:t>
      </w:r>
      <w:r w:rsidR="00C659AB">
        <w:rPr>
          <w:highlight w:val="white"/>
        </w:rPr>
        <w:t>s assigned value (annotated with a comment). This improves performance on many JavaScript engines.</w:t>
      </w:r>
    </w:p>
    <w:p w:rsidR="0044410D" w:rsidRPr="0044410D" w:rsidRDefault="00C659AB" w:rsidP="00C659AB">
      <w:pPr>
        <w:rPr>
          <w:highlight w:val="white"/>
        </w:rPr>
      </w:pPr>
      <w:r>
        <w:rPr>
          <w:highlight w:val="white"/>
        </w:rPr>
        <w:t xml:space="preserve">For example, the </w:t>
      </w:r>
      <w:r w:rsidR="008F4735">
        <w:rPr>
          <w:highlight w:val="white"/>
        </w:rPr>
        <w:t>'</w:t>
      </w:r>
      <w:r>
        <w:rPr>
          <w:highlight w:val="white"/>
        </w:rPr>
        <w:t>compute</w:t>
      </w:r>
      <w:r w:rsidR="008F4735">
        <w:rPr>
          <w:highlight w:val="white"/>
        </w:rPr>
        <w:t>'</w:t>
      </w:r>
      <w:r>
        <w:rPr>
          <w:highlight w:val="white"/>
        </w:rPr>
        <w:t xml:space="preserve"> function could contain a switch statement like the following.</w:t>
      </w:r>
    </w:p>
    <w:p w:rsidR="0044410D" w:rsidRPr="00D54DB2" w:rsidRDefault="00C659AB" w:rsidP="00C659AB">
      <w:pPr>
        <w:pStyle w:val="Code"/>
        <w:ind w:left="576"/>
      </w:pPr>
      <w:r w:rsidRPr="00D54DB2">
        <w:rPr>
          <w:color w:val="0000FF"/>
        </w:rPr>
        <w:t>switch</w:t>
      </w:r>
      <w:r w:rsidR="009A7854" w:rsidRPr="00D54DB2">
        <w:t xml:space="preserve"> (op) {</w:t>
      </w:r>
      <w:r w:rsidR="0048218E" w:rsidRPr="00D54DB2">
        <w:br/>
      </w:r>
      <w:r w:rsidR="009A7854" w:rsidRPr="00D54DB2">
        <w:t xml:space="preserve">    </w:t>
      </w:r>
      <w:r w:rsidRPr="00D54DB2">
        <w:rPr>
          <w:color w:val="0000FF"/>
        </w:rPr>
        <w:t>case</w:t>
      </w:r>
      <w:r w:rsidR="009A7854" w:rsidRPr="00D54DB2">
        <w:t xml:space="preserve"> Operator.ADD:</w:t>
      </w:r>
      <w:r w:rsidR="0048218E" w:rsidRPr="00D54DB2">
        <w:br/>
      </w:r>
      <w:r w:rsidR="009A7854" w:rsidRPr="00D54DB2">
        <w:t xml:space="preserve">        </w:t>
      </w:r>
      <w:r w:rsidRPr="00D54DB2">
        <w:rPr>
          <w:color w:val="008000"/>
        </w:rPr>
        <w:t>// execute add</w:t>
      </w:r>
      <w:r w:rsidR="0048218E" w:rsidRPr="00D54DB2">
        <w:br/>
      </w:r>
      <w:r w:rsidR="009A7854" w:rsidRPr="00D54DB2">
        <w:t xml:space="preserve">        </w:t>
      </w:r>
      <w:r w:rsidRPr="00D54DB2">
        <w:rPr>
          <w:color w:val="0000FF"/>
        </w:rPr>
        <w:t>break</w:t>
      </w:r>
      <w:r w:rsidR="009A7854" w:rsidRPr="00D54DB2">
        <w:t>;</w:t>
      </w:r>
      <w:r w:rsidR="0048218E" w:rsidRPr="00D54DB2">
        <w:br/>
      </w:r>
      <w:r w:rsidR="009A7854" w:rsidRPr="00D54DB2">
        <w:t xml:space="preserve">    </w:t>
      </w:r>
      <w:r w:rsidRPr="00D54DB2">
        <w:rPr>
          <w:color w:val="0000FF"/>
        </w:rPr>
        <w:t>case</w:t>
      </w:r>
      <w:r w:rsidR="009A7854" w:rsidRPr="00D54DB2">
        <w:t xml:space="preserve"> Operator.DIV:</w:t>
      </w:r>
      <w:r w:rsidR="0048218E" w:rsidRPr="00D54DB2">
        <w:br/>
      </w:r>
      <w:r w:rsidR="009A7854" w:rsidRPr="00D54DB2">
        <w:t xml:space="preserve">        </w:t>
      </w:r>
      <w:r w:rsidRPr="00D54DB2">
        <w:rPr>
          <w:color w:val="008000"/>
        </w:rPr>
        <w:t>// execute div</w:t>
      </w:r>
      <w:r w:rsidR="0048218E" w:rsidRPr="00D54DB2">
        <w:br/>
      </w:r>
      <w:r w:rsidR="009A7854" w:rsidRPr="00D54DB2">
        <w:t xml:space="preserve">        </w:t>
      </w:r>
      <w:r w:rsidRPr="00D54DB2">
        <w:rPr>
          <w:color w:val="0000FF"/>
        </w:rPr>
        <w:t>break</w:t>
      </w:r>
      <w:r w:rsidR="009A7854" w:rsidRPr="00D54DB2">
        <w:t>;</w:t>
      </w:r>
      <w:r w:rsidR="0048218E" w:rsidRPr="00D54DB2">
        <w:br/>
      </w:r>
      <w:r w:rsidR="009A7854" w:rsidRPr="00D54DB2">
        <w:t xml:space="preserve">    </w:t>
      </w:r>
      <w:r w:rsidRPr="00D54DB2">
        <w:rPr>
          <w:color w:val="008000"/>
        </w:rPr>
        <w:t>// ...</w:t>
      </w:r>
      <w:r w:rsidR="0048218E" w:rsidRPr="00D54DB2">
        <w:br/>
      </w:r>
      <w:r w:rsidRPr="00D54DB2">
        <w:t>}</w:t>
      </w:r>
    </w:p>
    <w:p w:rsidR="0044410D" w:rsidRPr="0044410D" w:rsidRDefault="00C659AB" w:rsidP="00C659AB">
      <w:pPr>
        <w:rPr>
          <w:highlight w:val="white"/>
        </w:rPr>
      </w:pPr>
      <w:r>
        <w:rPr>
          <w:highlight w:val="white"/>
        </w:rPr>
        <w:t>For this switch statement, the compiler will generate the following code.</w:t>
      </w:r>
    </w:p>
    <w:p w:rsidR="0044410D" w:rsidRPr="00D54DB2" w:rsidRDefault="00C659AB" w:rsidP="00C659AB">
      <w:pPr>
        <w:pStyle w:val="Code"/>
        <w:ind w:left="576"/>
      </w:pPr>
      <w:r w:rsidRPr="00D54DB2">
        <w:rPr>
          <w:color w:val="0000FF"/>
        </w:rPr>
        <w:t>switch</w:t>
      </w:r>
      <w:r w:rsidR="009A7854" w:rsidRPr="00D54DB2">
        <w:t xml:space="preserve"> (op) {</w:t>
      </w:r>
      <w:r w:rsidR="0048218E" w:rsidRPr="00D54DB2">
        <w:br/>
      </w:r>
      <w:r w:rsidR="009A7854" w:rsidRPr="00D54DB2">
        <w:t xml:space="preserve">    </w:t>
      </w:r>
      <w:r w:rsidRPr="00D54DB2">
        <w:rPr>
          <w:color w:val="0000FF"/>
        </w:rPr>
        <w:t>case</w:t>
      </w:r>
      <w:r w:rsidRPr="00D54DB2">
        <w:t xml:space="preserve"> 0 </w:t>
      </w:r>
      <w:r w:rsidRPr="00D54DB2">
        <w:rPr>
          <w:color w:val="008000"/>
        </w:rPr>
        <w:t>/</w:t>
      </w:r>
      <w:r w:rsidR="005B2E4A" w:rsidRPr="00D54DB2">
        <w:rPr>
          <w:color w:val="008000"/>
        </w:rPr>
        <w:t>* Operator.ADD */</w:t>
      </w:r>
      <w:r w:rsidR="009A7854" w:rsidRPr="00D54DB2">
        <w:t>:</w:t>
      </w:r>
      <w:r w:rsidR="0048218E" w:rsidRPr="00D54DB2">
        <w:br/>
      </w:r>
      <w:r w:rsidR="009A7854" w:rsidRPr="00D54DB2">
        <w:t xml:space="preserve">        </w:t>
      </w:r>
      <w:r w:rsidRPr="00D54DB2">
        <w:rPr>
          <w:color w:val="008000"/>
        </w:rPr>
        <w:t>// execute add</w:t>
      </w:r>
      <w:r w:rsidR="0048218E" w:rsidRPr="00D54DB2">
        <w:br/>
      </w:r>
      <w:r w:rsidR="009A7854" w:rsidRPr="00D54DB2">
        <w:t xml:space="preserve">        </w:t>
      </w:r>
      <w:r w:rsidRPr="00D54DB2">
        <w:rPr>
          <w:color w:val="0000FF"/>
        </w:rPr>
        <w:t>break</w:t>
      </w:r>
      <w:r w:rsidR="009A7854" w:rsidRPr="00D54DB2">
        <w:t>;</w:t>
      </w:r>
      <w:r w:rsidR="0048218E" w:rsidRPr="00D54DB2">
        <w:br/>
      </w:r>
      <w:r w:rsidR="009A7854" w:rsidRPr="00D54DB2">
        <w:t xml:space="preserve">    </w:t>
      </w:r>
      <w:r w:rsidRPr="00D54DB2">
        <w:rPr>
          <w:color w:val="0000FF"/>
        </w:rPr>
        <w:t>case</w:t>
      </w:r>
      <w:r w:rsidRPr="00D54DB2">
        <w:t xml:space="preserve"> 1 </w:t>
      </w:r>
      <w:r w:rsidRPr="00D54DB2">
        <w:rPr>
          <w:color w:val="008000"/>
        </w:rPr>
        <w:t>/</w:t>
      </w:r>
      <w:r w:rsidR="005B2E4A" w:rsidRPr="00D54DB2">
        <w:rPr>
          <w:color w:val="008000"/>
        </w:rPr>
        <w:t>* Operator.DIV */</w:t>
      </w:r>
      <w:r w:rsidR="009A7854" w:rsidRPr="00D54DB2">
        <w:t>:</w:t>
      </w:r>
      <w:r w:rsidR="0048218E" w:rsidRPr="00D54DB2">
        <w:br/>
      </w:r>
      <w:r w:rsidR="009A7854" w:rsidRPr="00D54DB2">
        <w:t xml:space="preserve">        </w:t>
      </w:r>
      <w:r w:rsidRPr="00D54DB2">
        <w:rPr>
          <w:color w:val="008000"/>
        </w:rPr>
        <w:t>// execute div</w:t>
      </w:r>
      <w:r w:rsidR="0048218E" w:rsidRPr="00D54DB2">
        <w:br/>
      </w:r>
      <w:r w:rsidR="009A7854" w:rsidRPr="00D54DB2">
        <w:t xml:space="preserve">        </w:t>
      </w:r>
      <w:r w:rsidRPr="00D54DB2">
        <w:rPr>
          <w:color w:val="0000FF"/>
        </w:rPr>
        <w:t>break</w:t>
      </w:r>
      <w:r w:rsidR="009A7854" w:rsidRPr="00D54DB2">
        <w:t>;</w:t>
      </w:r>
      <w:r w:rsidR="0048218E" w:rsidRPr="00D54DB2">
        <w:br/>
      </w:r>
      <w:r w:rsidR="009A7854" w:rsidRPr="00D54DB2">
        <w:t xml:space="preserve">    </w:t>
      </w:r>
      <w:r w:rsidRPr="00D54DB2">
        <w:rPr>
          <w:color w:val="008000"/>
        </w:rPr>
        <w:t>// ...</w:t>
      </w:r>
      <w:r w:rsidR="0048218E" w:rsidRPr="00D54DB2">
        <w:br/>
      </w:r>
      <w:r w:rsidRPr="00D54DB2">
        <w:t>}</w:t>
      </w:r>
    </w:p>
    <w:p w:rsidR="0044410D" w:rsidRPr="0044410D" w:rsidRDefault="00C659AB" w:rsidP="00C659AB">
      <w:pPr>
        <w:rPr>
          <w:highlight w:val="white"/>
        </w:rPr>
      </w:pPr>
      <w:r>
        <w:rPr>
          <w:highlight w:val="white"/>
        </w:rPr>
        <w:t>JavaScript implementations can use these explicit constants to generate efficient code for this switch statement, for example by building a jump table indexed by case value.</w:t>
      </w:r>
    </w:p>
    <w:p w:rsidR="0044410D" w:rsidRPr="0044410D" w:rsidRDefault="00C659AB" w:rsidP="00C659AB">
      <w:pPr>
        <w:pStyle w:val="Heading2"/>
        <w:rPr>
          <w:highlight w:val="white"/>
        </w:rPr>
      </w:pPr>
      <w:bookmarkStart w:id="10" w:name="_Toc439666118"/>
      <w:r>
        <w:rPr>
          <w:highlight w:val="white"/>
        </w:rPr>
        <w:lastRenderedPageBreak/>
        <w:t>Overloading on String Parameters</w:t>
      </w:r>
      <w:bookmarkEnd w:id="10"/>
    </w:p>
    <w:p w:rsidR="0044410D" w:rsidRPr="0044410D" w:rsidRDefault="00C659AB" w:rsidP="00C659AB">
      <w:pPr>
        <w:rPr>
          <w:highlight w:val="white"/>
        </w:rPr>
      </w:pPr>
      <w:r>
        <w:rPr>
          <w:highlight w:val="white"/>
        </w:rPr>
        <w:t xml:space="preserve">An important goal of TypeScript is to provide accurate and straightforward types for existing JavaScript programming patterns. To that end, TypeScript includes generic types, discussed in the next section, and </w:t>
      </w:r>
      <w:r>
        <w:rPr>
          <w:i/>
          <w:highlight w:val="white"/>
        </w:rPr>
        <w:t>overloading on string parameters</w:t>
      </w:r>
      <w:r>
        <w:rPr>
          <w:highlight w:val="white"/>
        </w:rPr>
        <w:t>, the topic of this section.</w:t>
      </w:r>
    </w:p>
    <w:p w:rsidR="0044410D" w:rsidRPr="0044410D" w:rsidRDefault="00C659AB" w:rsidP="00C659AB">
      <w:pPr>
        <w:rPr>
          <w:highlight w:val="white"/>
        </w:rPr>
      </w:pPr>
      <w:r>
        <w:rPr>
          <w:highlight w:val="white"/>
        </w:rPr>
        <w:t xml:space="preserve">JavaScript programming interfaces often include functions whose behavior is discriminated by a string constant passed to the function. The Document Object Model makes heavy use of this pattern. For example, the following screen shot shows that the </w:t>
      </w:r>
      <w:r w:rsidR="008F4735">
        <w:rPr>
          <w:highlight w:val="white"/>
        </w:rPr>
        <w:t>'</w:t>
      </w:r>
      <w:r>
        <w:rPr>
          <w:highlight w:val="white"/>
        </w:rPr>
        <w:t>createElement</w:t>
      </w:r>
      <w:r w:rsidR="008F4735">
        <w:rPr>
          <w:highlight w:val="white"/>
        </w:rPr>
        <w:t>'</w:t>
      </w:r>
      <w:r>
        <w:rPr>
          <w:highlight w:val="white"/>
        </w:rPr>
        <w:t xml:space="preserve"> method of the </w:t>
      </w:r>
      <w:r w:rsidR="008F4735">
        <w:rPr>
          <w:highlight w:val="white"/>
        </w:rPr>
        <w:t>'</w:t>
      </w:r>
      <w:r>
        <w:rPr>
          <w:highlight w:val="white"/>
        </w:rPr>
        <w:t>document</w:t>
      </w:r>
      <w:r w:rsidR="008F4735">
        <w:rPr>
          <w:highlight w:val="white"/>
        </w:rPr>
        <w:t>'</w:t>
      </w:r>
      <w:r>
        <w:rPr>
          <w:highlight w:val="white"/>
        </w:rPr>
        <w:t xml:space="preserve"> object has multiple signatures, some of which identify the types returned when specific strings are passed into the method.</w:t>
      </w:r>
    </w:p>
    <w:p w:rsidR="0044410D" w:rsidRPr="0044410D" w:rsidRDefault="00C659AB" w:rsidP="001E14DD">
      <w:pPr>
        <w:ind w:left="720"/>
        <w:rPr>
          <w:highlight w:val="white"/>
        </w:rPr>
      </w:pPr>
      <w:r>
        <w:rPr>
          <w:noProof/>
          <w:highlight w:val="white"/>
          <w:lang w:val="en-CA" w:eastAsia="en-CA"/>
        </w:rPr>
        <w:drawing>
          <wp:inline distT="0" distB="0" distL="0" distR="0" wp14:anchorId="2D7F521C" wp14:editId="087DCE60">
            <wp:extent cx="5577840" cy="518160"/>
            <wp:effectExtent l="0" t="0" r="381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577840" cy="518160"/>
                    </a:xfrm>
                    <a:prstGeom prst="rect">
                      <a:avLst/>
                    </a:prstGeom>
                    <a:noFill/>
                    <a:ln>
                      <a:noFill/>
                    </a:ln>
                  </pic:spPr>
                </pic:pic>
              </a:graphicData>
            </a:graphic>
          </wp:inline>
        </w:drawing>
      </w:r>
      <w:r w:rsidR="00267EE6" w:rsidRPr="006E110C">
        <w:rPr>
          <w:vanish/>
        </w:rPr>
        <w:t>![](images/im</w:t>
      </w:r>
      <w:r w:rsidR="00267EE6">
        <w:rPr>
          <w:vanish/>
        </w:rPr>
        <w:t>age3</w:t>
      </w:r>
      <w:r w:rsidR="00267EE6" w:rsidRPr="006E110C">
        <w:rPr>
          <w:vanish/>
        </w:rPr>
        <w:t>.png)</w:t>
      </w:r>
    </w:p>
    <w:p w:rsidR="0044410D" w:rsidRPr="0044410D" w:rsidRDefault="00C659AB" w:rsidP="00C659AB">
      <w:pPr>
        <w:rPr>
          <w:highlight w:val="white"/>
        </w:rPr>
      </w:pPr>
      <w:r>
        <w:rPr>
          <w:highlight w:val="white"/>
        </w:rPr>
        <w:t xml:space="preserve">The following code fragment uses this feature. Because the </w:t>
      </w:r>
      <w:r w:rsidR="008F4735">
        <w:rPr>
          <w:highlight w:val="white"/>
        </w:rPr>
        <w:t>'</w:t>
      </w:r>
      <w:r>
        <w:rPr>
          <w:highlight w:val="white"/>
        </w:rPr>
        <w:t>span</w:t>
      </w:r>
      <w:r w:rsidR="008F4735">
        <w:rPr>
          <w:highlight w:val="white"/>
        </w:rPr>
        <w:t>'</w:t>
      </w:r>
      <w:r>
        <w:rPr>
          <w:highlight w:val="white"/>
        </w:rPr>
        <w:t xml:space="preserve"> variable is inferred to have the type </w:t>
      </w:r>
      <w:r w:rsidR="008F4735">
        <w:rPr>
          <w:highlight w:val="white"/>
        </w:rPr>
        <w:t>'</w:t>
      </w:r>
      <w:r>
        <w:rPr>
          <w:highlight w:val="white"/>
        </w:rPr>
        <w:t>HTMLSpanElement</w:t>
      </w:r>
      <w:r w:rsidR="008F4735">
        <w:rPr>
          <w:highlight w:val="white"/>
        </w:rPr>
        <w:t>'</w:t>
      </w:r>
      <w:r>
        <w:rPr>
          <w:highlight w:val="white"/>
        </w:rPr>
        <w:t xml:space="preserve">, the code can reference without static error the </w:t>
      </w:r>
      <w:r w:rsidR="008F4735">
        <w:rPr>
          <w:highlight w:val="white"/>
        </w:rPr>
        <w:t>'</w:t>
      </w:r>
      <w:r>
        <w:rPr>
          <w:highlight w:val="white"/>
        </w:rPr>
        <w:t>isMultiline</w:t>
      </w:r>
      <w:r w:rsidR="008F4735">
        <w:rPr>
          <w:highlight w:val="white"/>
        </w:rPr>
        <w:t>'</w:t>
      </w:r>
      <w:r>
        <w:rPr>
          <w:highlight w:val="white"/>
        </w:rPr>
        <w:t xml:space="preserve"> property of </w:t>
      </w:r>
      <w:r w:rsidR="008F4735">
        <w:rPr>
          <w:highlight w:val="white"/>
        </w:rPr>
        <w:t>'</w:t>
      </w:r>
      <w:r>
        <w:rPr>
          <w:highlight w:val="white"/>
        </w:rPr>
        <w:t>span</w:t>
      </w:r>
      <w:r w:rsidR="008F4735">
        <w:rPr>
          <w:highlight w:val="white"/>
        </w:rPr>
        <w:t>'</w:t>
      </w:r>
      <w:r>
        <w:rPr>
          <w:highlight w:val="white"/>
        </w:rPr>
        <w:t>.</w:t>
      </w:r>
    </w:p>
    <w:p w:rsidR="0044410D" w:rsidRPr="00D54DB2" w:rsidRDefault="00C659AB" w:rsidP="009A7854">
      <w:pPr>
        <w:pStyle w:val="Code"/>
      </w:pPr>
      <w:r w:rsidRPr="00D54DB2">
        <w:rPr>
          <w:color w:val="0000FF"/>
        </w:rPr>
        <w:t>var</w:t>
      </w:r>
      <w:r w:rsidRPr="00D54DB2">
        <w:t xml:space="preserve"> span = document.createElement(</w:t>
      </w:r>
      <w:r w:rsidR="008F4735" w:rsidRPr="00D54DB2">
        <w:rPr>
          <w:color w:val="A31515"/>
        </w:rPr>
        <w:t>"</w:t>
      </w:r>
      <w:r w:rsidRPr="00D54DB2">
        <w:rPr>
          <w:color w:val="A31515"/>
        </w:rPr>
        <w:t>span</w:t>
      </w:r>
      <w:r w:rsidR="008F4735" w:rsidRPr="00D54DB2">
        <w:rPr>
          <w:color w:val="A31515"/>
        </w:rPr>
        <w:t>"</w:t>
      </w:r>
      <w:r w:rsidRPr="00D54DB2">
        <w:t>);</w:t>
      </w:r>
      <w:r w:rsidR="0048218E" w:rsidRPr="00D54DB2">
        <w:br/>
      </w:r>
      <w:r w:rsidRPr="00D54DB2">
        <w:t xml:space="preserve">span.isMultiLine = </w:t>
      </w:r>
      <w:r w:rsidRPr="00D54DB2">
        <w:rPr>
          <w:color w:val="0000FF"/>
        </w:rPr>
        <w:t>false</w:t>
      </w:r>
      <w:r w:rsidRPr="00D54DB2">
        <w:t xml:space="preserve">;  </w:t>
      </w:r>
      <w:r w:rsidR="009A7854" w:rsidRPr="00D54DB2">
        <w:rPr>
          <w:color w:val="008000"/>
        </w:rPr>
        <w:t>// OK: HTMLSpanElement has isMultiline</w:t>
      </w:r>
      <w:r w:rsidRPr="00D54DB2">
        <w:rPr>
          <w:color w:val="008000"/>
        </w:rPr>
        <w:t xml:space="preserve"> property</w:t>
      </w:r>
    </w:p>
    <w:p w:rsidR="0044410D" w:rsidRPr="0044410D" w:rsidRDefault="00C659AB" w:rsidP="00C659AB">
      <w:pPr>
        <w:rPr>
          <w:highlight w:val="white"/>
        </w:rPr>
      </w:pPr>
      <w:r>
        <w:rPr>
          <w:highlight w:val="white"/>
        </w:rPr>
        <w:t xml:space="preserve">In the following screen shot, a programming tool combines information from overloading on string parameters with contextual typing to infer that the type of the variable </w:t>
      </w:r>
      <w:r w:rsidR="008F4735">
        <w:rPr>
          <w:highlight w:val="white"/>
        </w:rPr>
        <w:t>'</w:t>
      </w:r>
      <w:r>
        <w:rPr>
          <w:highlight w:val="white"/>
        </w:rPr>
        <w:t>e</w:t>
      </w:r>
      <w:r w:rsidR="008F4735">
        <w:rPr>
          <w:highlight w:val="white"/>
        </w:rPr>
        <w:t>'</w:t>
      </w:r>
      <w:r>
        <w:rPr>
          <w:highlight w:val="white"/>
        </w:rPr>
        <w:t xml:space="preserve"> is </w:t>
      </w:r>
      <w:r w:rsidR="008F4735">
        <w:rPr>
          <w:highlight w:val="white"/>
        </w:rPr>
        <w:t>'</w:t>
      </w:r>
      <w:r>
        <w:rPr>
          <w:highlight w:val="white"/>
        </w:rPr>
        <w:t>MouseEvent</w:t>
      </w:r>
      <w:r w:rsidR="008F4735">
        <w:rPr>
          <w:highlight w:val="white"/>
        </w:rPr>
        <w:t>'</w:t>
      </w:r>
      <w:r>
        <w:rPr>
          <w:highlight w:val="white"/>
        </w:rPr>
        <w:t xml:space="preserve"> and that therefore </w:t>
      </w:r>
      <w:r w:rsidR="008F4735">
        <w:rPr>
          <w:highlight w:val="white"/>
        </w:rPr>
        <w:t>'</w:t>
      </w:r>
      <w:r>
        <w:rPr>
          <w:highlight w:val="white"/>
        </w:rPr>
        <w:t>e</w:t>
      </w:r>
      <w:r w:rsidR="008F4735">
        <w:rPr>
          <w:highlight w:val="white"/>
        </w:rPr>
        <w:t>'</w:t>
      </w:r>
      <w:r>
        <w:rPr>
          <w:highlight w:val="white"/>
        </w:rPr>
        <w:t xml:space="preserve"> has a </w:t>
      </w:r>
      <w:r w:rsidR="008F4735">
        <w:rPr>
          <w:highlight w:val="white"/>
        </w:rPr>
        <w:t>'</w:t>
      </w:r>
      <w:r>
        <w:rPr>
          <w:highlight w:val="white"/>
        </w:rPr>
        <w:t>clientX</w:t>
      </w:r>
      <w:r w:rsidR="008F4735">
        <w:rPr>
          <w:highlight w:val="white"/>
        </w:rPr>
        <w:t>'</w:t>
      </w:r>
      <w:r>
        <w:rPr>
          <w:highlight w:val="white"/>
        </w:rPr>
        <w:t xml:space="preserve"> property.</w:t>
      </w:r>
    </w:p>
    <w:p w:rsidR="0044410D" w:rsidRPr="0044410D" w:rsidRDefault="00C659AB" w:rsidP="001E14DD">
      <w:pPr>
        <w:ind w:left="720"/>
        <w:rPr>
          <w:highlight w:val="white"/>
        </w:rPr>
      </w:pPr>
      <w:r>
        <w:rPr>
          <w:noProof/>
          <w:highlight w:val="white"/>
          <w:lang w:val="en-CA" w:eastAsia="en-CA"/>
        </w:rPr>
        <w:drawing>
          <wp:inline distT="0" distB="0" distL="0" distR="0" wp14:anchorId="5D62E6F4" wp14:editId="364313AE">
            <wp:extent cx="4678680" cy="2118360"/>
            <wp:effectExtent l="0" t="0" r="762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678680" cy="2118360"/>
                    </a:xfrm>
                    <a:prstGeom prst="rect">
                      <a:avLst/>
                    </a:prstGeom>
                    <a:noFill/>
                    <a:ln>
                      <a:noFill/>
                    </a:ln>
                  </pic:spPr>
                </pic:pic>
              </a:graphicData>
            </a:graphic>
          </wp:inline>
        </w:drawing>
      </w:r>
      <w:r w:rsidR="00267EE6" w:rsidRPr="006E110C">
        <w:rPr>
          <w:vanish/>
        </w:rPr>
        <w:t>![](images/im</w:t>
      </w:r>
      <w:r w:rsidR="00267EE6">
        <w:rPr>
          <w:vanish/>
        </w:rPr>
        <w:t>age4</w:t>
      </w:r>
      <w:r w:rsidR="00267EE6" w:rsidRPr="006E110C">
        <w:rPr>
          <w:vanish/>
        </w:rPr>
        <w:t>.png)</w:t>
      </w:r>
    </w:p>
    <w:p w:rsidR="0044410D" w:rsidRPr="0044410D" w:rsidRDefault="00C659AB" w:rsidP="00C659AB">
      <w:pPr>
        <w:rPr>
          <w:highlight w:val="white"/>
        </w:rPr>
      </w:pPr>
      <w:r>
        <w:rPr>
          <w:highlight w:val="white"/>
        </w:rPr>
        <w:t xml:space="preserve">Section </w:t>
      </w:r>
      <w:r>
        <w:rPr>
          <w:highlight w:val="white"/>
        </w:rPr>
        <w:fldChar w:fldCharType="begin"/>
      </w:r>
      <w:r>
        <w:rPr>
          <w:highlight w:val="white"/>
        </w:rPr>
        <w:instrText xml:space="preserve"> REF _Ref352141783 \r \h </w:instrText>
      </w:r>
      <w:r>
        <w:rPr>
          <w:highlight w:val="white"/>
        </w:rPr>
      </w:r>
      <w:r>
        <w:rPr>
          <w:highlight w:val="white"/>
        </w:rPr>
        <w:fldChar w:fldCharType="separate"/>
      </w:r>
      <w:r w:rsidR="00A3147C">
        <w:rPr>
          <w:highlight w:val="white"/>
        </w:rPr>
        <w:t>3.9.2.4</w:t>
      </w:r>
      <w:r>
        <w:rPr>
          <w:highlight w:val="white"/>
        </w:rPr>
        <w:fldChar w:fldCharType="end"/>
      </w:r>
      <w:r>
        <w:rPr>
          <w:highlight w:val="white"/>
        </w:rPr>
        <w:t xml:space="preserve"> provides details on how to use string literals in function signatures.</w:t>
      </w:r>
    </w:p>
    <w:p w:rsidR="0044410D" w:rsidRPr="0044410D" w:rsidRDefault="00C659AB" w:rsidP="00C659AB">
      <w:pPr>
        <w:pStyle w:val="Heading2"/>
        <w:rPr>
          <w:highlight w:val="white"/>
        </w:rPr>
      </w:pPr>
      <w:bookmarkStart w:id="11" w:name="_Toc439666119"/>
      <w:r>
        <w:rPr>
          <w:highlight w:val="white"/>
        </w:rPr>
        <w:t>Generic Types and Functions</w:t>
      </w:r>
      <w:bookmarkEnd w:id="11"/>
    </w:p>
    <w:p w:rsidR="0044410D" w:rsidRPr="0044410D" w:rsidRDefault="00C659AB" w:rsidP="00C659AB">
      <w:pPr>
        <w:rPr>
          <w:highlight w:val="white"/>
        </w:rPr>
      </w:pPr>
      <w:r>
        <w:rPr>
          <w:highlight w:val="white"/>
        </w:rPr>
        <w:t xml:space="preserve">Like overloading on string parameters, </w:t>
      </w:r>
      <w:r>
        <w:rPr>
          <w:i/>
          <w:highlight w:val="white"/>
        </w:rPr>
        <w:t>generic types</w:t>
      </w:r>
      <w:r>
        <w:rPr>
          <w:highlight w:val="white"/>
        </w:rPr>
        <w:t xml:space="preserve"> make it easier for TypeScript to accurately capture the behavior of JavaScript libraries. Because they enable type information to flow from client code, </w:t>
      </w:r>
      <w:r>
        <w:rPr>
          <w:highlight w:val="white"/>
        </w:rPr>
        <w:lastRenderedPageBreak/>
        <w:t>through library code, and back into client code, generic types may do more than any other TypeScript feature to support detailed API descriptions.</w:t>
      </w:r>
    </w:p>
    <w:p w:rsidR="0044410D" w:rsidRPr="0044410D" w:rsidRDefault="00C659AB" w:rsidP="00C659AB">
      <w:pPr>
        <w:rPr>
          <w:highlight w:val="white"/>
        </w:rPr>
      </w:pPr>
      <w:r>
        <w:rPr>
          <w:highlight w:val="white"/>
        </w:rPr>
        <w:t>To illustrate this, let</w:t>
      </w:r>
      <w:r w:rsidR="008F4735">
        <w:rPr>
          <w:highlight w:val="white"/>
        </w:rPr>
        <w:t>'</w:t>
      </w:r>
      <w:r>
        <w:rPr>
          <w:highlight w:val="white"/>
        </w:rPr>
        <w:t xml:space="preserve">s take a look at part of the TypeScript interface for the built-in JavaScript array type. You can find this interface in the </w:t>
      </w:r>
      <w:r w:rsidR="008F4735">
        <w:rPr>
          <w:highlight w:val="white"/>
        </w:rPr>
        <w:t>'</w:t>
      </w:r>
      <w:r>
        <w:rPr>
          <w:highlight w:val="white"/>
        </w:rPr>
        <w:t>lib.d.ts</w:t>
      </w:r>
      <w:r w:rsidR="008F4735">
        <w:rPr>
          <w:highlight w:val="white"/>
        </w:rPr>
        <w:t>'</w:t>
      </w:r>
      <w:r>
        <w:rPr>
          <w:highlight w:val="white"/>
        </w:rPr>
        <w:t xml:space="preserve"> file that accompanies a TypeScript distribution.</w:t>
      </w:r>
    </w:p>
    <w:p w:rsidR="0044410D" w:rsidRPr="00D54DB2" w:rsidRDefault="00C659AB" w:rsidP="00C659AB">
      <w:pPr>
        <w:pStyle w:val="Code"/>
      </w:pPr>
      <w:r w:rsidRPr="00D54DB2">
        <w:rPr>
          <w:color w:val="0000FF"/>
        </w:rPr>
        <w:t>interface</w:t>
      </w:r>
      <w:r w:rsidRPr="00D54DB2">
        <w:t xml:space="preserve"> Array&lt;T&gt; {</w:t>
      </w:r>
      <w:r w:rsidR="0048218E" w:rsidRPr="00D54DB2">
        <w:br/>
      </w:r>
      <w:r w:rsidRPr="00D54DB2">
        <w:t xml:space="preserve">    reverse(): T[];</w:t>
      </w:r>
      <w:r w:rsidR="0048218E" w:rsidRPr="00D54DB2">
        <w:br/>
      </w:r>
      <w:r w:rsidRPr="00D54DB2">
        <w:t xml:space="preserve">    sort(compareFn?: (a: T, b: T) =&gt; </w:t>
      </w:r>
      <w:r w:rsidRPr="00D54DB2">
        <w:rPr>
          <w:color w:val="0000FF"/>
        </w:rPr>
        <w:t>number</w:t>
      </w:r>
      <w:r w:rsidRPr="00D54DB2">
        <w:t>): T[];</w:t>
      </w:r>
      <w:r w:rsidR="0048218E" w:rsidRPr="00D54DB2">
        <w:br/>
      </w:r>
      <w:r w:rsidRPr="00D54DB2">
        <w:t xml:space="preserve">    </w:t>
      </w:r>
      <w:r w:rsidRPr="00D54DB2">
        <w:rPr>
          <w:color w:val="008000"/>
        </w:rPr>
        <w:t xml:space="preserve">// ... </w:t>
      </w:r>
      <w:r w:rsidR="0048218E" w:rsidRPr="00D54DB2">
        <w:br/>
      </w:r>
      <w:r w:rsidRPr="00D54DB2">
        <w:t>}</w:t>
      </w:r>
    </w:p>
    <w:p w:rsidR="0044410D" w:rsidRPr="0044410D" w:rsidRDefault="00C659AB" w:rsidP="00C659AB">
      <w:pPr>
        <w:rPr>
          <w:highlight w:val="white"/>
        </w:rPr>
      </w:pPr>
      <w:r>
        <w:rPr>
          <w:highlight w:val="white"/>
        </w:rPr>
        <w:t xml:space="preserve">Interface definitions, like the one above, can have one or more </w:t>
      </w:r>
      <w:r>
        <w:rPr>
          <w:i/>
          <w:highlight w:val="white"/>
        </w:rPr>
        <w:t>type parameters</w:t>
      </w:r>
      <w:r>
        <w:rPr>
          <w:highlight w:val="white"/>
        </w:rPr>
        <w:t xml:space="preserve">. In this case the </w:t>
      </w:r>
      <w:r w:rsidR="008F4735">
        <w:rPr>
          <w:highlight w:val="white"/>
        </w:rPr>
        <w:t>'</w:t>
      </w:r>
      <w:r>
        <w:rPr>
          <w:highlight w:val="white"/>
        </w:rPr>
        <w:t>Array</w:t>
      </w:r>
      <w:r w:rsidR="008F4735">
        <w:rPr>
          <w:highlight w:val="white"/>
        </w:rPr>
        <w:t>'</w:t>
      </w:r>
      <w:r>
        <w:rPr>
          <w:highlight w:val="white"/>
        </w:rPr>
        <w:t xml:space="preserve"> interface has a single parameter, </w:t>
      </w:r>
      <w:r w:rsidR="008F4735">
        <w:rPr>
          <w:highlight w:val="white"/>
        </w:rPr>
        <w:t>'</w:t>
      </w:r>
      <w:r>
        <w:rPr>
          <w:highlight w:val="white"/>
        </w:rPr>
        <w:t>T</w:t>
      </w:r>
      <w:r w:rsidR="008F4735">
        <w:rPr>
          <w:highlight w:val="white"/>
        </w:rPr>
        <w:t>'</w:t>
      </w:r>
      <w:r>
        <w:rPr>
          <w:highlight w:val="white"/>
        </w:rPr>
        <w:t xml:space="preserve">, that defines the element type for the array. The </w:t>
      </w:r>
      <w:r w:rsidR="008F4735">
        <w:rPr>
          <w:highlight w:val="white"/>
        </w:rPr>
        <w:t>'</w:t>
      </w:r>
      <w:r>
        <w:rPr>
          <w:highlight w:val="white"/>
        </w:rPr>
        <w:t>reverse</w:t>
      </w:r>
      <w:r w:rsidR="008F4735">
        <w:rPr>
          <w:highlight w:val="white"/>
        </w:rPr>
        <w:t>'</w:t>
      </w:r>
      <w:r>
        <w:rPr>
          <w:highlight w:val="white"/>
        </w:rPr>
        <w:t xml:space="preserve"> method returns an array with the same element type. The sort method takes an optional parameter, </w:t>
      </w:r>
      <w:r w:rsidR="008F4735">
        <w:rPr>
          <w:highlight w:val="white"/>
        </w:rPr>
        <w:t>'</w:t>
      </w:r>
      <w:r>
        <w:rPr>
          <w:highlight w:val="white"/>
        </w:rPr>
        <w:t>compareFn</w:t>
      </w:r>
      <w:r w:rsidR="008F4735">
        <w:rPr>
          <w:highlight w:val="white"/>
        </w:rPr>
        <w:t>'</w:t>
      </w:r>
      <w:r>
        <w:rPr>
          <w:highlight w:val="white"/>
        </w:rPr>
        <w:t xml:space="preserve">, whose type is a function that takes two parameters of type </w:t>
      </w:r>
      <w:r w:rsidR="008F4735">
        <w:rPr>
          <w:highlight w:val="white"/>
        </w:rPr>
        <w:t>'</w:t>
      </w:r>
      <w:r>
        <w:rPr>
          <w:highlight w:val="white"/>
        </w:rPr>
        <w:t>T</w:t>
      </w:r>
      <w:r w:rsidR="008F4735">
        <w:rPr>
          <w:highlight w:val="white"/>
        </w:rPr>
        <w:t>'</w:t>
      </w:r>
      <w:r>
        <w:rPr>
          <w:highlight w:val="white"/>
        </w:rPr>
        <w:t xml:space="preserve"> and returns a number. Finally, sort returns an array with element type </w:t>
      </w:r>
      <w:r w:rsidR="008F4735">
        <w:rPr>
          <w:highlight w:val="white"/>
        </w:rPr>
        <w:t>'</w:t>
      </w:r>
      <w:r>
        <w:rPr>
          <w:highlight w:val="white"/>
        </w:rPr>
        <w:t>T</w:t>
      </w:r>
      <w:r w:rsidR="008F4735">
        <w:rPr>
          <w:highlight w:val="white"/>
        </w:rPr>
        <w:t>'</w:t>
      </w:r>
      <w:r>
        <w:rPr>
          <w:highlight w:val="white"/>
        </w:rPr>
        <w:t>.</w:t>
      </w:r>
    </w:p>
    <w:p w:rsidR="0044410D" w:rsidRPr="0044410D" w:rsidRDefault="00C659AB" w:rsidP="00C659AB">
      <w:pPr>
        <w:rPr>
          <w:highlight w:val="white"/>
        </w:rPr>
      </w:pPr>
      <w:r>
        <w:rPr>
          <w:highlight w:val="white"/>
        </w:rPr>
        <w:t>Functions can</w:t>
      </w:r>
      <w:r w:rsidR="00E021C1">
        <w:rPr>
          <w:highlight w:val="white"/>
        </w:rPr>
        <w:t xml:space="preserve"> also have generic parameters. </w:t>
      </w:r>
      <w:r>
        <w:rPr>
          <w:highlight w:val="white"/>
        </w:rPr>
        <w:t xml:space="preserve">For example, the array interface contains a </w:t>
      </w:r>
      <w:r w:rsidR="008F4735">
        <w:rPr>
          <w:highlight w:val="white"/>
        </w:rPr>
        <w:t>'</w:t>
      </w:r>
      <w:r>
        <w:rPr>
          <w:highlight w:val="white"/>
        </w:rPr>
        <w:t>map</w:t>
      </w:r>
      <w:r w:rsidR="008F4735">
        <w:rPr>
          <w:highlight w:val="white"/>
        </w:rPr>
        <w:t>'</w:t>
      </w:r>
      <w:r>
        <w:rPr>
          <w:highlight w:val="white"/>
        </w:rPr>
        <w:t xml:space="preserve"> method, defined as follows:</w:t>
      </w:r>
    </w:p>
    <w:p w:rsidR="0044410D" w:rsidRPr="00D54DB2" w:rsidRDefault="00C659AB" w:rsidP="00C659AB">
      <w:pPr>
        <w:pStyle w:val="Code"/>
      </w:pPr>
      <w:r w:rsidRPr="00D54DB2">
        <w:t xml:space="preserve">map&lt;U&gt;(func: (value: T, index: </w:t>
      </w:r>
      <w:r w:rsidRPr="00D54DB2">
        <w:rPr>
          <w:color w:val="0000FF"/>
        </w:rPr>
        <w:t>number</w:t>
      </w:r>
      <w:r w:rsidRPr="00D54DB2">
        <w:t xml:space="preserve">, array: T[]) =&gt; U, thisArg?: </w:t>
      </w:r>
      <w:r w:rsidRPr="00D54DB2">
        <w:rPr>
          <w:color w:val="0000FF"/>
        </w:rPr>
        <w:t>any</w:t>
      </w:r>
      <w:r w:rsidRPr="00D54DB2">
        <w:t>): U[];</w:t>
      </w:r>
    </w:p>
    <w:p w:rsidR="0044410D" w:rsidRPr="0044410D" w:rsidRDefault="00C659AB" w:rsidP="00C659AB">
      <w:pPr>
        <w:rPr>
          <w:highlight w:val="white"/>
        </w:rPr>
      </w:pPr>
      <w:r>
        <w:rPr>
          <w:highlight w:val="white"/>
        </w:rPr>
        <w:t xml:space="preserve">The map method, invoked on an array </w:t>
      </w:r>
      <w:r w:rsidR="008F4735">
        <w:rPr>
          <w:highlight w:val="white"/>
        </w:rPr>
        <w:t>'</w:t>
      </w:r>
      <w:r>
        <w:rPr>
          <w:highlight w:val="white"/>
        </w:rPr>
        <w:t>a</w:t>
      </w:r>
      <w:r w:rsidR="008F4735">
        <w:rPr>
          <w:highlight w:val="white"/>
        </w:rPr>
        <w:t>'</w:t>
      </w:r>
      <w:r>
        <w:rPr>
          <w:highlight w:val="white"/>
        </w:rPr>
        <w:t xml:space="preserve"> with element type </w:t>
      </w:r>
      <w:r w:rsidR="008F4735">
        <w:rPr>
          <w:highlight w:val="white"/>
        </w:rPr>
        <w:t>'</w:t>
      </w:r>
      <w:r>
        <w:rPr>
          <w:highlight w:val="white"/>
        </w:rPr>
        <w:t>T</w:t>
      </w:r>
      <w:r w:rsidR="008F4735">
        <w:rPr>
          <w:highlight w:val="white"/>
        </w:rPr>
        <w:t>'</w:t>
      </w:r>
      <w:r>
        <w:rPr>
          <w:highlight w:val="white"/>
        </w:rPr>
        <w:t xml:space="preserve">, will apply function </w:t>
      </w:r>
      <w:r w:rsidR="008F4735">
        <w:rPr>
          <w:highlight w:val="white"/>
        </w:rPr>
        <w:t>'</w:t>
      </w:r>
      <w:r>
        <w:rPr>
          <w:highlight w:val="white"/>
        </w:rPr>
        <w:t>func</w:t>
      </w:r>
      <w:r w:rsidR="008F4735">
        <w:rPr>
          <w:highlight w:val="white"/>
        </w:rPr>
        <w:t>'</w:t>
      </w:r>
      <w:r>
        <w:rPr>
          <w:highlight w:val="white"/>
        </w:rPr>
        <w:t xml:space="preserve"> to each element of </w:t>
      </w:r>
      <w:r w:rsidR="008F4735">
        <w:rPr>
          <w:highlight w:val="white"/>
        </w:rPr>
        <w:t>'</w:t>
      </w:r>
      <w:r>
        <w:rPr>
          <w:highlight w:val="white"/>
        </w:rPr>
        <w:t>a</w:t>
      </w:r>
      <w:r w:rsidR="008F4735">
        <w:rPr>
          <w:highlight w:val="white"/>
        </w:rPr>
        <w:t>'</w:t>
      </w:r>
      <w:r>
        <w:rPr>
          <w:highlight w:val="white"/>
        </w:rPr>
        <w:t>, r</w:t>
      </w:r>
      <w:r w:rsidR="00E021C1">
        <w:rPr>
          <w:highlight w:val="white"/>
        </w:rPr>
        <w:t xml:space="preserve">eturning a value of type </w:t>
      </w:r>
      <w:r w:rsidR="008F4735">
        <w:rPr>
          <w:highlight w:val="white"/>
        </w:rPr>
        <w:t>'</w:t>
      </w:r>
      <w:r w:rsidR="00E021C1">
        <w:rPr>
          <w:highlight w:val="white"/>
        </w:rPr>
        <w:t>U</w:t>
      </w:r>
      <w:r w:rsidR="008F4735">
        <w:rPr>
          <w:highlight w:val="white"/>
        </w:rPr>
        <w:t>'</w:t>
      </w:r>
      <w:r w:rsidR="00E021C1">
        <w:rPr>
          <w:highlight w:val="white"/>
        </w:rPr>
        <w:t>.</w:t>
      </w:r>
    </w:p>
    <w:p w:rsidR="0044410D" w:rsidRPr="0044410D" w:rsidRDefault="00C659AB" w:rsidP="00C659AB">
      <w:pPr>
        <w:autoSpaceDE w:val="0"/>
        <w:autoSpaceDN w:val="0"/>
        <w:adjustRightInd w:val="0"/>
        <w:spacing w:after="0" w:line="240" w:lineRule="auto"/>
        <w:rPr>
          <w:highlight w:val="white"/>
        </w:rPr>
      </w:pPr>
      <w:r>
        <w:rPr>
          <w:highlight w:val="white"/>
        </w:rPr>
        <w:t>The TypeScript compiler can often infer generic method parameters, making it unnecessary for the programm</w:t>
      </w:r>
      <w:r w:rsidR="00E021C1">
        <w:rPr>
          <w:highlight w:val="white"/>
        </w:rPr>
        <w:t xml:space="preserve">er to explicitly provide them. </w:t>
      </w:r>
      <w:r>
        <w:rPr>
          <w:highlight w:val="white"/>
        </w:rPr>
        <w:t xml:space="preserve">In the following example, the compiler infers that parameter </w:t>
      </w:r>
      <w:r w:rsidR="008F4735">
        <w:rPr>
          <w:highlight w:val="white"/>
        </w:rPr>
        <w:t>'</w:t>
      </w:r>
      <w:r>
        <w:rPr>
          <w:highlight w:val="white"/>
        </w:rPr>
        <w:t>U</w:t>
      </w:r>
      <w:r w:rsidR="008F4735">
        <w:rPr>
          <w:highlight w:val="white"/>
        </w:rPr>
        <w:t>'</w:t>
      </w:r>
      <w:r>
        <w:rPr>
          <w:highlight w:val="white"/>
        </w:rPr>
        <w:t xml:space="preserve"> of the map method has type </w:t>
      </w:r>
      <w:r w:rsidR="008F4735">
        <w:rPr>
          <w:highlight w:val="white"/>
        </w:rPr>
        <w:t>'</w:t>
      </w:r>
      <w:r>
        <w:rPr>
          <w:highlight w:val="white"/>
        </w:rPr>
        <w:t>string</w:t>
      </w:r>
      <w:r w:rsidR="008F4735">
        <w:rPr>
          <w:highlight w:val="white"/>
        </w:rPr>
        <w:t>'</w:t>
      </w:r>
      <w:r>
        <w:rPr>
          <w:highlight w:val="white"/>
        </w:rPr>
        <w:t>, because the function passed to map returns a string.</w:t>
      </w:r>
    </w:p>
    <w:p w:rsidR="0044410D" w:rsidRPr="0044410D" w:rsidRDefault="0044410D" w:rsidP="00C659AB">
      <w:pPr>
        <w:autoSpaceDE w:val="0"/>
        <w:autoSpaceDN w:val="0"/>
        <w:adjustRightInd w:val="0"/>
        <w:spacing w:after="0" w:line="240" w:lineRule="auto"/>
        <w:rPr>
          <w:highlight w:val="white"/>
        </w:rPr>
      </w:pPr>
    </w:p>
    <w:p w:rsidR="0044410D" w:rsidRPr="00D54DB2" w:rsidRDefault="00C659AB" w:rsidP="00C659AB">
      <w:pPr>
        <w:pStyle w:val="Code"/>
      </w:pPr>
      <w:r w:rsidRPr="00D54DB2">
        <w:rPr>
          <w:color w:val="0000FF"/>
        </w:rPr>
        <w:t>function</w:t>
      </w:r>
      <w:r w:rsidRPr="00D54DB2">
        <w:t xml:space="preserve"> numberToString(a: </w:t>
      </w:r>
      <w:r w:rsidRPr="00D54DB2">
        <w:rPr>
          <w:color w:val="0000FF"/>
        </w:rPr>
        <w:t>number</w:t>
      </w:r>
      <w:r w:rsidRPr="00D54DB2">
        <w:t>[]) {</w:t>
      </w:r>
      <w:r w:rsidR="0048218E" w:rsidRPr="00D54DB2">
        <w:br/>
      </w:r>
      <w:r w:rsidRPr="00D54DB2">
        <w:t xml:space="preserve">    </w:t>
      </w:r>
      <w:r w:rsidRPr="00D54DB2">
        <w:rPr>
          <w:color w:val="0000FF"/>
        </w:rPr>
        <w:t>var</w:t>
      </w:r>
      <w:r w:rsidR="00E021C1" w:rsidRPr="00D54DB2">
        <w:t xml:space="preserve"> stringArray = a.map(v</w:t>
      </w:r>
      <w:r w:rsidRPr="00D54DB2">
        <w:t xml:space="preserve"> =&gt; v.toString());</w:t>
      </w:r>
      <w:r w:rsidR="0048218E" w:rsidRPr="00D54DB2">
        <w:br/>
      </w:r>
      <w:r w:rsidRPr="00D54DB2">
        <w:t xml:space="preserve">    </w:t>
      </w:r>
      <w:r w:rsidRPr="00D54DB2">
        <w:rPr>
          <w:color w:val="0000FF"/>
        </w:rPr>
        <w:t>return</w:t>
      </w:r>
      <w:r w:rsidRPr="00D54DB2">
        <w:t xml:space="preserve"> stringArray;</w:t>
      </w:r>
      <w:r w:rsidR="0048218E" w:rsidRPr="00D54DB2">
        <w:br/>
      </w:r>
      <w:r w:rsidRPr="00D54DB2">
        <w:t>}</w:t>
      </w:r>
    </w:p>
    <w:p w:rsidR="0044410D" w:rsidRPr="0044410D" w:rsidRDefault="00C659AB" w:rsidP="00C659AB">
      <w:pPr>
        <w:rPr>
          <w:highlight w:val="white"/>
        </w:rPr>
      </w:pPr>
      <w:r>
        <w:rPr>
          <w:highlight w:val="white"/>
        </w:rPr>
        <w:t xml:space="preserve">The compiler infers in this example that the </w:t>
      </w:r>
      <w:r w:rsidR="008F4735">
        <w:rPr>
          <w:highlight w:val="white"/>
        </w:rPr>
        <w:t>'</w:t>
      </w:r>
      <w:r>
        <w:rPr>
          <w:highlight w:val="white"/>
        </w:rPr>
        <w:t>numberToString</w:t>
      </w:r>
      <w:r w:rsidR="008F4735">
        <w:rPr>
          <w:highlight w:val="white"/>
        </w:rPr>
        <w:t>'</w:t>
      </w:r>
      <w:r>
        <w:rPr>
          <w:highlight w:val="white"/>
        </w:rPr>
        <w:t xml:space="preserve"> function returns an array of strings.</w:t>
      </w:r>
    </w:p>
    <w:p w:rsidR="0044410D" w:rsidRPr="0044410D" w:rsidRDefault="00C659AB" w:rsidP="00C659AB">
      <w:pPr>
        <w:rPr>
          <w:highlight w:val="white"/>
        </w:rPr>
      </w:pPr>
      <w:r>
        <w:rPr>
          <w:highlight w:val="white"/>
        </w:rPr>
        <w:t xml:space="preserve">In TypeScript, classes </w:t>
      </w:r>
      <w:r w:rsidR="00E021C1">
        <w:rPr>
          <w:highlight w:val="white"/>
        </w:rPr>
        <w:t xml:space="preserve">can also have type parameters. </w:t>
      </w:r>
      <w:r>
        <w:rPr>
          <w:highlight w:val="white"/>
        </w:rPr>
        <w:t>The following code declares a class that implements a lin</w:t>
      </w:r>
      <w:r w:rsidR="00E021C1">
        <w:rPr>
          <w:highlight w:val="white"/>
        </w:rPr>
        <w:t xml:space="preserve">ked list of items of type </w:t>
      </w:r>
      <w:r w:rsidR="008F4735">
        <w:rPr>
          <w:highlight w:val="white"/>
        </w:rPr>
        <w:t>'</w:t>
      </w:r>
      <w:r w:rsidR="00E021C1">
        <w:rPr>
          <w:highlight w:val="white"/>
        </w:rPr>
        <w:t>T</w:t>
      </w:r>
      <w:r w:rsidR="008F4735">
        <w:rPr>
          <w:highlight w:val="white"/>
        </w:rPr>
        <w:t>'</w:t>
      </w:r>
      <w:r w:rsidR="00E021C1">
        <w:rPr>
          <w:highlight w:val="white"/>
        </w:rPr>
        <w:t xml:space="preserve">. </w:t>
      </w:r>
      <w:r>
        <w:rPr>
          <w:highlight w:val="white"/>
        </w:rPr>
        <w:t xml:space="preserve">This code illustrates how programmers can </w:t>
      </w:r>
      <w:r>
        <w:rPr>
          <w:i/>
          <w:highlight w:val="white"/>
        </w:rPr>
        <w:t>constrain</w:t>
      </w:r>
      <w:r>
        <w:rPr>
          <w:highlight w:val="white"/>
        </w:rPr>
        <w:t xml:space="preserve"> type parameters to extend a s</w:t>
      </w:r>
      <w:r w:rsidR="00E021C1">
        <w:rPr>
          <w:highlight w:val="white"/>
        </w:rPr>
        <w:t xml:space="preserve">pecific type. </w:t>
      </w:r>
      <w:r>
        <w:rPr>
          <w:highlight w:val="white"/>
        </w:rPr>
        <w:t>In this case, the items on the list mus</w:t>
      </w:r>
      <w:r w:rsidR="00E021C1">
        <w:rPr>
          <w:highlight w:val="white"/>
        </w:rPr>
        <w:t xml:space="preserve">t extend the type </w:t>
      </w:r>
      <w:r w:rsidR="008F4735">
        <w:rPr>
          <w:highlight w:val="white"/>
        </w:rPr>
        <w:t>'</w:t>
      </w:r>
      <w:r w:rsidR="00E021C1">
        <w:rPr>
          <w:highlight w:val="white"/>
        </w:rPr>
        <w:t>NamedItem</w:t>
      </w:r>
      <w:r w:rsidR="008F4735">
        <w:rPr>
          <w:highlight w:val="white"/>
        </w:rPr>
        <w:t>'</w:t>
      </w:r>
      <w:r w:rsidR="00E021C1">
        <w:rPr>
          <w:highlight w:val="white"/>
        </w:rPr>
        <w:t xml:space="preserve">. </w:t>
      </w:r>
      <w:r>
        <w:rPr>
          <w:highlight w:val="white"/>
        </w:rPr>
        <w:t xml:space="preserve">This enables the programmer to implement the </w:t>
      </w:r>
      <w:r w:rsidR="008F4735">
        <w:rPr>
          <w:highlight w:val="white"/>
        </w:rPr>
        <w:t>'</w:t>
      </w:r>
      <w:r>
        <w:rPr>
          <w:highlight w:val="white"/>
        </w:rPr>
        <w:t>log</w:t>
      </w:r>
      <w:r w:rsidR="008F4735">
        <w:rPr>
          <w:highlight w:val="white"/>
        </w:rPr>
        <w:t>'</w:t>
      </w:r>
      <w:r>
        <w:rPr>
          <w:highlight w:val="white"/>
        </w:rPr>
        <w:t xml:space="preserve"> function, which logs the name of the item.</w:t>
      </w:r>
    </w:p>
    <w:p w:rsidR="0044410D" w:rsidRPr="00D54DB2" w:rsidRDefault="00C659AB" w:rsidP="00C659AB">
      <w:pPr>
        <w:pStyle w:val="Code"/>
      </w:pPr>
      <w:r w:rsidRPr="00D54DB2">
        <w:rPr>
          <w:color w:val="0000FF"/>
        </w:rPr>
        <w:t>interface</w:t>
      </w:r>
      <w:r w:rsidRPr="00D54DB2">
        <w:t xml:space="preserve"> NamedItem {</w:t>
      </w:r>
      <w:r w:rsidR="0048218E" w:rsidRPr="00D54DB2">
        <w:br/>
      </w:r>
      <w:r w:rsidRPr="00D54DB2">
        <w:t xml:space="preserve">    name: </w:t>
      </w:r>
      <w:r w:rsidRPr="00D54DB2">
        <w:rPr>
          <w:color w:val="0000FF"/>
        </w:rPr>
        <w:t>string</w:t>
      </w:r>
      <w:r w:rsidRPr="00D54DB2">
        <w:t>;</w:t>
      </w:r>
      <w:r w:rsidR="0048218E" w:rsidRPr="00D54DB2">
        <w:br/>
      </w:r>
      <w:r w:rsidRPr="00D54DB2">
        <w:t>}</w:t>
      </w:r>
    </w:p>
    <w:p w:rsidR="0044410D" w:rsidRPr="00D54DB2" w:rsidRDefault="00C659AB" w:rsidP="00C659AB">
      <w:pPr>
        <w:pStyle w:val="Code"/>
      </w:pPr>
      <w:r w:rsidRPr="00D54DB2">
        <w:rPr>
          <w:color w:val="0000FF"/>
        </w:rPr>
        <w:lastRenderedPageBreak/>
        <w:t>class</w:t>
      </w:r>
      <w:r w:rsidRPr="00D54DB2">
        <w:t xml:space="preserve"> List&lt;T </w:t>
      </w:r>
      <w:r w:rsidRPr="00D54DB2">
        <w:rPr>
          <w:color w:val="0000FF"/>
        </w:rPr>
        <w:t>extends</w:t>
      </w:r>
      <w:r w:rsidRPr="00D54DB2">
        <w:t xml:space="preserve"> NamedItem&gt; {</w:t>
      </w:r>
      <w:r w:rsidR="0048218E" w:rsidRPr="00D54DB2">
        <w:br/>
      </w:r>
      <w:r w:rsidRPr="00D54DB2">
        <w:t xml:space="preserve">    next: List&lt;T&gt; = </w:t>
      </w:r>
      <w:r w:rsidRPr="00D54DB2">
        <w:rPr>
          <w:color w:val="0000FF"/>
        </w:rPr>
        <w:t>null</w:t>
      </w:r>
      <w:r w:rsidR="00E021C1" w:rsidRPr="00D54DB2">
        <w:t>;</w:t>
      </w:r>
    </w:p>
    <w:p w:rsidR="0044410D" w:rsidRPr="00D54DB2" w:rsidRDefault="00C659AB" w:rsidP="00C659AB">
      <w:pPr>
        <w:pStyle w:val="Code"/>
      </w:pPr>
      <w:r w:rsidRPr="00D54DB2">
        <w:t xml:space="preserve">    </w:t>
      </w:r>
      <w:r w:rsidRPr="00D54DB2">
        <w:rPr>
          <w:color w:val="0000FF"/>
        </w:rPr>
        <w:t>constructor</w:t>
      </w:r>
      <w:r w:rsidRPr="00D54DB2">
        <w:t>(</w:t>
      </w:r>
      <w:r w:rsidRPr="00D54DB2">
        <w:rPr>
          <w:color w:val="0000FF"/>
        </w:rPr>
        <w:t>public</w:t>
      </w:r>
      <w:r w:rsidR="00E021C1" w:rsidRPr="00D54DB2">
        <w:t xml:space="preserve"> item: T) {</w:t>
      </w:r>
      <w:r w:rsidR="0048218E" w:rsidRPr="00D54DB2">
        <w:br/>
      </w:r>
      <w:r w:rsidR="00E021C1" w:rsidRPr="00D54DB2">
        <w:t xml:space="preserve">    }</w:t>
      </w:r>
    </w:p>
    <w:p w:rsidR="0044410D" w:rsidRPr="00D54DB2" w:rsidRDefault="00C659AB" w:rsidP="00C659AB">
      <w:pPr>
        <w:pStyle w:val="Code"/>
      </w:pPr>
      <w:r w:rsidRPr="00D54DB2">
        <w:t xml:space="preserve">    insertAfter(item: T) {</w:t>
      </w:r>
      <w:r w:rsidR="0048218E" w:rsidRPr="00D54DB2">
        <w:br/>
      </w:r>
      <w:r w:rsidRPr="00D54DB2">
        <w:t xml:space="preserve">        </w:t>
      </w:r>
      <w:r w:rsidRPr="00D54DB2">
        <w:rPr>
          <w:color w:val="0000FF"/>
        </w:rPr>
        <w:t>var</w:t>
      </w:r>
      <w:r w:rsidRPr="00D54DB2">
        <w:t xml:space="preserve"> temp = </w:t>
      </w:r>
      <w:r w:rsidRPr="00D54DB2">
        <w:rPr>
          <w:color w:val="0000FF"/>
        </w:rPr>
        <w:t>this</w:t>
      </w:r>
      <w:r w:rsidRPr="00D54DB2">
        <w:t>.next;</w:t>
      </w:r>
      <w:r w:rsidR="0048218E" w:rsidRPr="00D54DB2">
        <w:br/>
      </w:r>
      <w:r w:rsidRPr="00D54DB2">
        <w:t xml:space="preserve">        </w:t>
      </w:r>
      <w:r w:rsidRPr="00D54DB2">
        <w:rPr>
          <w:color w:val="0000FF"/>
        </w:rPr>
        <w:t>this</w:t>
      </w:r>
      <w:r w:rsidRPr="00D54DB2">
        <w:t xml:space="preserve">.next = </w:t>
      </w:r>
      <w:r w:rsidRPr="00D54DB2">
        <w:rPr>
          <w:color w:val="0000FF"/>
        </w:rPr>
        <w:t>new</w:t>
      </w:r>
      <w:r w:rsidRPr="00D54DB2">
        <w:t xml:space="preserve"> List(item);</w:t>
      </w:r>
      <w:r w:rsidR="0048218E" w:rsidRPr="00D54DB2">
        <w:br/>
      </w:r>
      <w:r w:rsidRPr="00D54DB2">
        <w:t xml:space="preserve">        </w:t>
      </w:r>
      <w:r w:rsidRPr="00D54DB2">
        <w:rPr>
          <w:color w:val="0000FF"/>
        </w:rPr>
        <w:t>this</w:t>
      </w:r>
      <w:r w:rsidR="00E021C1" w:rsidRPr="00D54DB2">
        <w:t>.next.next = temp;</w:t>
      </w:r>
      <w:r w:rsidR="0048218E" w:rsidRPr="00D54DB2">
        <w:br/>
      </w:r>
      <w:r w:rsidR="00E021C1" w:rsidRPr="00D54DB2">
        <w:t xml:space="preserve">    }</w:t>
      </w:r>
    </w:p>
    <w:p w:rsidR="0044410D" w:rsidRPr="00D54DB2" w:rsidRDefault="00C659AB" w:rsidP="00C659AB">
      <w:pPr>
        <w:pStyle w:val="Code"/>
      </w:pPr>
      <w:r w:rsidRPr="00D54DB2">
        <w:t xml:space="preserve">    log() {</w:t>
      </w:r>
      <w:r w:rsidR="0048218E" w:rsidRPr="00D54DB2">
        <w:br/>
      </w:r>
      <w:r w:rsidRPr="00D54DB2">
        <w:t xml:space="preserve">        console.log(</w:t>
      </w:r>
      <w:r w:rsidRPr="00D54DB2">
        <w:rPr>
          <w:color w:val="0000FF"/>
        </w:rPr>
        <w:t>this</w:t>
      </w:r>
      <w:r w:rsidR="00E021C1" w:rsidRPr="00D54DB2">
        <w:t>.item.name);</w:t>
      </w:r>
      <w:r w:rsidR="0048218E" w:rsidRPr="00D54DB2">
        <w:br/>
      </w:r>
      <w:r w:rsidR="00E021C1" w:rsidRPr="00D54DB2">
        <w:t xml:space="preserve">    }</w:t>
      </w:r>
    </w:p>
    <w:p w:rsidR="0044410D" w:rsidRPr="00D54DB2" w:rsidRDefault="00C659AB" w:rsidP="00C659AB">
      <w:pPr>
        <w:pStyle w:val="Code"/>
      </w:pPr>
      <w:r w:rsidRPr="00D54DB2">
        <w:t xml:space="preserve">    </w:t>
      </w:r>
      <w:r w:rsidRPr="00D54DB2">
        <w:rPr>
          <w:color w:val="008000"/>
        </w:rPr>
        <w:t>// ...</w:t>
      </w:r>
      <w:r w:rsidR="0048218E" w:rsidRPr="00D54DB2">
        <w:br/>
      </w:r>
      <w:r w:rsidRPr="00D54DB2">
        <w:t>}</w:t>
      </w:r>
    </w:p>
    <w:p w:rsidR="0044410D" w:rsidRPr="0044410D" w:rsidRDefault="00C659AB" w:rsidP="00C659AB">
      <w:pPr>
        <w:rPr>
          <w:highlight w:val="white"/>
        </w:rPr>
      </w:pPr>
      <w:r>
        <w:rPr>
          <w:highlight w:val="white"/>
        </w:rPr>
        <w:t xml:space="preserve">Section </w:t>
      </w:r>
      <w:r>
        <w:rPr>
          <w:highlight w:val="white"/>
        </w:rPr>
        <w:fldChar w:fldCharType="begin"/>
      </w:r>
      <w:r>
        <w:rPr>
          <w:highlight w:val="white"/>
        </w:rPr>
        <w:instrText xml:space="preserve"> REF _Ref349736654 \r \h </w:instrText>
      </w:r>
      <w:r>
        <w:rPr>
          <w:highlight w:val="white"/>
        </w:rPr>
      </w:r>
      <w:r>
        <w:rPr>
          <w:highlight w:val="white"/>
        </w:rPr>
        <w:fldChar w:fldCharType="separate"/>
      </w:r>
      <w:r w:rsidR="00A3147C">
        <w:rPr>
          <w:highlight w:val="white"/>
        </w:rPr>
        <w:t>3.7</w:t>
      </w:r>
      <w:r>
        <w:rPr>
          <w:highlight w:val="white"/>
        </w:rPr>
        <w:fldChar w:fldCharType="end"/>
      </w:r>
      <w:r>
        <w:rPr>
          <w:highlight w:val="white"/>
        </w:rPr>
        <w:t xml:space="preserve"> provides further information about generic types.</w:t>
      </w:r>
    </w:p>
    <w:p w:rsidR="0044410D" w:rsidRPr="0044410D" w:rsidRDefault="00B33E73" w:rsidP="00AA00BA">
      <w:pPr>
        <w:pStyle w:val="Heading2"/>
      </w:pPr>
      <w:bookmarkStart w:id="12" w:name="_Toc439666120"/>
      <w:r>
        <w:t>Namespace</w:t>
      </w:r>
      <w:r w:rsidR="00BD4B50">
        <w:t>s</w:t>
      </w:r>
      <w:bookmarkEnd w:id="12"/>
    </w:p>
    <w:p w:rsidR="0044410D" w:rsidRPr="0044410D" w:rsidRDefault="00BD4B50" w:rsidP="00BD4B50">
      <w:r>
        <w:t>Classes and interfaces support large-scale JavaScript development by providing a mechanism for describing how to use a software component that can be separated from th</w:t>
      </w:r>
      <w:r w:rsidR="00DC1E7F">
        <w:t>at component</w:t>
      </w:r>
      <w:r w:rsidR="008F4735">
        <w:t>'</w:t>
      </w:r>
      <w:r w:rsidR="00DC1E7F">
        <w:t xml:space="preserve">s implementation. </w:t>
      </w:r>
      <w:r w:rsidR="003C5236">
        <w:t>TypeScript</w:t>
      </w:r>
      <w:r>
        <w:t xml:space="preserve"> enforces </w:t>
      </w:r>
      <w:r>
        <w:rPr>
          <w:i/>
        </w:rPr>
        <w:t>encapsulation</w:t>
      </w:r>
      <w:r>
        <w:t xml:space="preserve"> of implementation in classes at design time (by restricting use of private </w:t>
      </w:r>
      <w:r w:rsidR="000D49B1">
        <w:t xml:space="preserve">and protected </w:t>
      </w:r>
      <w:r>
        <w:t>members), but cannot enforce encapsulation at runtime because all object propert</w:t>
      </w:r>
      <w:r w:rsidR="00DC1E7F">
        <w:t xml:space="preserve">ies are accessible at runtime. </w:t>
      </w:r>
      <w:r>
        <w:t xml:space="preserve">Future versions of JavaScript may provide </w:t>
      </w:r>
      <w:r>
        <w:rPr>
          <w:i/>
        </w:rPr>
        <w:t>private names</w:t>
      </w:r>
      <w:r>
        <w:t xml:space="preserve"> which would enable runtime enforcement of private </w:t>
      </w:r>
      <w:r w:rsidR="000D49B1">
        <w:t xml:space="preserve">and protected </w:t>
      </w:r>
      <w:r>
        <w:t>members.</w:t>
      </w:r>
    </w:p>
    <w:p w:rsidR="0044410D" w:rsidRPr="0044410D" w:rsidRDefault="00BD4B50" w:rsidP="00BD4B50">
      <w:r>
        <w:t xml:space="preserve">In JavaScript, </w:t>
      </w:r>
      <w:r w:rsidR="005A6AC8">
        <w:t>a very common</w:t>
      </w:r>
      <w:r>
        <w:t xml:space="preserve"> way to enforce encapsulation at runtime is to use the module pattern: encapsulate private fields and me</w:t>
      </w:r>
      <w:r w:rsidR="00DC1E7F">
        <w:t xml:space="preserve">thods using closure variables. </w:t>
      </w:r>
      <w:r>
        <w:t xml:space="preserve">The module pattern is a natural way to </w:t>
      </w:r>
      <w:r w:rsidR="005D1270">
        <w:t xml:space="preserve">provide organizational structure and dynamic loading options by </w:t>
      </w:r>
      <w:r>
        <w:t>draw</w:t>
      </w:r>
      <w:r w:rsidR="005D1270">
        <w:t>ing</w:t>
      </w:r>
      <w:r>
        <w:t xml:space="preserve"> a boundary around a software com</w:t>
      </w:r>
      <w:r w:rsidR="00DC1E7F">
        <w:t>ponent.</w:t>
      </w:r>
      <w:r w:rsidR="00B33E73">
        <w:t xml:space="preserve"> </w:t>
      </w:r>
      <w:r w:rsidR="005A6AC8">
        <w:t>The</w:t>
      </w:r>
      <w:r w:rsidR="005D1270">
        <w:t xml:space="preserve"> module </w:t>
      </w:r>
      <w:r w:rsidR="005A6AC8">
        <w:t xml:space="preserve">pattern </w:t>
      </w:r>
      <w:r w:rsidR="005D1270">
        <w:t xml:space="preserve">can also provide the ability to introduce namespaces, avoiding use of the global namespace for most software components. </w:t>
      </w:r>
    </w:p>
    <w:p w:rsidR="0044410D" w:rsidRPr="0044410D" w:rsidRDefault="00BD4B50" w:rsidP="00BD4B50">
      <w:r>
        <w:t>The following example illustrates the JavaScript module pattern.</w:t>
      </w:r>
    </w:p>
    <w:p w:rsidR="0044410D" w:rsidRPr="005B2E4A" w:rsidRDefault="00BD4B50" w:rsidP="00BD4B50">
      <w:pPr>
        <w:pStyle w:val="Code"/>
      </w:pPr>
      <w:r w:rsidRPr="00D54DB2">
        <w:t>(</w:t>
      </w:r>
      <w:r w:rsidRPr="00D54DB2">
        <w:rPr>
          <w:color w:val="0000FF"/>
        </w:rPr>
        <w:t>function</w:t>
      </w:r>
      <w:r w:rsidRPr="00D54DB2">
        <w:t>(exports)</w:t>
      </w:r>
      <w:r w:rsidR="009A7854" w:rsidRPr="00D54DB2">
        <w:t xml:space="preserve"> </w:t>
      </w:r>
      <w:r w:rsidRPr="00D54DB2">
        <w:t>{</w:t>
      </w:r>
      <w:r w:rsidR="0048218E" w:rsidRPr="00D54DB2">
        <w:br/>
      </w:r>
      <w:r w:rsidR="009A7854" w:rsidRPr="00D54DB2">
        <w:t xml:space="preserve">    </w:t>
      </w:r>
      <w:r w:rsidRPr="00D54DB2">
        <w:rPr>
          <w:color w:val="0000FF"/>
        </w:rPr>
        <w:t>var</w:t>
      </w:r>
      <w:r w:rsidR="009A7854" w:rsidRPr="00D54DB2">
        <w:t xml:space="preserve"> </w:t>
      </w:r>
      <w:r w:rsidRPr="00D54DB2">
        <w:t>key</w:t>
      </w:r>
      <w:r w:rsidR="009A7854" w:rsidRPr="00D54DB2">
        <w:t xml:space="preserve"> </w:t>
      </w:r>
      <w:r w:rsidRPr="00D54DB2">
        <w:t>=</w:t>
      </w:r>
      <w:r w:rsidR="009A7854" w:rsidRPr="00D54DB2">
        <w:t xml:space="preserve"> </w:t>
      </w:r>
      <w:r w:rsidRPr="00D54DB2">
        <w:t>generateSecretKey();</w:t>
      </w:r>
      <w:r w:rsidR="0048218E" w:rsidRPr="00D54DB2">
        <w:br/>
      </w:r>
      <w:r w:rsidR="009A7854" w:rsidRPr="00D54DB2">
        <w:t xml:space="preserve">    </w:t>
      </w:r>
      <w:r w:rsidRPr="00D54DB2">
        <w:rPr>
          <w:color w:val="0000FF"/>
        </w:rPr>
        <w:t>function</w:t>
      </w:r>
      <w:r w:rsidRPr="00D54DB2">
        <w:t xml:space="preserve"> sendMessage(message)</w:t>
      </w:r>
      <w:r w:rsidR="009A7854" w:rsidRPr="00D54DB2">
        <w:t xml:space="preserve"> </w:t>
      </w:r>
      <w:r w:rsidRPr="00D54DB2">
        <w:t>{</w:t>
      </w:r>
      <w:r w:rsidR="0048218E" w:rsidRPr="00D54DB2">
        <w:br/>
      </w:r>
      <w:r w:rsidR="009A7854" w:rsidRPr="00D54DB2">
        <w:t xml:space="preserve">        </w:t>
      </w:r>
      <w:r w:rsidRPr="00D54DB2">
        <w:t>sendSecureMessage(message,</w:t>
      </w:r>
      <w:r w:rsidR="009A7854" w:rsidRPr="00D54DB2">
        <w:t xml:space="preserve"> </w:t>
      </w:r>
      <w:r w:rsidRPr="00D54DB2">
        <w:t>key);</w:t>
      </w:r>
      <w:r w:rsidR="0048218E" w:rsidRPr="00D54DB2">
        <w:br/>
      </w:r>
      <w:r w:rsidR="009A7854" w:rsidRPr="00D54DB2">
        <w:t xml:space="preserve">    </w:t>
      </w:r>
      <w:r w:rsidRPr="00D54DB2">
        <w:t>}</w:t>
      </w:r>
      <w:r w:rsidR="0048218E" w:rsidRPr="00D54DB2">
        <w:br/>
      </w:r>
      <w:r w:rsidRPr="00D54DB2">
        <w:t xml:space="preserve">    exports.sendMessage = sendMessage;</w:t>
      </w:r>
      <w:r w:rsidR="0048218E" w:rsidRPr="00D54DB2">
        <w:br/>
      </w:r>
      <w:r w:rsidRPr="00D54DB2">
        <w:t>})(MessageModule);</w:t>
      </w:r>
    </w:p>
    <w:p w:rsidR="0044410D" w:rsidRPr="0044410D" w:rsidRDefault="00BD4B50" w:rsidP="00BD4B50">
      <w:r>
        <w:lastRenderedPageBreak/>
        <w:t xml:space="preserve">This example illustrates the two essential elements of the module pattern: a </w:t>
      </w:r>
      <w:r>
        <w:rPr>
          <w:i/>
        </w:rPr>
        <w:t xml:space="preserve">module </w:t>
      </w:r>
      <w:r w:rsidRPr="00B147F2">
        <w:rPr>
          <w:i/>
        </w:rPr>
        <w:t>closure</w:t>
      </w:r>
      <w:r>
        <w:t xml:space="preserve"> and a </w:t>
      </w:r>
      <w:r w:rsidRPr="00B147F2">
        <w:rPr>
          <w:i/>
        </w:rPr>
        <w:t>module</w:t>
      </w:r>
      <w:r>
        <w:t xml:space="preserve"> </w:t>
      </w:r>
      <w:r w:rsidRPr="00B147F2">
        <w:rPr>
          <w:i/>
        </w:rPr>
        <w:t>object</w:t>
      </w:r>
      <w:r w:rsidR="00DC1E7F">
        <w:t xml:space="preserve">. </w:t>
      </w:r>
      <w:r>
        <w:t>The module closure is a function that encapsulates the module</w:t>
      </w:r>
      <w:r w:rsidR="008F4735">
        <w:t>'</w:t>
      </w:r>
      <w:r>
        <w:t xml:space="preserve">s implementation, in this case the variable </w:t>
      </w:r>
      <w:r w:rsidR="008F4735">
        <w:t>'</w:t>
      </w:r>
      <w:r>
        <w:t>key</w:t>
      </w:r>
      <w:r w:rsidR="008F4735">
        <w:t>'</w:t>
      </w:r>
      <w:r>
        <w:t xml:space="preserve"> a</w:t>
      </w:r>
      <w:r w:rsidR="00DC1E7F">
        <w:t xml:space="preserve">nd the function </w:t>
      </w:r>
      <w:r w:rsidR="008F4735">
        <w:t>'</w:t>
      </w:r>
      <w:r w:rsidR="00DC1E7F">
        <w:t>sendMessage</w:t>
      </w:r>
      <w:r w:rsidR="008F4735">
        <w:t>'</w:t>
      </w:r>
      <w:r w:rsidR="00DC1E7F">
        <w:t xml:space="preserve">. </w:t>
      </w:r>
      <w:r>
        <w:t>The module object contains the exported variable</w:t>
      </w:r>
      <w:r w:rsidR="00DC1E7F">
        <w:t xml:space="preserve">s and functions of the module. </w:t>
      </w:r>
      <w:r>
        <w:t>Simple modules may create</w:t>
      </w:r>
      <w:r w:rsidR="00DC1E7F">
        <w:t xml:space="preserve"> and return the module object. </w:t>
      </w:r>
      <w:r>
        <w:t xml:space="preserve">The module above takes the module object as a parameter, </w:t>
      </w:r>
      <w:r w:rsidR="008F4735">
        <w:t>'</w:t>
      </w:r>
      <w:r>
        <w:t>exports</w:t>
      </w:r>
      <w:r w:rsidR="008F4735">
        <w:t>'</w:t>
      </w:r>
      <w:r>
        <w:t xml:space="preserve">, and adds the </w:t>
      </w:r>
      <w:r w:rsidR="008F4735">
        <w:t>'</w:t>
      </w:r>
      <w:r>
        <w:t>sendMessage</w:t>
      </w:r>
      <w:r w:rsidR="008F4735">
        <w:t>'</w:t>
      </w:r>
      <w:r>
        <w:t xml:space="preserve"> </w:t>
      </w:r>
      <w:r w:rsidR="00DC1E7F">
        <w:t xml:space="preserve">property to the module object. </w:t>
      </w:r>
      <w:r>
        <w:t xml:space="preserve">This </w:t>
      </w:r>
      <w:r>
        <w:rPr>
          <w:i/>
        </w:rPr>
        <w:t>augmentation</w:t>
      </w:r>
      <w:r>
        <w:t xml:space="preserve"> approach simplifies dynamic loading of modules and also supports separation of mo</w:t>
      </w:r>
      <w:r w:rsidR="00DC1E7F">
        <w:t>dule code into multiple files.</w:t>
      </w:r>
    </w:p>
    <w:p w:rsidR="0044410D" w:rsidRPr="0044410D" w:rsidRDefault="00BD4B50" w:rsidP="00BD4B50">
      <w:r>
        <w:t xml:space="preserve">The example assumes that an outer lexical scope defines the functions </w:t>
      </w:r>
      <w:r w:rsidR="008F4735">
        <w:t>'</w:t>
      </w:r>
      <w:r>
        <w:t>generateSecretKey</w:t>
      </w:r>
      <w:r w:rsidR="008F4735">
        <w:t>'</w:t>
      </w:r>
      <w:r>
        <w:t xml:space="preserve"> and </w:t>
      </w:r>
      <w:r w:rsidR="008F4735">
        <w:t>'</w:t>
      </w:r>
      <w:r>
        <w:t>sendSecureMessage</w:t>
      </w:r>
      <w:r w:rsidR="008F4735">
        <w:t>'</w:t>
      </w:r>
      <w:r>
        <w:t>; it also assumes that the outer scope has assigned the module object to</w:t>
      </w:r>
      <w:r w:rsidR="00DC1E7F">
        <w:t xml:space="preserve"> the variable </w:t>
      </w:r>
      <w:r w:rsidR="008F4735">
        <w:t>'</w:t>
      </w:r>
      <w:r w:rsidR="00DC1E7F">
        <w:t>MessageModule</w:t>
      </w:r>
      <w:r w:rsidR="008F4735">
        <w:t>'</w:t>
      </w:r>
      <w:r w:rsidR="00DC1E7F">
        <w:t>.</w:t>
      </w:r>
    </w:p>
    <w:p w:rsidR="0044410D" w:rsidRPr="0044410D" w:rsidRDefault="003C5236" w:rsidP="00BD4B50">
      <w:r>
        <w:t>TypeScript</w:t>
      </w:r>
      <w:r w:rsidR="00BD4B50">
        <w:t xml:space="preserve"> </w:t>
      </w:r>
      <w:r w:rsidR="00C82BC8">
        <w:t>namespaces</w:t>
      </w:r>
      <w:r w:rsidR="00BD4B50">
        <w:t xml:space="preserve"> provide a mechanism for succinctly </w:t>
      </w:r>
      <w:r w:rsidR="00DC1E7F">
        <w:t xml:space="preserve">expressing the module pattern. </w:t>
      </w:r>
      <w:r w:rsidR="00BD4B50">
        <w:t xml:space="preserve">In </w:t>
      </w:r>
      <w:r>
        <w:t>TypeScript</w:t>
      </w:r>
      <w:r w:rsidR="00BD4B50">
        <w:t xml:space="preserve">, programmers can combine the module pattern with the class pattern by nesting </w:t>
      </w:r>
      <w:r w:rsidR="00C82BC8">
        <w:t>namespaces</w:t>
      </w:r>
      <w:r w:rsidR="00BD4B50">
        <w:t xml:space="preserve"> and c</w:t>
      </w:r>
      <w:r w:rsidR="00C82BC8">
        <w:t>lasses within an outer namespace.</w:t>
      </w:r>
    </w:p>
    <w:p w:rsidR="0044410D" w:rsidRPr="0044410D" w:rsidRDefault="00BD4B50" w:rsidP="00BD4B50">
      <w:r>
        <w:t>The following example shows the defin</w:t>
      </w:r>
      <w:r w:rsidR="00C82BC8">
        <w:t>ition and use of a simple namespace</w:t>
      </w:r>
      <w:r>
        <w:t>.</w:t>
      </w:r>
    </w:p>
    <w:p w:rsidR="0044410D" w:rsidRPr="0044410D" w:rsidRDefault="005A6AC8" w:rsidP="00BD4B50">
      <w:pPr>
        <w:pStyle w:val="Code"/>
      </w:pPr>
      <w:r>
        <w:rPr>
          <w:color w:val="0000FF"/>
        </w:rPr>
        <w:t>namespace</w:t>
      </w:r>
      <w:r w:rsidR="009A7854" w:rsidRPr="00D54DB2">
        <w:t xml:space="preserve"> </w:t>
      </w:r>
      <w:r w:rsidR="00BD4B50" w:rsidRPr="00D54DB2">
        <w:t>M</w:t>
      </w:r>
      <w:r w:rsidR="009A7854" w:rsidRPr="00D54DB2">
        <w:t xml:space="preserve"> </w:t>
      </w:r>
      <w:r w:rsidR="00BD4B50" w:rsidRPr="00D54DB2">
        <w:t>{</w:t>
      </w:r>
      <w:r w:rsidR="0048218E" w:rsidRPr="00D54DB2">
        <w:br/>
      </w:r>
      <w:r w:rsidR="009A7854" w:rsidRPr="00D54DB2">
        <w:t xml:space="preserve">    </w:t>
      </w:r>
      <w:r w:rsidR="00BD4B50" w:rsidRPr="00D54DB2">
        <w:rPr>
          <w:color w:val="0000FF"/>
        </w:rPr>
        <w:t>var</w:t>
      </w:r>
      <w:r w:rsidR="009A7854" w:rsidRPr="00D54DB2">
        <w:t xml:space="preserve"> </w:t>
      </w:r>
      <w:r w:rsidR="00BD4B50" w:rsidRPr="00D54DB2">
        <w:t>s</w:t>
      </w:r>
      <w:r w:rsidR="009A7854" w:rsidRPr="00D54DB2">
        <w:t xml:space="preserve"> </w:t>
      </w:r>
      <w:r w:rsidR="00BD4B50" w:rsidRPr="00D54DB2">
        <w:t>=</w:t>
      </w:r>
      <w:r w:rsidR="009A7854" w:rsidRPr="00D54DB2">
        <w:t xml:space="preserve"> </w:t>
      </w:r>
      <w:r w:rsidR="008F4735" w:rsidRPr="00D54DB2">
        <w:rPr>
          <w:color w:val="800000"/>
        </w:rPr>
        <w:t>"</w:t>
      </w:r>
      <w:r w:rsidR="00BD4B50" w:rsidRPr="00D54DB2">
        <w:rPr>
          <w:color w:val="800000"/>
        </w:rPr>
        <w:t>hello</w:t>
      </w:r>
      <w:r w:rsidR="008F4735" w:rsidRPr="00D54DB2">
        <w:rPr>
          <w:color w:val="800000"/>
        </w:rPr>
        <w:t>"</w:t>
      </w:r>
      <w:r w:rsidR="00BD4B50" w:rsidRPr="00D54DB2">
        <w:t>;</w:t>
      </w:r>
      <w:r w:rsidR="0048218E" w:rsidRPr="00D54DB2">
        <w:br/>
      </w:r>
      <w:r w:rsidR="009A7854" w:rsidRPr="00D54DB2">
        <w:t xml:space="preserve">    </w:t>
      </w:r>
      <w:r w:rsidR="00BD4B50" w:rsidRPr="00D54DB2">
        <w:rPr>
          <w:color w:val="0000FF"/>
        </w:rPr>
        <w:t>export</w:t>
      </w:r>
      <w:r w:rsidR="009A7854" w:rsidRPr="00D54DB2">
        <w:t xml:space="preserve"> </w:t>
      </w:r>
      <w:r w:rsidR="00BD4B50" w:rsidRPr="00D54DB2">
        <w:rPr>
          <w:color w:val="0000FF"/>
        </w:rPr>
        <w:t>function</w:t>
      </w:r>
      <w:r w:rsidR="009A7854" w:rsidRPr="00D54DB2">
        <w:t xml:space="preserve"> </w:t>
      </w:r>
      <w:r w:rsidR="00BD4B50" w:rsidRPr="00D54DB2">
        <w:t>f()</w:t>
      </w:r>
      <w:r w:rsidR="009A7854" w:rsidRPr="00D54DB2">
        <w:t xml:space="preserve"> </w:t>
      </w:r>
      <w:r w:rsidR="00BD4B50" w:rsidRPr="00D54DB2">
        <w:t>{</w:t>
      </w:r>
      <w:r w:rsidR="0048218E" w:rsidRPr="00D54DB2">
        <w:br/>
      </w:r>
      <w:r w:rsidR="009A7854" w:rsidRPr="00D54DB2">
        <w:t xml:space="preserve">        </w:t>
      </w:r>
      <w:r w:rsidR="00BD4B50" w:rsidRPr="00D54DB2">
        <w:rPr>
          <w:color w:val="0000FF"/>
        </w:rPr>
        <w:t>return</w:t>
      </w:r>
      <w:r w:rsidR="009A7854" w:rsidRPr="00D54DB2">
        <w:t xml:space="preserve"> </w:t>
      </w:r>
      <w:r w:rsidR="00BD4B50" w:rsidRPr="00D54DB2">
        <w:t>s;</w:t>
      </w:r>
      <w:r w:rsidR="0048218E" w:rsidRPr="00D54DB2">
        <w:br/>
      </w:r>
      <w:r w:rsidR="009A7854" w:rsidRPr="00D54DB2">
        <w:t xml:space="preserve">    </w:t>
      </w:r>
      <w:r w:rsidR="00BD4B50" w:rsidRPr="00D54DB2">
        <w:t>}</w:t>
      </w:r>
      <w:r w:rsidR="0048218E" w:rsidRPr="00D54DB2">
        <w:br/>
      </w:r>
      <w:r w:rsidR="00BD4B50" w:rsidRPr="00D54DB2">
        <w:t>}</w:t>
      </w:r>
    </w:p>
    <w:p w:rsidR="0044410D" w:rsidRPr="0044410D" w:rsidRDefault="00BD4B50" w:rsidP="00BD4B50">
      <w:pPr>
        <w:pStyle w:val="Code"/>
      </w:pPr>
      <w:r w:rsidRPr="00D54DB2">
        <w:t>M.f();</w:t>
      </w:r>
      <w:r w:rsidR="0048218E" w:rsidRPr="00D54DB2">
        <w:br/>
      </w:r>
      <w:r w:rsidRPr="00D54DB2">
        <w:t>M.s;</w:t>
      </w:r>
      <w:r w:rsidR="009A7854" w:rsidRPr="00D54DB2">
        <w:t xml:space="preserve">  </w:t>
      </w:r>
      <w:r w:rsidR="003C3E59" w:rsidRPr="00D54DB2">
        <w:rPr>
          <w:color w:val="008000"/>
        </w:rPr>
        <w:t>// Error, s is not exported</w:t>
      </w:r>
    </w:p>
    <w:p w:rsidR="0044410D" w:rsidRPr="0044410D" w:rsidRDefault="00BD4B50" w:rsidP="00BD4B50">
      <w:r>
        <w:t xml:space="preserve">In this example, variable </w:t>
      </w:r>
      <w:r w:rsidR="008F4735">
        <w:t>'</w:t>
      </w:r>
      <w:r>
        <w:t>s</w:t>
      </w:r>
      <w:r w:rsidR="008F4735">
        <w:t>'</w:t>
      </w:r>
      <w:r>
        <w:t xml:space="preserve"> is a private feature of the </w:t>
      </w:r>
      <w:r w:rsidR="00C82BC8">
        <w:t>namespace</w:t>
      </w:r>
      <w:r>
        <w:t xml:space="preserve">, but function </w:t>
      </w:r>
      <w:r w:rsidR="008F4735">
        <w:t>'</w:t>
      </w:r>
      <w:r>
        <w:t>f</w:t>
      </w:r>
      <w:r w:rsidR="008F4735">
        <w:t>'</w:t>
      </w:r>
      <w:r>
        <w:t xml:space="preserve"> is exported from the </w:t>
      </w:r>
      <w:r w:rsidR="00C82BC8">
        <w:t>namespace</w:t>
      </w:r>
      <w:r>
        <w:t xml:space="preserve"> and accessible </w:t>
      </w:r>
      <w:r w:rsidR="00DC1E7F">
        <w:t xml:space="preserve">to code outside of the </w:t>
      </w:r>
      <w:r w:rsidR="00C82BC8">
        <w:t>namespace</w:t>
      </w:r>
      <w:r w:rsidR="00DC1E7F">
        <w:t xml:space="preserve">. </w:t>
      </w:r>
      <w:r>
        <w:t xml:space="preserve">If we were to describe the effect of </w:t>
      </w:r>
      <w:r w:rsidR="00C82BC8">
        <w:t>namespace</w:t>
      </w:r>
      <w:r>
        <w:t xml:space="preserve"> </w:t>
      </w:r>
      <w:r w:rsidR="008F4735">
        <w:t>'</w:t>
      </w:r>
      <w:r>
        <w:t>M</w:t>
      </w:r>
      <w:r w:rsidR="008F4735">
        <w:t>'</w:t>
      </w:r>
      <w:r>
        <w:t xml:space="preserve"> in terms of interfaces and variables, we would write</w:t>
      </w:r>
    </w:p>
    <w:p w:rsidR="0044410D" w:rsidRPr="005B2E4A" w:rsidRDefault="00BD4B50" w:rsidP="00BD4B50">
      <w:pPr>
        <w:pStyle w:val="Code"/>
      </w:pPr>
      <w:r w:rsidRPr="00D54DB2">
        <w:rPr>
          <w:color w:val="0000FF"/>
        </w:rPr>
        <w:t>interface</w:t>
      </w:r>
      <w:r w:rsidR="009A7854" w:rsidRPr="00D54DB2">
        <w:t xml:space="preserve"> </w:t>
      </w:r>
      <w:r w:rsidRPr="00D54DB2">
        <w:t>M</w:t>
      </w:r>
      <w:r w:rsidR="009A7854" w:rsidRPr="00D54DB2">
        <w:t xml:space="preserve"> </w:t>
      </w:r>
      <w:r w:rsidRPr="00D54DB2">
        <w:t>{</w:t>
      </w:r>
      <w:r w:rsidR="0048218E" w:rsidRPr="00D54DB2">
        <w:br/>
      </w:r>
      <w:r w:rsidR="009A7854" w:rsidRPr="00D54DB2">
        <w:t xml:space="preserve">    </w:t>
      </w:r>
      <w:r w:rsidRPr="00D54DB2">
        <w:t>f():</w:t>
      </w:r>
      <w:r w:rsidR="009A7854" w:rsidRPr="00D54DB2">
        <w:t xml:space="preserve"> </w:t>
      </w:r>
      <w:r w:rsidRPr="00D54DB2">
        <w:rPr>
          <w:color w:val="0000FF"/>
        </w:rPr>
        <w:t>string</w:t>
      </w:r>
      <w:r w:rsidRPr="00D54DB2">
        <w:t>;</w:t>
      </w:r>
      <w:r w:rsidR="0048218E" w:rsidRPr="00D54DB2">
        <w:br/>
      </w:r>
      <w:r w:rsidRPr="00D54DB2">
        <w:t>}</w:t>
      </w:r>
    </w:p>
    <w:p w:rsidR="0044410D" w:rsidRPr="005B2E4A" w:rsidRDefault="00BD4B50" w:rsidP="00BD4B50">
      <w:pPr>
        <w:pStyle w:val="Code"/>
      </w:pPr>
      <w:r w:rsidRPr="00D54DB2">
        <w:rPr>
          <w:color w:val="0000FF"/>
        </w:rPr>
        <w:t>var</w:t>
      </w:r>
      <w:r w:rsidR="009A7854" w:rsidRPr="00D54DB2">
        <w:t xml:space="preserve"> </w:t>
      </w:r>
      <w:r w:rsidRPr="00D54DB2">
        <w:t>M:</w:t>
      </w:r>
      <w:r w:rsidR="009A7854" w:rsidRPr="00D54DB2">
        <w:t xml:space="preserve"> </w:t>
      </w:r>
      <w:r w:rsidRPr="00D54DB2">
        <w:t>M;</w:t>
      </w:r>
    </w:p>
    <w:p w:rsidR="0044410D" w:rsidRPr="0044410D" w:rsidRDefault="00BD4B50" w:rsidP="00BD4B50">
      <w:r>
        <w:t xml:space="preserve">The interface </w:t>
      </w:r>
      <w:r w:rsidR="008F4735">
        <w:t>'</w:t>
      </w:r>
      <w:r>
        <w:t>M</w:t>
      </w:r>
      <w:r w:rsidR="008F4735">
        <w:t>'</w:t>
      </w:r>
      <w:r>
        <w:t xml:space="preserve"> summarizes the externally vi</w:t>
      </w:r>
      <w:r w:rsidR="00DC1E7F">
        <w:t xml:space="preserve">sible behavior of </w:t>
      </w:r>
      <w:r w:rsidR="00C82BC8">
        <w:t>namespace</w:t>
      </w:r>
      <w:r w:rsidR="00DC1E7F">
        <w:t xml:space="preserve"> </w:t>
      </w:r>
      <w:r w:rsidR="008F4735">
        <w:t>'</w:t>
      </w:r>
      <w:r w:rsidR="00DC1E7F">
        <w:t>M</w:t>
      </w:r>
      <w:r w:rsidR="008F4735">
        <w:t>'</w:t>
      </w:r>
      <w:r w:rsidR="00DC1E7F">
        <w:t xml:space="preserve">. </w:t>
      </w:r>
      <w:r>
        <w:t xml:space="preserve">In this example, we can use the same name for the interface as for the initialized variable because in </w:t>
      </w:r>
      <w:r w:rsidR="003C5236">
        <w:t>TypeScript</w:t>
      </w:r>
      <w:r>
        <w:t xml:space="preserve"> type names and variable names do not conflict: each lexical scope contains a variable declaration space a</w:t>
      </w:r>
      <w:r w:rsidR="00EB157F">
        <w:t>nd type declaration space (see s</w:t>
      </w:r>
      <w:r>
        <w:t xml:space="preserve">ection </w:t>
      </w:r>
      <w:r w:rsidR="00A640FB">
        <w:fldChar w:fldCharType="begin"/>
      </w:r>
      <w:r w:rsidR="00A640FB">
        <w:instrText xml:space="preserve"> REF _Ref323978672 \r \h </w:instrText>
      </w:r>
      <w:r w:rsidR="00A640FB">
        <w:fldChar w:fldCharType="separate"/>
      </w:r>
      <w:r w:rsidR="00A3147C">
        <w:t>2.3</w:t>
      </w:r>
      <w:r w:rsidR="00A640FB">
        <w:fldChar w:fldCharType="end"/>
      </w:r>
      <w:r>
        <w:t xml:space="preserve"> for more details).</w:t>
      </w:r>
    </w:p>
    <w:p w:rsidR="0044410D" w:rsidRPr="0044410D" w:rsidRDefault="00BD4B50" w:rsidP="00BD4B50">
      <w:r>
        <w:t xml:space="preserve">The </w:t>
      </w:r>
      <w:r w:rsidR="003C5236">
        <w:t>TypeScript</w:t>
      </w:r>
      <w:r>
        <w:t xml:space="preserve"> compiler emits the following</w:t>
      </w:r>
      <w:r w:rsidR="00C82BC8">
        <w:t xml:space="preserve"> JavaScript code for the namespace:</w:t>
      </w:r>
    </w:p>
    <w:p w:rsidR="0044410D" w:rsidRPr="0044410D" w:rsidRDefault="00BD4B50" w:rsidP="00BD4B50">
      <w:pPr>
        <w:pStyle w:val="Code"/>
      </w:pPr>
      <w:r w:rsidRPr="00D54DB2">
        <w:rPr>
          <w:color w:val="0000FF"/>
        </w:rPr>
        <w:lastRenderedPageBreak/>
        <w:t>var</w:t>
      </w:r>
      <w:r w:rsidR="009A7854" w:rsidRPr="00D54DB2">
        <w:t xml:space="preserve"> </w:t>
      </w:r>
      <w:r w:rsidRPr="00D54DB2">
        <w:t>M;</w:t>
      </w:r>
      <w:r w:rsidR="0048218E" w:rsidRPr="00D54DB2">
        <w:br/>
      </w:r>
      <w:r w:rsidRPr="00D54DB2">
        <w:t>(</w:t>
      </w:r>
      <w:r w:rsidRPr="00D54DB2">
        <w:rPr>
          <w:color w:val="0000FF"/>
        </w:rPr>
        <w:t>function</w:t>
      </w:r>
      <w:r w:rsidRPr="00D54DB2">
        <w:t>(M)</w:t>
      </w:r>
      <w:r w:rsidR="009A7854" w:rsidRPr="00D54DB2">
        <w:t xml:space="preserve"> </w:t>
      </w:r>
      <w:r w:rsidRPr="00D54DB2">
        <w:t>{</w:t>
      </w:r>
      <w:r w:rsidR="0048218E" w:rsidRPr="00D54DB2">
        <w:br/>
      </w:r>
      <w:r w:rsidR="009A7854" w:rsidRPr="00D54DB2">
        <w:t xml:space="preserve">    </w:t>
      </w:r>
      <w:r w:rsidRPr="00D54DB2">
        <w:rPr>
          <w:color w:val="0000FF"/>
        </w:rPr>
        <w:t>var</w:t>
      </w:r>
      <w:r w:rsidR="009A7854" w:rsidRPr="00D54DB2">
        <w:t xml:space="preserve"> </w:t>
      </w:r>
      <w:r w:rsidRPr="00D54DB2">
        <w:t>s</w:t>
      </w:r>
      <w:r w:rsidR="009A7854" w:rsidRPr="00D54DB2">
        <w:t xml:space="preserve"> </w:t>
      </w:r>
      <w:r w:rsidRPr="00D54DB2">
        <w:t>=</w:t>
      </w:r>
      <w:r w:rsidR="009A7854" w:rsidRPr="00D54DB2">
        <w:t xml:space="preserve"> </w:t>
      </w:r>
      <w:r w:rsidR="008F4735" w:rsidRPr="00D54DB2">
        <w:rPr>
          <w:color w:val="800000"/>
        </w:rPr>
        <w:t>"</w:t>
      </w:r>
      <w:r w:rsidRPr="00D54DB2">
        <w:rPr>
          <w:color w:val="800000"/>
        </w:rPr>
        <w:t>hello</w:t>
      </w:r>
      <w:r w:rsidR="008F4735" w:rsidRPr="00D54DB2">
        <w:rPr>
          <w:color w:val="800000"/>
        </w:rPr>
        <w:t>"</w:t>
      </w:r>
      <w:r w:rsidRPr="00D54DB2">
        <w:t>;</w:t>
      </w:r>
      <w:r w:rsidR="0048218E" w:rsidRPr="00D54DB2">
        <w:br/>
      </w:r>
      <w:r w:rsidR="009A7854" w:rsidRPr="00D54DB2">
        <w:t xml:space="preserve">    </w:t>
      </w:r>
      <w:r w:rsidRPr="00D54DB2">
        <w:rPr>
          <w:color w:val="0000FF"/>
        </w:rPr>
        <w:t>function</w:t>
      </w:r>
      <w:r w:rsidR="009A7854" w:rsidRPr="00D54DB2">
        <w:t xml:space="preserve"> </w:t>
      </w:r>
      <w:r w:rsidRPr="00D54DB2">
        <w:t>f()</w:t>
      </w:r>
      <w:r w:rsidR="009A7854" w:rsidRPr="00D54DB2">
        <w:t xml:space="preserve"> </w:t>
      </w:r>
      <w:r w:rsidRPr="00D54DB2">
        <w:t>{</w:t>
      </w:r>
      <w:r w:rsidR="0048218E" w:rsidRPr="00D54DB2">
        <w:br/>
      </w:r>
      <w:r w:rsidR="009A7854" w:rsidRPr="00D54DB2">
        <w:t xml:space="preserve">        </w:t>
      </w:r>
      <w:r w:rsidRPr="00D54DB2">
        <w:rPr>
          <w:color w:val="0000FF"/>
        </w:rPr>
        <w:t>return</w:t>
      </w:r>
      <w:r w:rsidR="009A7854" w:rsidRPr="00D54DB2">
        <w:t xml:space="preserve"> </w:t>
      </w:r>
      <w:r w:rsidRPr="00D54DB2">
        <w:t>s;</w:t>
      </w:r>
      <w:r w:rsidR="0048218E" w:rsidRPr="00D54DB2">
        <w:br/>
      </w:r>
      <w:r w:rsidR="009A7854" w:rsidRPr="00D54DB2">
        <w:t xml:space="preserve">    </w:t>
      </w:r>
      <w:r w:rsidRPr="00D54DB2">
        <w:t>}</w:t>
      </w:r>
      <w:r w:rsidR="0048218E" w:rsidRPr="00D54DB2">
        <w:br/>
      </w:r>
      <w:r w:rsidR="009A7854" w:rsidRPr="00D54DB2">
        <w:t xml:space="preserve">    </w:t>
      </w:r>
      <w:r w:rsidRPr="00D54DB2">
        <w:t>M.f</w:t>
      </w:r>
      <w:r w:rsidR="009A7854" w:rsidRPr="00D54DB2">
        <w:t xml:space="preserve"> </w:t>
      </w:r>
      <w:r w:rsidRPr="00D54DB2">
        <w:t>=</w:t>
      </w:r>
      <w:r w:rsidR="009A7854" w:rsidRPr="00D54DB2">
        <w:t xml:space="preserve"> </w:t>
      </w:r>
      <w:r w:rsidRPr="00D54DB2">
        <w:t>f;</w:t>
      </w:r>
      <w:r w:rsidR="0048218E" w:rsidRPr="00D54DB2">
        <w:br/>
      </w:r>
      <w:r w:rsidRPr="00D54DB2">
        <w:t>})(M</w:t>
      </w:r>
      <w:r w:rsidR="005B2E4A" w:rsidRPr="00D54DB2">
        <w:t xml:space="preserve"> </w:t>
      </w:r>
      <w:r w:rsidRPr="00D54DB2">
        <w:t>||</w:t>
      </w:r>
      <w:r w:rsidR="005B2E4A" w:rsidRPr="00D54DB2">
        <w:t xml:space="preserve"> </w:t>
      </w:r>
      <w:r w:rsidRPr="00D54DB2">
        <w:t>(M</w:t>
      </w:r>
      <w:r w:rsidR="005B2E4A" w:rsidRPr="00D54DB2">
        <w:t xml:space="preserve"> </w:t>
      </w:r>
      <w:r w:rsidRPr="00D54DB2">
        <w:t>=</w:t>
      </w:r>
      <w:r w:rsidR="005B2E4A" w:rsidRPr="00D54DB2">
        <w:t xml:space="preserve"> </w:t>
      </w:r>
      <w:r w:rsidRPr="00D54DB2">
        <w:t>{}));</w:t>
      </w:r>
    </w:p>
    <w:p w:rsidR="0044410D" w:rsidRDefault="00BD4B50" w:rsidP="00BD4B50">
      <w:r>
        <w:t xml:space="preserve">In this case, the compiler assumes that the </w:t>
      </w:r>
      <w:r w:rsidR="00C82BC8">
        <w:t>namespace</w:t>
      </w:r>
      <w:r>
        <w:t xml:space="preserve"> object resides in global variable </w:t>
      </w:r>
      <w:r w:rsidR="008F4735">
        <w:t>'</w:t>
      </w:r>
      <w:r>
        <w:t>M</w:t>
      </w:r>
      <w:r w:rsidR="008F4735">
        <w:t>'</w:t>
      </w:r>
      <w:r>
        <w:t>, which may or may not have been initialized</w:t>
      </w:r>
      <w:r w:rsidR="00C82BC8">
        <w:t xml:space="preserve"> to the desired namespace</w:t>
      </w:r>
      <w:r w:rsidR="00DC1E7F">
        <w:t xml:space="preserve"> object.</w:t>
      </w:r>
    </w:p>
    <w:p w:rsidR="00C82BC8" w:rsidRPr="0044410D" w:rsidRDefault="00C82BC8" w:rsidP="00C82BC8">
      <w:pPr>
        <w:pStyle w:val="Heading2"/>
      </w:pPr>
      <w:bookmarkStart w:id="13" w:name="_Toc439666121"/>
      <w:r>
        <w:t>Modules</w:t>
      </w:r>
      <w:bookmarkEnd w:id="13"/>
    </w:p>
    <w:p w:rsidR="00012708" w:rsidRDefault="003C5236" w:rsidP="00350736">
      <w:r>
        <w:t>TypeScript</w:t>
      </w:r>
      <w:r w:rsidR="00D80640">
        <w:t xml:space="preserve"> also supports ECMAScript 2015</w:t>
      </w:r>
      <w:r w:rsidR="00C82BC8">
        <w:t xml:space="preserve"> </w:t>
      </w:r>
      <w:r w:rsidR="00BD4B50">
        <w:t xml:space="preserve">modules, which are files that contain top-level </w:t>
      </w:r>
      <w:r w:rsidR="00BD4B50">
        <w:rPr>
          <w:i/>
        </w:rPr>
        <w:t>export</w:t>
      </w:r>
      <w:r w:rsidR="00BD4B50">
        <w:t xml:space="preserve"> and </w:t>
      </w:r>
      <w:r w:rsidR="00BD4B50">
        <w:rPr>
          <w:i/>
        </w:rPr>
        <w:t>import</w:t>
      </w:r>
      <w:r w:rsidR="00BD4B50" w:rsidRPr="00DA7FF4">
        <w:t xml:space="preserve"> </w:t>
      </w:r>
      <w:r w:rsidR="00DC1E7F">
        <w:t xml:space="preserve">directives. </w:t>
      </w:r>
      <w:r w:rsidR="00BD4B50">
        <w:t xml:space="preserve">For this type of module the </w:t>
      </w:r>
      <w:r>
        <w:t>TypeScript</w:t>
      </w:r>
      <w:r w:rsidR="00012708">
        <w:t xml:space="preserve"> com</w:t>
      </w:r>
      <w:r w:rsidR="00D80640">
        <w:t>piler can emit both ECMAScript 2015</w:t>
      </w:r>
      <w:r w:rsidR="00012708">
        <w:t xml:space="preserve"> compliant code and down-level ECMAScript 3 or 5 compliant code for a variety of module loading systems, including CommonJS, Asynchronous Module Definition (AMD), and Universal Module Definition (UMD).</w:t>
      </w:r>
    </w:p>
    <w:p w:rsidR="0044410D" w:rsidRPr="0044410D" w:rsidRDefault="0044410D" w:rsidP="00350736"/>
    <w:p w:rsidR="00DE357C" w:rsidRPr="00DE357C" w:rsidRDefault="00DE357C" w:rsidP="00350736">
      <w:pPr>
        <w:sectPr w:rsidR="00DE357C" w:rsidRPr="00DE357C" w:rsidSect="00117E4D">
          <w:footerReference w:type="default" r:id="rId14"/>
          <w:type w:val="oddPage"/>
          <w:pgSz w:w="12240" w:h="15840"/>
          <w:pgMar w:top="1440" w:right="1440" w:bottom="1440" w:left="1440" w:header="720" w:footer="720" w:gutter="0"/>
          <w:pgNumType w:start="1"/>
          <w:cols w:space="720"/>
          <w:docGrid w:linePitch="360"/>
        </w:sectPr>
      </w:pPr>
    </w:p>
    <w:p w:rsidR="0044410D" w:rsidRPr="0044410D" w:rsidRDefault="00761E6E" w:rsidP="004A2792">
      <w:pPr>
        <w:pStyle w:val="Heading1"/>
      </w:pPr>
      <w:bookmarkStart w:id="14" w:name="_Toc439666122"/>
      <w:r>
        <w:lastRenderedPageBreak/>
        <w:t>Basic Concepts</w:t>
      </w:r>
      <w:bookmarkEnd w:id="14"/>
    </w:p>
    <w:p w:rsidR="0044410D" w:rsidRPr="0044410D" w:rsidRDefault="00D717DC" w:rsidP="00761E6E">
      <w:r>
        <w:t xml:space="preserve">The remainder of this document is the formal specification of the </w:t>
      </w:r>
      <w:r w:rsidR="003C5236">
        <w:t>TypeScript</w:t>
      </w:r>
      <w:r>
        <w:t xml:space="preserve"> programming language and</w:t>
      </w:r>
      <w:r w:rsidR="007B1F6C">
        <w:t xml:space="preserve"> </w:t>
      </w:r>
      <w:r w:rsidR="00761E6E">
        <w:t xml:space="preserve">is intended to be read as an adjunct to the </w:t>
      </w:r>
      <w:hyperlink r:id="rId15" w:history="1">
        <w:r w:rsidR="00761E6E" w:rsidRPr="00D47D13">
          <w:rPr>
            <w:rStyle w:val="Hyperlink"/>
          </w:rPr>
          <w:t xml:space="preserve">ECMAScript </w:t>
        </w:r>
        <w:r w:rsidR="003728BC">
          <w:rPr>
            <w:rStyle w:val="Hyperlink"/>
          </w:rPr>
          <w:t xml:space="preserve">2015 </w:t>
        </w:r>
        <w:r w:rsidR="00761E6E" w:rsidRPr="00D47D13">
          <w:rPr>
            <w:rStyle w:val="Hyperlink"/>
          </w:rPr>
          <w:t>Language Specification</w:t>
        </w:r>
      </w:hyperlink>
      <w:r w:rsidR="00761E6E">
        <w:t xml:space="preserve"> (</w:t>
      </w:r>
      <w:r w:rsidR="00D47D13">
        <w:t xml:space="preserve">specifically, the </w:t>
      </w:r>
      <w:r w:rsidR="00761E6E">
        <w:t>ECMA-262 Standard</w:t>
      </w:r>
      <w:r w:rsidR="007B1F6C">
        <w:t xml:space="preserve">, </w:t>
      </w:r>
      <w:r w:rsidR="00D03279">
        <w:t>6</w:t>
      </w:r>
      <w:r w:rsidR="007B1F6C" w:rsidRPr="007B1F6C">
        <w:rPr>
          <w:vertAlign w:val="superscript"/>
        </w:rPr>
        <w:t>th</w:t>
      </w:r>
      <w:r w:rsidR="007B1F6C">
        <w:t xml:space="preserve"> Edition</w:t>
      </w:r>
      <w:r w:rsidR="00761E6E">
        <w:t xml:space="preserve">). </w:t>
      </w:r>
      <w:r>
        <w:t>This document</w:t>
      </w:r>
      <w:r w:rsidR="007B1F6C">
        <w:t xml:space="preserve"> describes the </w:t>
      </w:r>
      <w:r>
        <w:t xml:space="preserve">syntactic grammar added by </w:t>
      </w:r>
      <w:r w:rsidR="003C5236">
        <w:t>TypeScript</w:t>
      </w:r>
      <w:r>
        <w:t xml:space="preserve"> along with the </w:t>
      </w:r>
      <w:r w:rsidR="007B1F6C">
        <w:t xml:space="preserve">compile-time processing and type checking performed by the </w:t>
      </w:r>
      <w:r w:rsidR="003C5236">
        <w:t>TypeScript</w:t>
      </w:r>
      <w:r w:rsidR="007B1F6C">
        <w:t xml:space="preserve"> compiler, but it </w:t>
      </w:r>
      <w:r w:rsidR="00D1257E">
        <w:t>only minimally discusses</w:t>
      </w:r>
      <w:r w:rsidR="007B1F6C">
        <w:t xml:space="preserve"> the run-time</w:t>
      </w:r>
      <w:r w:rsidR="00344CFE">
        <w:t xml:space="preserve"> behavior of programs since that</w:t>
      </w:r>
      <w:r w:rsidR="007B1F6C">
        <w:t xml:space="preserve"> is co</w:t>
      </w:r>
      <w:r>
        <w:t>vered by the ECMAScript specification</w:t>
      </w:r>
      <w:r w:rsidR="007B1F6C">
        <w:t>.</w:t>
      </w:r>
    </w:p>
    <w:p w:rsidR="0044410D" w:rsidRPr="0044410D" w:rsidRDefault="00047014" w:rsidP="00047014">
      <w:pPr>
        <w:pStyle w:val="Heading2"/>
      </w:pPr>
      <w:bookmarkStart w:id="15" w:name="_Ref352070784"/>
      <w:bookmarkStart w:id="16" w:name="_Toc439666123"/>
      <w:r>
        <w:t>Grammar Conventions</w:t>
      </w:r>
      <w:bookmarkEnd w:id="15"/>
      <w:bookmarkEnd w:id="16"/>
    </w:p>
    <w:p w:rsidR="0044410D" w:rsidRPr="0044410D" w:rsidRDefault="00D717DC" w:rsidP="00761E6E">
      <w:r>
        <w:t xml:space="preserve">The syntactic grammar added by </w:t>
      </w:r>
      <w:r w:rsidR="003C5236">
        <w:t>TypeScript</w:t>
      </w:r>
      <w:r>
        <w:t xml:space="preserve"> language is specified throughout</w:t>
      </w:r>
      <w:r w:rsidR="00D47D13">
        <w:t xml:space="preserve"> this document</w:t>
      </w:r>
      <w:r>
        <w:t xml:space="preserve"> using the existing</w:t>
      </w:r>
      <w:r w:rsidR="00476F17">
        <w:t xml:space="preserve"> </w:t>
      </w:r>
      <w:r>
        <w:t xml:space="preserve">conventions </w:t>
      </w:r>
      <w:r w:rsidR="00476F17">
        <w:t xml:space="preserve">and production names </w:t>
      </w:r>
      <w:r>
        <w:t>of the ECMAScript grammar.</w:t>
      </w:r>
      <w:r w:rsidR="00476F17">
        <w:t xml:space="preserve"> In places where </w:t>
      </w:r>
      <w:r w:rsidR="003C5236">
        <w:t>TypeScript</w:t>
      </w:r>
      <w:r w:rsidR="00476F17">
        <w:t xml:space="preserve"> augments an existing grammar production it is so noted. For example:</w:t>
      </w:r>
    </w:p>
    <w:p w:rsidR="00BD7E46" w:rsidRDefault="00BD7E46" w:rsidP="00BD7E46">
      <w:pPr>
        <w:pStyle w:val="Grammar"/>
      </w:pPr>
      <w:r w:rsidRPr="00AA1F23">
        <w:rPr>
          <w:rStyle w:val="Production"/>
        </w:rPr>
        <w:t>Declaration:</w:t>
      </w:r>
      <w:r>
        <w:t xml:space="preserve">  </w:t>
      </w:r>
      <w:r w:rsidRPr="00AA1F23">
        <w:rPr>
          <w:rStyle w:val="Production"/>
        </w:rPr>
        <w:t>( Modified )</w:t>
      </w:r>
      <w:r>
        <w:br/>
        <w:t>…</w:t>
      </w:r>
      <w:r>
        <w:br/>
      </w:r>
      <w:r w:rsidRPr="00AA1F23">
        <w:rPr>
          <w:rStyle w:val="Production"/>
        </w:rPr>
        <w:t>InterfaceDeclaration</w:t>
      </w:r>
      <w:r>
        <w:br/>
      </w:r>
      <w:r w:rsidRPr="00AA1F23">
        <w:rPr>
          <w:rStyle w:val="Production"/>
        </w:rPr>
        <w:t>TypeAliasDeclaration</w:t>
      </w:r>
      <w:r>
        <w:br/>
      </w:r>
      <w:r w:rsidRPr="00AA1F23">
        <w:rPr>
          <w:rStyle w:val="Production"/>
        </w:rPr>
        <w:t>EnumDeclaration</w:t>
      </w:r>
    </w:p>
    <w:p w:rsidR="0044410D" w:rsidRPr="0044410D" w:rsidRDefault="00476F17" w:rsidP="00761E6E">
      <w:r w:rsidRPr="001E0AF4">
        <w:t xml:space="preserve">The </w:t>
      </w:r>
      <w:r w:rsidR="008F4735">
        <w:t>'</w:t>
      </w:r>
      <w:r w:rsidRPr="001E0AF4">
        <w:rPr>
          <w:rStyle w:val="Production"/>
        </w:rPr>
        <w:t>( Modified )</w:t>
      </w:r>
      <w:r w:rsidR="008F4735">
        <w:t>'</w:t>
      </w:r>
      <w:r w:rsidRPr="001E0AF4">
        <w:t xml:space="preserve"> annotation</w:t>
      </w:r>
      <w:r>
        <w:t xml:space="preserve"> indicates that an existing grammar production is being replaced, and the </w:t>
      </w:r>
      <w:r w:rsidR="008F4735">
        <w:t>'</w:t>
      </w:r>
      <w:r>
        <w:t>…</w:t>
      </w:r>
      <w:r w:rsidR="008F4735">
        <w:t>'</w:t>
      </w:r>
      <w:r>
        <w:t xml:space="preserve"> references the contents of the original grammar production.</w:t>
      </w:r>
    </w:p>
    <w:p w:rsidR="0044410D" w:rsidRDefault="005D24B2" w:rsidP="005D24B2">
      <w:r>
        <w:t xml:space="preserve">Similar to the ECMAScript grammar, if the phrase </w:t>
      </w:r>
      <w:r w:rsidR="008F4735">
        <w:t>"</w:t>
      </w:r>
      <w:r w:rsidRPr="001E0AF4">
        <w:rPr>
          <w:rStyle w:val="Production"/>
        </w:rPr>
        <w:t>[no LineTerminator here]</w:t>
      </w:r>
      <w:r w:rsidR="008F4735">
        <w:t>"</w:t>
      </w:r>
      <w:r>
        <w:t xml:space="preserve"> appears in the right-hand side of a production</w:t>
      </w:r>
      <w:r w:rsidR="006562C5">
        <w:t xml:space="preserve"> of the syntactic grammar, it indicates that the </w:t>
      </w:r>
      <w:r>
        <w:t xml:space="preserve">production </w:t>
      </w:r>
      <w:r w:rsidR="006562C5">
        <w:t>is not a match</w:t>
      </w:r>
      <w:r>
        <w:t xml:space="preserve"> if a </w:t>
      </w:r>
      <w:r w:rsidRPr="006562C5">
        <w:rPr>
          <w:rStyle w:val="Production"/>
        </w:rPr>
        <w:t>LineTerminator</w:t>
      </w:r>
      <w:r>
        <w:t xml:space="preserve"> occurs in the input stream at the indicated position.</w:t>
      </w:r>
    </w:p>
    <w:p w:rsidR="002B1E3C" w:rsidRDefault="002B1E3C" w:rsidP="002B1E3C">
      <w:pPr>
        <w:pStyle w:val="Heading2"/>
      </w:pPr>
      <w:bookmarkStart w:id="17" w:name="_Toc439666124"/>
      <w:r>
        <w:t>Names</w:t>
      </w:r>
      <w:bookmarkEnd w:id="17"/>
    </w:p>
    <w:p w:rsidR="002B1E3C" w:rsidRDefault="008D6F1E" w:rsidP="002B1E3C">
      <w:r>
        <w:t xml:space="preserve">A core </w:t>
      </w:r>
      <w:r w:rsidR="00903CCF">
        <w:t>purpose</w:t>
      </w:r>
      <w:r>
        <w:t xml:space="preserve"> of </w:t>
      </w:r>
      <w:r w:rsidR="00BA480B">
        <w:t xml:space="preserve">the </w:t>
      </w:r>
      <w:r>
        <w:t xml:space="preserve">TypeScript </w:t>
      </w:r>
      <w:r w:rsidR="00BA480B">
        <w:t xml:space="preserve">compiler </w:t>
      </w:r>
      <w:r>
        <w:t xml:space="preserve">is to track the named entities in a program and validate that they are used according to their designated meaning. </w:t>
      </w:r>
      <w:r w:rsidR="00C9066B">
        <w:t>Names in TypeScript can be written in several ways, depending on context. Specifically, a name can be written as</w:t>
      </w:r>
    </w:p>
    <w:p w:rsidR="002B1E3C" w:rsidRDefault="002B1E3C" w:rsidP="00367611">
      <w:pPr>
        <w:pStyle w:val="ListParagraph"/>
        <w:numPr>
          <w:ilvl w:val="0"/>
          <w:numId w:val="68"/>
        </w:numPr>
      </w:pPr>
      <w:r>
        <w:t xml:space="preserve">an </w:t>
      </w:r>
      <w:r w:rsidRPr="002B1E3C">
        <w:rPr>
          <w:rStyle w:val="Production"/>
        </w:rPr>
        <w:t>IdentifierName</w:t>
      </w:r>
      <w:r>
        <w:t>,</w:t>
      </w:r>
    </w:p>
    <w:p w:rsidR="002B1E3C" w:rsidRDefault="002B1E3C" w:rsidP="00367611">
      <w:pPr>
        <w:pStyle w:val="ListParagraph"/>
        <w:numPr>
          <w:ilvl w:val="0"/>
          <w:numId w:val="68"/>
        </w:numPr>
      </w:pPr>
      <w:r>
        <w:t xml:space="preserve">a </w:t>
      </w:r>
      <w:r w:rsidRPr="002B1E3C">
        <w:rPr>
          <w:rStyle w:val="Production"/>
        </w:rPr>
        <w:t>StringLiteral</w:t>
      </w:r>
      <w:r>
        <w:t xml:space="preserve"> in a property name,</w:t>
      </w:r>
    </w:p>
    <w:p w:rsidR="002B1E3C" w:rsidRDefault="002B1E3C" w:rsidP="00367611">
      <w:pPr>
        <w:pStyle w:val="ListParagraph"/>
        <w:numPr>
          <w:ilvl w:val="0"/>
          <w:numId w:val="68"/>
        </w:numPr>
      </w:pPr>
      <w:r>
        <w:t xml:space="preserve">a </w:t>
      </w:r>
      <w:r w:rsidRPr="002B1E3C">
        <w:rPr>
          <w:rStyle w:val="Production"/>
        </w:rPr>
        <w:t>NumericLiteral</w:t>
      </w:r>
      <w:r>
        <w:t xml:space="preserve"> in a property name, or</w:t>
      </w:r>
    </w:p>
    <w:p w:rsidR="002B1E3C" w:rsidRDefault="002B1E3C" w:rsidP="00367611">
      <w:pPr>
        <w:pStyle w:val="ListParagraph"/>
        <w:numPr>
          <w:ilvl w:val="0"/>
          <w:numId w:val="68"/>
        </w:numPr>
      </w:pPr>
      <w:r>
        <w:t xml:space="preserve">a </w:t>
      </w:r>
      <w:r w:rsidRPr="002B1E3C">
        <w:rPr>
          <w:rStyle w:val="Production"/>
        </w:rPr>
        <w:t>ComputedPropertyName</w:t>
      </w:r>
      <w:r>
        <w:t xml:space="preserve"> that denotes a well-known symbol</w:t>
      </w:r>
      <w:r w:rsidR="00BC0B44">
        <w:t xml:space="preserve"> (</w:t>
      </w:r>
      <w:r w:rsidR="00BC0B44">
        <w:fldChar w:fldCharType="begin"/>
      </w:r>
      <w:r w:rsidR="00BC0B44">
        <w:instrText xml:space="preserve"> REF _Ref425914908 \r \h </w:instrText>
      </w:r>
      <w:r w:rsidR="00BC0B44">
        <w:fldChar w:fldCharType="separate"/>
      </w:r>
      <w:r w:rsidR="00A3147C">
        <w:t>2.2.3</w:t>
      </w:r>
      <w:r w:rsidR="00BC0B44">
        <w:fldChar w:fldCharType="end"/>
      </w:r>
      <w:r w:rsidR="004208AC">
        <w:t>)</w:t>
      </w:r>
      <w:r>
        <w:t>.</w:t>
      </w:r>
    </w:p>
    <w:p w:rsidR="002B1E3C" w:rsidRPr="002B1E3C" w:rsidRDefault="004208AC" w:rsidP="002B1E3C">
      <w:r>
        <w:t>Most commonly</w:t>
      </w:r>
      <w:r w:rsidR="00C9066B">
        <w:t>,</w:t>
      </w:r>
      <w:r>
        <w:t xml:space="preserve"> names are </w:t>
      </w:r>
      <w:r w:rsidR="00C9066B">
        <w:t>written to conform with</w:t>
      </w:r>
      <w:r>
        <w:t xml:space="preserve"> the </w:t>
      </w:r>
      <w:r w:rsidRPr="004208AC">
        <w:rPr>
          <w:rStyle w:val="Production"/>
        </w:rPr>
        <w:t>Identifier</w:t>
      </w:r>
      <w:r>
        <w:t xml:space="preserve"> production, which is any </w:t>
      </w:r>
      <w:r w:rsidRPr="004208AC">
        <w:rPr>
          <w:rStyle w:val="Production"/>
        </w:rPr>
        <w:t>IdentifierName</w:t>
      </w:r>
      <w:r>
        <w:t xml:space="preserve"> that isn't a reserved word.</w:t>
      </w:r>
    </w:p>
    <w:p w:rsidR="00F123B1" w:rsidRDefault="003F005B" w:rsidP="00C9066B">
      <w:pPr>
        <w:pStyle w:val="Heading3"/>
      </w:pPr>
      <w:bookmarkStart w:id="18" w:name="_Toc439666125"/>
      <w:r>
        <w:lastRenderedPageBreak/>
        <w:t>Reserved Words</w:t>
      </w:r>
      <w:bookmarkEnd w:id="18"/>
    </w:p>
    <w:p w:rsidR="00EC11E3" w:rsidRDefault="006063DB" w:rsidP="002E1101">
      <w:r>
        <w:t>The following keywords are reserved and can</w:t>
      </w:r>
      <w:r w:rsidR="0028655D">
        <w:t>not</w:t>
      </w:r>
      <w:r w:rsidR="004208AC">
        <w:t xml:space="preserve"> be used as an </w:t>
      </w:r>
      <w:r w:rsidR="004208AC" w:rsidRPr="004208AC">
        <w:rPr>
          <w:rStyle w:val="Production"/>
        </w:rPr>
        <w:t>Identifier</w:t>
      </w:r>
      <w:r w:rsidR="004208AC">
        <w:t>:</w:t>
      </w:r>
    </w:p>
    <w:p w:rsidR="002B14E4" w:rsidRPr="0081091A" w:rsidRDefault="002B14E4" w:rsidP="00EC11E3">
      <w:pPr>
        <w:pStyle w:val="Code"/>
      </w:pPr>
      <w:r w:rsidRPr="0081091A">
        <w:t>break</w:t>
      </w:r>
      <w:r w:rsidR="0081091A">
        <w:t xml:space="preserve">           </w:t>
      </w:r>
      <w:r w:rsidR="00EC11E3">
        <w:t xml:space="preserve">  </w:t>
      </w:r>
      <w:r w:rsidRPr="0081091A">
        <w:t>case</w:t>
      </w:r>
      <w:r w:rsidR="0081091A">
        <w:t xml:space="preserve">          </w:t>
      </w:r>
      <w:r w:rsidR="00EC11E3">
        <w:t xml:space="preserve">  </w:t>
      </w:r>
      <w:r w:rsidR="0081091A">
        <w:t xml:space="preserve">  </w:t>
      </w:r>
      <w:r w:rsidRPr="0081091A">
        <w:t>catch</w:t>
      </w:r>
      <w:r w:rsidR="0081091A">
        <w:t xml:space="preserve">        </w:t>
      </w:r>
      <w:r w:rsidR="00EC11E3">
        <w:t xml:space="preserve">  </w:t>
      </w:r>
      <w:r w:rsidR="0081091A">
        <w:t xml:space="preserve">   </w:t>
      </w:r>
      <w:r w:rsidRPr="0081091A">
        <w:t>class</w:t>
      </w:r>
      <w:r w:rsidR="00EC11E3">
        <w:br/>
        <w:t>const             continue          debugger          default</w:t>
      </w:r>
      <w:r w:rsidR="00EC11E3">
        <w:br/>
        <w:t>delete            do                else              enum</w:t>
      </w:r>
      <w:r w:rsidR="00EC11E3">
        <w:br/>
        <w:t>export            extends           false             finally</w:t>
      </w:r>
      <w:r w:rsidR="00EC11E3">
        <w:br/>
        <w:t>for               function          if                import</w:t>
      </w:r>
      <w:r w:rsidR="00EC11E3">
        <w:br/>
        <w:t>in                instanceof        new               null</w:t>
      </w:r>
      <w:r w:rsidR="00EC11E3">
        <w:br/>
        <w:t xml:space="preserve">return            super             </w:t>
      </w:r>
      <w:r w:rsidRPr="0081091A">
        <w:t>switch</w:t>
      </w:r>
      <w:r w:rsidR="00EC11E3">
        <w:t xml:space="preserve">            </w:t>
      </w:r>
      <w:r w:rsidRPr="0081091A">
        <w:t>this</w:t>
      </w:r>
      <w:r w:rsidR="00EC11E3">
        <w:br/>
      </w:r>
      <w:r w:rsidRPr="0081091A">
        <w:t>throw</w:t>
      </w:r>
      <w:r w:rsidR="00EC11E3">
        <w:t xml:space="preserve">             true              try               typeof</w:t>
      </w:r>
      <w:r w:rsidR="00EC11E3">
        <w:br/>
        <w:t xml:space="preserve">var               void              while             </w:t>
      </w:r>
      <w:r w:rsidRPr="0081091A">
        <w:t>with</w:t>
      </w:r>
    </w:p>
    <w:p w:rsidR="002B14E4" w:rsidRDefault="006063DB" w:rsidP="00FB12FF">
      <w:r>
        <w:t>The following keywords cannot be used as identifiers in strict mode code, but are otherwise not restricted:</w:t>
      </w:r>
    </w:p>
    <w:p w:rsidR="00EC11E3" w:rsidRDefault="00EC11E3" w:rsidP="00EC11E3">
      <w:pPr>
        <w:pStyle w:val="Code"/>
      </w:pPr>
      <w:r>
        <w:t>implements        interface         let               package</w:t>
      </w:r>
      <w:r>
        <w:br/>
        <w:t>private           protected         public            static</w:t>
      </w:r>
      <w:r>
        <w:br/>
        <w:t>yield</w:t>
      </w:r>
    </w:p>
    <w:p w:rsidR="00EC11E3" w:rsidRDefault="006063DB" w:rsidP="00FB12FF">
      <w:r>
        <w:t>The following keywords cannot be used as user defined type names, b</w:t>
      </w:r>
      <w:r w:rsidR="00B22DE3">
        <w:t xml:space="preserve">ut are otherwise </w:t>
      </w:r>
      <w:r w:rsidR="00995DFD">
        <w:t>not restricted</w:t>
      </w:r>
      <w:r w:rsidR="00B22DE3">
        <w:t>:</w:t>
      </w:r>
    </w:p>
    <w:p w:rsidR="00EC11E3" w:rsidRDefault="00EC11E3" w:rsidP="00EC11E3">
      <w:pPr>
        <w:pStyle w:val="Code"/>
      </w:pPr>
      <w:r>
        <w:t>any               boolean           number            string</w:t>
      </w:r>
      <w:r>
        <w:br/>
        <w:t>symbol</w:t>
      </w:r>
    </w:p>
    <w:p w:rsidR="00EC11E3" w:rsidRDefault="006063DB" w:rsidP="00FB12FF">
      <w:r>
        <w:t>The following keywords have special meaning in certain contexts</w:t>
      </w:r>
      <w:r w:rsidR="00995DFD">
        <w:t xml:space="preserve">, but are </w:t>
      </w:r>
      <w:r w:rsidR="00B22DE3">
        <w:t>valid identifiers:</w:t>
      </w:r>
    </w:p>
    <w:p w:rsidR="00FB12FF" w:rsidRDefault="006063DB" w:rsidP="006063DB">
      <w:pPr>
        <w:pStyle w:val="Code"/>
      </w:pPr>
      <w:r>
        <w:t>a</w:t>
      </w:r>
      <w:r w:rsidR="00FB12FF">
        <w:t>bstract</w:t>
      </w:r>
      <w:r>
        <w:t xml:space="preserve">          </w:t>
      </w:r>
      <w:r w:rsidR="00FB12FF">
        <w:t>as</w:t>
      </w:r>
      <w:r>
        <w:t xml:space="preserve">                </w:t>
      </w:r>
      <w:r w:rsidR="004777BE">
        <w:t>async</w:t>
      </w:r>
      <w:r>
        <w:t xml:space="preserve">             </w:t>
      </w:r>
      <w:r w:rsidR="004777BE">
        <w:t>await</w:t>
      </w:r>
      <w:r>
        <w:br/>
      </w:r>
      <w:r w:rsidR="00FB12FF">
        <w:t>constructor</w:t>
      </w:r>
      <w:r>
        <w:t xml:space="preserve">       </w:t>
      </w:r>
      <w:r w:rsidR="00FB12FF">
        <w:t>declare</w:t>
      </w:r>
      <w:r>
        <w:t xml:space="preserve">           </w:t>
      </w:r>
      <w:r w:rsidR="00FB12FF">
        <w:t>from</w:t>
      </w:r>
      <w:r>
        <w:t xml:space="preserve">              </w:t>
      </w:r>
      <w:r w:rsidR="00FB12FF">
        <w:t>get</w:t>
      </w:r>
      <w:r>
        <w:br/>
        <w:t xml:space="preserve">is                </w:t>
      </w:r>
      <w:r w:rsidR="004777BE">
        <w:t>module</w:t>
      </w:r>
      <w:r>
        <w:t xml:space="preserve">            </w:t>
      </w:r>
      <w:r w:rsidR="004777BE">
        <w:t>namespace</w:t>
      </w:r>
      <w:r>
        <w:t xml:space="preserve">         </w:t>
      </w:r>
      <w:r w:rsidR="004777BE">
        <w:t>of</w:t>
      </w:r>
      <w:r>
        <w:br/>
      </w:r>
      <w:r w:rsidR="004777BE">
        <w:t>require</w:t>
      </w:r>
      <w:r>
        <w:t xml:space="preserve">           </w:t>
      </w:r>
      <w:r w:rsidR="004777BE">
        <w:t>set</w:t>
      </w:r>
      <w:r>
        <w:t xml:space="preserve">               type</w:t>
      </w:r>
    </w:p>
    <w:p w:rsidR="00C17BA0" w:rsidRDefault="00C17BA0" w:rsidP="00C17BA0">
      <w:pPr>
        <w:pStyle w:val="Heading3"/>
      </w:pPr>
      <w:bookmarkStart w:id="19" w:name="_Ref425865268"/>
      <w:bookmarkStart w:id="20" w:name="_Toc439666126"/>
      <w:r>
        <w:t>Property Names</w:t>
      </w:r>
      <w:bookmarkEnd w:id="19"/>
      <w:bookmarkEnd w:id="20"/>
    </w:p>
    <w:p w:rsidR="00C17BA0" w:rsidRPr="0044410D" w:rsidRDefault="00C17BA0" w:rsidP="00C17BA0">
      <w:r>
        <w:t xml:space="preserve">The </w:t>
      </w:r>
      <w:r w:rsidRPr="00C9066B">
        <w:rPr>
          <w:rStyle w:val="Production"/>
        </w:rPr>
        <w:t>PropertyName</w:t>
      </w:r>
      <w:r>
        <w:t xml:space="preserve"> production from the ECMAScript grammar is reproduced below:</w:t>
      </w:r>
    </w:p>
    <w:p w:rsidR="00C17BA0" w:rsidRDefault="00C17BA0" w:rsidP="00C17BA0">
      <w:pPr>
        <w:pStyle w:val="Grammar"/>
      </w:pPr>
      <w:r w:rsidRPr="00202C82">
        <w:rPr>
          <w:rStyle w:val="Production"/>
        </w:rPr>
        <w:t>PropertyName:</w:t>
      </w:r>
      <w:r>
        <w:br/>
      </w:r>
      <w:r w:rsidRPr="00D3653E">
        <w:rPr>
          <w:rStyle w:val="Production"/>
        </w:rPr>
        <w:t>LiteralPropertyName</w:t>
      </w:r>
      <w:r>
        <w:br/>
      </w:r>
      <w:r w:rsidRPr="00D3653E">
        <w:rPr>
          <w:rStyle w:val="Production"/>
        </w:rPr>
        <w:t>ComputedPropertyName</w:t>
      </w:r>
    </w:p>
    <w:p w:rsidR="00C17BA0" w:rsidRPr="0044410D" w:rsidRDefault="00C17BA0" w:rsidP="00C17BA0">
      <w:pPr>
        <w:pStyle w:val="Grammar"/>
      </w:pPr>
      <w:r w:rsidRPr="00D3653E">
        <w:rPr>
          <w:rStyle w:val="Production"/>
        </w:rPr>
        <w:t>LiteralPropertyName:</w:t>
      </w:r>
      <w:r w:rsidRPr="0048218E">
        <w:br/>
      </w:r>
      <w:r w:rsidRPr="001E0AF4">
        <w:rPr>
          <w:rStyle w:val="Production"/>
        </w:rPr>
        <w:t>IdentifierName</w:t>
      </w:r>
      <w:r w:rsidRPr="0048218E">
        <w:br/>
      </w:r>
      <w:r w:rsidRPr="001E0AF4">
        <w:rPr>
          <w:rStyle w:val="Production"/>
        </w:rPr>
        <w:t>StringLiteral</w:t>
      </w:r>
      <w:r w:rsidRPr="0048218E">
        <w:br/>
      </w:r>
      <w:r w:rsidRPr="001E0AF4">
        <w:rPr>
          <w:rStyle w:val="Production"/>
        </w:rPr>
        <w:t>NumericLiteral</w:t>
      </w:r>
    </w:p>
    <w:p w:rsidR="00C17BA0" w:rsidRPr="00D3653E" w:rsidRDefault="00C17BA0" w:rsidP="00C17BA0">
      <w:pPr>
        <w:pStyle w:val="Grammar"/>
      </w:pPr>
      <w:r w:rsidRPr="00D3653E">
        <w:rPr>
          <w:rStyle w:val="Production"/>
        </w:rPr>
        <w:lastRenderedPageBreak/>
        <w:t>ComputedPropertyName:</w:t>
      </w:r>
      <w:r>
        <w:br/>
      </w:r>
      <w:r w:rsidRPr="00D3653E">
        <w:rPr>
          <w:rStyle w:val="Terminal"/>
        </w:rPr>
        <w:t>[</w:t>
      </w:r>
      <w:r>
        <w:t xml:space="preserve">   </w:t>
      </w:r>
      <w:r w:rsidRPr="00D3653E">
        <w:rPr>
          <w:rStyle w:val="Production"/>
        </w:rPr>
        <w:t>AssignmentExpression</w:t>
      </w:r>
      <w:r>
        <w:t xml:space="preserve">   </w:t>
      </w:r>
      <w:r w:rsidRPr="00D3653E">
        <w:rPr>
          <w:rStyle w:val="Terminal"/>
        </w:rPr>
        <w:t>]</w:t>
      </w:r>
    </w:p>
    <w:p w:rsidR="007B7F2E" w:rsidRDefault="00C17BA0" w:rsidP="00C17BA0">
      <w:r>
        <w:t>A property name can be any identifier (including a reserved word), a string literal, a numeric literal, or a computed property name. String literals may be used to give properties names that are not valid identifiers, such as names containing blanks. Numeric literal property names are equivalent to string literal property names with the string representation of the numeric literal, as defined in the ECMAScript specification.</w:t>
      </w:r>
    </w:p>
    <w:p w:rsidR="00F123B1" w:rsidRDefault="00FC1D56" w:rsidP="00C9066B">
      <w:pPr>
        <w:pStyle w:val="Heading3"/>
      </w:pPr>
      <w:bookmarkStart w:id="21" w:name="_Ref425914908"/>
      <w:bookmarkStart w:id="22" w:name="_Toc439666127"/>
      <w:r>
        <w:t>Computed Property Names</w:t>
      </w:r>
      <w:bookmarkEnd w:id="21"/>
      <w:bookmarkEnd w:id="22"/>
    </w:p>
    <w:p w:rsidR="00B94180" w:rsidRDefault="00D9073A" w:rsidP="00B94180">
      <w:r>
        <w:t>ECMAScri</w:t>
      </w:r>
      <w:r w:rsidR="00D80640">
        <w:t>pt 2015</w:t>
      </w:r>
      <w:r>
        <w:t xml:space="preserve"> permits object literals and classes to declare members with </w:t>
      </w:r>
      <w:r w:rsidR="00F85D44">
        <w:t>computed property names.</w:t>
      </w:r>
      <w:r w:rsidR="008D6F1E">
        <w:t xml:space="preserve"> A computed property name specifies an expression that computes the </w:t>
      </w:r>
      <w:r w:rsidR="00142BF7">
        <w:t xml:space="preserve">actual property </w:t>
      </w:r>
      <w:r w:rsidR="008D6F1E">
        <w:t xml:space="preserve">name at run-time. Because the final </w:t>
      </w:r>
      <w:r w:rsidR="00F6758B">
        <w:t xml:space="preserve">property </w:t>
      </w:r>
      <w:r w:rsidR="008D6F1E">
        <w:t xml:space="preserve">name isn't known at compile-time, TypeScript can only perform limited checks for entities declared with computed </w:t>
      </w:r>
      <w:r w:rsidR="00F6758B">
        <w:t xml:space="preserve">property </w:t>
      </w:r>
      <w:r w:rsidR="007B7F2E">
        <w:t xml:space="preserve">names. </w:t>
      </w:r>
      <w:r w:rsidR="00F6758B">
        <w:t xml:space="preserve">However, a subset of computed property names known as </w:t>
      </w:r>
      <w:r w:rsidR="00F6758B" w:rsidRPr="00F6758B">
        <w:rPr>
          <w:b/>
          <w:i/>
        </w:rPr>
        <w:t>well-known symbols</w:t>
      </w:r>
      <w:r w:rsidR="00F6758B">
        <w:t xml:space="preserve"> can be used anywhere a </w:t>
      </w:r>
      <w:r w:rsidR="00F6758B" w:rsidRPr="00F6758B">
        <w:rPr>
          <w:rStyle w:val="Production"/>
        </w:rPr>
        <w:t>PropertyName</w:t>
      </w:r>
      <w:r w:rsidR="00F6758B">
        <w:t xml:space="preserve"> is expected, including property names within types. </w:t>
      </w:r>
      <w:r w:rsidR="00F85D44">
        <w:t>A computed property name is a well-known symbol if it is of the form</w:t>
      </w:r>
    </w:p>
    <w:p w:rsidR="00B94180" w:rsidRDefault="00B94180" w:rsidP="00B94180">
      <w:pPr>
        <w:pStyle w:val="Code"/>
      </w:pPr>
      <w:r>
        <w:t>[ Symbol . xxx ]</w:t>
      </w:r>
    </w:p>
    <w:p w:rsidR="00F85D44" w:rsidRDefault="00B94180" w:rsidP="00B94180">
      <w:r>
        <w:t xml:space="preserve">In a well-known symbol, the identifier to the right of the dot </w:t>
      </w:r>
      <w:r w:rsidR="00F85D44">
        <w:t>must</w:t>
      </w:r>
      <w:r>
        <w:t xml:space="preserve"> denote a property of the primitive type </w:t>
      </w:r>
      <w:r w:rsidRPr="0031673E">
        <w:rPr>
          <w:rStyle w:val="CodeFragment"/>
        </w:rPr>
        <w:t>symbol</w:t>
      </w:r>
      <w:r>
        <w:t xml:space="preserve"> in the type of the </w:t>
      </w:r>
      <w:r w:rsidRPr="002A60E8">
        <w:rPr>
          <w:highlight w:val="white"/>
        </w:rPr>
        <w:t xml:space="preserve">global </w:t>
      </w:r>
      <w:r>
        <w:rPr>
          <w:highlight w:val="white"/>
        </w:rPr>
        <w:t>variable 'Symbol'</w:t>
      </w:r>
      <w:r w:rsidR="00F85D44">
        <w:t>, or otherwise an error occurs</w:t>
      </w:r>
      <w:r>
        <w:t>.</w:t>
      </w:r>
    </w:p>
    <w:p w:rsidR="002E006D" w:rsidRDefault="002E006D" w:rsidP="002E006D">
      <w:r>
        <w:t xml:space="preserve">In a </w:t>
      </w:r>
      <w:r w:rsidRPr="007B7F2E">
        <w:rPr>
          <w:rStyle w:val="Production"/>
        </w:rPr>
        <w:t>PropertyName</w:t>
      </w:r>
      <w:r>
        <w:t xml:space="preserve"> that specifies a </w:t>
      </w:r>
      <w:r w:rsidRPr="007B7F2E">
        <w:rPr>
          <w:rStyle w:val="Production"/>
        </w:rPr>
        <w:t>ComputedPropertyName</w:t>
      </w:r>
      <w:r>
        <w:t>, the computed property name is required to denote a well-known symbol unless the property name occurs in a property assignment of an object literal (</w:t>
      </w:r>
      <w:r>
        <w:fldChar w:fldCharType="begin"/>
      </w:r>
      <w:r>
        <w:instrText xml:space="preserve"> REF _Ref333241179 \r \h </w:instrText>
      </w:r>
      <w:r>
        <w:fldChar w:fldCharType="separate"/>
      </w:r>
      <w:r w:rsidR="00A3147C">
        <w:t>4.5</w:t>
      </w:r>
      <w:r>
        <w:fldChar w:fldCharType="end"/>
      </w:r>
      <w:r>
        <w:t>) or a property member declaration in a non-ambient class (</w:t>
      </w:r>
      <w:r>
        <w:fldChar w:fldCharType="begin"/>
      </w:r>
      <w:r>
        <w:instrText xml:space="preserve"> REF _Ref327195142 \r \h </w:instrText>
      </w:r>
      <w:r>
        <w:fldChar w:fldCharType="separate"/>
      </w:r>
      <w:r w:rsidR="00A3147C">
        <w:t>8.4</w:t>
      </w:r>
      <w:r>
        <w:fldChar w:fldCharType="end"/>
      </w:r>
      <w:r>
        <w:t>).</w:t>
      </w:r>
    </w:p>
    <w:p w:rsidR="00B94180" w:rsidRDefault="00F85D44" w:rsidP="00B94180">
      <w:r>
        <w:t>Below is an example of an interface that declares a property with a well-known symbol name:</w:t>
      </w:r>
    </w:p>
    <w:p w:rsidR="00B94180" w:rsidRDefault="00B94180" w:rsidP="00B94180">
      <w:pPr>
        <w:pStyle w:val="Code"/>
      </w:pPr>
      <w:r w:rsidRPr="00C9066B">
        <w:rPr>
          <w:color w:val="0000FF"/>
        </w:rPr>
        <w:t>interface</w:t>
      </w:r>
      <w:r>
        <w:t xml:space="preserve"> Iterable&lt;T&gt; {</w:t>
      </w:r>
      <w:r>
        <w:br/>
        <w:t xml:space="preserve">    [Symbol.iterator](): Iterator&lt;T&gt;;</w:t>
      </w:r>
      <w:r>
        <w:br/>
        <w:t>}</w:t>
      </w:r>
    </w:p>
    <w:p w:rsidR="00EF40AD" w:rsidRPr="00300D5D" w:rsidRDefault="00EF40AD" w:rsidP="00EF40AD">
      <w:r w:rsidRPr="00EF40AD">
        <w:rPr>
          <w:i/>
        </w:rPr>
        <w:t xml:space="preserve">TODO: Update to reflect treatment of </w:t>
      </w:r>
      <w:hyperlink r:id="rId16" w:history="1">
        <w:r w:rsidRPr="00EF40AD">
          <w:rPr>
            <w:rStyle w:val="Hyperlink"/>
            <w:i/>
          </w:rPr>
          <w:t>computed property names with literal expressions</w:t>
        </w:r>
      </w:hyperlink>
      <w:r w:rsidRPr="00300D5D">
        <w:t>.</w:t>
      </w:r>
    </w:p>
    <w:p w:rsidR="00AE189C" w:rsidRPr="00AE189C" w:rsidRDefault="004A2792" w:rsidP="00AE189C">
      <w:pPr>
        <w:pStyle w:val="Heading2"/>
      </w:pPr>
      <w:bookmarkStart w:id="23" w:name="_Ref323978672"/>
      <w:bookmarkStart w:id="24" w:name="_Toc439666128"/>
      <w:r>
        <w:t>Declarations</w:t>
      </w:r>
      <w:bookmarkEnd w:id="23"/>
      <w:bookmarkEnd w:id="24"/>
    </w:p>
    <w:p w:rsidR="00AE189C" w:rsidRDefault="00F111B8" w:rsidP="004A2792">
      <w:r>
        <w:t xml:space="preserve">Declarations introduce </w:t>
      </w:r>
      <w:r w:rsidR="00B16402">
        <w:t>name</w:t>
      </w:r>
      <w:r>
        <w:t>s</w:t>
      </w:r>
      <w:r w:rsidR="00AB6BE1">
        <w:t xml:space="preserve"> in </w:t>
      </w:r>
      <w:r w:rsidR="007F6A08">
        <w:t xml:space="preserve">their </w:t>
      </w:r>
      <w:r w:rsidR="00AB6BE1">
        <w:t>associated</w:t>
      </w:r>
      <w:r w:rsidR="00B16402">
        <w:t xml:space="preserve"> </w:t>
      </w:r>
      <w:r w:rsidR="00B16402" w:rsidRPr="00DE51D1">
        <w:rPr>
          <w:b/>
          <w:i/>
        </w:rPr>
        <w:t>declaration space</w:t>
      </w:r>
      <w:r>
        <w:rPr>
          <w:b/>
          <w:i/>
        </w:rPr>
        <w:t>s</w:t>
      </w:r>
      <w:r w:rsidR="004364C9">
        <w:t xml:space="preserve">. A </w:t>
      </w:r>
      <w:r w:rsidR="00AB6BE1">
        <w:t xml:space="preserve">name </w:t>
      </w:r>
      <w:r w:rsidR="00960529">
        <w:t>must be unique in its declaration space and can</w:t>
      </w:r>
      <w:r w:rsidR="00AB6BE1">
        <w:t xml:space="preserve"> </w:t>
      </w:r>
      <w:r w:rsidR="004364C9">
        <w:t xml:space="preserve">denote </w:t>
      </w:r>
      <w:r w:rsidR="00AB6BE1">
        <w:t xml:space="preserve">a </w:t>
      </w:r>
      <w:r w:rsidR="00AB6BE1" w:rsidRPr="00AB6BE1">
        <w:rPr>
          <w:b/>
          <w:i/>
        </w:rPr>
        <w:t>value</w:t>
      </w:r>
      <w:r w:rsidR="00AB6BE1">
        <w:t xml:space="preserve">, a </w:t>
      </w:r>
      <w:r w:rsidR="00AB6BE1" w:rsidRPr="00AB6BE1">
        <w:rPr>
          <w:b/>
          <w:i/>
        </w:rPr>
        <w:t>type</w:t>
      </w:r>
      <w:r w:rsidR="00AB6BE1">
        <w:t xml:space="preserve">, </w:t>
      </w:r>
      <w:r w:rsidR="00960529">
        <w:t>or</w:t>
      </w:r>
      <w:r w:rsidR="00AB6BE1">
        <w:t xml:space="preserve"> a </w:t>
      </w:r>
      <w:r w:rsidR="00AB6BE1" w:rsidRPr="00AB6BE1">
        <w:rPr>
          <w:b/>
          <w:i/>
        </w:rPr>
        <w:t>namespace</w:t>
      </w:r>
      <w:r w:rsidR="00AB6BE1">
        <w:t xml:space="preserve">, or </w:t>
      </w:r>
      <w:r w:rsidR="00FF5543">
        <w:t>some</w:t>
      </w:r>
      <w:r w:rsidR="00AB6BE1">
        <w:t xml:space="preserve"> combination thereof</w:t>
      </w:r>
      <w:r w:rsidR="00FF5543">
        <w:t>. Effectively</w:t>
      </w:r>
      <w:r w:rsidR="00AB6BE1">
        <w:t xml:space="preserve">, a </w:t>
      </w:r>
      <w:r w:rsidR="004364C9">
        <w:t xml:space="preserve">single </w:t>
      </w:r>
      <w:r w:rsidR="00AB6BE1">
        <w:t xml:space="preserve">name can </w:t>
      </w:r>
      <w:r w:rsidR="00623BB7">
        <w:t xml:space="preserve">have as many as three distinct </w:t>
      </w:r>
      <w:r w:rsidR="00AB6BE1">
        <w:t>meanings. For example:</w:t>
      </w:r>
    </w:p>
    <w:p w:rsidR="00AB6BE1" w:rsidRDefault="00AB6BE1" w:rsidP="00AB6BE1">
      <w:pPr>
        <w:pStyle w:val="Code"/>
      </w:pPr>
      <w:r w:rsidRPr="00426930">
        <w:rPr>
          <w:color w:val="0000FF"/>
        </w:rPr>
        <w:t>var</w:t>
      </w:r>
      <w:r w:rsidR="00F1346E">
        <w:t xml:space="preserve"> X: </w:t>
      </w:r>
      <w:r w:rsidR="00F1346E" w:rsidRPr="00426930">
        <w:rPr>
          <w:color w:val="0000FF"/>
        </w:rPr>
        <w:t>string</w:t>
      </w:r>
      <w:r>
        <w:t xml:space="preserve">;    </w:t>
      </w:r>
      <w:r w:rsidRPr="00426930">
        <w:rPr>
          <w:color w:val="008000"/>
        </w:rPr>
        <w:t xml:space="preserve">// Value </w:t>
      </w:r>
      <w:r w:rsidR="00960529" w:rsidRPr="00426930">
        <w:rPr>
          <w:color w:val="008000"/>
        </w:rPr>
        <w:t xml:space="preserve">named </w:t>
      </w:r>
      <w:r w:rsidRPr="00426930">
        <w:rPr>
          <w:color w:val="008000"/>
        </w:rPr>
        <w:t>X</w:t>
      </w:r>
    </w:p>
    <w:p w:rsidR="00AB6BE1" w:rsidRDefault="00AB6BE1" w:rsidP="00AB6BE1">
      <w:pPr>
        <w:pStyle w:val="Code"/>
      </w:pPr>
      <w:r w:rsidRPr="00426930">
        <w:rPr>
          <w:color w:val="0000FF"/>
        </w:rPr>
        <w:t>type</w:t>
      </w:r>
      <w:r>
        <w:t xml:space="preserve"> X = </w:t>
      </w:r>
      <w:r w:rsidRPr="00426930">
        <w:rPr>
          <w:color w:val="0000FF"/>
        </w:rPr>
        <w:t>number</w:t>
      </w:r>
      <w:r>
        <w:t xml:space="preserve">;  </w:t>
      </w:r>
      <w:r w:rsidRPr="00426930">
        <w:rPr>
          <w:color w:val="008000"/>
        </w:rPr>
        <w:t xml:space="preserve">// Type </w:t>
      </w:r>
      <w:r w:rsidR="00960529" w:rsidRPr="00426930">
        <w:rPr>
          <w:color w:val="008000"/>
        </w:rPr>
        <w:t xml:space="preserve">named </w:t>
      </w:r>
      <w:r w:rsidRPr="00426930">
        <w:rPr>
          <w:color w:val="008000"/>
        </w:rPr>
        <w:t>X</w:t>
      </w:r>
    </w:p>
    <w:p w:rsidR="00F02D61" w:rsidRDefault="00036FB8" w:rsidP="00F02D61">
      <w:pPr>
        <w:pStyle w:val="Code"/>
      </w:pPr>
      <w:r>
        <w:rPr>
          <w:color w:val="0000FF"/>
        </w:rPr>
        <w:lastRenderedPageBreak/>
        <w:t>namespace</w:t>
      </w:r>
      <w:r w:rsidR="00AB6BE1">
        <w:t xml:space="preserve"> X {     </w:t>
      </w:r>
      <w:r w:rsidR="00AB6BE1" w:rsidRPr="00426930">
        <w:rPr>
          <w:color w:val="008000"/>
        </w:rPr>
        <w:t xml:space="preserve">// Namespace </w:t>
      </w:r>
      <w:r w:rsidR="00960529" w:rsidRPr="00426930">
        <w:rPr>
          <w:color w:val="008000"/>
        </w:rPr>
        <w:t xml:space="preserve">named </w:t>
      </w:r>
      <w:r w:rsidR="00AB6BE1" w:rsidRPr="00426930">
        <w:rPr>
          <w:color w:val="008000"/>
        </w:rPr>
        <w:t>X</w:t>
      </w:r>
      <w:r w:rsidR="00AB6BE1">
        <w:br/>
        <w:t xml:space="preserve">    </w:t>
      </w:r>
      <w:r w:rsidR="00AB6BE1" w:rsidRPr="00426930">
        <w:rPr>
          <w:color w:val="0000FF"/>
        </w:rPr>
        <w:t>type</w:t>
      </w:r>
      <w:r w:rsidR="00AB6BE1">
        <w:t xml:space="preserve"> Y = </w:t>
      </w:r>
      <w:r w:rsidR="00AB6BE1" w:rsidRPr="00426930">
        <w:rPr>
          <w:color w:val="0000FF"/>
        </w:rPr>
        <w:t>string</w:t>
      </w:r>
      <w:r w:rsidR="00AB6BE1">
        <w:t>;</w:t>
      </w:r>
      <w:r w:rsidR="00AB6BE1">
        <w:br/>
        <w:t>}</w:t>
      </w:r>
    </w:p>
    <w:p w:rsidR="00CD1FBD" w:rsidRDefault="004D2521" w:rsidP="00F1346E">
      <w:r>
        <w:t>A</w:t>
      </w:r>
      <w:r w:rsidR="00CD1FBD">
        <w:t xml:space="preserve"> name that denotes a value has an associated type </w:t>
      </w:r>
      <w:r>
        <w:t xml:space="preserve">(section </w:t>
      </w:r>
      <w:r>
        <w:fldChar w:fldCharType="begin"/>
      </w:r>
      <w:r>
        <w:instrText xml:space="preserve"> REF _Ref422231611 \r \h </w:instrText>
      </w:r>
      <w:r>
        <w:fldChar w:fldCharType="separate"/>
      </w:r>
      <w:r w:rsidR="00A3147C">
        <w:t>3</w:t>
      </w:r>
      <w:r>
        <w:fldChar w:fldCharType="end"/>
      </w:r>
      <w:r>
        <w:t xml:space="preserve">) </w:t>
      </w:r>
      <w:r w:rsidR="00CD1FBD">
        <w:t>and can be referenced in expressions</w:t>
      </w:r>
      <w:r>
        <w:t xml:space="preserve"> (section </w:t>
      </w:r>
      <w:r>
        <w:fldChar w:fldCharType="begin"/>
      </w:r>
      <w:r>
        <w:instrText xml:space="preserve"> REF _Ref319149627 \r \h </w:instrText>
      </w:r>
      <w:r>
        <w:fldChar w:fldCharType="separate"/>
      </w:r>
      <w:r w:rsidR="00A3147C">
        <w:t>4.3</w:t>
      </w:r>
      <w:r>
        <w:fldChar w:fldCharType="end"/>
      </w:r>
      <w:r>
        <w:t>)</w:t>
      </w:r>
      <w:r w:rsidR="00CD1FBD">
        <w:t>. A name that denotes a type can be</w:t>
      </w:r>
      <w:r w:rsidR="00A542FD">
        <w:t xml:space="preserve"> used </w:t>
      </w:r>
      <w:r w:rsidR="00E02A0A">
        <w:t xml:space="preserve">by itself </w:t>
      </w:r>
      <w:r w:rsidR="00A542FD">
        <w:t xml:space="preserve">in a </w:t>
      </w:r>
      <w:r>
        <w:t>type reference</w:t>
      </w:r>
      <w:r w:rsidR="00E02A0A">
        <w:t xml:space="preserve"> </w:t>
      </w:r>
      <w:r>
        <w:t>or on the right hand side of a dot</w:t>
      </w:r>
      <w:r w:rsidR="00E02A0A">
        <w:t xml:space="preserve"> in a type reference (</w:t>
      </w:r>
      <w:r w:rsidR="00E02A0A">
        <w:fldChar w:fldCharType="begin"/>
      </w:r>
      <w:r w:rsidR="00E02A0A">
        <w:instrText xml:space="preserve"> REF _Ref343165311 \r \h </w:instrText>
      </w:r>
      <w:r w:rsidR="00E02A0A">
        <w:fldChar w:fldCharType="separate"/>
      </w:r>
      <w:r w:rsidR="00A3147C">
        <w:t>3.8.2</w:t>
      </w:r>
      <w:r w:rsidR="00E02A0A">
        <w:fldChar w:fldCharType="end"/>
      </w:r>
      <w:r w:rsidR="00E02A0A">
        <w:t>)</w:t>
      </w:r>
      <w:r>
        <w:t>. A name that denotes a namespace can be used one the left hand s</w:t>
      </w:r>
      <w:r w:rsidR="00E02A0A">
        <w:t>ide of a dot</w:t>
      </w:r>
      <w:r w:rsidR="00E02A0A" w:rsidRPr="00E02A0A">
        <w:t xml:space="preserve"> </w:t>
      </w:r>
      <w:r w:rsidR="00E02A0A">
        <w:t>in a type reference</w:t>
      </w:r>
      <w:r>
        <w:t>.</w:t>
      </w:r>
    </w:p>
    <w:p w:rsidR="00F1346E" w:rsidRDefault="00F1346E" w:rsidP="00F1346E">
      <w:r>
        <w:t xml:space="preserve">When a name </w:t>
      </w:r>
      <w:r w:rsidR="00960529">
        <w:t>with</w:t>
      </w:r>
      <w:r>
        <w:t xml:space="preserve"> multiple meanings</w:t>
      </w:r>
      <w:r w:rsidR="00960529">
        <w:t xml:space="preserve"> is referenced</w:t>
      </w:r>
      <w:r>
        <w:t xml:space="preserve">, the context in which </w:t>
      </w:r>
      <w:r w:rsidR="00960529">
        <w:t>the</w:t>
      </w:r>
      <w:r>
        <w:t xml:space="preserve"> reference occurs determines the meaning. For example:</w:t>
      </w:r>
    </w:p>
    <w:p w:rsidR="00F1346E" w:rsidRDefault="00F1346E" w:rsidP="00F1346E">
      <w:pPr>
        <w:pStyle w:val="Code"/>
      </w:pPr>
      <w:r w:rsidRPr="00426930">
        <w:rPr>
          <w:color w:val="0000FF"/>
        </w:rPr>
        <w:t>var</w:t>
      </w:r>
      <w:r>
        <w:t xml:space="preserve"> </w:t>
      </w:r>
      <w:r w:rsidR="00FF5543">
        <w:t>n</w:t>
      </w:r>
      <w:r>
        <w:t>: X;</w:t>
      </w:r>
      <w:r w:rsidR="00960529">
        <w:t xml:space="preserve">        </w:t>
      </w:r>
      <w:r w:rsidR="00960529" w:rsidRPr="00426930">
        <w:rPr>
          <w:color w:val="008000"/>
        </w:rPr>
        <w:t>// X references type</w:t>
      </w:r>
      <w:r>
        <w:br/>
      </w:r>
      <w:r w:rsidRPr="00426930">
        <w:rPr>
          <w:color w:val="0000FF"/>
        </w:rPr>
        <w:t>var</w:t>
      </w:r>
      <w:r>
        <w:t xml:space="preserve"> </w:t>
      </w:r>
      <w:r w:rsidR="00FF5543">
        <w:t>s</w:t>
      </w:r>
      <w:r>
        <w:t xml:space="preserve">: X.Y = X;  </w:t>
      </w:r>
      <w:r w:rsidRPr="00426930">
        <w:rPr>
          <w:color w:val="008000"/>
        </w:rPr>
        <w:t xml:space="preserve">// </w:t>
      </w:r>
      <w:r w:rsidR="00FF5543">
        <w:rPr>
          <w:color w:val="008000"/>
        </w:rPr>
        <w:t xml:space="preserve">First </w:t>
      </w:r>
      <w:r w:rsidR="00960529" w:rsidRPr="00426930">
        <w:rPr>
          <w:color w:val="008000"/>
        </w:rPr>
        <w:t>X references namespace</w:t>
      </w:r>
      <w:r w:rsidR="00FF5543">
        <w:rPr>
          <w:color w:val="008000"/>
        </w:rPr>
        <w:t>, second X references value</w:t>
      </w:r>
    </w:p>
    <w:p w:rsidR="00623BB7" w:rsidRDefault="00623BB7" w:rsidP="00DC62A9">
      <w:r>
        <w:t>In the first line, X references the type X because it occurs in a type position. In the second line, the first X references the namespace X because it occurs before a dot in a type name, and the second X references the variable X because it occurs in an expression.</w:t>
      </w:r>
    </w:p>
    <w:p w:rsidR="001E3224" w:rsidRDefault="001E3224" w:rsidP="001E3224">
      <w:r>
        <w:t xml:space="preserve">Declarations introduce </w:t>
      </w:r>
      <w:r w:rsidR="00AA7519">
        <w:t xml:space="preserve">the following </w:t>
      </w:r>
      <w:r>
        <w:t>meanings for the name they declare:</w:t>
      </w:r>
    </w:p>
    <w:p w:rsidR="001E3224" w:rsidRDefault="001E3224" w:rsidP="00367611">
      <w:pPr>
        <w:pStyle w:val="ListParagraph"/>
        <w:numPr>
          <w:ilvl w:val="0"/>
          <w:numId w:val="65"/>
        </w:numPr>
      </w:pPr>
      <w:r>
        <w:t xml:space="preserve">A variable, </w:t>
      </w:r>
      <w:r w:rsidR="00CF1B1F">
        <w:t xml:space="preserve">parameter, </w:t>
      </w:r>
      <w:r w:rsidR="00A05EC2">
        <w:t xml:space="preserve">function, generator, member variable, </w:t>
      </w:r>
      <w:r w:rsidR="00DF5034">
        <w:t>member</w:t>
      </w:r>
      <w:r>
        <w:t xml:space="preserve"> </w:t>
      </w:r>
      <w:r w:rsidR="00A05EC2">
        <w:t>function, member accessor, or</w:t>
      </w:r>
      <w:r w:rsidR="00A05EC2" w:rsidRPr="00A05EC2">
        <w:t xml:space="preserve"> </w:t>
      </w:r>
      <w:r w:rsidR="00A05EC2">
        <w:t>enum member</w:t>
      </w:r>
      <w:r>
        <w:t xml:space="preserve"> </w:t>
      </w:r>
      <w:r w:rsidR="00A05EC2">
        <w:t xml:space="preserve">declaration </w:t>
      </w:r>
      <w:r>
        <w:t>introduces a value meaning.</w:t>
      </w:r>
    </w:p>
    <w:p w:rsidR="00CF1B1F" w:rsidRDefault="00CF1B1F" w:rsidP="00367611">
      <w:pPr>
        <w:pStyle w:val="ListParagraph"/>
        <w:numPr>
          <w:ilvl w:val="0"/>
          <w:numId w:val="65"/>
        </w:numPr>
      </w:pPr>
      <w:r>
        <w:t>An interface, type alias, or type parameter declaration introduces a type meaning.</w:t>
      </w:r>
    </w:p>
    <w:p w:rsidR="001E3224" w:rsidRDefault="001E3224" w:rsidP="00367611">
      <w:pPr>
        <w:pStyle w:val="ListParagraph"/>
        <w:numPr>
          <w:ilvl w:val="0"/>
          <w:numId w:val="65"/>
        </w:numPr>
      </w:pPr>
      <w:r>
        <w:t>A class declaration introduces a value meaning (the constructor function) and a t</w:t>
      </w:r>
      <w:r w:rsidR="00830203">
        <w:t xml:space="preserve">ype meaning (the class </w:t>
      </w:r>
      <w:r>
        <w:t>type).</w:t>
      </w:r>
    </w:p>
    <w:p w:rsidR="001E3224" w:rsidRDefault="001E3224" w:rsidP="00367611">
      <w:pPr>
        <w:pStyle w:val="ListParagraph"/>
        <w:numPr>
          <w:ilvl w:val="0"/>
          <w:numId w:val="65"/>
        </w:numPr>
      </w:pPr>
      <w:r>
        <w:t xml:space="preserve">An enum declaration introduces a value meaning (the enum </w:t>
      </w:r>
      <w:r w:rsidR="00AA7519">
        <w:t>instance</w:t>
      </w:r>
      <w:r>
        <w:t>) and a type meaning (the enum type).</w:t>
      </w:r>
    </w:p>
    <w:p w:rsidR="001E3224" w:rsidRDefault="001E3224" w:rsidP="00367611">
      <w:pPr>
        <w:pStyle w:val="ListParagraph"/>
        <w:numPr>
          <w:ilvl w:val="0"/>
          <w:numId w:val="65"/>
        </w:numPr>
      </w:pPr>
      <w:r>
        <w:t xml:space="preserve">A namespace declaration introduces a namespace meaning </w:t>
      </w:r>
      <w:r w:rsidR="00AA7519">
        <w:t xml:space="preserve">(the type and namespace container) </w:t>
      </w:r>
      <w:r>
        <w:t>and, if the namesp</w:t>
      </w:r>
      <w:r w:rsidR="00DF5034">
        <w:t xml:space="preserve">ace is instantiated (section </w:t>
      </w:r>
      <w:r w:rsidR="00DF5034">
        <w:fldChar w:fldCharType="begin"/>
      </w:r>
      <w:r w:rsidR="00DF5034">
        <w:instrText xml:space="preserve"> REF _Ref352744561 \r \h </w:instrText>
      </w:r>
      <w:r w:rsidR="00DF5034">
        <w:fldChar w:fldCharType="separate"/>
      </w:r>
      <w:r w:rsidR="00A3147C">
        <w:t>10.1</w:t>
      </w:r>
      <w:r w:rsidR="00DF5034">
        <w:fldChar w:fldCharType="end"/>
      </w:r>
      <w:r>
        <w:t>), a value meaning</w:t>
      </w:r>
      <w:r w:rsidR="00AA7519">
        <w:t xml:space="preserve"> (the namespace instance)</w:t>
      </w:r>
      <w:r>
        <w:t>.</w:t>
      </w:r>
    </w:p>
    <w:p w:rsidR="001E3224" w:rsidRDefault="001E3224" w:rsidP="00367611">
      <w:pPr>
        <w:pStyle w:val="ListParagraph"/>
        <w:numPr>
          <w:ilvl w:val="0"/>
          <w:numId w:val="65"/>
        </w:numPr>
      </w:pPr>
      <w:r>
        <w:t>An import or export declaration introduces the meaning(s) of the imported or exported entity.</w:t>
      </w:r>
    </w:p>
    <w:p w:rsidR="00F02D61" w:rsidRDefault="00F02D61" w:rsidP="004A2792">
      <w:r>
        <w:t>Below are some examples of declarations that introduce multiple meanings for a name:</w:t>
      </w:r>
    </w:p>
    <w:p w:rsidR="00F02D61" w:rsidRDefault="00F02D61" w:rsidP="00F02D61">
      <w:pPr>
        <w:pStyle w:val="Code"/>
      </w:pPr>
      <w:r w:rsidRPr="00F02D61">
        <w:rPr>
          <w:color w:val="0000FF"/>
        </w:rPr>
        <w:t>class</w:t>
      </w:r>
      <w:r>
        <w:t xml:space="preserve"> C {      </w:t>
      </w:r>
      <w:r w:rsidRPr="006F4E9A">
        <w:rPr>
          <w:color w:val="008000"/>
        </w:rPr>
        <w:t>// Value and type named C</w:t>
      </w:r>
      <w:r>
        <w:br/>
        <w:t xml:space="preserve">    x: </w:t>
      </w:r>
      <w:r w:rsidRPr="00F02D61">
        <w:rPr>
          <w:color w:val="0000FF"/>
        </w:rPr>
        <w:t>string</w:t>
      </w:r>
      <w:r>
        <w:t>;</w:t>
      </w:r>
      <w:r>
        <w:br/>
        <w:t>}</w:t>
      </w:r>
    </w:p>
    <w:p w:rsidR="00F02D61" w:rsidRDefault="00F02D61" w:rsidP="00F02D61">
      <w:pPr>
        <w:pStyle w:val="Code"/>
      </w:pPr>
      <w:r w:rsidRPr="00F02D61">
        <w:rPr>
          <w:color w:val="0000FF"/>
        </w:rPr>
        <w:t>namespace</w:t>
      </w:r>
      <w:r>
        <w:t xml:space="preserve"> N {  </w:t>
      </w:r>
      <w:r w:rsidRPr="006F4E9A">
        <w:rPr>
          <w:color w:val="008000"/>
        </w:rPr>
        <w:t>// Value and namespace named N</w:t>
      </w:r>
      <w:r>
        <w:br/>
        <w:t xml:space="preserve">    </w:t>
      </w:r>
      <w:r w:rsidRPr="00F02D61">
        <w:rPr>
          <w:color w:val="0000FF"/>
        </w:rPr>
        <w:t>export</w:t>
      </w:r>
      <w:r>
        <w:t xml:space="preserve"> </w:t>
      </w:r>
      <w:r w:rsidRPr="00F02D61">
        <w:rPr>
          <w:color w:val="0000FF"/>
        </w:rPr>
        <w:t>var</w:t>
      </w:r>
      <w:r>
        <w:t xml:space="preserve"> x: </w:t>
      </w:r>
      <w:r w:rsidRPr="00F02D61">
        <w:rPr>
          <w:color w:val="0000FF"/>
        </w:rPr>
        <w:t>string</w:t>
      </w:r>
      <w:r>
        <w:t>;</w:t>
      </w:r>
      <w:r>
        <w:br/>
        <w:t>}</w:t>
      </w:r>
    </w:p>
    <w:p w:rsidR="0044410D" w:rsidRPr="0044410D" w:rsidRDefault="007657A4" w:rsidP="004A2792">
      <w:r>
        <w:t xml:space="preserve">Declaration spaces </w:t>
      </w:r>
      <w:r w:rsidR="00CC69F6">
        <w:t>exist</w:t>
      </w:r>
      <w:r>
        <w:t xml:space="preserve"> as follows:</w:t>
      </w:r>
    </w:p>
    <w:p w:rsidR="0044410D" w:rsidRPr="0044410D" w:rsidRDefault="00E67210" w:rsidP="00563D8D">
      <w:pPr>
        <w:pStyle w:val="ListParagraph"/>
        <w:numPr>
          <w:ilvl w:val="0"/>
          <w:numId w:val="8"/>
        </w:numPr>
      </w:pPr>
      <w:r>
        <w:lastRenderedPageBreak/>
        <w:t xml:space="preserve">The global namespace, each module, and each declared namespace </w:t>
      </w:r>
      <w:r w:rsidR="00F44AAF">
        <w:t>has a</w:t>
      </w:r>
      <w:r w:rsidR="00CB0774">
        <w:t xml:space="preserve"> declaration space</w:t>
      </w:r>
      <w:r w:rsidR="00FF5543">
        <w:t xml:space="preserve"> for its contained entities (whether local or exported)</w:t>
      </w:r>
      <w:r w:rsidR="002C407F">
        <w:t>.</w:t>
      </w:r>
    </w:p>
    <w:p w:rsidR="00FF5543" w:rsidRDefault="005D5F44" w:rsidP="00563D8D">
      <w:pPr>
        <w:pStyle w:val="ListParagraph"/>
        <w:numPr>
          <w:ilvl w:val="0"/>
          <w:numId w:val="8"/>
        </w:numPr>
      </w:pPr>
      <w:r>
        <w:t>E</w:t>
      </w:r>
      <w:r w:rsidR="002979E5">
        <w:t xml:space="preserve">ach </w:t>
      </w:r>
      <w:r w:rsidR="00E67210">
        <w:t xml:space="preserve">module </w:t>
      </w:r>
      <w:r>
        <w:t xml:space="preserve">has </w:t>
      </w:r>
      <w:r w:rsidR="002979E5">
        <w:t>a declara</w:t>
      </w:r>
      <w:r w:rsidR="00FF5543">
        <w:t>tion space for its exported entities</w:t>
      </w:r>
      <w:r w:rsidR="007B4ED0">
        <w:t xml:space="preserve">. </w:t>
      </w:r>
      <w:r w:rsidR="007B4ED0" w:rsidRPr="000028B8">
        <w:t>All export declarations</w:t>
      </w:r>
      <w:r w:rsidR="007B4ED0">
        <w:t xml:space="preserve"> </w:t>
      </w:r>
      <w:r w:rsidR="00383997">
        <w:t xml:space="preserve">in the module </w:t>
      </w:r>
      <w:r w:rsidR="007B4ED0">
        <w:t xml:space="preserve">contribute to </w:t>
      </w:r>
      <w:r w:rsidR="00FF5543">
        <w:t>this declaration space.</w:t>
      </w:r>
    </w:p>
    <w:p w:rsidR="0044410D" w:rsidRPr="0044410D" w:rsidRDefault="00FF5543" w:rsidP="00563D8D">
      <w:pPr>
        <w:pStyle w:val="ListParagraph"/>
        <w:numPr>
          <w:ilvl w:val="0"/>
          <w:numId w:val="8"/>
        </w:numPr>
      </w:pPr>
      <w:r>
        <w:t xml:space="preserve">Each declared namespace has a declaration space for its exported entities. </w:t>
      </w:r>
      <w:r w:rsidRPr="000028B8">
        <w:t>All export declarations</w:t>
      </w:r>
      <w:r>
        <w:t xml:space="preserve"> in the namespace contribute to this declaration space</w:t>
      </w:r>
      <w:r w:rsidR="000C17F0">
        <w:t>. A declared namespace’s</w:t>
      </w:r>
      <w:r>
        <w:t xml:space="preserve"> declaration space</w:t>
      </w:r>
      <w:r w:rsidR="007B4ED0">
        <w:t xml:space="preserve"> </w:t>
      </w:r>
      <w:r>
        <w:t xml:space="preserve">is </w:t>
      </w:r>
      <w:r w:rsidR="007B4ED0">
        <w:t xml:space="preserve">shared with other </w:t>
      </w:r>
      <w:r w:rsidR="00E67210">
        <w:t>declared namespace</w:t>
      </w:r>
      <w:r w:rsidR="007B4ED0">
        <w:t>s</w:t>
      </w:r>
      <w:r w:rsidR="00C27CED">
        <w:t xml:space="preserve"> that have the same </w:t>
      </w:r>
      <w:r w:rsidR="0088056A">
        <w:t>root container</w:t>
      </w:r>
      <w:r w:rsidR="004905BD">
        <w:t xml:space="preserve"> </w:t>
      </w:r>
      <w:r w:rsidR="007B4ED0">
        <w:t>and the same qualified na</w:t>
      </w:r>
      <w:r w:rsidR="004905BD">
        <w:t xml:space="preserve">me starting from that </w:t>
      </w:r>
      <w:r w:rsidR="0088056A">
        <w:t>root container</w:t>
      </w:r>
      <w:r w:rsidR="007B4ED0">
        <w:t>.</w:t>
      </w:r>
    </w:p>
    <w:p w:rsidR="0044410D" w:rsidRPr="0044410D" w:rsidRDefault="00E336D8" w:rsidP="00563D8D">
      <w:pPr>
        <w:pStyle w:val="ListParagraph"/>
        <w:numPr>
          <w:ilvl w:val="0"/>
          <w:numId w:val="8"/>
        </w:numPr>
      </w:pPr>
      <w:r>
        <w:t>Each class declaration has a declaration space for instance members</w:t>
      </w:r>
      <w:r w:rsidR="000C17F0">
        <w:t xml:space="preserve"> and type parameters</w:t>
      </w:r>
      <w:r>
        <w:t>, a</w:t>
      </w:r>
      <w:r w:rsidR="000C17F0">
        <w:t xml:space="preserve">nd a </w:t>
      </w:r>
      <w:r>
        <w:t>declaration space for static members.</w:t>
      </w:r>
    </w:p>
    <w:p w:rsidR="0044410D" w:rsidRPr="0044410D" w:rsidRDefault="008676AD" w:rsidP="00563D8D">
      <w:pPr>
        <w:pStyle w:val="ListParagraph"/>
        <w:numPr>
          <w:ilvl w:val="0"/>
          <w:numId w:val="8"/>
        </w:numPr>
      </w:pPr>
      <w:r>
        <w:t xml:space="preserve">Each interface </w:t>
      </w:r>
      <w:r w:rsidR="00E336D8">
        <w:t>declaration</w:t>
      </w:r>
      <w:r>
        <w:t xml:space="preserve"> </w:t>
      </w:r>
      <w:r w:rsidR="007B4ED0">
        <w:t>has</w:t>
      </w:r>
      <w:r>
        <w:t xml:space="preserve"> a declaration space for members</w:t>
      </w:r>
      <w:r w:rsidR="00A31743">
        <w:t xml:space="preserve"> </w:t>
      </w:r>
      <w:r w:rsidR="000C17F0">
        <w:t>and</w:t>
      </w:r>
      <w:r w:rsidR="00A31743">
        <w:t xml:space="preserve"> type parameters</w:t>
      </w:r>
      <w:r>
        <w:t>.</w:t>
      </w:r>
      <w:r w:rsidR="007B4ED0">
        <w:t xml:space="preserve"> An interface</w:t>
      </w:r>
      <w:r w:rsidR="008F4735">
        <w:t>'</w:t>
      </w:r>
      <w:r w:rsidR="007B4ED0">
        <w:t>s declaration space is shared with other interfaces</w:t>
      </w:r>
      <w:r w:rsidR="00C27CED">
        <w:t xml:space="preserve"> that have the same </w:t>
      </w:r>
      <w:r w:rsidR="0088056A">
        <w:t>root container</w:t>
      </w:r>
      <w:r w:rsidR="00C27CED">
        <w:t xml:space="preserve"> </w:t>
      </w:r>
      <w:r w:rsidR="007B4ED0">
        <w:t xml:space="preserve">and the same qualified name starting from that </w:t>
      </w:r>
      <w:r w:rsidR="0088056A">
        <w:t>root container</w:t>
      </w:r>
      <w:r w:rsidR="007B4ED0">
        <w:t>.</w:t>
      </w:r>
    </w:p>
    <w:p w:rsidR="0044410D" w:rsidRDefault="00E336D8" w:rsidP="00563D8D">
      <w:pPr>
        <w:pStyle w:val="ListParagraph"/>
        <w:numPr>
          <w:ilvl w:val="0"/>
          <w:numId w:val="8"/>
        </w:numPr>
      </w:pPr>
      <w:r>
        <w:t>Each enum declaration has a declaration space for its enum members.</w:t>
      </w:r>
      <w:r w:rsidR="00CB0774" w:rsidRPr="00CB0774">
        <w:t xml:space="preserve"> </w:t>
      </w:r>
      <w:r w:rsidR="00CB0774">
        <w:t>An enum</w:t>
      </w:r>
      <w:r w:rsidR="008F4735">
        <w:t>'</w:t>
      </w:r>
      <w:r w:rsidR="00CB0774">
        <w:t>s declaration space is shared with other enums</w:t>
      </w:r>
      <w:r w:rsidR="00C27CED">
        <w:t xml:space="preserve"> that have the same </w:t>
      </w:r>
      <w:r w:rsidR="0088056A">
        <w:t>root container</w:t>
      </w:r>
      <w:r w:rsidR="00C27CED">
        <w:t xml:space="preserve"> </w:t>
      </w:r>
      <w:r w:rsidR="00CB0774">
        <w:t>and the same qualified nam</w:t>
      </w:r>
      <w:r w:rsidR="00F00627">
        <w:t xml:space="preserve">e starting from that </w:t>
      </w:r>
      <w:r w:rsidR="0088056A">
        <w:t>root container</w:t>
      </w:r>
      <w:r w:rsidR="00CB0774">
        <w:t>.</w:t>
      </w:r>
    </w:p>
    <w:p w:rsidR="00237527" w:rsidRPr="0044410D" w:rsidRDefault="00237527" w:rsidP="00563D8D">
      <w:pPr>
        <w:pStyle w:val="ListParagraph"/>
        <w:numPr>
          <w:ilvl w:val="0"/>
          <w:numId w:val="8"/>
        </w:numPr>
      </w:pPr>
      <w:r>
        <w:t>Each type alias declaration has a declaration space for its type parameters.</w:t>
      </w:r>
    </w:p>
    <w:p w:rsidR="008147F2" w:rsidRDefault="009E7EEC" w:rsidP="00563D8D">
      <w:pPr>
        <w:pStyle w:val="ListParagraph"/>
        <w:numPr>
          <w:ilvl w:val="0"/>
          <w:numId w:val="8"/>
        </w:numPr>
      </w:pPr>
      <w:r>
        <w:t>Each function</w:t>
      </w:r>
      <w:r w:rsidR="00F1764D">
        <w:t>-like</w:t>
      </w:r>
      <w:r>
        <w:t xml:space="preserve"> declaration </w:t>
      </w:r>
      <w:r w:rsidR="00751F7E">
        <w:t xml:space="preserve">(including </w:t>
      </w:r>
      <w:r w:rsidR="00F1764D">
        <w:t xml:space="preserve">function declarations, </w:t>
      </w:r>
      <w:r w:rsidR="006F7F4B">
        <w:t>constructor</w:t>
      </w:r>
      <w:r w:rsidR="00F1764D">
        <w:t xml:space="preserve"> declarations</w:t>
      </w:r>
      <w:r w:rsidR="006F7F4B">
        <w:t xml:space="preserve">, </w:t>
      </w:r>
      <w:r w:rsidR="00751F7E">
        <w:t xml:space="preserve">member </w:t>
      </w:r>
      <w:r w:rsidR="00993520">
        <w:t>function</w:t>
      </w:r>
      <w:r w:rsidR="00F1764D">
        <w:t xml:space="preserve"> declarations</w:t>
      </w:r>
      <w:r w:rsidR="00834492">
        <w:t>, member accessor declarations</w:t>
      </w:r>
      <w:r w:rsidR="00F1764D">
        <w:t>, function expressions, and arrow functions</w:t>
      </w:r>
      <w:r w:rsidR="00751F7E">
        <w:t>)</w:t>
      </w:r>
      <w:r w:rsidR="00834492">
        <w:t xml:space="preserve"> </w:t>
      </w:r>
      <w:r w:rsidR="00062918">
        <w:t>has</w:t>
      </w:r>
      <w:r>
        <w:t xml:space="preserve"> </w:t>
      </w:r>
      <w:r w:rsidR="002149AD">
        <w:t>a declaration space</w:t>
      </w:r>
      <w:r w:rsidR="006C52E7">
        <w:t xml:space="preserve"> for</w:t>
      </w:r>
      <w:r w:rsidR="008676AD">
        <w:t xml:space="preserve"> </w:t>
      </w:r>
      <w:r w:rsidR="00DD6A2B">
        <w:t>locals</w:t>
      </w:r>
      <w:r w:rsidR="008147F2">
        <w:t xml:space="preserve"> and</w:t>
      </w:r>
      <w:r w:rsidR="007D7064">
        <w:t xml:space="preserve"> type parameters. This declaration space includes parameter declarations, all </w:t>
      </w:r>
      <w:r w:rsidR="008147F2">
        <w:t xml:space="preserve">local </w:t>
      </w:r>
      <w:r w:rsidR="00CF3CD6">
        <w:t>var</w:t>
      </w:r>
      <w:r w:rsidR="008147F2">
        <w:t xml:space="preserve"> and function declarations</w:t>
      </w:r>
      <w:r w:rsidR="007D7064">
        <w:t>, and l</w:t>
      </w:r>
      <w:r w:rsidR="0013674E">
        <w:t xml:space="preserve">ocal </w:t>
      </w:r>
      <w:r w:rsidR="008147F2">
        <w:t xml:space="preserve">let, const, class, interface, type alias, and enum declarations </w:t>
      </w:r>
      <w:r w:rsidR="007D7064">
        <w:t xml:space="preserve">that occur </w:t>
      </w:r>
      <w:r w:rsidR="00462F40">
        <w:t>immediately with</w:t>
      </w:r>
      <w:r w:rsidR="007D7064">
        <w:t xml:space="preserve">in the function body and </w:t>
      </w:r>
      <w:r w:rsidR="008147F2">
        <w:t>are not further nested in blocks.</w:t>
      </w:r>
    </w:p>
    <w:p w:rsidR="00277005" w:rsidRDefault="00277005" w:rsidP="00563D8D">
      <w:pPr>
        <w:pStyle w:val="ListParagraph"/>
        <w:numPr>
          <w:ilvl w:val="0"/>
          <w:numId w:val="8"/>
        </w:numPr>
      </w:pPr>
      <w:r>
        <w:t xml:space="preserve">Each </w:t>
      </w:r>
      <w:r w:rsidR="00CF3CD6">
        <w:t xml:space="preserve">statement </w:t>
      </w:r>
      <w:r>
        <w:t xml:space="preserve">block has a declaration space for </w:t>
      </w:r>
      <w:r w:rsidR="007D7064">
        <w:t xml:space="preserve">local </w:t>
      </w:r>
      <w:r>
        <w:t>let, const, class, interface, ty</w:t>
      </w:r>
      <w:r w:rsidR="0013674E">
        <w:t xml:space="preserve">pe alias, and enum declarations </w:t>
      </w:r>
      <w:r w:rsidR="007D7064">
        <w:t xml:space="preserve">that occur </w:t>
      </w:r>
      <w:r w:rsidR="0013674E">
        <w:t>immediately within that block.</w:t>
      </w:r>
    </w:p>
    <w:p w:rsidR="0044410D" w:rsidRPr="0044410D" w:rsidRDefault="008B7349" w:rsidP="00563D8D">
      <w:pPr>
        <w:pStyle w:val="ListParagraph"/>
        <w:numPr>
          <w:ilvl w:val="0"/>
          <w:numId w:val="8"/>
        </w:numPr>
      </w:pPr>
      <w:r>
        <w:t>Each object literal has a declaration space for its properties.</w:t>
      </w:r>
    </w:p>
    <w:p w:rsidR="00130FED" w:rsidRPr="0044410D" w:rsidRDefault="00E336D8" w:rsidP="00CF3CD6">
      <w:pPr>
        <w:pStyle w:val="ListParagraph"/>
        <w:numPr>
          <w:ilvl w:val="0"/>
          <w:numId w:val="8"/>
        </w:numPr>
      </w:pPr>
      <w:r>
        <w:t>Each object type literal has a declaration space for its members.</w:t>
      </w:r>
    </w:p>
    <w:p w:rsidR="0035594D" w:rsidRDefault="00F44AAF" w:rsidP="00D21C8A">
      <w:r>
        <w:t>Top-level</w:t>
      </w:r>
      <w:r w:rsidR="00C97D91">
        <w:t xml:space="preserve"> declarations </w:t>
      </w:r>
      <w:r w:rsidR="00F65AD4">
        <w:t xml:space="preserve">in a source file with no top-level import or export declarations </w:t>
      </w:r>
      <w:r>
        <w:t xml:space="preserve">belong </w:t>
      </w:r>
      <w:r w:rsidR="00C97D91">
        <w:t xml:space="preserve">to the </w:t>
      </w:r>
      <w:r w:rsidR="00F00627">
        <w:rPr>
          <w:b/>
          <w:i/>
        </w:rPr>
        <w:t>global namespace</w:t>
      </w:r>
      <w:r>
        <w:t>. Top</w:t>
      </w:r>
      <w:r w:rsidR="00F65AD4">
        <w:t xml:space="preserve">-level declarations in a </w:t>
      </w:r>
      <w:r>
        <w:t xml:space="preserve">source file </w:t>
      </w:r>
      <w:r w:rsidR="00F65AD4">
        <w:t xml:space="preserve">with one or more top-level import or export declarations </w:t>
      </w:r>
      <w:r>
        <w:t xml:space="preserve">belong to the </w:t>
      </w:r>
      <w:r w:rsidRPr="00F65AD4">
        <w:rPr>
          <w:b/>
          <w:i/>
        </w:rPr>
        <w:t>module</w:t>
      </w:r>
      <w:r>
        <w:t xml:space="preserve"> represented by that source file.</w:t>
      </w:r>
    </w:p>
    <w:p w:rsidR="0044410D" w:rsidRPr="0044410D" w:rsidRDefault="00315F14" w:rsidP="00E05501">
      <w:r>
        <w:t>The</w:t>
      </w:r>
      <w:r w:rsidR="00180627">
        <w:t xml:space="preserve"> </w:t>
      </w:r>
      <w:r w:rsidR="0088056A">
        <w:rPr>
          <w:b/>
          <w:i/>
        </w:rPr>
        <w:t>container</w:t>
      </w:r>
      <w:r w:rsidR="00180627">
        <w:t xml:space="preserve"> </w:t>
      </w:r>
      <w:r>
        <w:t xml:space="preserve">of an entity </w:t>
      </w:r>
      <w:r w:rsidR="00180627">
        <w:t>is defined as follows:</w:t>
      </w:r>
    </w:p>
    <w:p w:rsidR="0044410D" w:rsidRPr="0044410D" w:rsidRDefault="00E05501" w:rsidP="00563D8D">
      <w:pPr>
        <w:pStyle w:val="ListParagraph"/>
        <w:numPr>
          <w:ilvl w:val="0"/>
          <w:numId w:val="42"/>
        </w:numPr>
      </w:pPr>
      <w:r>
        <w:t xml:space="preserve">The </w:t>
      </w:r>
      <w:r w:rsidR="0088056A">
        <w:t>container</w:t>
      </w:r>
      <w:r>
        <w:t xml:space="preserve"> of an entity declared in a</w:t>
      </w:r>
      <w:r w:rsidR="0088056A">
        <w:t xml:space="preserve"> namespace</w:t>
      </w:r>
      <w:r>
        <w:t xml:space="preserve"> </w:t>
      </w:r>
      <w:r w:rsidR="0088056A">
        <w:t xml:space="preserve">declaration </w:t>
      </w:r>
      <w:r>
        <w:t xml:space="preserve">is that </w:t>
      </w:r>
      <w:r w:rsidR="0088056A">
        <w:t>namespace declaration</w:t>
      </w:r>
      <w:r>
        <w:t>.</w:t>
      </w:r>
    </w:p>
    <w:p w:rsidR="0044410D" w:rsidRPr="0044410D" w:rsidRDefault="00E05501" w:rsidP="00563D8D">
      <w:pPr>
        <w:pStyle w:val="ListParagraph"/>
        <w:numPr>
          <w:ilvl w:val="0"/>
          <w:numId w:val="42"/>
        </w:numPr>
      </w:pPr>
      <w:r>
        <w:t xml:space="preserve">The </w:t>
      </w:r>
      <w:r w:rsidR="0088056A">
        <w:t>container</w:t>
      </w:r>
      <w:r>
        <w:t xml:space="preserve"> of an entity declared in </w:t>
      </w:r>
      <w:r w:rsidR="0088056A">
        <w:t>a</w:t>
      </w:r>
      <w:r>
        <w:t xml:space="preserve"> module is that module.</w:t>
      </w:r>
    </w:p>
    <w:p w:rsidR="0044410D" w:rsidRPr="0044410D" w:rsidRDefault="005B43AC" w:rsidP="00563D8D">
      <w:pPr>
        <w:pStyle w:val="ListParagraph"/>
        <w:numPr>
          <w:ilvl w:val="0"/>
          <w:numId w:val="42"/>
        </w:numPr>
      </w:pPr>
      <w:r>
        <w:t xml:space="preserve">The </w:t>
      </w:r>
      <w:r w:rsidR="0088056A">
        <w:t>container</w:t>
      </w:r>
      <w:r>
        <w:t xml:space="preserve"> of an entity declared in the global </w:t>
      </w:r>
      <w:r w:rsidR="006E76E2">
        <w:t>namespace</w:t>
      </w:r>
      <w:r>
        <w:t xml:space="preserve"> is the global </w:t>
      </w:r>
      <w:r w:rsidR="006E76E2">
        <w:t>namespace</w:t>
      </w:r>
      <w:r>
        <w:t>.</w:t>
      </w:r>
    </w:p>
    <w:p w:rsidR="0044410D" w:rsidRPr="0044410D" w:rsidRDefault="005B43AC" w:rsidP="00563D8D">
      <w:pPr>
        <w:pStyle w:val="ListParagraph"/>
        <w:numPr>
          <w:ilvl w:val="0"/>
          <w:numId w:val="42"/>
        </w:numPr>
      </w:pPr>
      <w:r>
        <w:t xml:space="preserve">The </w:t>
      </w:r>
      <w:r w:rsidR="0088056A">
        <w:t xml:space="preserve">container of a </w:t>
      </w:r>
      <w:r>
        <w:t xml:space="preserve">module is the global </w:t>
      </w:r>
      <w:r w:rsidR="006E76E2">
        <w:t>namespace</w:t>
      </w:r>
      <w:r>
        <w:t>.</w:t>
      </w:r>
    </w:p>
    <w:p w:rsidR="0044410D" w:rsidRPr="0044410D" w:rsidRDefault="00315F14" w:rsidP="00D21C8A">
      <w:r>
        <w:t xml:space="preserve">The </w:t>
      </w:r>
      <w:r w:rsidRPr="00315F14">
        <w:rPr>
          <w:b/>
          <w:i/>
        </w:rPr>
        <w:t xml:space="preserve">root </w:t>
      </w:r>
      <w:r w:rsidR="0088056A">
        <w:rPr>
          <w:b/>
          <w:i/>
        </w:rPr>
        <w:t>container</w:t>
      </w:r>
      <w:r>
        <w:t xml:space="preserve"> of an entity is defined as follows:</w:t>
      </w:r>
    </w:p>
    <w:p w:rsidR="0044410D" w:rsidRPr="0044410D" w:rsidRDefault="00315F14" w:rsidP="00563D8D">
      <w:pPr>
        <w:pStyle w:val="ListParagraph"/>
        <w:numPr>
          <w:ilvl w:val="0"/>
          <w:numId w:val="43"/>
        </w:numPr>
      </w:pPr>
      <w:r>
        <w:t xml:space="preserve">The root </w:t>
      </w:r>
      <w:r w:rsidR="0088056A">
        <w:t>container</w:t>
      </w:r>
      <w:r>
        <w:t xml:space="preserve"> of a non-exported entity is </w:t>
      </w:r>
      <w:r w:rsidR="0088056A">
        <w:t>the entity’s container</w:t>
      </w:r>
      <w:r>
        <w:t>.</w:t>
      </w:r>
    </w:p>
    <w:p w:rsidR="0044410D" w:rsidRPr="0044410D" w:rsidRDefault="00315F14" w:rsidP="00563D8D">
      <w:pPr>
        <w:pStyle w:val="ListParagraph"/>
        <w:numPr>
          <w:ilvl w:val="0"/>
          <w:numId w:val="43"/>
        </w:numPr>
      </w:pPr>
      <w:r>
        <w:t xml:space="preserve">The root </w:t>
      </w:r>
      <w:r w:rsidR="0088056A">
        <w:t>container</w:t>
      </w:r>
      <w:r>
        <w:t xml:space="preserve"> of an exported entity is the root </w:t>
      </w:r>
      <w:r w:rsidR="0088056A">
        <w:t>container</w:t>
      </w:r>
      <w:r>
        <w:t xml:space="preserve"> of the entity</w:t>
      </w:r>
      <w:r w:rsidR="008F4735">
        <w:t>'</w:t>
      </w:r>
      <w:r>
        <w:t xml:space="preserve">s </w:t>
      </w:r>
      <w:r w:rsidR="0088056A">
        <w:t>container</w:t>
      </w:r>
      <w:r>
        <w:t>.</w:t>
      </w:r>
    </w:p>
    <w:p w:rsidR="0044410D" w:rsidRPr="0044410D" w:rsidRDefault="00315F14" w:rsidP="00315F14">
      <w:r>
        <w:lastRenderedPageBreak/>
        <w:t xml:space="preserve">Intuitively, </w:t>
      </w:r>
      <w:r w:rsidRPr="00315F14">
        <w:t>t</w:t>
      </w:r>
      <w:r w:rsidR="00D21C8A" w:rsidRPr="00315F14">
        <w:t xml:space="preserve">he root </w:t>
      </w:r>
      <w:r w:rsidR="0088056A">
        <w:t>container</w:t>
      </w:r>
      <w:r w:rsidR="00D21C8A" w:rsidRPr="00315F14">
        <w:t xml:space="preserve"> of an</w:t>
      </w:r>
      <w:r w:rsidR="00D21C8A">
        <w:t xml:space="preserve"> entity is the outermost module </w:t>
      </w:r>
      <w:r w:rsidR="0088056A">
        <w:t>or namespace body</w:t>
      </w:r>
      <w:r w:rsidR="0098492B">
        <w:t xml:space="preserve"> </w:t>
      </w:r>
      <w:r w:rsidR="00913E90">
        <w:t xml:space="preserve">from </w:t>
      </w:r>
      <w:r w:rsidR="00D21C8A">
        <w:t>within</w:t>
      </w:r>
      <w:r>
        <w:t xml:space="preserve"> which the entity is reachable.</w:t>
      </w:r>
    </w:p>
    <w:p w:rsidR="0044410D" w:rsidRPr="0044410D" w:rsidRDefault="00F65AD4" w:rsidP="00F80C83">
      <w:r>
        <w:t xml:space="preserve">Interfaces, enums, and </w:t>
      </w:r>
      <w:r w:rsidR="0066299B">
        <w:t>namespaces</w:t>
      </w:r>
      <w:r w:rsidR="00D97A36">
        <w:t xml:space="preserve"> are</w:t>
      </w:r>
      <w:r w:rsidR="00901AF2">
        <w:t xml:space="preserve"> </w:t>
      </w:r>
      <w:r w:rsidR="008F4735">
        <w:t>"</w:t>
      </w:r>
      <w:r w:rsidR="00901AF2">
        <w:t>open ende</w:t>
      </w:r>
      <w:r w:rsidR="003455BC">
        <w:t>d,</w:t>
      </w:r>
      <w:r w:rsidR="008F4735">
        <w:t>"</w:t>
      </w:r>
      <w:r w:rsidR="003455BC">
        <w:t xml:space="preserve"> </w:t>
      </w:r>
      <w:r>
        <w:t xml:space="preserve">meaning that </w:t>
      </w:r>
      <w:r w:rsidR="008C111D">
        <w:t>interface</w:t>
      </w:r>
      <w:r>
        <w:t>, enum,</w:t>
      </w:r>
      <w:r w:rsidR="00975F72">
        <w:t xml:space="preserve"> and </w:t>
      </w:r>
      <w:r w:rsidR="0066299B">
        <w:t>namespace</w:t>
      </w:r>
      <w:r w:rsidR="00D97A36">
        <w:t xml:space="preserve"> declarations with the same qualified name relative to a common root are automatically merged.</w:t>
      </w:r>
      <w:r w:rsidR="004F26C1">
        <w:t xml:space="preserve"> </w:t>
      </w:r>
      <w:r w:rsidR="00F80C83">
        <w:t>For further details, see section</w:t>
      </w:r>
      <w:r w:rsidR="00753A7D">
        <w:t>s</w:t>
      </w:r>
      <w:r w:rsidR="00650AF4">
        <w:t xml:space="preserve"> </w:t>
      </w:r>
      <w:r w:rsidR="00650AF4">
        <w:fldChar w:fldCharType="begin"/>
      </w:r>
      <w:r w:rsidR="00650AF4">
        <w:instrText xml:space="preserve"> REF _Ref352748707 \r \h </w:instrText>
      </w:r>
      <w:r w:rsidR="00650AF4">
        <w:fldChar w:fldCharType="separate"/>
      </w:r>
      <w:r w:rsidR="00A3147C">
        <w:t>7.2</w:t>
      </w:r>
      <w:r w:rsidR="00650AF4">
        <w:fldChar w:fldCharType="end"/>
      </w:r>
      <w:r w:rsidR="00650AF4">
        <w:t xml:space="preserve">, </w:t>
      </w:r>
      <w:r w:rsidR="00650AF4">
        <w:fldChar w:fldCharType="begin"/>
      </w:r>
      <w:r w:rsidR="00650AF4">
        <w:instrText xml:space="preserve"> REF _Ref352749354 \r \h </w:instrText>
      </w:r>
      <w:r w:rsidR="00650AF4">
        <w:fldChar w:fldCharType="separate"/>
      </w:r>
      <w:r w:rsidR="00A3147C">
        <w:t>9.3</w:t>
      </w:r>
      <w:r w:rsidR="00650AF4">
        <w:fldChar w:fldCharType="end"/>
      </w:r>
      <w:r w:rsidR="00650AF4">
        <w:t xml:space="preserve">, and </w:t>
      </w:r>
      <w:r w:rsidR="00650AF4">
        <w:fldChar w:fldCharType="begin"/>
      </w:r>
      <w:r w:rsidR="00650AF4">
        <w:instrText xml:space="preserve"> REF _Ref352749355 \r \h </w:instrText>
      </w:r>
      <w:r w:rsidR="00650AF4">
        <w:fldChar w:fldCharType="separate"/>
      </w:r>
      <w:r w:rsidR="00A3147C">
        <w:t>10.5</w:t>
      </w:r>
      <w:r w:rsidR="00650AF4">
        <w:fldChar w:fldCharType="end"/>
      </w:r>
      <w:r w:rsidR="00650AF4">
        <w:t>.</w:t>
      </w:r>
    </w:p>
    <w:p w:rsidR="0044410D" w:rsidRPr="0044410D" w:rsidRDefault="00910EC9" w:rsidP="002C14F9">
      <w:r>
        <w:t>Instance and static members</w:t>
      </w:r>
      <w:r w:rsidR="002C14F9">
        <w:t xml:space="preserve"> in a </w:t>
      </w:r>
      <w:r w:rsidR="00D03918">
        <w:t>class</w:t>
      </w:r>
      <w:r w:rsidR="002C14F9">
        <w:t xml:space="preserve"> are in separate dec</w:t>
      </w:r>
      <w:r w:rsidR="00D14731">
        <w:t>laration spaces</w:t>
      </w:r>
      <w:r w:rsidR="002C14F9">
        <w:t>. Thus the following is permitted:</w:t>
      </w:r>
    </w:p>
    <w:p w:rsidR="0044410D" w:rsidRDefault="002C14F9" w:rsidP="002C14F9">
      <w:pPr>
        <w:pStyle w:val="Code"/>
      </w:pPr>
      <w:r w:rsidRPr="00D54DB2">
        <w:rPr>
          <w:color w:val="0000FF"/>
        </w:rPr>
        <w:t>class</w:t>
      </w:r>
      <w:r w:rsidR="001073B8" w:rsidRPr="00D54DB2">
        <w:t xml:space="preserve"> C </w:t>
      </w:r>
      <w:r w:rsidRPr="00D54DB2">
        <w:t>{</w:t>
      </w:r>
      <w:r w:rsidR="0048218E" w:rsidRPr="00D54DB2">
        <w:br/>
      </w:r>
      <w:r w:rsidR="00F52F45" w:rsidRPr="00D54DB2">
        <w:t xml:space="preserve">    </w:t>
      </w:r>
      <w:r w:rsidRPr="00D54DB2">
        <w:t>x</w:t>
      </w:r>
      <w:r w:rsidR="00B602E8" w:rsidRPr="00D54DB2">
        <w:t>: number</w:t>
      </w:r>
      <w:r w:rsidRPr="00D54DB2">
        <w:t>;</w:t>
      </w:r>
      <w:r w:rsidR="00F52F45" w:rsidRPr="00D54DB2">
        <w:t xml:space="preserve">  </w:t>
      </w:r>
      <w:r w:rsidR="002452A4" w:rsidRPr="00D54DB2">
        <w:t xml:space="preserve"> </w:t>
      </w:r>
      <w:r w:rsidR="00910EC9" w:rsidRPr="00D54DB2">
        <w:t xml:space="preserve">       </w:t>
      </w:r>
      <w:r w:rsidRPr="00D54DB2">
        <w:rPr>
          <w:color w:val="008000"/>
        </w:rPr>
        <w:t xml:space="preserve">// </w:t>
      </w:r>
      <w:r w:rsidR="00910EC9" w:rsidRPr="00D54DB2">
        <w:rPr>
          <w:color w:val="008000"/>
        </w:rPr>
        <w:t>Instance member</w:t>
      </w:r>
      <w:r w:rsidR="0048218E" w:rsidRPr="00D54DB2">
        <w:br/>
      </w:r>
      <w:r w:rsidRPr="00D54DB2">
        <w:t xml:space="preserve">    </w:t>
      </w:r>
      <w:r w:rsidRPr="00D54DB2">
        <w:rPr>
          <w:color w:val="0000FF"/>
        </w:rPr>
        <w:t>static</w:t>
      </w:r>
      <w:r w:rsidRPr="00D54DB2">
        <w:t xml:space="preserve"> x</w:t>
      </w:r>
      <w:r w:rsidR="00B602E8" w:rsidRPr="00D54DB2">
        <w:t xml:space="preserve">: string;   </w:t>
      </w:r>
      <w:r w:rsidRPr="00D54DB2">
        <w:rPr>
          <w:color w:val="008000"/>
        </w:rPr>
        <w:t>// Static</w:t>
      </w:r>
      <w:r w:rsidR="00910EC9" w:rsidRPr="00D54DB2">
        <w:rPr>
          <w:color w:val="008000"/>
        </w:rPr>
        <w:t xml:space="preserve"> member</w:t>
      </w:r>
      <w:r w:rsidR="0048218E" w:rsidRPr="00D54DB2">
        <w:br/>
      </w:r>
      <w:r w:rsidRPr="00D54DB2">
        <w:t>}</w:t>
      </w:r>
    </w:p>
    <w:p w:rsidR="0044410D" w:rsidRPr="0044410D" w:rsidRDefault="00D5183C" w:rsidP="00D5183C">
      <w:pPr>
        <w:pStyle w:val="Heading2"/>
      </w:pPr>
      <w:bookmarkStart w:id="25" w:name="_Ref320695415"/>
      <w:bookmarkStart w:id="26" w:name="_Toc439666129"/>
      <w:r>
        <w:t>Scopes</w:t>
      </w:r>
      <w:bookmarkEnd w:id="25"/>
      <w:bookmarkEnd w:id="26"/>
    </w:p>
    <w:p w:rsidR="0044410D" w:rsidRPr="0044410D" w:rsidRDefault="00D5183C" w:rsidP="00C02E06">
      <w:r>
        <w:t xml:space="preserve">The </w:t>
      </w:r>
      <w:r w:rsidRPr="00D5183C">
        <w:rPr>
          <w:b/>
          <w:i/>
        </w:rPr>
        <w:t>scope</w:t>
      </w:r>
      <w:r>
        <w:t xml:space="preserve"> of a name is the region of program text within which it is possible to refer to the entity declared by that name without qualification of the name.</w:t>
      </w:r>
      <w:r w:rsidR="009C1522">
        <w:t xml:space="preserve"> The scope of a name depends on the context in which the name is declared. </w:t>
      </w:r>
      <w:r w:rsidR="002F2742">
        <w:t>The</w:t>
      </w:r>
      <w:r w:rsidR="009C1522">
        <w:t xml:space="preserve"> contexts are listed </w:t>
      </w:r>
      <w:r w:rsidR="002F2742">
        <w:t xml:space="preserve">below </w:t>
      </w:r>
      <w:r w:rsidR="009C1522">
        <w:t>in order from outermost to innermost:</w:t>
      </w:r>
    </w:p>
    <w:p w:rsidR="0044410D" w:rsidRPr="0044410D" w:rsidRDefault="00992AD4" w:rsidP="00563D8D">
      <w:pPr>
        <w:pStyle w:val="ListParagraph"/>
        <w:numPr>
          <w:ilvl w:val="0"/>
          <w:numId w:val="11"/>
        </w:numPr>
      </w:pPr>
      <w:r>
        <w:t>The scope of a name</w:t>
      </w:r>
      <w:r w:rsidR="003D150F">
        <w:t xml:space="preserve"> </w:t>
      </w:r>
      <w:r w:rsidR="00F65AD4">
        <w:t xml:space="preserve">declared in the global </w:t>
      </w:r>
      <w:r w:rsidR="007F6A08">
        <w:t>namespace</w:t>
      </w:r>
      <w:r w:rsidR="00F65AD4">
        <w:t xml:space="preserve"> </w:t>
      </w:r>
      <w:r w:rsidR="006645CA">
        <w:t>is the entire program text.</w:t>
      </w:r>
    </w:p>
    <w:p w:rsidR="0044410D" w:rsidRPr="0044410D" w:rsidRDefault="00F65AD4" w:rsidP="00563D8D">
      <w:pPr>
        <w:pStyle w:val="ListParagraph"/>
        <w:numPr>
          <w:ilvl w:val="0"/>
          <w:numId w:val="11"/>
        </w:numPr>
      </w:pPr>
      <w:r>
        <w:t xml:space="preserve">The scope of </w:t>
      </w:r>
      <w:r w:rsidR="00992AD4">
        <w:t>a name</w:t>
      </w:r>
      <w:r w:rsidR="007F6A08">
        <w:t xml:space="preserve"> declared in a </w:t>
      </w:r>
      <w:r>
        <w:t>module is the source file of that module.</w:t>
      </w:r>
    </w:p>
    <w:p w:rsidR="0044410D" w:rsidRPr="0044410D" w:rsidRDefault="006645CA" w:rsidP="00563D8D">
      <w:pPr>
        <w:pStyle w:val="ListParagraph"/>
        <w:numPr>
          <w:ilvl w:val="0"/>
          <w:numId w:val="11"/>
        </w:numPr>
      </w:pPr>
      <w:r>
        <w:t>The scope of a</w:t>
      </w:r>
      <w:r w:rsidR="00A4676A">
        <w:t>n exported</w:t>
      </w:r>
      <w:r>
        <w:t xml:space="preserve"> </w:t>
      </w:r>
      <w:r w:rsidR="00992AD4">
        <w:t>name</w:t>
      </w:r>
      <w:r>
        <w:t xml:space="preserve"> declared </w:t>
      </w:r>
      <w:r w:rsidR="007F6A08">
        <w:t>within</w:t>
      </w:r>
      <w:r>
        <w:t xml:space="preserve"> </w:t>
      </w:r>
      <w:r w:rsidR="007F6A08">
        <w:t>a namespace</w:t>
      </w:r>
      <w:r>
        <w:t xml:space="preserve"> </w:t>
      </w:r>
      <w:r w:rsidR="007F6A08">
        <w:t xml:space="preserve">declaration </w:t>
      </w:r>
      <w:r>
        <w:t xml:space="preserve">is the body </w:t>
      </w:r>
      <w:r w:rsidR="004C0A2F">
        <w:t xml:space="preserve">of that </w:t>
      </w:r>
      <w:r w:rsidR="007F6A08">
        <w:t>namespace</w:t>
      </w:r>
      <w:r w:rsidR="004C0A2F">
        <w:t xml:space="preserve"> </w:t>
      </w:r>
      <w:r w:rsidR="007F6A08">
        <w:t xml:space="preserve">declaration </w:t>
      </w:r>
      <w:r w:rsidR="004C0A2F">
        <w:t>and every</w:t>
      </w:r>
      <w:r>
        <w:t xml:space="preserve"> </w:t>
      </w:r>
      <w:r w:rsidR="007F6A08">
        <w:t>namespace</w:t>
      </w:r>
      <w:r>
        <w:t xml:space="preserve"> </w:t>
      </w:r>
      <w:r w:rsidR="007F6A08">
        <w:t xml:space="preserve">declaration </w:t>
      </w:r>
      <w:r w:rsidR="006D1448">
        <w:t xml:space="preserve">with the same root </w:t>
      </w:r>
      <w:r w:rsidR="00B15D93">
        <w:t>and the same quali</w:t>
      </w:r>
      <w:r w:rsidR="00B6491F">
        <w:t>fied name relative to that root</w:t>
      </w:r>
      <w:r w:rsidR="00C66F87">
        <w:t>.</w:t>
      </w:r>
    </w:p>
    <w:p w:rsidR="0044410D" w:rsidRPr="0044410D" w:rsidRDefault="003D150F" w:rsidP="00563D8D">
      <w:pPr>
        <w:pStyle w:val="ListParagraph"/>
        <w:numPr>
          <w:ilvl w:val="0"/>
          <w:numId w:val="11"/>
        </w:numPr>
      </w:pPr>
      <w:r>
        <w:t xml:space="preserve">The scope of a non-exported </w:t>
      </w:r>
      <w:r w:rsidR="00992AD4">
        <w:t>name</w:t>
      </w:r>
      <w:r>
        <w:t xml:space="preserve"> declared within </w:t>
      </w:r>
      <w:r w:rsidR="007F6A08">
        <w:t>a namespace</w:t>
      </w:r>
      <w:r>
        <w:t xml:space="preserve"> declaration is the body of that </w:t>
      </w:r>
      <w:r w:rsidR="007F6A08">
        <w:t>namespace</w:t>
      </w:r>
      <w:r>
        <w:t xml:space="preserve"> declaration.</w:t>
      </w:r>
    </w:p>
    <w:p w:rsidR="0044410D" w:rsidRDefault="00B04590" w:rsidP="00563D8D">
      <w:pPr>
        <w:pStyle w:val="ListParagraph"/>
        <w:numPr>
          <w:ilvl w:val="0"/>
          <w:numId w:val="11"/>
        </w:numPr>
      </w:pPr>
      <w:r>
        <w:t xml:space="preserve">The scope of a type parameter </w:t>
      </w:r>
      <w:r w:rsidR="00992AD4">
        <w:t xml:space="preserve">name </w:t>
      </w:r>
      <w:r w:rsidR="00CF3CD6">
        <w:t xml:space="preserve">declared in a class or </w:t>
      </w:r>
      <w:r>
        <w:t xml:space="preserve">interface declaration </w:t>
      </w:r>
      <w:r w:rsidR="00215217">
        <w:t xml:space="preserve">is </w:t>
      </w:r>
      <w:r w:rsidR="00C339C4">
        <w:t>that</w:t>
      </w:r>
      <w:r w:rsidR="00215217">
        <w:t xml:space="preserve"> entire declaration, including constraints, extends clause, implements clause, and </w:t>
      </w:r>
      <w:r w:rsidR="00FC541D">
        <w:t xml:space="preserve">declaration </w:t>
      </w:r>
      <w:r w:rsidR="00462582">
        <w:t>body, but not including static member declarations.</w:t>
      </w:r>
    </w:p>
    <w:p w:rsidR="00CF3CD6" w:rsidRPr="0044410D" w:rsidRDefault="00CF3CD6" w:rsidP="00563D8D">
      <w:pPr>
        <w:pStyle w:val="ListParagraph"/>
        <w:numPr>
          <w:ilvl w:val="0"/>
          <w:numId w:val="11"/>
        </w:numPr>
      </w:pPr>
      <w:r>
        <w:t xml:space="preserve">The scope of a type parameter name declared in </w:t>
      </w:r>
      <w:r w:rsidR="00945DD6">
        <w:t>a type alias declaration is that entire type alias declaration.</w:t>
      </w:r>
    </w:p>
    <w:p w:rsidR="0044410D" w:rsidRPr="0044410D" w:rsidRDefault="005313A9" w:rsidP="00563D8D">
      <w:pPr>
        <w:pStyle w:val="ListParagraph"/>
        <w:numPr>
          <w:ilvl w:val="0"/>
          <w:numId w:val="11"/>
        </w:numPr>
      </w:pPr>
      <w:r>
        <w:t xml:space="preserve">The scope of a </w:t>
      </w:r>
      <w:r w:rsidR="00B70352">
        <w:t xml:space="preserve">member </w:t>
      </w:r>
      <w:r w:rsidR="00992AD4">
        <w:t xml:space="preserve">name </w:t>
      </w:r>
      <w:r>
        <w:t xml:space="preserve">declared in an enum declaration </w:t>
      </w:r>
      <w:r w:rsidR="00B70352">
        <w:t xml:space="preserve">is the body </w:t>
      </w:r>
      <w:r>
        <w:t xml:space="preserve">of that </w:t>
      </w:r>
      <w:r w:rsidR="00B70352">
        <w:t xml:space="preserve">declaration and every enum declaration </w:t>
      </w:r>
      <w:r>
        <w:t>with the same root and the same qualified name relative to that root</w:t>
      </w:r>
      <w:r w:rsidR="00B70352">
        <w:t>.</w:t>
      </w:r>
    </w:p>
    <w:p w:rsidR="0044410D" w:rsidRPr="0044410D" w:rsidRDefault="00EC105D" w:rsidP="00563D8D">
      <w:pPr>
        <w:pStyle w:val="ListParagraph"/>
        <w:numPr>
          <w:ilvl w:val="0"/>
          <w:numId w:val="11"/>
        </w:numPr>
      </w:pPr>
      <w:r>
        <w:t xml:space="preserve">The scope of a type parameter </w:t>
      </w:r>
      <w:r w:rsidR="00992AD4">
        <w:t xml:space="preserve">name </w:t>
      </w:r>
      <w:r>
        <w:t xml:space="preserve">declared in a call or construct signature is </w:t>
      </w:r>
      <w:r w:rsidR="00843B6F">
        <w:t>that</w:t>
      </w:r>
      <w:r>
        <w:t xml:space="preserve"> entire signature declaration, including constraints, parameter list, and return type. If the signature is part of a function implementation, the scope includes the function body.</w:t>
      </w:r>
    </w:p>
    <w:p w:rsidR="00A815DC" w:rsidRDefault="008C4B77" w:rsidP="00A815DC">
      <w:pPr>
        <w:pStyle w:val="ListParagraph"/>
        <w:numPr>
          <w:ilvl w:val="0"/>
          <w:numId w:val="11"/>
        </w:numPr>
      </w:pPr>
      <w:r>
        <w:t xml:space="preserve">The scope of a </w:t>
      </w:r>
      <w:r w:rsidR="00945DD6">
        <w:t>parameter name declared in</w:t>
      </w:r>
      <w:r>
        <w:t xml:space="preserve"> a </w:t>
      </w:r>
      <w:r w:rsidR="00A815DC">
        <w:t>call or construct signature is the remainder of the signature declaration. If the signature is part of a function-like declaration with a body (including a function declaration, constructor declaration, member function declaration, member accessor declaration, function expression, or arrow function), the scope includes the body of that function-like declaration.</w:t>
      </w:r>
    </w:p>
    <w:p w:rsidR="00945DD6" w:rsidRDefault="00945DD6" w:rsidP="00563D8D">
      <w:pPr>
        <w:pStyle w:val="ListParagraph"/>
        <w:numPr>
          <w:ilvl w:val="0"/>
          <w:numId w:val="11"/>
        </w:numPr>
      </w:pPr>
      <w:r>
        <w:lastRenderedPageBreak/>
        <w:t xml:space="preserve">The scope of a local var or function name declared </w:t>
      </w:r>
      <w:r w:rsidR="00FF3F6B">
        <w:t xml:space="preserve">anywhere </w:t>
      </w:r>
      <w:r>
        <w:t xml:space="preserve">in the body of a function-like declaration is the </w:t>
      </w:r>
      <w:r w:rsidR="00A815DC">
        <w:t>body of that function-lik</w:t>
      </w:r>
      <w:r w:rsidR="00FF3F6B">
        <w:t>e declaration.</w:t>
      </w:r>
    </w:p>
    <w:p w:rsidR="00FF3F6B" w:rsidRPr="0044410D" w:rsidRDefault="00FF3F6B" w:rsidP="00563D8D">
      <w:pPr>
        <w:pStyle w:val="ListParagraph"/>
        <w:numPr>
          <w:ilvl w:val="0"/>
          <w:numId w:val="11"/>
        </w:numPr>
      </w:pPr>
      <w:r>
        <w:t>The scope of a local let, const, class, interface, type alias, or enum declaration declared immediately within the body of a function-like declaration is the body of that function-like declaration.</w:t>
      </w:r>
    </w:p>
    <w:p w:rsidR="00FF3F6B" w:rsidRPr="0044410D" w:rsidRDefault="00FF3F6B" w:rsidP="00FF3F6B">
      <w:pPr>
        <w:pStyle w:val="ListParagraph"/>
        <w:numPr>
          <w:ilvl w:val="0"/>
          <w:numId w:val="11"/>
        </w:numPr>
      </w:pPr>
      <w:r>
        <w:t>The scope of a local let, const, class, interface, type alias, or enum declaration declared immediately within a statement block is the body of that statement block.</w:t>
      </w:r>
    </w:p>
    <w:p w:rsidR="0044410D" w:rsidRPr="0044410D" w:rsidRDefault="0008085C" w:rsidP="00860F90">
      <w:r>
        <w:t xml:space="preserve">Scopes may overlap, for example through nesting of </w:t>
      </w:r>
      <w:r w:rsidR="0066299B">
        <w:t>namespace</w:t>
      </w:r>
      <w:r>
        <w:t>s and functions. When the scopes of two name</w:t>
      </w:r>
      <w:r w:rsidR="00992AD4">
        <w:t>s</w:t>
      </w:r>
      <w:r>
        <w:t xml:space="preserve"> overlap, the </w:t>
      </w:r>
      <w:r w:rsidR="00992AD4">
        <w:t>name</w:t>
      </w:r>
      <w:r w:rsidR="00072F35">
        <w:t xml:space="preserve"> with the </w:t>
      </w:r>
      <w:r>
        <w:t xml:space="preserve">innermost </w:t>
      </w:r>
      <w:r w:rsidR="00072F35">
        <w:t xml:space="preserve">declaration takes precedence </w:t>
      </w:r>
      <w:r w:rsidR="00860F90">
        <w:t>and access to the</w:t>
      </w:r>
      <w:r w:rsidR="00072F35">
        <w:t xml:space="preserve"> outer </w:t>
      </w:r>
      <w:r w:rsidR="00992AD4">
        <w:t>name</w:t>
      </w:r>
      <w:r w:rsidR="00072F35">
        <w:t xml:space="preserve"> i</w:t>
      </w:r>
      <w:r w:rsidR="00860F90">
        <w:t>s either not possible</w:t>
      </w:r>
      <w:r w:rsidR="00992AD4">
        <w:t xml:space="preserve"> or only possible by qualification</w:t>
      </w:r>
      <w:r w:rsidR="00860F90">
        <w:t>.</w:t>
      </w:r>
    </w:p>
    <w:p w:rsidR="000555E3" w:rsidRPr="0044410D" w:rsidRDefault="000555E3" w:rsidP="000555E3">
      <w:pPr>
        <w:rPr>
          <w:highlight w:val="white"/>
        </w:rPr>
      </w:pPr>
      <w:r>
        <w:rPr>
          <w:highlight w:val="white"/>
        </w:rPr>
        <w:t xml:space="preserve">When an identifier is resolved as a </w:t>
      </w:r>
      <w:r w:rsidRPr="00E01664">
        <w:rPr>
          <w:rStyle w:val="Production"/>
          <w:highlight w:val="white"/>
        </w:rPr>
        <w:t>PrimaryExpression</w:t>
      </w:r>
      <w:r>
        <w:rPr>
          <w:highlight w:val="white"/>
        </w:rPr>
        <w:t xml:space="preserve"> (section </w:t>
      </w:r>
      <w:r>
        <w:rPr>
          <w:highlight w:val="white"/>
        </w:rPr>
        <w:fldChar w:fldCharType="begin"/>
      </w:r>
      <w:r>
        <w:rPr>
          <w:highlight w:val="white"/>
        </w:rPr>
        <w:instrText xml:space="preserve"> REF _Ref319149627 \r \h </w:instrText>
      </w:r>
      <w:r>
        <w:rPr>
          <w:highlight w:val="white"/>
        </w:rPr>
      </w:r>
      <w:r>
        <w:rPr>
          <w:highlight w:val="white"/>
        </w:rPr>
        <w:fldChar w:fldCharType="separate"/>
      </w:r>
      <w:r w:rsidR="00A3147C">
        <w:rPr>
          <w:highlight w:val="white"/>
        </w:rPr>
        <w:t>4.3</w:t>
      </w:r>
      <w:r>
        <w:rPr>
          <w:highlight w:val="white"/>
        </w:rPr>
        <w:fldChar w:fldCharType="end"/>
      </w:r>
      <w:r>
        <w:rPr>
          <w:highlight w:val="white"/>
        </w:rPr>
        <w:t>), only names in scope with a value meaning are considered and other names are ignored.</w:t>
      </w:r>
    </w:p>
    <w:p w:rsidR="00992AD4" w:rsidRDefault="00CF4AFA" w:rsidP="00CF4AFA">
      <w:r>
        <w:t xml:space="preserve">When an identifier is </w:t>
      </w:r>
      <w:r w:rsidR="00072F35">
        <w:t>resolved</w:t>
      </w:r>
      <w:r>
        <w:t xml:space="preserve"> as a </w:t>
      </w:r>
      <w:r w:rsidRPr="00C95443">
        <w:rPr>
          <w:rStyle w:val="Production"/>
        </w:rPr>
        <w:t>TypeName</w:t>
      </w:r>
      <w:r>
        <w:t xml:space="preserve"> </w:t>
      </w:r>
      <w:r>
        <w:rPr>
          <w:highlight w:val="white"/>
        </w:rPr>
        <w:t xml:space="preserve">(section </w:t>
      </w:r>
      <w:r>
        <w:rPr>
          <w:highlight w:val="white"/>
        </w:rPr>
        <w:fldChar w:fldCharType="begin"/>
      </w:r>
      <w:r>
        <w:rPr>
          <w:highlight w:val="white"/>
        </w:rPr>
        <w:instrText xml:space="preserve"> REF _Ref342558726 \r \h </w:instrText>
      </w:r>
      <w:r>
        <w:rPr>
          <w:highlight w:val="white"/>
        </w:rPr>
      </w:r>
      <w:r>
        <w:rPr>
          <w:highlight w:val="white"/>
        </w:rPr>
        <w:fldChar w:fldCharType="separate"/>
      </w:r>
      <w:r w:rsidR="00A3147C">
        <w:rPr>
          <w:highlight w:val="white"/>
        </w:rPr>
        <w:t>3.8.2</w:t>
      </w:r>
      <w:r>
        <w:rPr>
          <w:highlight w:val="white"/>
        </w:rPr>
        <w:fldChar w:fldCharType="end"/>
      </w:r>
      <w:r>
        <w:rPr>
          <w:highlight w:val="white"/>
        </w:rPr>
        <w:t>)</w:t>
      </w:r>
      <w:r>
        <w:t xml:space="preserve">, </w:t>
      </w:r>
      <w:r w:rsidR="00992AD4">
        <w:t xml:space="preserve">only names </w:t>
      </w:r>
      <w:r w:rsidR="000555E3">
        <w:t xml:space="preserve">in scope </w:t>
      </w:r>
      <w:r w:rsidR="00992AD4">
        <w:t>wit</w:t>
      </w:r>
      <w:r w:rsidR="000555E3">
        <w:t>h a type meaning are considered</w:t>
      </w:r>
      <w:r w:rsidR="00992AD4">
        <w:t xml:space="preserve"> and other names are ignored.</w:t>
      </w:r>
    </w:p>
    <w:p w:rsidR="0044410D" w:rsidRDefault="00072F35" w:rsidP="00BB7B50">
      <w:r>
        <w:t xml:space="preserve">When an identifier is resolved </w:t>
      </w:r>
      <w:r w:rsidR="00C95443">
        <w:t xml:space="preserve">as a </w:t>
      </w:r>
      <w:r w:rsidR="002A06D4">
        <w:rPr>
          <w:rStyle w:val="Production"/>
        </w:rPr>
        <w:t>NamespaceName</w:t>
      </w:r>
      <w:r w:rsidR="00C95443">
        <w:t xml:space="preserve"> </w:t>
      </w:r>
      <w:r w:rsidR="00E01664">
        <w:rPr>
          <w:highlight w:val="white"/>
        </w:rPr>
        <w:t xml:space="preserve">(section </w:t>
      </w:r>
      <w:r w:rsidR="00CF4AFA">
        <w:rPr>
          <w:highlight w:val="white"/>
        </w:rPr>
        <w:fldChar w:fldCharType="begin"/>
      </w:r>
      <w:r w:rsidR="00CF4AFA">
        <w:rPr>
          <w:highlight w:val="white"/>
        </w:rPr>
        <w:instrText xml:space="preserve"> REF _Ref342558726 \r \h </w:instrText>
      </w:r>
      <w:r w:rsidR="00CF4AFA">
        <w:rPr>
          <w:highlight w:val="white"/>
        </w:rPr>
      </w:r>
      <w:r w:rsidR="00CF4AFA">
        <w:rPr>
          <w:highlight w:val="white"/>
        </w:rPr>
        <w:fldChar w:fldCharType="separate"/>
      </w:r>
      <w:r w:rsidR="00A3147C">
        <w:rPr>
          <w:highlight w:val="white"/>
        </w:rPr>
        <w:t>3.8.2</w:t>
      </w:r>
      <w:r w:rsidR="00CF4AFA">
        <w:rPr>
          <w:highlight w:val="white"/>
        </w:rPr>
        <w:fldChar w:fldCharType="end"/>
      </w:r>
      <w:r w:rsidR="00E01664">
        <w:rPr>
          <w:highlight w:val="white"/>
        </w:rPr>
        <w:t>)</w:t>
      </w:r>
      <w:r w:rsidR="00E01664">
        <w:t xml:space="preserve">, </w:t>
      </w:r>
      <w:r w:rsidR="00AE1673">
        <w:t>only</w:t>
      </w:r>
      <w:r w:rsidR="00C95443">
        <w:t xml:space="preserve"> </w:t>
      </w:r>
      <w:r w:rsidR="000555E3">
        <w:t xml:space="preserve">names in scope with a namespace meaning </w:t>
      </w:r>
      <w:r w:rsidR="00AE1673">
        <w:t>are considered and oth</w:t>
      </w:r>
      <w:r w:rsidR="000555E3">
        <w:t>er names are ignored.</w:t>
      </w:r>
    </w:p>
    <w:p w:rsidR="00B170F1" w:rsidRPr="00300D5D" w:rsidRDefault="00B170F1" w:rsidP="00BB7B50">
      <w:r w:rsidRPr="00B170F1">
        <w:rPr>
          <w:i/>
        </w:rPr>
        <w:t xml:space="preserve">TODO: </w:t>
      </w:r>
      <w:hyperlink r:id="rId17" w:history="1">
        <w:r w:rsidRPr="00B170F1">
          <w:rPr>
            <w:rStyle w:val="Hyperlink"/>
            <w:i/>
          </w:rPr>
          <w:t>Include specific rules for alias resolution</w:t>
        </w:r>
      </w:hyperlink>
      <w:r w:rsidRPr="00300D5D">
        <w:t>.</w:t>
      </w:r>
    </w:p>
    <w:p w:rsidR="0044410D" w:rsidRPr="0044410D" w:rsidRDefault="00686EA3" w:rsidP="00BB7B50">
      <w:pPr>
        <w:rPr>
          <w:highlight w:val="white"/>
        </w:rPr>
      </w:pPr>
      <w:r>
        <w:rPr>
          <w:highlight w:val="white"/>
        </w:rPr>
        <w:t>Note that class</w:t>
      </w:r>
      <w:r w:rsidR="003D188E">
        <w:rPr>
          <w:highlight w:val="white"/>
        </w:rPr>
        <w:t xml:space="preserve"> and interface</w:t>
      </w:r>
      <w:r>
        <w:rPr>
          <w:highlight w:val="white"/>
        </w:rPr>
        <w:t xml:space="preserve"> members are never directly in scope—they can only be accessed by applying the dot (</w:t>
      </w:r>
      <w:r w:rsidR="008F4735">
        <w:rPr>
          <w:highlight w:val="white"/>
        </w:rPr>
        <w:t>'</w:t>
      </w:r>
      <w:r>
        <w:rPr>
          <w:highlight w:val="white"/>
        </w:rPr>
        <w:t>.</w:t>
      </w:r>
      <w:r w:rsidR="008F4735">
        <w:rPr>
          <w:highlight w:val="white"/>
        </w:rPr>
        <w:t>'</w:t>
      </w:r>
      <w:r>
        <w:rPr>
          <w:highlight w:val="white"/>
        </w:rPr>
        <w:t>) operator to a class</w:t>
      </w:r>
      <w:r w:rsidR="003D188E">
        <w:rPr>
          <w:highlight w:val="white"/>
        </w:rPr>
        <w:t xml:space="preserve"> or interface</w:t>
      </w:r>
      <w:r>
        <w:rPr>
          <w:highlight w:val="white"/>
        </w:rPr>
        <w:t xml:space="preserve"> instance. This even includes members of the current instance in a constructor or member function, which are accessed by applying the dot operator to </w:t>
      </w:r>
      <w:r w:rsidRPr="002B3A8D">
        <w:rPr>
          <w:rStyle w:val="CodeFragment"/>
          <w:highlight w:val="white"/>
        </w:rPr>
        <w:t>this</w:t>
      </w:r>
      <w:r>
        <w:rPr>
          <w:highlight w:val="white"/>
        </w:rPr>
        <w:t>.</w:t>
      </w:r>
    </w:p>
    <w:p w:rsidR="0044410D" w:rsidRPr="0044410D" w:rsidRDefault="00691BF8" w:rsidP="00BB7B50">
      <w:pPr>
        <w:rPr>
          <w:highlight w:val="white"/>
        </w:rPr>
      </w:pPr>
      <w:r w:rsidRPr="00691BF8">
        <w:rPr>
          <w:highlight w:val="white"/>
        </w:rPr>
        <w:t xml:space="preserve">As the rules above imply, </w:t>
      </w:r>
      <w:r>
        <w:t>locally declared entities in a</w:t>
      </w:r>
      <w:r w:rsidR="0066299B">
        <w:t xml:space="preserve"> namespace</w:t>
      </w:r>
      <w:r w:rsidRPr="00691BF8">
        <w:t xml:space="preserve"> are closer in scope than exported entities declared in other </w:t>
      </w:r>
      <w:r w:rsidR="0066299B">
        <w:t>namespace</w:t>
      </w:r>
      <w:r w:rsidRPr="00691BF8">
        <w:t xml:space="preserve"> declarations for the same </w:t>
      </w:r>
      <w:r w:rsidR="0066299B">
        <w:t>namespace</w:t>
      </w:r>
      <w:r w:rsidRPr="00691BF8">
        <w:t>.</w:t>
      </w:r>
      <w:r>
        <w:t xml:space="preserve"> For example:</w:t>
      </w:r>
    </w:p>
    <w:p w:rsidR="0044410D" w:rsidRDefault="00691BF8" w:rsidP="00691BF8">
      <w:pPr>
        <w:pStyle w:val="Code"/>
      </w:pPr>
      <w:r w:rsidRPr="00D54DB2">
        <w:rPr>
          <w:color w:val="0000FF"/>
        </w:rPr>
        <w:t>var</w:t>
      </w:r>
      <w:r w:rsidRPr="00D54DB2">
        <w:t xml:space="preserve"> x = </w:t>
      </w:r>
      <w:r w:rsidRPr="00D54DB2">
        <w:rPr>
          <w:color w:val="800000"/>
        </w:rPr>
        <w:t>1</w:t>
      </w:r>
      <w:r w:rsidRPr="00D54DB2">
        <w:t>;</w:t>
      </w:r>
      <w:r w:rsidR="0048218E" w:rsidRPr="00D54DB2">
        <w:br/>
      </w:r>
      <w:r w:rsidR="00036FB8">
        <w:rPr>
          <w:color w:val="0000FF"/>
        </w:rPr>
        <w:t>namespace</w:t>
      </w:r>
      <w:r w:rsidRPr="00D54DB2">
        <w:t xml:space="preserve"> M {</w:t>
      </w:r>
      <w:r w:rsidR="0048218E" w:rsidRPr="00D54DB2">
        <w:br/>
      </w:r>
      <w:r w:rsidRPr="00D54DB2">
        <w:t xml:space="preserve">    </w:t>
      </w:r>
      <w:r w:rsidRPr="00D54DB2">
        <w:rPr>
          <w:color w:val="0000FF"/>
        </w:rPr>
        <w:t>export</w:t>
      </w:r>
      <w:r w:rsidRPr="00D54DB2">
        <w:t xml:space="preserve"> </w:t>
      </w:r>
      <w:r w:rsidRPr="00D54DB2">
        <w:rPr>
          <w:color w:val="0000FF"/>
        </w:rPr>
        <w:t>var</w:t>
      </w:r>
      <w:r w:rsidRPr="00D54DB2">
        <w:t xml:space="preserve"> x = </w:t>
      </w:r>
      <w:r w:rsidRPr="00D54DB2">
        <w:rPr>
          <w:color w:val="800000"/>
        </w:rPr>
        <w:t>2</w:t>
      </w:r>
      <w:r w:rsidRPr="00D54DB2">
        <w:t>;</w:t>
      </w:r>
      <w:r w:rsidR="0048218E" w:rsidRPr="00D54DB2">
        <w:br/>
      </w:r>
      <w:r w:rsidRPr="00D54DB2">
        <w:t xml:space="preserve">    console.log(x);     </w:t>
      </w:r>
      <w:r w:rsidRPr="00D54DB2">
        <w:rPr>
          <w:color w:val="008000"/>
        </w:rPr>
        <w:t>// 2</w:t>
      </w:r>
      <w:r w:rsidR="0048218E" w:rsidRPr="00D54DB2">
        <w:br/>
      </w:r>
      <w:r w:rsidRPr="00D54DB2">
        <w:t>}</w:t>
      </w:r>
      <w:r w:rsidR="0048218E" w:rsidRPr="00D54DB2">
        <w:br/>
      </w:r>
      <w:r w:rsidR="00036FB8">
        <w:rPr>
          <w:color w:val="0000FF"/>
        </w:rPr>
        <w:t>namespace</w:t>
      </w:r>
      <w:r w:rsidRPr="00D54DB2">
        <w:t xml:space="preserve"> M {</w:t>
      </w:r>
      <w:r w:rsidR="0048218E" w:rsidRPr="00D54DB2">
        <w:br/>
      </w:r>
      <w:r w:rsidRPr="00D54DB2">
        <w:t xml:space="preserve">    console.log(x);     </w:t>
      </w:r>
      <w:r w:rsidRPr="00D54DB2">
        <w:rPr>
          <w:color w:val="008000"/>
        </w:rPr>
        <w:t>// 2</w:t>
      </w:r>
      <w:r w:rsidR="0048218E" w:rsidRPr="00D54DB2">
        <w:br/>
      </w:r>
      <w:r w:rsidRPr="00D54DB2">
        <w:t>}</w:t>
      </w:r>
      <w:r w:rsidR="0048218E" w:rsidRPr="00D54DB2">
        <w:br/>
      </w:r>
      <w:r w:rsidR="00036FB8" w:rsidRPr="00036FB8">
        <w:rPr>
          <w:color w:val="0000FF"/>
        </w:rPr>
        <w:t>namespace</w:t>
      </w:r>
      <w:r w:rsidRPr="00D54DB2">
        <w:t xml:space="preserve"> M {</w:t>
      </w:r>
      <w:r w:rsidR="0048218E" w:rsidRPr="00D54DB2">
        <w:br/>
      </w:r>
      <w:r w:rsidRPr="00D54DB2">
        <w:t xml:space="preserve">    </w:t>
      </w:r>
      <w:r w:rsidRPr="00D54DB2">
        <w:rPr>
          <w:color w:val="0000FF"/>
        </w:rPr>
        <w:t>var</w:t>
      </w:r>
      <w:r w:rsidRPr="00D54DB2">
        <w:t xml:space="preserve"> x = </w:t>
      </w:r>
      <w:r w:rsidRPr="00D54DB2">
        <w:rPr>
          <w:color w:val="800000"/>
        </w:rPr>
        <w:t>3</w:t>
      </w:r>
      <w:r w:rsidRPr="00D54DB2">
        <w:t>;</w:t>
      </w:r>
      <w:r w:rsidR="0048218E" w:rsidRPr="00D54DB2">
        <w:br/>
      </w:r>
      <w:r w:rsidRPr="00D54DB2">
        <w:t xml:space="preserve">    console.log(x);     </w:t>
      </w:r>
      <w:r w:rsidRPr="00D54DB2">
        <w:rPr>
          <w:color w:val="008000"/>
        </w:rPr>
        <w:t>// 3</w:t>
      </w:r>
      <w:r w:rsidR="0048218E" w:rsidRPr="00D54DB2">
        <w:br/>
      </w:r>
      <w:r w:rsidRPr="00D54DB2">
        <w:t>}</w:t>
      </w:r>
    </w:p>
    <w:p w:rsidR="00B20567" w:rsidRPr="0044410D" w:rsidRDefault="00B20567" w:rsidP="00B20567"/>
    <w:p w:rsidR="001719CA" w:rsidRDefault="001719CA" w:rsidP="0074339D">
      <w:pPr>
        <w:rPr>
          <w:highlight w:val="white"/>
        </w:rPr>
        <w:sectPr w:rsidR="001719CA" w:rsidSect="001719CA">
          <w:footerReference w:type="default" r:id="rId18"/>
          <w:type w:val="oddPage"/>
          <w:pgSz w:w="12240" w:h="15840"/>
          <w:pgMar w:top="1440" w:right="1440" w:bottom="1440" w:left="1440" w:header="720" w:footer="720" w:gutter="0"/>
          <w:cols w:space="720"/>
          <w:docGrid w:linePitch="360"/>
        </w:sectPr>
      </w:pPr>
    </w:p>
    <w:p w:rsidR="0044410D" w:rsidRPr="0044410D" w:rsidRDefault="007943AF" w:rsidP="001719CA">
      <w:pPr>
        <w:pStyle w:val="Heading1"/>
      </w:pPr>
      <w:bookmarkStart w:id="27" w:name="_Ref422231611"/>
      <w:bookmarkStart w:id="28" w:name="_Toc439666130"/>
      <w:r>
        <w:lastRenderedPageBreak/>
        <w:t>Types</w:t>
      </w:r>
      <w:bookmarkEnd w:id="0"/>
      <w:bookmarkEnd w:id="27"/>
      <w:bookmarkEnd w:id="28"/>
    </w:p>
    <w:p w:rsidR="0044410D" w:rsidRPr="0044410D" w:rsidRDefault="003C5236" w:rsidP="003D1454">
      <w:r>
        <w:t>TypeScript</w:t>
      </w:r>
      <w:r w:rsidR="000D02A7">
        <w:t xml:space="preserve"> adds optional static types to JavaScript. </w:t>
      </w:r>
      <w:r w:rsidR="00F22120">
        <w:t xml:space="preserve">Types </w:t>
      </w:r>
      <w:r w:rsidR="000D02A7">
        <w:t>are used to place static constrain</w:t>
      </w:r>
      <w:r w:rsidR="000309C6">
        <w:t>t</w:t>
      </w:r>
      <w:r w:rsidR="000D02A7">
        <w:t xml:space="preserve">s on </w:t>
      </w:r>
      <w:r w:rsidR="00154C88">
        <w:t>program entities</w:t>
      </w:r>
      <w:r w:rsidR="00C6014C">
        <w:t xml:space="preserve"> such as funct</w:t>
      </w:r>
      <w:r w:rsidR="00154C88">
        <w:t>ions, variables, and properties</w:t>
      </w:r>
      <w:r w:rsidR="000D02A7">
        <w:t xml:space="preserve"> </w:t>
      </w:r>
      <w:r w:rsidR="00C6014C">
        <w:t>so</w:t>
      </w:r>
      <w:r w:rsidR="000D02A7">
        <w:t xml:space="preserve"> that compilers and development tools can </w:t>
      </w:r>
      <w:r w:rsidR="004E6A2A">
        <w:t>offer</w:t>
      </w:r>
      <w:r w:rsidR="000D02A7">
        <w:t xml:space="preserve"> better verification </w:t>
      </w:r>
      <w:r w:rsidR="00C97655">
        <w:t xml:space="preserve">and </w:t>
      </w:r>
      <w:r w:rsidR="004E6A2A">
        <w:t xml:space="preserve">assistance </w:t>
      </w:r>
      <w:r w:rsidR="00041B99">
        <w:t>during</w:t>
      </w:r>
      <w:r w:rsidR="003438E1">
        <w:t xml:space="preserve"> software </w:t>
      </w:r>
      <w:r w:rsidR="002E3D92">
        <w:t>development</w:t>
      </w:r>
      <w:r w:rsidR="004E6A2A">
        <w:t>.</w:t>
      </w:r>
      <w:r w:rsidR="006A63E8">
        <w:t xml:space="preserve"> </w:t>
      </w:r>
      <w:r>
        <w:t>TypeScript</w:t>
      </w:r>
      <w:r w:rsidR="008F4735">
        <w:t>'</w:t>
      </w:r>
      <w:r w:rsidR="006A63E8">
        <w:t xml:space="preserve">s </w:t>
      </w:r>
      <w:r w:rsidR="00986CAF" w:rsidRPr="00473D71">
        <w:rPr>
          <w:i/>
        </w:rPr>
        <w:t>static</w:t>
      </w:r>
      <w:r w:rsidR="00986CAF">
        <w:t xml:space="preserve"> </w:t>
      </w:r>
      <w:r w:rsidR="006A63E8">
        <w:t xml:space="preserve">compile-time </w:t>
      </w:r>
      <w:r w:rsidR="00986CAF">
        <w:t>type sys</w:t>
      </w:r>
      <w:r w:rsidR="006A63E8">
        <w:t xml:space="preserve">tem closely models the </w:t>
      </w:r>
      <w:r w:rsidR="00986CAF" w:rsidRPr="00473D71">
        <w:rPr>
          <w:i/>
        </w:rPr>
        <w:t>dynamic</w:t>
      </w:r>
      <w:r w:rsidR="00986CAF">
        <w:t xml:space="preserve"> </w:t>
      </w:r>
      <w:r w:rsidR="006A63E8">
        <w:t xml:space="preserve">run-time type system of JavaScript, allowing programmers to accurately express the type relationships that are expected to exist when their programs run and have those assumptions pre-validated by the </w:t>
      </w:r>
      <w:r>
        <w:t>TypeScript</w:t>
      </w:r>
      <w:r w:rsidR="006A63E8">
        <w:t xml:space="preserve"> compiler.</w:t>
      </w:r>
      <w:r w:rsidR="001A0A4F" w:rsidRPr="001A0A4F">
        <w:t xml:space="preserve"> </w:t>
      </w:r>
      <w:r>
        <w:t>TypeScript</w:t>
      </w:r>
      <w:r w:rsidR="008F4735">
        <w:t>'</w:t>
      </w:r>
      <w:r w:rsidR="001A0A4F">
        <w:t>s type analysis occurs entirely at compile-time and adds no run-time overhead to program execution.</w:t>
      </w:r>
    </w:p>
    <w:p w:rsidR="0044410D" w:rsidRPr="0044410D" w:rsidRDefault="003D1454" w:rsidP="003D1454">
      <w:r>
        <w:t xml:space="preserve">All types in </w:t>
      </w:r>
      <w:r w:rsidR="003C5236">
        <w:t>TypeScript</w:t>
      </w:r>
      <w:r w:rsidR="00F469EF">
        <w:t xml:space="preserve"> are subtypes of a single top type</w:t>
      </w:r>
      <w:r>
        <w:t xml:space="preserve"> called the Any type. </w:t>
      </w:r>
      <w:r w:rsidR="00314213" w:rsidRPr="00617C55">
        <w:t xml:space="preserve">The </w:t>
      </w:r>
      <w:r w:rsidR="00314213" w:rsidRPr="002B3A8D">
        <w:rPr>
          <w:rStyle w:val="CodeFragment"/>
        </w:rPr>
        <w:t>any</w:t>
      </w:r>
      <w:r w:rsidR="00314213" w:rsidRPr="00617C55">
        <w:t xml:space="preserve"> keyword refere</w:t>
      </w:r>
      <w:r w:rsidR="00314213">
        <w:t xml:space="preserve">nces this type. </w:t>
      </w:r>
      <w:r>
        <w:t xml:space="preserve">The Any type is the one type that can represent </w:t>
      </w:r>
      <w:r w:rsidRPr="003D1454">
        <w:rPr>
          <w:i/>
        </w:rPr>
        <w:t>any</w:t>
      </w:r>
      <w:r w:rsidR="0068514E">
        <w:t xml:space="preserve"> JavaScript value</w:t>
      </w:r>
      <w:r w:rsidR="00444059">
        <w:t xml:space="preserve"> with no constraints</w:t>
      </w:r>
      <w:r w:rsidR="0068514E">
        <w:t xml:space="preserve">. </w:t>
      </w:r>
      <w:r w:rsidR="00F469EF">
        <w:t>All other types are</w:t>
      </w:r>
      <w:r w:rsidR="00444059">
        <w:t xml:space="preserve"> categorized</w:t>
      </w:r>
      <w:r w:rsidR="009E341C">
        <w:t xml:space="preserve"> as </w:t>
      </w:r>
      <w:r w:rsidR="009E341C" w:rsidRPr="009E341C">
        <w:rPr>
          <w:b/>
          <w:i/>
        </w:rPr>
        <w:t>primitive types</w:t>
      </w:r>
      <w:r w:rsidR="00637897">
        <w:t>,</w:t>
      </w:r>
      <w:r w:rsidR="009E341C">
        <w:t xml:space="preserve"> </w:t>
      </w:r>
      <w:r w:rsidR="009E341C" w:rsidRPr="009E341C">
        <w:rPr>
          <w:b/>
          <w:i/>
        </w:rPr>
        <w:t>object types</w:t>
      </w:r>
      <w:r w:rsidR="00637897">
        <w:t xml:space="preserve">, </w:t>
      </w:r>
      <w:r w:rsidR="00287D6B" w:rsidRPr="00287D6B">
        <w:rPr>
          <w:b/>
          <w:i/>
        </w:rPr>
        <w:t>union types</w:t>
      </w:r>
      <w:r w:rsidR="00287D6B">
        <w:t xml:space="preserve">, </w:t>
      </w:r>
      <w:r w:rsidR="006271E6" w:rsidRPr="006271E6">
        <w:rPr>
          <w:b/>
          <w:i/>
        </w:rPr>
        <w:t>intersection types</w:t>
      </w:r>
      <w:r w:rsidR="006271E6">
        <w:t xml:space="preserve">, </w:t>
      </w:r>
      <w:r w:rsidR="00637897">
        <w:t xml:space="preserve">or </w:t>
      </w:r>
      <w:r w:rsidR="00637897" w:rsidRPr="00637897">
        <w:rPr>
          <w:b/>
          <w:i/>
        </w:rPr>
        <w:t>type parameters</w:t>
      </w:r>
      <w:r w:rsidR="009E341C">
        <w:t>.</w:t>
      </w:r>
      <w:r w:rsidR="00444059">
        <w:t xml:space="preserve"> These types introduce various static constraints on their values.</w:t>
      </w:r>
    </w:p>
    <w:p w:rsidR="0044410D" w:rsidRPr="0044410D" w:rsidRDefault="00023C23" w:rsidP="004140F8">
      <w:r>
        <w:t>The primitive types are the Number, B</w:t>
      </w:r>
      <w:r w:rsidR="00511B63">
        <w:t>ool</w:t>
      </w:r>
      <w:r>
        <w:t xml:space="preserve">ean, String, </w:t>
      </w:r>
      <w:r w:rsidR="00BD7E46">
        <w:t xml:space="preserve">Symbol, </w:t>
      </w:r>
      <w:r w:rsidR="00637897">
        <w:t>Void, Null,</w:t>
      </w:r>
      <w:r w:rsidR="003B72F7">
        <w:t xml:space="preserve"> and </w:t>
      </w:r>
      <w:r>
        <w:t>U</w:t>
      </w:r>
      <w:r w:rsidR="00511B63">
        <w:t>ndefined types</w:t>
      </w:r>
      <w:r w:rsidR="003B72F7">
        <w:t xml:space="preserve"> along with user defined enum types</w:t>
      </w:r>
      <w:r w:rsidR="00511B63">
        <w:t xml:space="preserve">. </w:t>
      </w:r>
      <w:r w:rsidR="00511B63" w:rsidRPr="009F1CD9">
        <w:t xml:space="preserve">The </w:t>
      </w:r>
      <w:r w:rsidR="00511B63" w:rsidRPr="002B3A8D">
        <w:rPr>
          <w:rStyle w:val="CodeFragment"/>
        </w:rPr>
        <w:t>number</w:t>
      </w:r>
      <w:r w:rsidR="00511B63" w:rsidRPr="009F1CD9">
        <w:t xml:space="preserve">, </w:t>
      </w:r>
      <w:r w:rsidR="001A6764">
        <w:rPr>
          <w:rStyle w:val="CodeFragment"/>
        </w:rPr>
        <w:t>boolean</w:t>
      </w:r>
      <w:r w:rsidR="00511B63" w:rsidRPr="009F1CD9">
        <w:t xml:space="preserve">, </w:t>
      </w:r>
      <w:r w:rsidR="00511B63" w:rsidRPr="002B3A8D">
        <w:rPr>
          <w:rStyle w:val="CodeFragment"/>
        </w:rPr>
        <w:t>string</w:t>
      </w:r>
      <w:r w:rsidR="00637897">
        <w:t xml:space="preserve">, </w:t>
      </w:r>
      <w:r w:rsidR="00BD7E46" w:rsidRPr="00BD7E46">
        <w:rPr>
          <w:rStyle w:val="CodeFragment"/>
        </w:rPr>
        <w:t>symbol</w:t>
      </w:r>
      <w:r w:rsidR="00BD7E46">
        <w:t xml:space="preserve">, </w:t>
      </w:r>
      <w:r w:rsidR="00637897">
        <w:t xml:space="preserve">and </w:t>
      </w:r>
      <w:r w:rsidR="00637897" w:rsidRPr="00637897">
        <w:rPr>
          <w:rStyle w:val="CodeFragment"/>
        </w:rPr>
        <w:t>void</w:t>
      </w:r>
      <w:r w:rsidRPr="009F1CD9">
        <w:t xml:space="preserve"> keyword</w:t>
      </w:r>
      <w:r>
        <w:t>s ref</w:t>
      </w:r>
      <w:r w:rsidR="00637897">
        <w:t xml:space="preserve">erence the Number, Boolean, </w:t>
      </w:r>
      <w:r>
        <w:t>String</w:t>
      </w:r>
      <w:r w:rsidR="00637897">
        <w:t>,</w:t>
      </w:r>
      <w:r w:rsidR="00511B63">
        <w:t xml:space="preserve"> </w:t>
      </w:r>
      <w:r w:rsidR="00BD7E46">
        <w:t xml:space="preserve">Symbol, </w:t>
      </w:r>
      <w:r w:rsidR="00637897">
        <w:t xml:space="preserve">and Void </w:t>
      </w:r>
      <w:r w:rsidR="00511B63">
        <w:t>primitive types</w:t>
      </w:r>
      <w:r>
        <w:t xml:space="preserve"> respectively</w:t>
      </w:r>
      <w:r w:rsidR="00511B63">
        <w:t>.</w:t>
      </w:r>
      <w:r w:rsidR="00637897" w:rsidRPr="00637897">
        <w:t xml:space="preserve"> </w:t>
      </w:r>
      <w:r w:rsidR="00637897">
        <w:t>The Void type exists purely to indicate the absence of a value, such as in a function with no return value.</w:t>
      </w:r>
      <w:r w:rsidR="00511B63">
        <w:t xml:space="preserve"> It is not possib</w:t>
      </w:r>
      <w:r>
        <w:t>le to explicitly reference the Null and U</w:t>
      </w:r>
      <w:r w:rsidR="00511B63">
        <w:t>ndefined types—</w:t>
      </w:r>
      <w:r w:rsidR="003D1454">
        <w:t xml:space="preserve">only </w:t>
      </w:r>
      <w:r w:rsidR="003D1454" w:rsidRPr="003D1454">
        <w:rPr>
          <w:i/>
        </w:rPr>
        <w:t>values</w:t>
      </w:r>
      <w:r w:rsidR="003D1454">
        <w:t xml:space="preserve"> of</w:t>
      </w:r>
      <w:r w:rsidR="00444059">
        <w:t xml:space="preserve"> those types can be referenced</w:t>
      </w:r>
      <w:r w:rsidR="00DF22C8">
        <w:t>, usin</w:t>
      </w:r>
      <w:r w:rsidR="00DF22C8" w:rsidRPr="009F1CD9">
        <w:t>g</w:t>
      </w:r>
      <w:r w:rsidR="00511B63" w:rsidRPr="009F1CD9">
        <w:t xml:space="preserve"> the </w:t>
      </w:r>
      <w:r w:rsidR="00511B63" w:rsidRPr="002B3A8D">
        <w:rPr>
          <w:rStyle w:val="CodeFragment"/>
        </w:rPr>
        <w:t>null</w:t>
      </w:r>
      <w:r w:rsidR="00511B63" w:rsidRPr="009F1CD9">
        <w:t xml:space="preserve"> and </w:t>
      </w:r>
      <w:r w:rsidR="00511B63" w:rsidRPr="002B3A8D">
        <w:rPr>
          <w:rStyle w:val="CodeFragment"/>
        </w:rPr>
        <w:t>undefined</w:t>
      </w:r>
      <w:r w:rsidR="00444059" w:rsidRPr="009F1CD9">
        <w:t xml:space="preserve"> lite</w:t>
      </w:r>
      <w:r w:rsidR="00444059">
        <w:t>rals</w:t>
      </w:r>
      <w:r w:rsidR="003D1454">
        <w:t>.</w:t>
      </w:r>
    </w:p>
    <w:p w:rsidR="00287D6B" w:rsidRDefault="00511B63" w:rsidP="00732E48">
      <w:r>
        <w:t xml:space="preserve">The object types are </w:t>
      </w:r>
      <w:r w:rsidR="00F9256F">
        <w:t xml:space="preserve">all </w:t>
      </w:r>
      <w:r>
        <w:t xml:space="preserve">class, interface, </w:t>
      </w:r>
      <w:r w:rsidR="00602C3C">
        <w:t xml:space="preserve">array, </w:t>
      </w:r>
      <w:r w:rsidR="00287D6B">
        <w:t>tuple, function, and constructor</w:t>
      </w:r>
      <w:r>
        <w:t xml:space="preserve"> types. Class</w:t>
      </w:r>
      <w:r w:rsidR="00E61EDA">
        <w:t xml:space="preserve"> </w:t>
      </w:r>
      <w:r>
        <w:t>and interface types are introduced through class and interface declarations and are referenced by the name given to them in their declarations.</w:t>
      </w:r>
      <w:r w:rsidR="00F9256F">
        <w:t xml:space="preserve"> </w:t>
      </w:r>
      <w:r w:rsidR="00BC4F5A">
        <w:t xml:space="preserve">Class and interface types may be </w:t>
      </w:r>
      <w:r w:rsidR="00BC4F5A" w:rsidRPr="00637897">
        <w:rPr>
          <w:b/>
          <w:i/>
        </w:rPr>
        <w:t>generic types</w:t>
      </w:r>
      <w:r w:rsidR="00BC4F5A">
        <w:t xml:space="preserve"> which </w:t>
      </w:r>
      <w:r w:rsidR="00C5279B">
        <w:t>have</w:t>
      </w:r>
      <w:r w:rsidR="00287D6B">
        <w:t xml:space="preserve"> one or more type parameters.</w:t>
      </w:r>
    </w:p>
    <w:p w:rsidR="00287D6B" w:rsidRDefault="00287D6B" w:rsidP="00732E48">
      <w:r w:rsidRPr="00287D6B">
        <w:t>Union types repre</w:t>
      </w:r>
      <w:r>
        <w:t xml:space="preserve">sent values that </w:t>
      </w:r>
      <w:r w:rsidR="006271E6">
        <w:t xml:space="preserve">have one of multiple types, and intersection types represent values that simultaneously have </w:t>
      </w:r>
      <w:r w:rsidR="00B23F42">
        <w:t>more than one type</w:t>
      </w:r>
      <w:r w:rsidR="006271E6">
        <w:t>.</w:t>
      </w:r>
    </w:p>
    <w:p w:rsidR="0044410D" w:rsidRPr="0044410D" w:rsidRDefault="00C80254" w:rsidP="00E314E1">
      <w:r>
        <w:t xml:space="preserve">Declarations of classes, </w:t>
      </w:r>
      <w:r w:rsidR="001A50C9">
        <w:t xml:space="preserve">properties, </w:t>
      </w:r>
      <w:r>
        <w:t>functions, variables and other language entities associate typ</w:t>
      </w:r>
      <w:r w:rsidR="004404B3">
        <w:t>es with those entities.</w:t>
      </w:r>
      <w:r w:rsidR="00081250">
        <w:t xml:space="preserve"> The mechanism by which a type is formed and associated with a language entity depends on</w:t>
      </w:r>
      <w:r w:rsidR="008D133B">
        <w:t xml:space="preserve"> the particular kind of entity. For example, a </w:t>
      </w:r>
      <w:r w:rsidR="0066299B">
        <w:t>namespace</w:t>
      </w:r>
      <w:r w:rsidR="008D133B">
        <w:t xml:space="preserve"> declaration associates the </w:t>
      </w:r>
      <w:r w:rsidR="0066299B">
        <w:t>namespace</w:t>
      </w:r>
      <w:r w:rsidR="008D133B">
        <w:t xml:space="preserve"> with a</w:t>
      </w:r>
      <w:r w:rsidR="000D470F">
        <w:t>n</w:t>
      </w:r>
      <w:r w:rsidR="008D133B">
        <w:t xml:space="preserve"> </w:t>
      </w:r>
      <w:r w:rsidR="000D470F">
        <w:t xml:space="preserve">anonymous </w:t>
      </w:r>
      <w:r w:rsidR="008D133B">
        <w:t xml:space="preserve">type containing a set of properties corresponding to the </w:t>
      </w:r>
      <w:r w:rsidR="00154C88">
        <w:t>exported variables</w:t>
      </w:r>
      <w:r w:rsidR="008D133B">
        <w:t xml:space="preserve"> and functions in the </w:t>
      </w:r>
      <w:r w:rsidR="0066299B">
        <w:t>namespace</w:t>
      </w:r>
      <w:r w:rsidR="008D133B">
        <w:t>, and a function declaration associates the function with a</w:t>
      </w:r>
      <w:r w:rsidR="000D470F">
        <w:t>n anonymous</w:t>
      </w:r>
      <w:r w:rsidR="008D133B">
        <w:t xml:space="preserve"> type containing a call signature corresponding to the parameters and return type of the function.</w:t>
      </w:r>
      <w:r w:rsidR="004460BC">
        <w:t xml:space="preserve"> </w:t>
      </w:r>
      <w:r w:rsidR="00E314E1">
        <w:t xml:space="preserve">Types can be associated with variables through explicit </w:t>
      </w:r>
      <w:r w:rsidR="00E314E1" w:rsidRPr="00081250">
        <w:rPr>
          <w:b/>
          <w:i/>
        </w:rPr>
        <w:t>type annotations</w:t>
      </w:r>
      <w:r w:rsidR="00E314E1">
        <w:t>, such as</w:t>
      </w:r>
    </w:p>
    <w:p w:rsidR="0044410D" w:rsidRPr="0044410D" w:rsidRDefault="00E314E1" w:rsidP="00133A91">
      <w:pPr>
        <w:pStyle w:val="Code"/>
      </w:pPr>
      <w:r w:rsidRPr="00D54DB2">
        <w:rPr>
          <w:color w:val="0000FF"/>
        </w:rPr>
        <w:t>var</w:t>
      </w:r>
      <w:r w:rsidRPr="00D54DB2">
        <w:t xml:space="preserve"> x: </w:t>
      </w:r>
      <w:r w:rsidRPr="00D54DB2">
        <w:rPr>
          <w:color w:val="0000FF"/>
        </w:rPr>
        <w:t>number</w:t>
      </w:r>
      <w:r w:rsidRPr="00D54DB2">
        <w:t>;</w:t>
      </w:r>
    </w:p>
    <w:p w:rsidR="0044410D" w:rsidRPr="0044410D" w:rsidRDefault="00E314E1" w:rsidP="00E314E1">
      <w:r>
        <w:t xml:space="preserve">or through implicit </w:t>
      </w:r>
      <w:r w:rsidRPr="00081250">
        <w:rPr>
          <w:b/>
          <w:i/>
        </w:rPr>
        <w:t>type inference</w:t>
      </w:r>
      <w:r>
        <w:t>, as in</w:t>
      </w:r>
    </w:p>
    <w:p w:rsidR="0044410D" w:rsidRPr="0044410D" w:rsidRDefault="00E314E1" w:rsidP="00E314E1">
      <w:pPr>
        <w:pStyle w:val="Code"/>
      </w:pPr>
      <w:r w:rsidRPr="00D54DB2">
        <w:rPr>
          <w:color w:val="0000FF"/>
        </w:rPr>
        <w:lastRenderedPageBreak/>
        <w:t>var</w:t>
      </w:r>
      <w:r w:rsidRPr="00D54DB2">
        <w:t xml:space="preserve"> x = </w:t>
      </w:r>
      <w:r w:rsidRPr="00D54DB2">
        <w:rPr>
          <w:color w:val="800000"/>
        </w:rPr>
        <w:t>1</w:t>
      </w:r>
      <w:r w:rsidRPr="00D54DB2">
        <w:t>;</w:t>
      </w:r>
    </w:p>
    <w:p w:rsidR="0044410D" w:rsidRPr="0044410D" w:rsidRDefault="00E314E1" w:rsidP="00E314E1">
      <w:r w:rsidRPr="000028B8">
        <w:t xml:space="preserve">which infers the type of </w:t>
      </w:r>
      <w:r w:rsidR="008F4735">
        <w:t>'</w:t>
      </w:r>
      <w:r w:rsidR="00344CFE">
        <w:t>x</w:t>
      </w:r>
      <w:r w:rsidR="008F4735">
        <w:t>'</w:t>
      </w:r>
      <w:r w:rsidR="00344CFE">
        <w:t xml:space="preserve"> </w:t>
      </w:r>
      <w:r w:rsidRPr="000028B8">
        <w:t xml:space="preserve">to be </w:t>
      </w:r>
      <w:r w:rsidR="000028B8">
        <w:t>the N</w:t>
      </w:r>
      <w:r w:rsidRPr="000028B8">
        <w:t xml:space="preserve">umber </w:t>
      </w:r>
      <w:r w:rsidR="00734C9A">
        <w:t xml:space="preserve">primitive </w:t>
      </w:r>
      <w:r w:rsidR="000028B8">
        <w:t xml:space="preserve">type </w:t>
      </w:r>
      <w:r w:rsidRPr="000028B8">
        <w:t xml:space="preserve">because that is the type of the value used to initialize </w:t>
      </w:r>
      <w:r w:rsidR="008F4735">
        <w:t>'</w:t>
      </w:r>
      <w:r w:rsidRPr="000028B8">
        <w:t>x</w:t>
      </w:r>
      <w:r w:rsidR="008F4735">
        <w:t>'</w:t>
      </w:r>
      <w:r w:rsidRPr="000028B8">
        <w:t>.</w:t>
      </w:r>
    </w:p>
    <w:p w:rsidR="0044410D" w:rsidRPr="0044410D" w:rsidRDefault="00F701E3" w:rsidP="000F6403">
      <w:pPr>
        <w:pStyle w:val="Heading2"/>
      </w:pPr>
      <w:bookmarkStart w:id="29" w:name="_Toc439666131"/>
      <w:r>
        <w:t>The Any Type</w:t>
      </w:r>
      <w:bookmarkEnd w:id="29"/>
    </w:p>
    <w:p w:rsidR="0044410D" w:rsidRPr="0044410D" w:rsidRDefault="00A070B6" w:rsidP="00F701E3">
      <w:r w:rsidRPr="00493564">
        <w:t xml:space="preserve">The </w:t>
      </w:r>
      <w:r w:rsidR="00493564" w:rsidRPr="00493564">
        <w:t>A</w:t>
      </w:r>
      <w:r w:rsidRPr="00493564">
        <w:t xml:space="preserve">ny type is used to represent </w:t>
      </w:r>
      <w:r w:rsidR="00047893">
        <w:t>any JavaScript value</w:t>
      </w:r>
      <w:r w:rsidRPr="00493564">
        <w:t xml:space="preserve">. </w:t>
      </w:r>
      <w:r w:rsidR="00493564">
        <w:t>A</w:t>
      </w:r>
      <w:r w:rsidR="00F701E3" w:rsidRPr="00493564">
        <w:t xml:space="preserve"> </w:t>
      </w:r>
      <w:r w:rsidR="00047893">
        <w:t>value</w:t>
      </w:r>
      <w:r w:rsidR="00F701E3" w:rsidRPr="00493564">
        <w:t xml:space="preserve"> </w:t>
      </w:r>
      <w:r w:rsidR="00493564">
        <w:t xml:space="preserve">of the Any type </w:t>
      </w:r>
      <w:r w:rsidR="00F701E3" w:rsidRPr="00493564">
        <w:t xml:space="preserve">supports the same operations </w:t>
      </w:r>
      <w:r w:rsidRPr="00493564">
        <w:t xml:space="preserve">as a value in JavaScript and </w:t>
      </w:r>
      <w:r w:rsidR="004976C5">
        <w:t>minimal</w:t>
      </w:r>
      <w:r w:rsidRPr="00493564">
        <w:t xml:space="preserve"> static type checking is performed </w:t>
      </w:r>
      <w:r w:rsidR="00493564">
        <w:t>for</w:t>
      </w:r>
      <w:r w:rsidRPr="00493564">
        <w:t xml:space="preserve"> operations</w:t>
      </w:r>
      <w:r w:rsidR="00493564">
        <w:t xml:space="preserve"> on Any values</w:t>
      </w:r>
      <w:r w:rsidRPr="00493564">
        <w:t xml:space="preserve">. Specifically, properties of any name can be accessed through </w:t>
      </w:r>
      <w:r w:rsidR="00493564">
        <w:t>an Any value</w:t>
      </w:r>
      <w:r w:rsidRPr="00493564">
        <w:t xml:space="preserve"> and </w:t>
      </w:r>
      <w:r w:rsidR="00493564">
        <w:t>Any values</w:t>
      </w:r>
      <w:r w:rsidRPr="00493564">
        <w:t xml:space="preserve"> can be called as functions or cons</w:t>
      </w:r>
      <w:r w:rsidR="00023C23" w:rsidRPr="00493564">
        <w:t>tructors with any argument list</w:t>
      </w:r>
      <w:r w:rsidR="00493564">
        <w:t>.</w:t>
      </w:r>
    </w:p>
    <w:p w:rsidR="0044410D" w:rsidRPr="0044410D" w:rsidRDefault="00776924" w:rsidP="00F701E3">
      <w:r w:rsidRPr="00617C55">
        <w:t xml:space="preserve">The </w:t>
      </w:r>
      <w:r w:rsidRPr="002B3A8D">
        <w:rPr>
          <w:rStyle w:val="CodeFragment"/>
        </w:rPr>
        <w:t>any</w:t>
      </w:r>
      <w:r w:rsidRPr="00617C55">
        <w:t xml:space="preserve"> keyword refere</w:t>
      </w:r>
      <w:r>
        <w:t xml:space="preserve">nces the Any type. </w:t>
      </w:r>
      <w:r w:rsidR="00F701E3" w:rsidRPr="00493564">
        <w:t xml:space="preserve">In general, in places where </w:t>
      </w:r>
      <w:r>
        <w:t xml:space="preserve">a type is not explicitly provided and </w:t>
      </w:r>
      <w:r w:rsidR="003C5236">
        <w:t>TypeScript</w:t>
      </w:r>
      <w:r w:rsidR="00F701E3" w:rsidRPr="00493564">
        <w:t xml:space="preserve"> cannot infer </w:t>
      </w:r>
      <w:r>
        <w:t>one</w:t>
      </w:r>
      <w:r w:rsidR="00493564">
        <w:t xml:space="preserve">, the Any type is </w:t>
      </w:r>
      <w:r w:rsidR="00F701E3" w:rsidRPr="00493564">
        <w:t>assumed.</w:t>
      </w:r>
    </w:p>
    <w:p w:rsidR="0044410D" w:rsidRPr="0044410D" w:rsidRDefault="00274FA2" w:rsidP="00274FA2">
      <w:r>
        <w:t>The Any t</w:t>
      </w:r>
      <w:r w:rsidR="00740EE9">
        <w:t>ype is a supertype of all types, and is assignable to and from all types.</w:t>
      </w:r>
    </w:p>
    <w:p w:rsidR="0044410D" w:rsidRPr="0044410D" w:rsidRDefault="00E337CB" w:rsidP="00F701E3">
      <w:r>
        <w:t>Some examples:</w:t>
      </w:r>
    </w:p>
    <w:p w:rsidR="0044410D" w:rsidRPr="0044410D" w:rsidRDefault="00776924" w:rsidP="00776924">
      <w:pPr>
        <w:pStyle w:val="Code"/>
      </w:pPr>
      <w:r w:rsidRPr="00D54DB2">
        <w:rPr>
          <w:color w:val="0000FF"/>
        </w:rPr>
        <w:t>var</w:t>
      </w:r>
      <w:r w:rsidRPr="00D54DB2">
        <w:t xml:space="preserve"> x</w:t>
      </w:r>
      <w:r w:rsidR="00E337CB" w:rsidRPr="00D54DB2">
        <w:t xml:space="preserve">: </w:t>
      </w:r>
      <w:r w:rsidR="00E337CB" w:rsidRPr="00D54DB2">
        <w:rPr>
          <w:color w:val="0000FF"/>
        </w:rPr>
        <w:t>any</w:t>
      </w:r>
      <w:r w:rsidR="00E337CB" w:rsidRPr="00D54DB2">
        <w:t>;</w:t>
      </w:r>
      <w:r w:rsidR="00897B8E" w:rsidRPr="00D54DB2">
        <w:t xml:space="preserve">             </w:t>
      </w:r>
      <w:r w:rsidR="00897B8E" w:rsidRPr="00D54DB2">
        <w:rPr>
          <w:color w:val="008000"/>
        </w:rPr>
        <w:t>// Explicitly typed</w:t>
      </w:r>
      <w:r w:rsidR="0048218E" w:rsidRPr="00D54DB2">
        <w:br/>
      </w:r>
      <w:r w:rsidR="00E337CB" w:rsidRPr="00D54DB2">
        <w:rPr>
          <w:color w:val="0000FF"/>
        </w:rPr>
        <w:t>var</w:t>
      </w:r>
      <w:r w:rsidR="00E337CB" w:rsidRPr="00D54DB2">
        <w:t xml:space="preserve"> y;                  </w:t>
      </w:r>
      <w:r w:rsidR="00E337CB" w:rsidRPr="00D54DB2">
        <w:rPr>
          <w:color w:val="008000"/>
        </w:rPr>
        <w:t>// Same as y: any</w:t>
      </w:r>
      <w:r w:rsidR="0048218E" w:rsidRPr="00D54DB2">
        <w:br/>
      </w:r>
      <w:r w:rsidR="00E337CB" w:rsidRPr="00D54DB2">
        <w:rPr>
          <w:color w:val="0000FF"/>
        </w:rPr>
        <w:t>var</w:t>
      </w:r>
      <w:r w:rsidR="00E337CB" w:rsidRPr="00D54DB2">
        <w:t xml:space="preserve"> z: { a; b; };       </w:t>
      </w:r>
      <w:r w:rsidR="00E337CB" w:rsidRPr="00D54DB2">
        <w:rPr>
          <w:color w:val="008000"/>
        </w:rPr>
        <w:t>// Same as z: { a: any; b: any; }</w:t>
      </w:r>
    </w:p>
    <w:p w:rsidR="0044410D" w:rsidRPr="0044410D" w:rsidRDefault="00776924" w:rsidP="00776924">
      <w:pPr>
        <w:pStyle w:val="Code"/>
      </w:pPr>
      <w:r w:rsidRPr="00D54DB2">
        <w:rPr>
          <w:color w:val="0000FF"/>
        </w:rPr>
        <w:t>functio</w:t>
      </w:r>
      <w:r w:rsidR="00E337CB" w:rsidRPr="00D54DB2">
        <w:rPr>
          <w:color w:val="0000FF"/>
        </w:rPr>
        <w:t>n</w:t>
      </w:r>
      <w:r w:rsidR="00E337CB" w:rsidRPr="00D54DB2">
        <w:t xml:space="preserve"> f(x) {         </w:t>
      </w:r>
      <w:r w:rsidR="00E337CB" w:rsidRPr="00D54DB2">
        <w:rPr>
          <w:color w:val="008000"/>
        </w:rPr>
        <w:t>// Same as f(x: any): void</w:t>
      </w:r>
      <w:r w:rsidR="0048218E" w:rsidRPr="00D54DB2">
        <w:br/>
      </w:r>
      <w:r w:rsidRPr="00D54DB2">
        <w:t xml:space="preserve">    console.log(x);</w:t>
      </w:r>
      <w:r w:rsidR="0048218E" w:rsidRPr="00D54DB2">
        <w:br/>
      </w:r>
      <w:r w:rsidRPr="00D54DB2">
        <w:t>}</w:t>
      </w:r>
    </w:p>
    <w:p w:rsidR="0044410D" w:rsidRPr="0044410D" w:rsidRDefault="00F701E3" w:rsidP="000F6403">
      <w:pPr>
        <w:pStyle w:val="Heading2"/>
      </w:pPr>
      <w:bookmarkStart w:id="30" w:name="_Toc439666132"/>
      <w:r>
        <w:t>Primitive</w:t>
      </w:r>
      <w:r w:rsidR="000D470F">
        <w:t xml:space="preserve"> Types</w:t>
      </w:r>
      <w:bookmarkEnd w:id="30"/>
    </w:p>
    <w:p w:rsidR="0044410D" w:rsidRDefault="00DA2F2C" w:rsidP="000D470F">
      <w:r>
        <w:t xml:space="preserve">The </w:t>
      </w:r>
      <w:r w:rsidR="00A0067C">
        <w:t>primitive</w:t>
      </w:r>
      <w:r>
        <w:t xml:space="preserve"> types are </w:t>
      </w:r>
      <w:r w:rsidR="00A0067C">
        <w:t>the</w:t>
      </w:r>
      <w:r w:rsidR="00493564">
        <w:t xml:space="preserve"> Number, B</w:t>
      </w:r>
      <w:r w:rsidRPr="00A0067C">
        <w:t>ool</w:t>
      </w:r>
      <w:r w:rsidR="00493564">
        <w:t>ean</w:t>
      </w:r>
      <w:r w:rsidR="00A0067C">
        <w:t xml:space="preserve">, </w:t>
      </w:r>
      <w:r w:rsidR="00493564">
        <w:t>S</w:t>
      </w:r>
      <w:r w:rsidRPr="00A0067C">
        <w:t>tring</w:t>
      </w:r>
      <w:r w:rsidR="00493564">
        <w:t xml:space="preserve">, </w:t>
      </w:r>
      <w:r w:rsidR="007C11C4">
        <w:t xml:space="preserve">Symbol, </w:t>
      </w:r>
      <w:r w:rsidR="00637897">
        <w:t xml:space="preserve">Void, </w:t>
      </w:r>
      <w:r w:rsidR="00493564">
        <w:t>Null, and U</w:t>
      </w:r>
      <w:r w:rsidR="00407D70">
        <w:t xml:space="preserve">ndefined types </w:t>
      </w:r>
      <w:r w:rsidR="00836B3C">
        <w:t>and all</w:t>
      </w:r>
      <w:r w:rsidR="00407D70">
        <w:t xml:space="preserve"> user defined enum types.</w:t>
      </w:r>
    </w:p>
    <w:p w:rsidR="0044410D" w:rsidRPr="0044410D" w:rsidRDefault="000A5506" w:rsidP="00F41452">
      <w:pPr>
        <w:pStyle w:val="Heading3"/>
      </w:pPr>
      <w:bookmarkStart w:id="31" w:name="_Toc439666133"/>
      <w:r>
        <w:t>The</w:t>
      </w:r>
      <w:r w:rsidR="009805BC">
        <w:t xml:space="preserve"> N</w:t>
      </w:r>
      <w:r>
        <w:t>umber</w:t>
      </w:r>
      <w:r w:rsidR="009805BC">
        <w:t xml:space="preserve"> T</w:t>
      </w:r>
      <w:r>
        <w:t>ype</w:t>
      </w:r>
      <w:bookmarkEnd w:id="31"/>
    </w:p>
    <w:p w:rsidR="0044410D" w:rsidRPr="0044410D" w:rsidRDefault="00493564" w:rsidP="00493564">
      <w:r>
        <w:t xml:space="preserve">The Number </w:t>
      </w:r>
      <w:r w:rsidR="00734C9A">
        <w:t xml:space="preserve">primitive </w:t>
      </w:r>
      <w:r w:rsidR="00E20F19">
        <w:t xml:space="preserve">type </w:t>
      </w:r>
      <w:r>
        <w:t>corresponds to the similarly named JavaScript primitive type</w:t>
      </w:r>
      <w:r w:rsidR="005C72F1">
        <w:t xml:space="preserve"> and represents double-precision 64-bit format IEEE 754 floating point values.</w:t>
      </w:r>
    </w:p>
    <w:p w:rsidR="0044410D" w:rsidRPr="0044410D" w:rsidRDefault="00493564" w:rsidP="00F41452">
      <w:r w:rsidRPr="00617C55">
        <w:t xml:space="preserve">The </w:t>
      </w:r>
      <w:r w:rsidRPr="002B3A8D">
        <w:rPr>
          <w:rStyle w:val="CodeFragment"/>
        </w:rPr>
        <w:t>number</w:t>
      </w:r>
      <w:r w:rsidRPr="00617C55">
        <w:t xml:space="preserve"> key</w:t>
      </w:r>
      <w:r w:rsidR="005C72F1" w:rsidRPr="00617C55">
        <w:t>word references the N</w:t>
      </w:r>
      <w:r w:rsidR="005C72F1">
        <w:t xml:space="preserve">umber </w:t>
      </w:r>
      <w:r w:rsidR="00734C9A">
        <w:t xml:space="preserve">primitive </w:t>
      </w:r>
      <w:r w:rsidR="005C72F1">
        <w:t>type and n</w:t>
      </w:r>
      <w:r w:rsidR="001B21EA">
        <w:t xml:space="preserve">umeric literals may </w:t>
      </w:r>
      <w:r w:rsidR="005C72F1">
        <w:t>be used to write values of the Number</w:t>
      </w:r>
      <w:r w:rsidR="00734C9A" w:rsidRPr="00734C9A">
        <w:t xml:space="preserve"> </w:t>
      </w:r>
      <w:r w:rsidR="00734C9A">
        <w:t>primitive</w:t>
      </w:r>
      <w:r w:rsidR="005C72F1">
        <w:t xml:space="preserve"> type.</w:t>
      </w:r>
    </w:p>
    <w:p w:rsidR="0044410D" w:rsidRPr="0044410D" w:rsidRDefault="008B4E35" w:rsidP="00F41452">
      <w:r>
        <w:t>For purposes of determining type relationships (section</w:t>
      </w:r>
      <w:r w:rsidR="00E52EA3">
        <w:t xml:space="preserve"> </w:t>
      </w:r>
      <w:r w:rsidR="00E52EA3">
        <w:fldChar w:fldCharType="begin"/>
      </w:r>
      <w:r w:rsidR="00E52EA3">
        <w:instrText xml:space="preserve"> REF _Ref410564779 \r \h </w:instrText>
      </w:r>
      <w:r w:rsidR="00E52EA3">
        <w:fldChar w:fldCharType="separate"/>
      </w:r>
      <w:r w:rsidR="00A3147C">
        <w:t>3.11</w:t>
      </w:r>
      <w:r w:rsidR="00E52EA3">
        <w:fldChar w:fldCharType="end"/>
      </w:r>
      <w:r>
        <w:t>)</w:t>
      </w:r>
      <w:r w:rsidR="00440C38">
        <w:t xml:space="preserve"> and accessing properties (section </w:t>
      </w:r>
      <w:r w:rsidR="00440C38">
        <w:fldChar w:fldCharType="begin"/>
      </w:r>
      <w:r w:rsidR="00440C38">
        <w:instrText xml:space="preserve"> REF _Ref320780642 \r \h </w:instrText>
      </w:r>
      <w:r w:rsidR="00440C38">
        <w:fldChar w:fldCharType="separate"/>
      </w:r>
      <w:r w:rsidR="00A3147C">
        <w:t>4.13</w:t>
      </w:r>
      <w:r w:rsidR="00440C38">
        <w:fldChar w:fldCharType="end"/>
      </w:r>
      <w:r w:rsidR="00440C38">
        <w:t>)</w:t>
      </w:r>
      <w:r>
        <w:t>, the Number</w:t>
      </w:r>
      <w:r w:rsidR="00734C9A" w:rsidRPr="00734C9A">
        <w:t xml:space="preserve"> </w:t>
      </w:r>
      <w:r w:rsidR="00734C9A">
        <w:t>primitive</w:t>
      </w:r>
      <w:r>
        <w:t xml:space="preserve"> type behaves as an object type with the same proper</w:t>
      </w:r>
      <w:r w:rsidR="00005869">
        <w:t>ties as the</w:t>
      </w:r>
      <w:r w:rsidR="00344CFE">
        <w:t xml:space="preserve"> global interface type </w:t>
      </w:r>
      <w:r w:rsidR="008F4735">
        <w:t>'</w:t>
      </w:r>
      <w:r w:rsidR="00005869">
        <w:t>Number</w:t>
      </w:r>
      <w:r w:rsidR="008F4735">
        <w:t>'</w:t>
      </w:r>
      <w:r>
        <w:t>.</w:t>
      </w:r>
    </w:p>
    <w:p w:rsidR="0044410D" w:rsidRPr="0044410D" w:rsidRDefault="00E337CB" w:rsidP="00F41452">
      <w:r>
        <w:t>Some examples:</w:t>
      </w:r>
    </w:p>
    <w:p w:rsidR="0044410D" w:rsidRPr="0044410D" w:rsidRDefault="00E337CB" w:rsidP="00E337CB">
      <w:pPr>
        <w:pStyle w:val="Code"/>
      </w:pPr>
      <w:r w:rsidRPr="00D54DB2">
        <w:rPr>
          <w:color w:val="0000FF"/>
        </w:rPr>
        <w:lastRenderedPageBreak/>
        <w:t>var</w:t>
      </w:r>
      <w:r w:rsidRPr="00D54DB2">
        <w:t xml:space="preserve"> x: </w:t>
      </w:r>
      <w:r w:rsidRPr="00D54DB2">
        <w:rPr>
          <w:color w:val="0000FF"/>
        </w:rPr>
        <w:t>number</w:t>
      </w:r>
      <w:r w:rsidRPr="00D54DB2">
        <w:t>;</w:t>
      </w:r>
      <w:r w:rsidR="00897B8E" w:rsidRPr="00D54DB2">
        <w:t xml:space="preserve">          </w:t>
      </w:r>
      <w:r w:rsidR="00897B8E" w:rsidRPr="00D54DB2">
        <w:rPr>
          <w:color w:val="008000"/>
        </w:rPr>
        <w:t>// Explicitly typed</w:t>
      </w:r>
      <w:r w:rsidR="0048218E" w:rsidRPr="00D54DB2">
        <w:br/>
      </w:r>
      <w:r w:rsidRPr="00D54DB2">
        <w:rPr>
          <w:color w:val="0000FF"/>
        </w:rPr>
        <w:t>var</w:t>
      </w:r>
      <w:r w:rsidRPr="00D54DB2">
        <w:t xml:space="preserve"> y</w:t>
      </w:r>
      <w:r w:rsidR="00A925FD" w:rsidRPr="00D54DB2">
        <w:t xml:space="preserve"> = </w:t>
      </w:r>
      <w:r w:rsidR="00A925FD" w:rsidRPr="00D54DB2">
        <w:rPr>
          <w:color w:val="800000"/>
        </w:rPr>
        <w:t>0</w:t>
      </w:r>
      <w:r w:rsidRPr="00D54DB2">
        <w:t>;</w:t>
      </w:r>
      <w:r w:rsidR="00A925FD" w:rsidRPr="00D54DB2">
        <w:t xml:space="preserve">              </w:t>
      </w:r>
      <w:r w:rsidR="00A925FD" w:rsidRPr="00D54DB2">
        <w:rPr>
          <w:color w:val="008000"/>
        </w:rPr>
        <w:t>// Same as y: number = 0</w:t>
      </w:r>
      <w:r w:rsidR="0048218E" w:rsidRPr="00D54DB2">
        <w:br/>
      </w:r>
      <w:r w:rsidRPr="00D54DB2">
        <w:rPr>
          <w:color w:val="0000FF"/>
        </w:rPr>
        <w:t>var</w:t>
      </w:r>
      <w:r w:rsidRPr="00D54DB2">
        <w:t xml:space="preserve"> z = </w:t>
      </w:r>
      <w:r w:rsidRPr="00D54DB2">
        <w:rPr>
          <w:color w:val="800000"/>
        </w:rPr>
        <w:t>123.456</w:t>
      </w:r>
      <w:r w:rsidRPr="00D54DB2">
        <w:t>;</w:t>
      </w:r>
      <w:r w:rsidR="00A925FD" w:rsidRPr="00D54DB2">
        <w:t xml:space="preserve">        </w:t>
      </w:r>
      <w:r w:rsidR="00A925FD" w:rsidRPr="00D54DB2">
        <w:rPr>
          <w:color w:val="008000"/>
        </w:rPr>
        <w:t>// Same as z: number = 123.456</w:t>
      </w:r>
      <w:r w:rsidR="0048218E" w:rsidRPr="00D54DB2">
        <w:br/>
      </w:r>
      <w:r w:rsidRPr="00D54DB2">
        <w:rPr>
          <w:color w:val="0000FF"/>
        </w:rPr>
        <w:t>var</w:t>
      </w:r>
      <w:r w:rsidRPr="00D54DB2">
        <w:t xml:space="preserve"> s = z.toFixed(</w:t>
      </w:r>
      <w:r w:rsidRPr="00D54DB2">
        <w:rPr>
          <w:color w:val="800000"/>
        </w:rPr>
        <w:t>2</w:t>
      </w:r>
      <w:r w:rsidRPr="00D54DB2">
        <w:t>);</w:t>
      </w:r>
      <w:r w:rsidR="00A925FD" w:rsidRPr="00D54DB2">
        <w:t xml:space="preserve">   </w:t>
      </w:r>
      <w:r w:rsidR="00A925FD" w:rsidRPr="00D54DB2">
        <w:rPr>
          <w:color w:val="008000"/>
        </w:rPr>
        <w:t xml:space="preserve">// </w:t>
      </w:r>
      <w:r w:rsidR="00734C9A" w:rsidRPr="00D54DB2">
        <w:rPr>
          <w:color w:val="008000"/>
        </w:rPr>
        <w:t>Property of Number interface</w:t>
      </w:r>
    </w:p>
    <w:p w:rsidR="0044410D" w:rsidRPr="0044410D" w:rsidRDefault="009805BC" w:rsidP="009C5A84">
      <w:pPr>
        <w:pStyle w:val="Heading3"/>
      </w:pPr>
      <w:bookmarkStart w:id="32" w:name="_Toc439666134"/>
      <w:r>
        <w:t>The Bool</w:t>
      </w:r>
      <w:r w:rsidR="005C72F1">
        <w:t>ean</w:t>
      </w:r>
      <w:r>
        <w:t xml:space="preserve"> T</w:t>
      </w:r>
      <w:r w:rsidR="000A5506">
        <w:t>ype</w:t>
      </w:r>
      <w:bookmarkEnd w:id="32"/>
    </w:p>
    <w:p w:rsidR="0044410D" w:rsidRPr="0044410D" w:rsidRDefault="005C72F1" w:rsidP="004017BE">
      <w:r>
        <w:t xml:space="preserve">The Boolean </w:t>
      </w:r>
      <w:r w:rsidR="00045580">
        <w:t xml:space="preserve">primitive </w:t>
      </w:r>
      <w:r>
        <w:t>type corresponds to the similarly named JavaScript primitive type and represents logi</w:t>
      </w:r>
      <w:r w:rsidR="005B077E">
        <w:t>cal values that are either true or false.</w:t>
      </w:r>
    </w:p>
    <w:p w:rsidR="0044410D" w:rsidRPr="0044410D" w:rsidRDefault="004017BE" w:rsidP="004017BE">
      <w:r w:rsidRPr="00617C55">
        <w:t xml:space="preserve">The </w:t>
      </w:r>
      <w:r w:rsidR="001A6764">
        <w:rPr>
          <w:rStyle w:val="CodeFragment"/>
        </w:rPr>
        <w:t>boolean</w:t>
      </w:r>
      <w:r w:rsidRPr="00617C55">
        <w:t xml:space="preserve"> </w:t>
      </w:r>
      <w:r w:rsidR="005C72F1" w:rsidRPr="00617C55">
        <w:t>keywor</w:t>
      </w:r>
      <w:r w:rsidR="005C72F1">
        <w:t xml:space="preserve">d references the Boolean </w:t>
      </w:r>
      <w:r w:rsidR="00045580">
        <w:t xml:space="preserve">primitive </w:t>
      </w:r>
      <w:r w:rsidR="005C72F1">
        <w:t xml:space="preserve">type and </w:t>
      </w:r>
      <w:r w:rsidR="005C72F1" w:rsidRPr="00617C55">
        <w:t xml:space="preserve">the </w:t>
      </w:r>
      <w:r w:rsidR="005C72F1" w:rsidRPr="002B3A8D">
        <w:rPr>
          <w:rStyle w:val="CodeFragment"/>
        </w:rPr>
        <w:t>true</w:t>
      </w:r>
      <w:r w:rsidR="005C72F1" w:rsidRPr="00617C55">
        <w:t xml:space="preserve"> and </w:t>
      </w:r>
      <w:r w:rsidR="005C72F1" w:rsidRPr="002B3A8D">
        <w:rPr>
          <w:rStyle w:val="CodeFragment"/>
        </w:rPr>
        <w:t>false</w:t>
      </w:r>
      <w:r w:rsidR="005C72F1" w:rsidRPr="00617C55">
        <w:t xml:space="preserve"> literal</w:t>
      </w:r>
      <w:r w:rsidR="005C72F1">
        <w:t>s reference the two Boolean truth values.</w:t>
      </w:r>
    </w:p>
    <w:p w:rsidR="0044410D" w:rsidRPr="0044410D" w:rsidRDefault="00005869" w:rsidP="00005869">
      <w:r>
        <w:t>For purposes of determining type relationships (section</w:t>
      </w:r>
      <w:r w:rsidR="00E52EA3">
        <w:t xml:space="preserve"> </w:t>
      </w:r>
      <w:r w:rsidR="00E52EA3">
        <w:fldChar w:fldCharType="begin"/>
      </w:r>
      <w:r w:rsidR="00E52EA3">
        <w:instrText xml:space="preserve"> REF _Ref410564779 \r \h </w:instrText>
      </w:r>
      <w:r w:rsidR="00E52EA3">
        <w:fldChar w:fldCharType="separate"/>
      </w:r>
      <w:r w:rsidR="00A3147C">
        <w:t>3.11</w:t>
      </w:r>
      <w:r w:rsidR="00E52EA3">
        <w:fldChar w:fldCharType="end"/>
      </w:r>
      <w:r>
        <w:t>)</w:t>
      </w:r>
      <w:r w:rsidR="00440C38">
        <w:t xml:space="preserve"> and accessing properties (section </w:t>
      </w:r>
      <w:r w:rsidR="00440C38">
        <w:fldChar w:fldCharType="begin"/>
      </w:r>
      <w:r w:rsidR="00440C38">
        <w:instrText xml:space="preserve"> REF _Ref320780642 \r \h </w:instrText>
      </w:r>
      <w:r w:rsidR="00440C38">
        <w:fldChar w:fldCharType="separate"/>
      </w:r>
      <w:r w:rsidR="00A3147C">
        <w:t>4.13</w:t>
      </w:r>
      <w:r w:rsidR="00440C38">
        <w:fldChar w:fldCharType="end"/>
      </w:r>
      <w:r w:rsidR="00440C38">
        <w:t>)</w:t>
      </w:r>
      <w:r>
        <w:t>, the Boolean</w:t>
      </w:r>
      <w:r w:rsidR="00045580" w:rsidRPr="00045580">
        <w:t xml:space="preserve"> </w:t>
      </w:r>
      <w:r w:rsidR="00045580">
        <w:t>primitive</w:t>
      </w:r>
      <w:r>
        <w:t xml:space="preserve"> type behaves as an object type with the same properties as the </w:t>
      </w:r>
      <w:r w:rsidR="00344CFE">
        <w:t xml:space="preserve">global interface type </w:t>
      </w:r>
      <w:r w:rsidR="008F4735">
        <w:t>'</w:t>
      </w:r>
      <w:r>
        <w:t>Boolean</w:t>
      </w:r>
      <w:r w:rsidR="008F4735">
        <w:t>'</w:t>
      </w:r>
      <w:r>
        <w:t>.</w:t>
      </w:r>
    </w:p>
    <w:p w:rsidR="0044410D" w:rsidRPr="0044410D" w:rsidRDefault="00BF6637" w:rsidP="00005869">
      <w:r>
        <w:t>Some examples:</w:t>
      </w:r>
    </w:p>
    <w:p w:rsidR="0044410D" w:rsidRPr="0044410D" w:rsidRDefault="00BF6637" w:rsidP="00BF6637">
      <w:pPr>
        <w:pStyle w:val="Code"/>
      </w:pPr>
      <w:r w:rsidRPr="00D54DB2">
        <w:rPr>
          <w:color w:val="0000FF"/>
        </w:rPr>
        <w:t>var</w:t>
      </w:r>
      <w:r w:rsidRPr="00D54DB2">
        <w:t xml:space="preserve"> b: </w:t>
      </w:r>
      <w:r w:rsidR="001A6764" w:rsidRPr="00D54DB2">
        <w:rPr>
          <w:color w:val="0000FF"/>
        </w:rPr>
        <w:t>boolean</w:t>
      </w:r>
      <w:r w:rsidRPr="00D54DB2">
        <w:t>;</w:t>
      </w:r>
      <w:r w:rsidR="001A6764" w:rsidRPr="00D54DB2">
        <w:t xml:space="preserve">         </w:t>
      </w:r>
      <w:r w:rsidR="00897B8E" w:rsidRPr="00D54DB2">
        <w:rPr>
          <w:color w:val="008000"/>
        </w:rPr>
        <w:t>// Explicitly typed</w:t>
      </w:r>
      <w:r w:rsidR="0048218E" w:rsidRPr="00D54DB2">
        <w:br/>
      </w:r>
      <w:r w:rsidRPr="00D54DB2">
        <w:rPr>
          <w:color w:val="0000FF"/>
        </w:rPr>
        <w:t>var</w:t>
      </w:r>
      <w:r w:rsidRPr="00D54DB2">
        <w:t xml:space="preserve"> yes = </w:t>
      </w:r>
      <w:r w:rsidRPr="00D54DB2">
        <w:rPr>
          <w:color w:val="0000FF"/>
        </w:rPr>
        <w:t>true</w:t>
      </w:r>
      <w:r w:rsidRPr="00D54DB2">
        <w:t xml:space="preserve">;         </w:t>
      </w:r>
      <w:r w:rsidRPr="00D54DB2">
        <w:rPr>
          <w:color w:val="008000"/>
        </w:rPr>
        <w:t xml:space="preserve">// Same as yes: </w:t>
      </w:r>
      <w:r w:rsidR="001A6764" w:rsidRPr="00D54DB2">
        <w:rPr>
          <w:color w:val="008000"/>
        </w:rPr>
        <w:t>boolean</w:t>
      </w:r>
      <w:r w:rsidRPr="00D54DB2">
        <w:rPr>
          <w:color w:val="008000"/>
        </w:rPr>
        <w:t xml:space="preserve"> = true</w:t>
      </w:r>
      <w:r w:rsidR="0048218E" w:rsidRPr="00D54DB2">
        <w:br/>
      </w:r>
      <w:r w:rsidRPr="00D54DB2">
        <w:rPr>
          <w:color w:val="0000FF"/>
        </w:rPr>
        <w:t>var</w:t>
      </w:r>
      <w:r w:rsidRPr="00D54DB2">
        <w:t xml:space="preserve"> no = </w:t>
      </w:r>
      <w:r w:rsidRPr="00D54DB2">
        <w:rPr>
          <w:color w:val="0000FF"/>
        </w:rPr>
        <w:t>false</w:t>
      </w:r>
      <w:r w:rsidRPr="00D54DB2">
        <w:t xml:space="preserve">;         </w:t>
      </w:r>
      <w:r w:rsidRPr="00D54DB2">
        <w:rPr>
          <w:color w:val="008000"/>
        </w:rPr>
        <w:t xml:space="preserve">// Same as no: </w:t>
      </w:r>
      <w:r w:rsidR="001A6764" w:rsidRPr="00D54DB2">
        <w:rPr>
          <w:color w:val="008000"/>
        </w:rPr>
        <w:t>boolean</w:t>
      </w:r>
      <w:r w:rsidRPr="00D54DB2">
        <w:rPr>
          <w:color w:val="008000"/>
        </w:rPr>
        <w:t xml:space="preserve"> = false</w:t>
      </w:r>
    </w:p>
    <w:p w:rsidR="0044410D" w:rsidRPr="0044410D" w:rsidRDefault="009805BC" w:rsidP="00924C0E">
      <w:pPr>
        <w:pStyle w:val="Heading3"/>
      </w:pPr>
      <w:bookmarkStart w:id="33" w:name="_Toc439666135"/>
      <w:r>
        <w:t>The String T</w:t>
      </w:r>
      <w:r w:rsidR="000A5506">
        <w:t>ype</w:t>
      </w:r>
      <w:bookmarkEnd w:id="33"/>
    </w:p>
    <w:p w:rsidR="0044410D" w:rsidRPr="0044410D" w:rsidRDefault="005B077E" w:rsidP="004017BE">
      <w:r>
        <w:t xml:space="preserve">The String </w:t>
      </w:r>
      <w:r w:rsidR="00D955A9">
        <w:t xml:space="preserve">primitive </w:t>
      </w:r>
      <w:r>
        <w:t xml:space="preserve">type corresponds to the similarly named JavaScript primitive type and represents </w:t>
      </w:r>
      <w:r w:rsidR="007E48FE">
        <w:t>sequences of characters stored as Unicode UTF-16 code units.</w:t>
      </w:r>
    </w:p>
    <w:p w:rsidR="0044410D" w:rsidRPr="0044410D" w:rsidRDefault="004017BE" w:rsidP="004017BE">
      <w:r w:rsidRPr="00617C55">
        <w:t xml:space="preserve">The </w:t>
      </w:r>
      <w:r w:rsidR="00A16C14" w:rsidRPr="002B3A8D">
        <w:rPr>
          <w:rStyle w:val="CodeFragment"/>
        </w:rPr>
        <w:t>s</w:t>
      </w:r>
      <w:r w:rsidRPr="002B3A8D">
        <w:rPr>
          <w:rStyle w:val="CodeFragment"/>
        </w:rPr>
        <w:t>tring</w:t>
      </w:r>
      <w:r w:rsidRPr="00617C55">
        <w:t xml:space="preserve"> </w:t>
      </w:r>
      <w:r w:rsidR="007E48FE" w:rsidRPr="00617C55">
        <w:t>keywor</w:t>
      </w:r>
      <w:r w:rsidR="007E48FE">
        <w:t xml:space="preserve">d references the String </w:t>
      </w:r>
      <w:r w:rsidR="00D955A9">
        <w:t xml:space="preserve">primitive </w:t>
      </w:r>
      <w:r w:rsidR="007E48FE">
        <w:t xml:space="preserve">type and string literals may be used to write values of the String </w:t>
      </w:r>
      <w:r w:rsidR="00D955A9">
        <w:t xml:space="preserve">primitive </w:t>
      </w:r>
      <w:r w:rsidR="007E48FE">
        <w:t>type.</w:t>
      </w:r>
    </w:p>
    <w:p w:rsidR="0044410D" w:rsidRPr="0044410D" w:rsidRDefault="00005869" w:rsidP="00005869">
      <w:r>
        <w:t>For purposes of determining type relationships (section</w:t>
      </w:r>
      <w:r w:rsidR="00E52EA3">
        <w:t xml:space="preserve"> </w:t>
      </w:r>
      <w:r w:rsidR="00E52EA3">
        <w:fldChar w:fldCharType="begin"/>
      </w:r>
      <w:r w:rsidR="00E52EA3">
        <w:instrText xml:space="preserve"> REF _Ref410564779 \r \h </w:instrText>
      </w:r>
      <w:r w:rsidR="00E52EA3">
        <w:fldChar w:fldCharType="separate"/>
      </w:r>
      <w:r w:rsidR="00A3147C">
        <w:t>3.11</w:t>
      </w:r>
      <w:r w:rsidR="00E52EA3">
        <w:fldChar w:fldCharType="end"/>
      </w:r>
      <w:r>
        <w:t>)</w:t>
      </w:r>
      <w:r w:rsidR="00440C38">
        <w:t xml:space="preserve"> and accessing properties (section </w:t>
      </w:r>
      <w:r w:rsidR="00440C38">
        <w:fldChar w:fldCharType="begin"/>
      </w:r>
      <w:r w:rsidR="00440C38">
        <w:instrText xml:space="preserve"> REF _Ref320780642 \r \h </w:instrText>
      </w:r>
      <w:r w:rsidR="00440C38">
        <w:fldChar w:fldCharType="separate"/>
      </w:r>
      <w:r w:rsidR="00A3147C">
        <w:t>4.13</w:t>
      </w:r>
      <w:r w:rsidR="00440C38">
        <w:fldChar w:fldCharType="end"/>
      </w:r>
      <w:r w:rsidR="00440C38">
        <w:t>)</w:t>
      </w:r>
      <w:r>
        <w:t xml:space="preserve">, the String </w:t>
      </w:r>
      <w:r w:rsidR="00D955A9">
        <w:t xml:space="preserve">primitive </w:t>
      </w:r>
      <w:r>
        <w:t xml:space="preserve">type behaves as an object type with the same properties as the </w:t>
      </w:r>
      <w:r w:rsidR="00344CFE">
        <w:t xml:space="preserve">global interface type </w:t>
      </w:r>
      <w:r w:rsidR="008F4735">
        <w:t>'</w:t>
      </w:r>
      <w:r>
        <w:t>String</w:t>
      </w:r>
      <w:r w:rsidR="008F4735">
        <w:t>'</w:t>
      </w:r>
      <w:r>
        <w:t>.</w:t>
      </w:r>
    </w:p>
    <w:p w:rsidR="0044410D" w:rsidRPr="0044410D" w:rsidRDefault="006C5BA7" w:rsidP="006C5BA7">
      <w:r>
        <w:t>Some examples:</w:t>
      </w:r>
    </w:p>
    <w:p w:rsidR="0044410D" w:rsidRDefault="006C5BA7" w:rsidP="006C5BA7">
      <w:pPr>
        <w:pStyle w:val="Code"/>
        <w:rPr>
          <w:color w:val="008000"/>
        </w:rPr>
      </w:pPr>
      <w:r w:rsidRPr="00D54DB2">
        <w:rPr>
          <w:color w:val="0000FF"/>
        </w:rPr>
        <w:t>var</w:t>
      </w:r>
      <w:r w:rsidRPr="00D54DB2">
        <w:t xml:space="preserve"> s: </w:t>
      </w:r>
      <w:r w:rsidRPr="00D54DB2">
        <w:rPr>
          <w:color w:val="0000FF"/>
        </w:rPr>
        <w:t>string</w:t>
      </w:r>
      <w:r w:rsidRPr="00D54DB2">
        <w:t>;</w:t>
      </w:r>
      <w:r w:rsidR="00897B8E" w:rsidRPr="00D54DB2">
        <w:t xml:space="preserve">          </w:t>
      </w:r>
      <w:r w:rsidR="00897B8E" w:rsidRPr="00D54DB2">
        <w:rPr>
          <w:color w:val="008000"/>
        </w:rPr>
        <w:t>// Explicitly typed</w:t>
      </w:r>
      <w:r w:rsidR="0048218E" w:rsidRPr="00D54DB2">
        <w:br/>
      </w:r>
      <w:r w:rsidRPr="00D54DB2">
        <w:rPr>
          <w:color w:val="0000FF"/>
        </w:rPr>
        <w:t>var</w:t>
      </w:r>
      <w:r w:rsidRPr="00D54DB2">
        <w:t xml:space="preserve"> empty = </w:t>
      </w:r>
      <w:r w:rsidR="008F4735" w:rsidRPr="00D54DB2">
        <w:rPr>
          <w:color w:val="800000"/>
        </w:rPr>
        <w:t>""</w:t>
      </w:r>
      <w:r w:rsidRPr="00D54DB2">
        <w:t>;</w:t>
      </w:r>
      <w:r w:rsidR="001E3FC8" w:rsidRPr="00D54DB2">
        <w:t xml:space="preserve">         </w:t>
      </w:r>
      <w:r w:rsidR="001E3FC8" w:rsidRPr="00D54DB2">
        <w:rPr>
          <w:color w:val="008000"/>
        </w:rPr>
        <w:t xml:space="preserve">// Same as empty: string = </w:t>
      </w:r>
      <w:r w:rsidR="008F4735" w:rsidRPr="00D54DB2">
        <w:rPr>
          <w:color w:val="008000"/>
        </w:rPr>
        <w:t>""</w:t>
      </w:r>
      <w:r w:rsidR="0048218E" w:rsidRPr="00D54DB2">
        <w:br/>
      </w:r>
      <w:r w:rsidR="001E3FC8" w:rsidRPr="00D54DB2">
        <w:rPr>
          <w:color w:val="0000FF"/>
        </w:rPr>
        <w:t>var</w:t>
      </w:r>
      <w:r w:rsidR="001E3FC8" w:rsidRPr="00D54DB2">
        <w:t xml:space="preserve"> abc = </w:t>
      </w:r>
      <w:r w:rsidR="008F4735" w:rsidRPr="00D54DB2">
        <w:rPr>
          <w:color w:val="800000"/>
        </w:rPr>
        <w:t>'</w:t>
      </w:r>
      <w:r w:rsidR="001E3FC8" w:rsidRPr="00D54DB2">
        <w:rPr>
          <w:color w:val="800000"/>
        </w:rPr>
        <w:t>abc</w:t>
      </w:r>
      <w:r w:rsidR="008F4735" w:rsidRPr="00D54DB2">
        <w:rPr>
          <w:color w:val="800000"/>
        </w:rPr>
        <w:t>'</w:t>
      </w:r>
      <w:r w:rsidR="001E3FC8" w:rsidRPr="00D54DB2">
        <w:t xml:space="preserve">;        </w:t>
      </w:r>
      <w:r w:rsidR="001E3FC8" w:rsidRPr="00D54DB2">
        <w:rPr>
          <w:color w:val="008000"/>
        </w:rPr>
        <w:t xml:space="preserve">// Same as abc: string = </w:t>
      </w:r>
      <w:r w:rsidR="008F4735" w:rsidRPr="00D54DB2">
        <w:rPr>
          <w:color w:val="008000"/>
        </w:rPr>
        <w:t>"</w:t>
      </w:r>
      <w:r w:rsidR="001E3FC8" w:rsidRPr="00D54DB2">
        <w:rPr>
          <w:color w:val="008000"/>
        </w:rPr>
        <w:t>abc</w:t>
      </w:r>
      <w:r w:rsidR="008F4735" w:rsidRPr="00D54DB2">
        <w:rPr>
          <w:color w:val="008000"/>
        </w:rPr>
        <w:t>"</w:t>
      </w:r>
      <w:r w:rsidR="0048218E" w:rsidRPr="00D54DB2">
        <w:br/>
      </w:r>
      <w:r w:rsidR="00897B8E" w:rsidRPr="00D54DB2">
        <w:rPr>
          <w:color w:val="0000FF"/>
        </w:rPr>
        <w:t>var</w:t>
      </w:r>
      <w:r w:rsidR="00897B8E" w:rsidRPr="00D54DB2">
        <w:t xml:space="preserve"> c = abc.charAt(</w:t>
      </w:r>
      <w:r w:rsidR="00897B8E" w:rsidRPr="00D54DB2">
        <w:rPr>
          <w:color w:val="800000"/>
        </w:rPr>
        <w:t>2</w:t>
      </w:r>
      <w:r w:rsidR="00897B8E" w:rsidRPr="00D54DB2">
        <w:t xml:space="preserve">);  </w:t>
      </w:r>
      <w:r w:rsidR="00897B8E" w:rsidRPr="00D54DB2">
        <w:rPr>
          <w:color w:val="008000"/>
        </w:rPr>
        <w:t xml:space="preserve">// </w:t>
      </w:r>
      <w:r w:rsidR="000F06E6" w:rsidRPr="00D54DB2">
        <w:rPr>
          <w:color w:val="008000"/>
        </w:rPr>
        <w:t>Property of String interface</w:t>
      </w:r>
    </w:p>
    <w:p w:rsidR="00BD7E46" w:rsidRDefault="00BD7E46" w:rsidP="00BD7E46">
      <w:pPr>
        <w:pStyle w:val="Heading3"/>
      </w:pPr>
      <w:bookmarkStart w:id="34" w:name="_Toc439666136"/>
      <w:r>
        <w:t>The Symbol Type</w:t>
      </w:r>
      <w:bookmarkEnd w:id="34"/>
    </w:p>
    <w:p w:rsidR="00C30783" w:rsidRPr="0044410D" w:rsidRDefault="00C30783" w:rsidP="00C30783">
      <w:r>
        <w:t xml:space="preserve">The Symbol primitive type corresponds to the similarly named JavaScript primitive type and represents unique </w:t>
      </w:r>
      <w:r w:rsidR="00DA7FF4">
        <w:t>tokens</w:t>
      </w:r>
      <w:r>
        <w:t xml:space="preserve"> that </w:t>
      </w:r>
      <w:r w:rsidR="00206F11">
        <w:t>may</w:t>
      </w:r>
      <w:r>
        <w:t xml:space="preserve"> be used as </w:t>
      </w:r>
      <w:r w:rsidR="00DA7FF4">
        <w:t>keys</w:t>
      </w:r>
      <w:r>
        <w:t xml:space="preserve"> for object properties.</w:t>
      </w:r>
    </w:p>
    <w:p w:rsidR="00C30783" w:rsidRPr="0044410D" w:rsidRDefault="00C30783" w:rsidP="00C30783">
      <w:r w:rsidRPr="00617C55">
        <w:lastRenderedPageBreak/>
        <w:t xml:space="preserve">The </w:t>
      </w:r>
      <w:r w:rsidR="00206F11">
        <w:rPr>
          <w:rStyle w:val="CodeFragment"/>
        </w:rPr>
        <w:t>symbol</w:t>
      </w:r>
      <w:r w:rsidRPr="00617C55">
        <w:t xml:space="preserve"> keywor</w:t>
      </w:r>
      <w:r w:rsidR="00206F11">
        <w:t>d references the Symbol</w:t>
      </w:r>
      <w:r>
        <w:t xml:space="preserve"> primitive type.</w:t>
      </w:r>
      <w:r w:rsidR="00206F11">
        <w:t xml:space="preserve"> Symbol values are </w:t>
      </w:r>
      <w:r w:rsidR="00114573">
        <w:t>obtained</w:t>
      </w:r>
      <w:r w:rsidR="00206F11">
        <w:t xml:space="preserve"> usin</w:t>
      </w:r>
      <w:r w:rsidR="00114573">
        <w:t>g the global object 'Symbol'</w:t>
      </w:r>
      <w:r w:rsidR="00206F11">
        <w:t xml:space="preserve"> which has </w:t>
      </w:r>
      <w:r w:rsidR="00D708C4">
        <w:t>a number of methods and properties an</w:t>
      </w:r>
      <w:r w:rsidR="00114573">
        <w:t>d can be invoked as a function. In particular, the global object 'Symbol' defines a number of well-known symbols (</w:t>
      </w:r>
      <w:r w:rsidR="00114573">
        <w:fldChar w:fldCharType="begin"/>
      </w:r>
      <w:r w:rsidR="00114573">
        <w:instrText xml:space="preserve"> REF _Ref425914908 \r \h </w:instrText>
      </w:r>
      <w:r w:rsidR="00114573">
        <w:fldChar w:fldCharType="separate"/>
      </w:r>
      <w:r w:rsidR="00A3147C">
        <w:t>2.2.3</w:t>
      </w:r>
      <w:r w:rsidR="00114573">
        <w:fldChar w:fldCharType="end"/>
      </w:r>
      <w:r w:rsidR="00114573">
        <w:t xml:space="preserve">) that can be used in a manner similar to identifiers. </w:t>
      </w:r>
      <w:r w:rsidR="00D708C4">
        <w:t>Note that the 'Symbol' object i</w:t>
      </w:r>
      <w:r w:rsidR="00D80640">
        <w:t>s available only in ECMAScript 2015</w:t>
      </w:r>
      <w:r w:rsidR="00D708C4">
        <w:t xml:space="preserve"> environments.</w:t>
      </w:r>
    </w:p>
    <w:p w:rsidR="00C30783" w:rsidRPr="0044410D" w:rsidRDefault="00C30783" w:rsidP="00C30783">
      <w:r>
        <w:t xml:space="preserve">For purposes of determining type relationships (section </w:t>
      </w:r>
      <w:r>
        <w:fldChar w:fldCharType="begin"/>
      </w:r>
      <w:r>
        <w:instrText xml:space="preserve"> REF _Ref410564779 \r \h </w:instrText>
      </w:r>
      <w:r>
        <w:fldChar w:fldCharType="separate"/>
      </w:r>
      <w:r w:rsidR="00A3147C">
        <w:t>3.11</w:t>
      </w:r>
      <w:r>
        <w:fldChar w:fldCharType="end"/>
      </w:r>
      <w:r>
        <w:t xml:space="preserve">) and accessing properties (section </w:t>
      </w:r>
      <w:r>
        <w:fldChar w:fldCharType="begin"/>
      </w:r>
      <w:r>
        <w:instrText xml:space="preserve"> REF _Ref320780642 \r \h </w:instrText>
      </w:r>
      <w:r>
        <w:fldChar w:fldCharType="separate"/>
      </w:r>
      <w:r w:rsidR="00A3147C">
        <w:t>4.13</w:t>
      </w:r>
      <w:r>
        <w:fldChar w:fldCharType="end"/>
      </w:r>
      <w:r w:rsidR="00D708C4">
        <w:t>), the Symbol</w:t>
      </w:r>
      <w:r>
        <w:t xml:space="preserve"> primitive type behaves as an object type with the same properties as t</w:t>
      </w:r>
      <w:r w:rsidR="00D708C4">
        <w:t>he global interface type 'Symbol</w:t>
      </w:r>
      <w:r>
        <w:t>'.</w:t>
      </w:r>
    </w:p>
    <w:p w:rsidR="00C30783" w:rsidRDefault="00D708C4" w:rsidP="00C30783">
      <w:r>
        <w:t>Some examples:</w:t>
      </w:r>
    </w:p>
    <w:p w:rsidR="00D708C4" w:rsidRPr="00C30783" w:rsidRDefault="00D708C4" w:rsidP="00D708C4">
      <w:pPr>
        <w:pStyle w:val="Code"/>
      </w:pPr>
      <w:r w:rsidRPr="00114573">
        <w:rPr>
          <w:color w:val="0000FF"/>
        </w:rPr>
        <w:t>var</w:t>
      </w:r>
      <w:r>
        <w:t xml:space="preserve"> </w:t>
      </w:r>
      <w:r w:rsidR="00114573">
        <w:t>secretKey = Symbol();</w:t>
      </w:r>
      <w:r w:rsidR="00114573">
        <w:br/>
      </w:r>
      <w:r w:rsidR="00114573" w:rsidRPr="00114573">
        <w:rPr>
          <w:color w:val="0000FF"/>
        </w:rPr>
        <w:t>var</w:t>
      </w:r>
      <w:r w:rsidR="00114573">
        <w:t xml:space="preserve"> obj = {};</w:t>
      </w:r>
      <w:r w:rsidR="00114573">
        <w:br/>
        <w:t>obj[secretKey</w:t>
      </w:r>
      <w:r>
        <w:t xml:space="preserve">] = </w:t>
      </w:r>
      <w:r w:rsidRPr="00EE799C">
        <w:rPr>
          <w:color w:val="800000"/>
        </w:rPr>
        <w:t>"secret</w:t>
      </w:r>
      <w:r w:rsidR="00114573" w:rsidRPr="00EE799C">
        <w:rPr>
          <w:color w:val="800000"/>
        </w:rPr>
        <w:t xml:space="preserve"> message</w:t>
      </w:r>
      <w:r w:rsidRPr="00EE799C">
        <w:rPr>
          <w:color w:val="800000"/>
        </w:rPr>
        <w:t>"</w:t>
      </w:r>
      <w:r>
        <w:t>;</w:t>
      </w:r>
      <w:r w:rsidR="00EE799C">
        <w:t xml:space="preserve">  </w:t>
      </w:r>
      <w:r w:rsidR="00EE799C" w:rsidRPr="00EE799C">
        <w:rPr>
          <w:color w:val="008000"/>
        </w:rPr>
        <w:t>// Use symbol as property key</w:t>
      </w:r>
      <w:r w:rsidR="00114573">
        <w:br/>
        <w:t xml:space="preserve">obj[Symbol.toStringTag] = </w:t>
      </w:r>
      <w:r w:rsidR="00114573" w:rsidRPr="00EE799C">
        <w:rPr>
          <w:color w:val="800000"/>
        </w:rPr>
        <w:t>"test"</w:t>
      </w:r>
      <w:r w:rsidR="00114573">
        <w:t>;</w:t>
      </w:r>
      <w:r w:rsidR="00EE799C">
        <w:t xml:space="preserve">   </w:t>
      </w:r>
      <w:r w:rsidR="00EE799C" w:rsidRPr="00EE799C">
        <w:rPr>
          <w:color w:val="008000"/>
        </w:rPr>
        <w:t>// Use of well-known symbol</w:t>
      </w:r>
    </w:p>
    <w:p w:rsidR="0044410D" w:rsidRPr="0044410D" w:rsidRDefault="00637897" w:rsidP="00637897">
      <w:pPr>
        <w:pStyle w:val="Heading3"/>
      </w:pPr>
      <w:bookmarkStart w:id="35" w:name="_Toc439666137"/>
      <w:r>
        <w:t>The Void Type</w:t>
      </w:r>
      <w:bookmarkEnd w:id="35"/>
    </w:p>
    <w:p w:rsidR="0044410D" w:rsidRPr="0044410D" w:rsidRDefault="00637897" w:rsidP="00637897">
      <w:r w:rsidRPr="008A4EB8">
        <w:t xml:space="preserve">The </w:t>
      </w:r>
      <w:r>
        <w:t>V</w:t>
      </w:r>
      <w:r w:rsidRPr="006F5DA9">
        <w:t>oid</w:t>
      </w:r>
      <w:r w:rsidRPr="008A4EB8">
        <w:t xml:space="preserve"> type</w:t>
      </w:r>
      <w:r>
        <w:t xml:space="preserve">, </w:t>
      </w:r>
      <w:r w:rsidRPr="00617C55">
        <w:t xml:space="preserve">referenced by the </w:t>
      </w:r>
      <w:r w:rsidRPr="00563991">
        <w:rPr>
          <w:rStyle w:val="CodeFragment"/>
        </w:rPr>
        <w:t>void</w:t>
      </w:r>
      <w:r w:rsidRPr="00617C55">
        <w:t xml:space="preserve"> keyword, </w:t>
      </w:r>
      <w:r w:rsidR="00BA651C">
        <w:t>represents</w:t>
      </w:r>
      <w:r>
        <w:t xml:space="preserve"> the absence of a value </w:t>
      </w:r>
      <w:r w:rsidR="00A5293C">
        <w:t xml:space="preserve">and </w:t>
      </w:r>
      <w:r w:rsidR="00BA651C">
        <w:t>is</w:t>
      </w:r>
      <w:r w:rsidR="004456D8">
        <w:t xml:space="preserve"> </w:t>
      </w:r>
      <w:r w:rsidR="00A5293C">
        <w:t>used as the</w:t>
      </w:r>
      <w:r>
        <w:t xml:space="preserve"> return type </w:t>
      </w:r>
      <w:r w:rsidR="00A5293C">
        <w:t>of function</w:t>
      </w:r>
      <w:r w:rsidR="00BA651C">
        <w:t>s</w:t>
      </w:r>
      <w:r w:rsidR="00A5293C">
        <w:t xml:space="preserve"> with no return value.</w:t>
      </w:r>
    </w:p>
    <w:p w:rsidR="0044410D" w:rsidRPr="0044410D" w:rsidRDefault="004456D8" w:rsidP="00637897">
      <w:r>
        <w:t xml:space="preserve">The only possible values for the Void type are </w:t>
      </w:r>
      <w:r w:rsidRPr="004456D8">
        <w:rPr>
          <w:rStyle w:val="CodeFragment"/>
        </w:rPr>
        <w:t>null</w:t>
      </w:r>
      <w:r>
        <w:t xml:space="preserve"> and </w:t>
      </w:r>
      <w:r w:rsidRPr="00DC32C3">
        <w:rPr>
          <w:rStyle w:val="CodeFragment"/>
        </w:rPr>
        <w:t>undefined</w:t>
      </w:r>
      <w:r>
        <w:t>.</w:t>
      </w:r>
      <w:r w:rsidR="00BA651C">
        <w:t xml:space="preserve"> </w:t>
      </w:r>
      <w:r w:rsidR="00637897">
        <w:t xml:space="preserve">The Void type is a subtype of the Any type and a supertype of the </w:t>
      </w:r>
      <w:r w:rsidR="00BA651C">
        <w:t xml:space="preserve">Null and </w:t>
      </w:r>
      <w:r w:rsidR="00637897">
        <w:t>Undefined type</w:t>
      </w:r>
      <w:r w:rsidR="00BA651C">
        <w:t>s</w:t>
      </w:r>
      <w:r w:rsidR="00637897">
        <w:t>, but otherwise Void is unrelated to all other types.</w:t>
      </w:r>
    </w:p>
    <w:p w:rsidR="0044410D" w:rsidRPr="0044410D" w:rsidRDefault="00A71A7A" w:rsidP="00637897">
      <w:r w:rsidRPr="005E0F5A">
        <w:rPr>
          <w:i/>
        </w:rPr>
        <w:t xml:space="preserve">NOTE: We might consider disallowing declaring variables of type Void as they serve </w:t>
      </w:r>
      <w:r w:rsidR="00146DF1" w:rsidRPr="005E0F5A">
        <w:rPr>
          <w:i/>
        </w:rPr>
        <w:t>no</w:t>
      </w:r>
      <w:r w:rsidRPr="005E0F5A">
        <w:rPr>
          <w:i/>
        </w:rPr>
        <w:t xml:space="preserve"> </w:t>
      </w:r>
      <w:r w:rsidR="00146DF1" w:rsidRPr="005E0F5A">
        <w:rPr>
          <w:i/>
        </w:rPr>
        <w:t xml:space="preserve">useful </w:t>
      </w:r>
      <w:r w:rsidRPr="005E0F5A">
        <w:rPr>
          <w:i/>
        </w:rPr>
        <w:t xml:space="preserve">purpose. However, because Void is permitted as a type argument to a generic type or </w:t>
      </w:r>
      <w:r w:rsidR="00013FF7" w:rsidRPr="005E0F5A">
        <w:rPr>
          <w:i/>
        </w:rPr>
        <w:t>function</w:t>
      </w:r>
      <w:r w:rsidRPr="005E0F5A">
        <w:rPr>
          <w:i/>
        </w:rPr>
        <w:t xml:space="preserve"> it is not feasible to disallow Void properties or parameters</w:t>
      </w:r>
      <w:r w:rsidRPr="005E0F5A">
        <w:t>.</w:t>
      </w:r>
    </w:p>
    <w:p w:rsidR="0044410D" w:rsidRPr="0044410D" w:rsidRDefault="00F701E3" w:rsidP="00F701E3">
      <w:pPr>
        <w:pStyle w:val="Heading3"/>
      </w:pPr>
      <w:bookmarkStart w:id="36" w:name="_Toc439666138"/>
      <w:r>
        <w:t>The Null Type</w:t>
      </w:r>
      <w:bookmarkEnd w:id="36"/>
    </w:p>
    <w:p w:rsidR="0044410D" w:rsidRPr="0044410D" w:rsidRDefault="00E20794" w:rsidP="00E20794">
      <w:r>
        <w:t xml:space="preserve">The Null type corresponds to the similarly named JavaScript primitive type and </w:t>
      </w:r>
      <w:r w:rsidR="00164EC6">
        <w:t>is</w:t>
      </w:r>
      <w:r>
        <w:t xml:space="preserve"> the type of </w:t>
      </w:r>
      <w:r w:rsidRPr="00617C55">
        <w:t xml:space="preserve">the </w:t>
      </w:r>
      <w:r w:rsidRPr="002B3A8D">
        <w:rPr>
          <w:rStyle w:val="CodeFragment"/>
        </w:rPr>
        <w:t>null</w:t>
      </w:r>
      <w:r w:rsidRPr="00617C55">
        <w:t xml:space="preserve"> </w:t>
      </w:r>
      <w:r>
        <w:t>literal.</w:t>
      </w:r>
    </w:p>
    <w:p w:rsidR="0044410D" w:rsidRPr="0044410D" w:rsidRDefault="00E20794" w:rsidP="00E20794">
      <w:r w:rsidRPr="00617C55">
        <w:t xml:space="preserve">The </w:t>
      </w:r>
      <w:r w:rsidRPr="002B3A8D">
        <w:rPr>
          <w:rStyle w:val="CodeFragment"/>
        </w:rPr>
        <w:t>null</w:t>
      </w:r>
      <w:r w:rsidRPr="00617C55">
        <w:t xml:space="preserve"> literal references </w:t>
      </w:r>
      <w:r>
        <w:t>the one and only value of the Null type. It is not possible to directly reference the Null type itself.</w:t>
      </w:r>
    </w:p>
    <w:p w:rsidR="0044410D" w:rsidRPr="0044410D" w:rsidRDefault="00E20794" w:rsidP="00F701E3">
      <w:r>
        <w:t>The N</w:t>
      </w:r>
      <w:r w:rsidR="00F701E3">
        <w:t>ull type is a subtype of all</w:t>
      </w:r>
      <w:r w:rsidR="0068514E">
        <w:t xml:space="preserve"> types, </w:t>
      </w:r>
      <w:r>
        <w:t>exce</w:t>
      </w:r>
      <w:r w:rsidR="0068514E">
        <w:t xml:space="preserve">pt the </w:t>
      </w:r>
      <w:r w:rsidR="00BA651C">
        <w:t>Undefined type</w:t>
      </w:r>
      <w:r>
        <w:t>. This mean</w:t>
      </w:r>
      <w:r w:rsidRPr="00617C55">
        <w:t xml:space="preserve">s that </w:t>
      </w:r>
      <w:r w:rsidRPr="002B3A8D">
        <w:rPr>
          <w:rStyle w:val="CodeFragment"/>
        </w:rPr>
        <w:t>null</w:t>
      </w:r>
      <w:r w:rsidRPr="00617C55">
        <w:t xml:space="preserve"> i</w:t>
      </w:r>
      <w:r>
        <w:t xml:space="preserve">s </w:t>
      </w:r>
      <w:r w:rsidR="00164EC6">
        <w:t>considered a va</w:t>
      </w:r>
      <w:r w:rsidR="00DC6EE8">
        <w:t xml:space="preserve">lid value for all primitive types, </w:t>
      </w:r>
      <w:r w:rsidR="00164EC6">
        <w:t>object types</w:t>
      </w:r>
      <w:r>
        <w:t xml:space="preserve">, </w:t>
      </w:r>
      <w:r w:rsidR="00806EC6">
        <w:t xml:space="preserve">union types, </w:t>
      </w:r>
      <w:r w:rsidR="00955669">
        <w:t xml:space="preserve">intersection types, </w:t>
      </w:r>
      <w:r w:rsidR="00DC6EE8">
        <w:t xml:space="preserve">and type parameters, </w:t>
      </w:r>
      <w:r>
        <w:t xml:space="preserve">including </w:t>
      </w:r>
      <w:r w:rsidR="00164EC6">
        <w:t xml:space="preserve">even </w:t>
      </w:r>
      <w:r>
        <w:t xml:space="preserve">the Number and Boolean </w:t>
      </w:r>
      <w:r w:rsidR="00734C9A">
        <w:t xml:space="preserve">primitive </w:t>
      </w:r>
      <w:r>
        <w:t>types.</w:t>
      </w:r>
    </w:p>
    <w:p w:rsidR="0044410D" w:rsidRPr="0044410D" w:rsidRDefault="001E3FC8" w:rsidP="00F701E3">
      <w:r>
        <w:t>Some examples:</w:t>
      </w:r>
    </w:p>
    <w:p w:rsidR="0044410D" w:rsidRPr="0044410D" w:rsidRDefault="001E3FC8" w:rsidP="001E3FC8">
      <w:pPr>
        <w:pStyle w:val="Code"/>
      </w:pPr>
      <w:r w:rsidRPr="00D54DB2">
        <w:rPr>
          <w:color w:val="0000FF"/>
        </w:rPr>
        <w:t>var</w:t>
      </w:r>
      <w:r w:rsidRPr="00D54DB2">
        <w:t xml:space="preserve"> n: </w:t>
      </w:r>
      <w:r w:rsidRPr="00D54DB2">
        <w:rPr>
          <w:color w:val="0000FF"/>
        </w:rPr>
        <w:t>number</w:t>
      </w:r>
      <w:r w:rsidRPr="00D54DB2">
        <w:t xml:space="preserve"> = </w:t>
      </w:r>
      <w:r w:rsidRPr="00D54DB2">
        <w:rPr>
          <w:color w:val="0000FF"/>
        </w:rPr>
        <w:t>null</w:t>
      </w:r>
      <w:r w:rsidRPr="00D54DB2">
        <w:t>;</w:t>
      </w:r>
      <w:r w:rsidR="00897B8E" w:rsidRPr="00D54DB2">
        <w:t xml:space="preserve">   </w:t>
      </w:r>
      <w:r w:rsidR="00897B8E" w:rsidRPr="00D54DB2">
        <w:rPr>
          <w:color w:val="008000"/>
        </w:rPr>
        <w:t>// Primitives can be null</w:t>
      </w:r>
      <w:r w:rsidR="0048218E" w:rsidRPr="00D54DB2">
        <w:br/>
      </w:r>
      <w:r w:rsidRPr="00D54DB2">
        <w:rPr>
          <w:color w:val="0000FF"/>
        </w:rPr>
        <w:t>var</w:t>
      </w:r>
      <w:r w:rsidRPr="00D54DB2">
        <w:t xml:space="preserve"> x = </w:t>
      </w:r>
      <w:r w:rsidRPr="00D54DB2">
        <w:rPr>
          <w:color w:val="0000FF"/>
        </w:rPr>
        <w:t>null</w:t>
      </w:r>
      <w:r w:rsidRPr="00D54DB2">
        <w:t xml:space="preserve">;           </w:t>
      </w:r>
      <w:r w:rsidRPr="00D54DB2">
        <w:rPr>
          <w:color w:val="008000"/>
        </w:rPr>
        <w:t>// Same as x: any = null</w:t>
      </w:r>
      <w:r w:rsidR="0048218E" w:rsidRPr="00D54DB2">
        <w:br/>
      </w:r>
      <w:r w:rsidRPr="00D54DB2">
        <w:rPr>
          <w:color w:val="0000FF"/>
        </w:rPr>
        <w:t>var</w:t>
      </w:r>
      <w:r w:rsidRPr="00D54DB2">
        <w:t xml:space="preserve"> e: Null;            </w:t>
      </w:r>
      <w:r w:rsidRPr="00D54DB2">
        <w:rPr>
          <w:color w:val="008000"/>
        </w:rPr>
        <w:t>// Error, can</w:t>
      </w:r>
      <w:r w:rsidR="008F4735" w:rsidRPr="00D54DB2">
        <w:rPr>
          <w:color w:val="008000"/>
        </w:rPr>
        <w:t>'</w:t>
      </w:r>
      <w:r w:rsidRPr="00D54DB2">
        <w:rPr>
          <w:color w:val="008000"/>
        </w:rPr>
        <w:t>t reference Null type</w:t>
      </w:r>
    </w:p>
    <w:p w:rsidR="0044410D" w:rsidRPr="0044410D" w:rsidRDefault="00F701E3" w:rsidP="00F701E3">
      <w:pPr>
        <w:pStyle w:val="Heading3"/>
      </w:pPr>
      <w:bookmarkStart w:id="37" w:name="_Ref331509340"/>
      <w:bookmarkStart w:id="38" w:name="_Toc439666139"/>
      <w:r>
        <w:lastRenderedPageBreak/>
        <w:t>The Undefined Type</w:t>
      </w:r>
      <w:bookmarkEnd w:id="37"/>
      <w:bookmarkEnd w:id="38"/>
    </w:p>
    <w:p w:rsidR="0044410D" w:rsidRPr="0044410D" w:rsidRDefault="00164EC6" w:rsidP="00F701E3">
      <w:r>
        <w:t>The Undefined type corresponds to the similarly named JavaScript primitive type and is the type of the</w:t>
      </w:r>
      <w:r w:rsidRPr="00617C55">
        <w:t xml:space="preserve"> </w:t>
      </w:r>
      <w:r w:rsidRPr="002B3A8D">
        <w:rPr>
          <w:rStyle w:val="CodeFragment"/>
        </w:rPr>
        <w:t>undefined</w:t>
      </w:r>
      <w:r w:rsidRPr="00617C55">
        <w:t xml:space="preserve"> li</w:t>
      </w:r>
      <w:r>
        <w:t>teral.</w:t>
      </w:r>
    </w:p>
    <w:p w:rsidR="0044410D" w:rsidRPr="0044410D" w:rsidRDefault="00F701E3" w:rsidP="00F701E3">
      <w:r>
        <w:t>T</w:t>
      </w:r>
      <w:r w:rsidRPr="00617C55">
        <w:t xml:space="preserve">he </w:t>
      </w:r>
      <w:r w:rsidRPr="002B3A8D">
        <w:rPr>
          <w:rStyle w:val="CodeFragment"/>
        </w:rPr>
        <w:t>undefined</w:t>
      </w:r>
      <w:r w:rsidRPr="00617C55">
        <w:t xml:space="preserve"> literal</w:t>
      </w:r>
      <w:r>
        <w:t xml:space="preserve"> denotes the value given to all uninitialized variables</w:t>
      </w:r>
      <w:r w:rsidR="00164EC6">
        <w:t xml:space="preserve"> and is the one and only value of the Undefined type. It is not possible to directly reference the Undefined type itself.</w:t>
      </w:r>
    </w:p>
    <w:p w:rsidR="0044410D" w:rsidRPr="0044410D" w:rsidRDefault="00F701E3" w:rsidP="00F701E3">
      <w:r>
        <w:t>The undefined type is a subtype of all types.</w:t>
      </w:r>
      <w:r w:rsidR="00164EC6" w:rsidRPr="00164EC6">
        <w:t xml:space="preserve"> </w:t>
      </w:r>
      <w:r w:rsidR="00164EC6">
        <w:t>This means t</w:t>
      </w:r>
      <w:r w:rsidR="00164EC6" w:rsidRPr="00617C55">
        <w:t xml:space="preserve">hat </w:t>
      </w:r>
      <w:r w:rsidR="00164EC6" w:rsidRPr="002B3A8D">
        <w:rPr>
          <w:rStyle w:val="CodeFragment"/>
        </w:rPr>
        <w:t>undefined</w:t>
      </w:r>
      <w:r w:rsidR="00164EC6" w:rsidRPr="00617C55">
        <w:t xml:space="preserve"> is</w:t>
      </w:r>
      <w:r w:rsidR="00164EC6">
        <w:t xml:space="preserve"> considered a valid value for</w:t>
      </w:r>
      <w:r w:rsidR="00D222B7">
        <w:t xml:space="preserve"> </w:t>
      </w:r>
      <w:r w:rsidR="00BA651C">
        <w:t xml:space="preserve">all primitive </w:t>
      </w:r>
      <w:r w:rsidR="00DC6EE8">
        <w:t xml:space="preserve">types, </w:t>
      </w:r>
      <w:r w:rsidR="00BA651C">
        <w:t>object types</w:t>
      </w:r>
      <w:r w:rsidR="00DC6EE8">
        <w:t xml:space="preserve">, </w:t>
      </w:r>
      <w:r w:rsidR="00806EC6">
        <w:t xml:space="preserve">union types, </w:t>
      </w:r>
      <w:r w:rsidR="00955669">
        <w:t xml:space="preserve">intersection types, </w:t>
      </w:r>
      <w:r w:rsidR="00DC6EE8">
        <w:t>and type parameters</w:t>
      </w:r>
      <w:r w:rsidR="00BA651C">
        <w:t>.</w:t>
      </w:r>
    </w:p>
    <w:p w:rsidR="0044410D" w:rsidRPr="0044410D" w:rsidRDefault="00FF612E" w:rsidP="00F701E3">
      <w:r>
        <w:t>Some examples:</w:t>
      </w:r>
    </w:p>
    <w:p w:rsidR="0044410D" w:rsidRPr="0044410D" w:rsidRDefault="00FF612E" w:rsidP="00FF612E">
      <w:pPr>
        <w:pStyle w:val="Code"/>
      </w:pPr>
      <w:r w:rsidRPr="00D54DB2">
        <w:rPr>
          <w:color w:val="0000FF"/>
        </w:rPr>
        <w:t>var</w:t>
      </w:r>
      <w:r w:rsidRPr="00D54DB2">
        <w:t xml:space="preserve"> n: </w:t>
      </w:r>
      <w:r w:rsidRPr="00D54DB2">
        <w:rPr>
          <w:color w:val="0000FF"/>
        </w:rPr>
        <w:t>number</w:t>
      </w:r>
      <w:r w:rsidRPr="00D54DB2">
        <w:t xml:space="preserve">;          </w:t>
      </w:r>
      <w:r w:rsidRPr="00D54DB2">
        <w:rPr>
          <w:color w:val="008000"/>
        </w:rPr>
        <w:t>// Same as n: number = undefined</w:t>
      </w:r>
      <w:r w:rsidR="0048218E" w:rsidRPr="00D54DB2">
        <w:br/>
      </w:r>
      <w:r w:rsidRPr="00D54DB2">
        <w:rPr>
          <w:color w:val="0000FF"/>
        </w:rPr>
        <w:t>var</w:t>
      </w:r>
      <w:r w:rsidRPr="00D54DB2">
        <w:t xml:space="preserve"> x = undefined;      </w:t>
      </w:r>
      <w:r w:rsidRPr="00D54DB2">
        <w:rPr>
          <w:color w:val="008000"/>
        </w:rPr>
        <w:t>// Same as x: any = undefined</w:t>
      </w:r>
      <w:r w:rsidR="0048218E" w:rsidRPr="00D54DB2">
        <w:br/>
      </w:r>
      <w:r w:rsidRPr="00D54DB2">
        <w:rPr>
          <w:color w:val="0000FF"/>
        </w:rPr>
        <w:t>var</w:t>
      </w:r>
      <w:r w:rsidRPr="00D54DB2">
        <w:t xml:space="preserve"> e: Undefined;       </w:t>
      </w:r>
      <w:r w:rsidRPr="00D54DB2">
        <w:rPr>
          <w:color w:val="008000"/>
        </w:rPr>
        <w:t>// Error, can</w:t>
      </w:r>
      <w:r w:rsidR="008F4735" w:rsidRPr="00D54DB2">
        <w:rPr>
          <w:color w:val="008000"/>
        </w:rPr>
        <w:t>'</w:t>
      </w:r>
      <w:r w:rsidRPr="00D54DB2">
        <w:rPr>
          <w:color w:val="008000"/>
        </w:rPr>
        <w:t>t reference Undefined type</w:t>
      </w:r>
    </w:p>
    <w:p w:rsidR="0044410D" w:rsidRPr="0044410D" w:rsidRDefault="00407D70" w:rsidP="00407D70">
      <w:pPr>
        <w:pStyle w:val="Heading3"/>
      </w:pPr>
      <w:bookmarkStart w:id="39" w:name="_Toc439666140"/>
      <w:r>
        <w:t>Enum Types</w:t>
      </w:r>
      <w:bookmarkEnd w:id="39"/>
    </w:p>
    <w:p w:rsidR="0044410D" w:rsidRPr="0044410D" w:rsidRDefault="00407D70" w:rsidP="00407D70">
      <w:r>
        <w:t xml:space="preserve">Enum types are </w:t>
      </w:r>
      <w:r w:rsidR="00226E70">
        <w:t xml:space="preserve">distinct </w:t>
      </w:r>
      <w:r>
        <w:t>user defined subtype</w:t>
      </w:r>
      <w:r w:rsidR="00836B3C">
        <w:t xml:space="preserve">s of the Number primitive type. </w:t>
      </w:r>
      <w:r>
        <w:t xml:space="preserve">Enum types are declared using enum declarations (section </w:t>
      </w:r>
      <w:r>
        <w:fldChar w:fldCharType="begin"/>
      </w:r>
      <w:r>
        <w:instrText xml:space="preserve"> REF _Ref350702099 \r \h </w:instrText>
      </w:r>
      <w:r>
        <w:fldChar w:fldCharType="separate"/>
      </w:r>
      <w:r w:rsidR="00A3147C">
        <w:t>9.1</w:t>
      </w:r>
      <w:r>
        <w:fldChar w:fldCharType="end"/>
      </w:r>
      <w:r>
        <w:t xml:space="preserve">) and referenced using type references (section </w:t>
      </w:r>
      <w:r>
        <w:fldChar w:fldCharType="begin"/>
      </w:r>
      <w:r>
        <w:instrText xml:space="preserve"> REF _Ref343165311 \r \h </w:instrText>
      </w:r>
      <w:r>
        <w:fldChar w:fldCharType="separate"/>
      </w:r>
      <w:r w:rsidR="00A3147C">
        <w:t>3.8.2</w:t>
      </w:r>
      <w:r>
        <w:fldChar w:fldCharType="end"/>
      </w:r>
      <w:r>
        <w:t>).</w:t>
      </w:r>
    </w:p>
    <w:p w:rsidR="0044410D" w:rsidRPr="0044410D" w:rsidRDefault="00407D70" w:rsidP="00407D70">
      <w:r>
        <w:t xml:space="preserve">Enum types </w:t>
      </w:r>
      <w:r w:rsidR="00F24C6E">
        <w:t>are assignable to the Number</w:t>
      </w:r>
      <w:r w:rsidR="00836B3C">
        <w:t xml:space="preserve"> primitive type, and vice versa, but </w:t>
      </w:r>
      <w:r w:rsidR="00226E70">
        <w:t>different enum types are not assignable to each other.</w:t>
      </w:r>
    </w:p>
    <w:p w:rsidR="0044410D" w:rsidRPr="0044410D" w:rsidRDefault="005C5988" w:rsidP="005C5988">
      <w:pPr>
        <w:pStyle w:val="Heading3"/>
      </w:pPr>
      <w:bookmarkStart w:id="40" w:name="_Ref352158837"/>
      <w:bookmarkStart w:id="41" w:name="_Toc439666141"/>
      <w:r>
        <w:t>String Literal Types</w:t>
      </w:r>
      <w:bookmarkEnd w:id="40"/>
      <w:bookmarkEnd w:id="41"/>
    </w:p>
    <w:p w:rsidR="0044410D" w:rsidRPr="0044410D" w:rsidRDefault="005C5988" w:rsidP="005C5988">
      <w:r>
        <w:t xml:space="preserve">Specialized signatures (section </w:t>
      </w:r>
      <w:r>
        <w:fldChar w:fldCharType="begin"/>
      </w:r>
      <w:r>
        <w:instrText xml:space="preserve"> REF _Ref352141783 \r \h </w:instrText>
      </w:r>
      <w:r>
        <w:fldChar w:fldCharType="separate"/>
      </w:r>
      <w:r w:rsidR="00A3147C">
        <w:t>3.9.2.4</w:t>
      </w:r>
      <w:r>
        <w:fldChar w:fldCharType="end"/>
      </w:r>
      <w:r>
        <w:t>) permit string literals to be used as types in parameter type annotations. String literal types are permitted only in that context and nowhere else.</w:t>
      </w:r>
    </w:p>
    <w:p w:rsidR="0044410D" w:rsidRDefault="005C5988" w:rsidP="005C5988">
      <w:r>
        <w:t>All string literal types are subtypes of the String primitive type.</w:t>
      </w:r>
    </w:p>
    <w:p w:rsidR="009D4810" w:rsidRPr="00300D5D" w:rsidRDefault="009D4810" w:rsidP="005C5988">
      <w:r w:rsidRPr="009D4810">
        <w:rPr>
          <w:i/>
        </w:rPr>
        <w:t xml:space="preserve">TODO: Update to reflect </w:t>
      </w:r>
      <w:hyperlink r:id="rId19" w:history="1">
        <w:r w:rsidRPr="009D4810">
          <w:rPr>
            <w:rStyle w:val="Hyperlink"/>
            <w:i/>
          </w:rPr>
          <w:t>expanded support for string literal types</w:t>
        </w:r>
      </w:hyperlink>
      <w:r w:rsidRPr="00300D5D">
        <w:t>.</w:t>
      </w:r>
    </w:p>
    <w:p w:rsidR="0044410D" w:rsidRPr="0044410D" w:rsidRDefault="00F701E3" w:rsidP="000F6403">
      <w:pPr>
        <w:pStyle w:val="Heading2"/>
      </w:pPr>
      <w:bookmarkStart w:id="42" w:name="_Ref325637319"/>
      <w:bookmarkStart w:id="43" w:name="_Toc439666142"/>
      <w:r>
        <w:t>Object</w:t>
      </w:r>
      <w:r w:rsidR="00DA2F2C">
        <w:t xml:space="preserve"> Types</w:t>
      </w:r>
      <w:bookmarkEnd w:id="42"/>
      <w:bookmarkEnd w:id="43"/>
    </w:p>
    <w:p w:rsidR="00FF2F0A" w:rsidRDefault="001E0CC6" w:rsidP="00346243">
      <w:r>
        <w:t>Object types are composed from properties, call signatures, construct signatures, and index signatur</w:t>
      </w:r>
      <w:r w:rsidR="00A4510F">
        <w:t>es, collectively called members.</w:t>
      </w:r>
    </w:p>
    <w:p w:rsidR="00A4510F" w:rsidRPr="0044410D" w:rsidRDefault="003E37A3" w:rsidP="00A4510F">
      <w:r>
        <w:t>Class and interface type references,</w:t>
      </w:r>
      <w:r w:rsidR="00A4510F">
        <w:t xml:space="preserve"> array types, tuple types, functi</w:t>
      </w:r>
      <w:r>
        <w:t>on types, and constructor types are all classified as object types.</w:t>
      </w:r>
      <w:r w:rsidR="00DB5E89">
        <w:t xml:space="preserve"> </w:t>
      </w:r>
      <w:r>
        <w:t>Multiple constructs in the TypeScript language create</w:t>
      </w:r>
      <w:r w:rsidR="00A4510F">
        <w:t xml:space="preserve"> object types</w:t>
      </w:r>
      <w:r>
        <w:t>, including:</w:t>
      </w:r>
    </w:p>
    <w:p w:rsidR="00A4510F" w:rsidRDefault="00A4510F" w:rsidP="00563D8D">
      <w:pPr>
        <w:pStyle w:val="ListParagraph"/>
        <w:numPr>
          <w:ilvl w:val="0"/>
          <w:numId w:val="33"/>
        </w:numPr>
      </w:pPr>
      <w:r>
        <w:t xml:space="preserve">Object type literals (section </w:t>
      </w:r>
      <w:r>
        <w:fldChar w:fldCharType="begin"/>
      </w:r>
      <w:r>
        <w:instrText xml:space="preserve"> REF _Ref399748157 \r \h </w:instrText>
      </w:r>
      <w:r>
        <w:fldChar w:fldCharType="separate"/>
      </w:r>
      <w:r w:rsidR="00A3147C">
        <w:t>3.8.3</w:t>
      </w:r>
      <w:r>
        <w:fldChar w:fldCharType="end"/>
      </w:r>
      <w:r>
        <w:t>).</w:t>
      </w:r>
    </w:p>
    <w:p w:rsidR="00A4510F" w:rsidRDefault="00A4510F" w:rsidP="00563D8D">
      <w:pPr>
        <w:pStyle w:val="ListParagraph"/>
        <w:numPr>
          <w:ilvl w:val="0"/>
          <w:numId w:val="33"/>
        </w:numPr>
      </w:pPr>
      <w:r>
        <w:t xml:space="preserve">Array type literals (section </w:t>
      </w:r>
      <w:r>
        <w:fldChar w:fldCharType="begin"/>
      </w:r>
      <w:r>
        <w:instrText xml:space="preserve"> REF _Ref399748659 \r \h </w:instrText>
      </w:r>
      <w:r>
        <w:fldChar w:fldCharType="separate"/>
      </w:r>
      <w:r w:rsidR="00A3147C">
        <w:t>3.8.4</w:t>
      </w:r>
      <w:r>
        <w:fldChar w:fldCharType="end"/>
      </w:r>
      <w:r>
        <w:t>).</w:t>
      </w:r>
    </w:p>
    <w:p w:rsidR="00A4510F" w:rsidRDefault="00A4510F" w:rsidP="00563D8D">
      <w:pPr>
        <w:pStyle w:val="ListParagraph"/>
        <w:numPr>
          <w:ilvl w:val="0"/>
          <w:numId w:val="33"/>
        </w:numPr>
      </w:pPr>
      <w:r>
        <w:t xml:space="preserve">Tuple type literals (section </w:t>
      </w:r>
      <w:r>
        <w:fldChar w:fldCharType="begin"/>
      </w:r>
      <w:r>
        <w:instrText xml:space="preserve"> REF _Ref399748670 \r \h </w:instrText>
      </w:r>
      <w:r>
        <w:fldChar w:fldCharType="separate"/>
      </w:r>
      <w:r w:rsidR="00A3147C">
        <w:t>3.8.5</w:t>
      </w:r>
      <w:r>
        <w:fldChar w:fldCharType="end"/>
      </w:r>
      <w:r>
        <w:t>).</w:t>
      </w:r>
    </w:p>
    <w:p w:rsidR="00A4510F" w:rsidRDefault="00A4510F" w:rsidP="00563D8D">
      <w:pPr>
        <w:pStyle w:val="ListParagraph"/>
        <w:numPr>
          <w:ilvl w:val="0"/>
          <w:numId w:val="33"/>
        </w:numPr>
      </w:pPr>
      <w:r>
        <w:t xml:space="preserve">Function type literals (section </w:t>
      </w:r>
      <w:r>
        <w:fldChar w:fldCharType="begin"/>
      </w:r>
      <w:r>
        <w:instrText xml:space="preserve"> REF _Ref399748681 \r \h </w:instrText>
      </w:r>
      <w:r>
        <w:fldChar w:fldCharType="separate"/>
      </w:r>
      <w:r w:rsidR="00A3147C">
        <w:t>3.8.8</w:t>
      </w:r>
      <w:r>
        <w:fldChar w:fldCharType="end"/>
      </w:r>
      <w:r>
        <w:t>).</w:t>
      </w:r>
    </w:p>
    <w:p w:rsidR="00A4510F" w:rsidRPr="0044410D" w:rsidRDefault="00A4510F" w:rsidP="00563D8D">
      <w:pPr>
        <w:pStyle w:val="ListParagraph"/>
        <w:numPr>
          <w:ilvl w:val="0"/>
          <w:numId w:val="33"/>
        </w:numPr>
      </w:pPr>
      <w:r>
        <w:t xml:space="preserve">Constructor type literals (section </w:t>
      </w:r>
      <w:r>
        <w:fldChar w:fldCharType="begin"/>
      </w:r>
      <w:r>
        <w:instrText xml:space="preserve"> REF _Ref399748696 \r \h </w:instrText>
      </w:r>
      <w:r>
        <w:fldChar w:fldCharType="separate"/>
      </w:r>
      <w:r w:rsidR="00A3147C">
        <w:t>3.8.9</w:t>
      </w:r>
      <w:r>
        <w:fldChar w:fldCharType="end"/>
      </w:r>
      <w:r>
        <w:t>).</w:t>
      </w:r>
    </w:p>
    <w:p w:rsidR="00A4510F" w:rsidRDefault="00A4510F" w:rsidP="00563D8D">
      <w:pPr>
        <w:pStyle w:val="ListParagraph"/>
        <w:numPr>
          <w:ilvl w:val="0"/>
          <w:numId w:val="33"/>
        </w:numPr>
      </w:pPr>
      <w:r>
        <w:lastRenderedPageBreak/>
        <w:t xml:space="preserve">Object literals (section </w:t>
      </w:r>
      <w:r>
        <w:fldChar w:fldCharType="begin"/>
      </w:r>
      <w:r>
        <w:instrText xml:space="preserve"> REF _Ref333241179 \r \h </w:instrText>
      </w:r>
      <w:r>
        <w:fldChar w:fldCharType="separate"/>
      </w:r>
      <w:r w:rsidR="00A3147C">
        <w:t>4.5</w:t>
      </w:r>
      <w:r>
        <w:fldChar w:fldCharType="end"/>
      </w:r>
      <w:r>
        <w:t>).</w:t>
      </w:r>
    </w:p>
    <w:p w:rsidR="00A4510F" w:rsidRPr="0044410D" w:rsidRDefault="00A4510F" w:rsidP="00563D8D">
      <w:pPr>
        <w:pStyle w:val="ListParagraph"/>
        <w:numPr>
          <w:ilvl w:val="0"/>
          <w:numId w:val="33"/>
        </w:numPr>
      </w:pPr>
      <w:r>
        <w:t xml:space="preserve">Array literals (section </w:t>
      </w:r>
      <w:r>
        <w:fldChar w:fldCharType="begin"/>
      </w:r>
      <w:r>
        <w:instrText xml:space="preserve"> REF _Ref333241221 \r \h </w:instrText>
      </w:r>
      <w:r>
        <w:fldChar w:fldCharType="separate"/>
      </w:r>
      <w:r w:rsidR="00A3147C">
        <w:t>4.6</w:t>
      </w:r>
      <w:r>
        <w:fldChar w:fldCharType="end"/>
      </w:r>
      <w:r>
        <w:t>).</w:t>
      </w:r>
    </w:p>
    <w:p w:rsidR="00A4510F" w:rsidRPr="0044410D" w:rsidRDefault="00A4510F" w:rsidP="00563D8D">
      <w:pPr>
        <w:pStyle w:val="ListParagraph"/>
        <w:numPr>
          <w:ilvl w:val="0"/>
          <w:numId w:val="33"/>
        </w:numPr>
      </w:pPr>
      <w:r>
        <w:t xml:space="preserve">Function expressions (section </w:t>
      </w:r>
      <w:r>
        <w:fldChar w:fldCharType="begin"/>
      </w:r>
      <w:r>
        <w:instrText xml:space="preserve"> REF _Ref327619384 \r \h </w:instrText>
      </w:r>
      <w:r>
        <w:fldChar w:fldCharType="separate"/>
      </w:r>
      <w:r w:rsidR="00A3147C">
        <w:t>4.10</w:t>
      </w:r>
      <w:r>
        <w:fldChar w:fldCharType="end"/>
      </w:r>
      <w:r>
        <w:t>) and function declarations (</w:t>
      </w:r>
      <w:r>
        <w:fldChar w:fldCharType="begin"/>
      </w:r>
      <w:r>
        <w:instrText xml:space="preserve"> REF _Ref316213258 \r \h </w:instrText>
      </w:r>
      <w:r>
        <w:fldChar w:fldCharType="separate"/>
      </w:r>
      <w:r w:rsidR="00A3147C">
        <w:t>6.1</w:t>
      </w:r>
      <w:r>
        <w:fldChar w:fldCharType="end"/>
      </w:r>
      <w:r>
        <w:t>).</w:t>
      </w:r>
    </w:p>
    <w:p w:rsidR="00A4510F" w:rsidRPr="0044410D" w:rsidRDefault="00A4510F" w:rsidP="00563D8D">
      <w:pPr>
        <w:pStyle w:val="ListParagraph"/>
        <w:numPr>
          <w:ilvl w:val="0"/>
          <w:numId w:val="33"/>
        </w:numPr>
      </w:pPr>
      <w:r>
        <w:t xml:space="preserve">Constructor function types created by class declarations (section </w:t>
      </w:r>
      <w:r>
        <w:fldChar w:fldCharType="begin"/>
      </w:r>
      <w:r>
        <w:instrText xml:space="preserve"> REF _Ref333051845 \r \h </w:instrText>
      </w:r>
      <w:r>
        <w:fldChar w:fldCharType="separate"/>
      </w:r>
      <w:r w:rsidR="00A3147C">
        <w:t>8.2.5</w:t>
      </w:r>
      <w:r>
        <w:fldChar w:fldCharType="end"/>
      </w:r>
      <w:r>
        <w:t>).</w:t>
      </w:r>
    </w:p>
    <w:p w:rsidR="00A4510F" w:rsidRDefault="0066299B" w:rsidP="00563D8D">
      <w:pPr>
        <w:pStyle w:val="ListParagraph"/>
        <w:numPr>
          <w:ilvl w:val="0"/>
          <w:numId w:val="33"/>
        </w:numPr>
      </w:pPr>
      <w:r>
        <w:t>Namespace</w:t>
      </w:r>
      <w:r w:rsidR="00A4510F">
        <w:t xml:space="preserve"> instance types created by </w:t>
      </w:r>
      <w:r>
        <w:t>namespace</w:t>
      </w:r>
      <w:r w:rsidR="00A4510F">
        <w:t xml:space="preserve"> declarations (section </w:t>
      </w:r>
      <w:r w:rsidR="00A4510F">
        <w:fldChar w:fldCharType="begin"/>
      </w:r>
      <w:r w:rsidR="00A4510F">
        <w:instrText xml:space="preserve"> REF _Ref354731360 \r \h </w:instrText>
      </w:r>
      <w:r w:rsidR="00A4510F">
        <w:fldChar w:fldCharType="separate"/>
      </w:r>
      <w:r w:rsidR="00A3147C">
        <w:t>10.3</w:t>
      </w:r>
      <w:r w:rsidR="00A4510F">
        <w:fldChar w:fldCharType="end"/>
      </w:r>
      <w:r w:rsidR="00A4510F">
        <w:t>).</w:t>
      </w:r>
    </w:p>
    <w:p w:rsidR="0044410D" w:rsidRPr="0044410D" w:rsidRDefault="00881CBE" w:rsidP="00602C3C">
      <w:pPr>
        <w:pStyle w:val="Heading3"/>
      </w:pPr>
      <w:bookmarkStart w:id="44" w:name="_Ref349911330"/>
      <w:bookmarkStart w:id="45" w:name="_Toc439666143"/>
      <w:r>
        <w:t>Named</w:t>
      </w:r>
      <w:r w:rsidR="00602C3C">
        <w:t xml:space="preserve"> Type</w:t>
      </w:r>
      <w:r>
        <w:t xml:space="preserve"> References</w:t>
      </w:r>
      <w:bookmarkEnd w:id="44"/>
      <w:bookmarkEnd w:id="45"/>
    </w:p>
    <w:p w:rsidR="0044410D" w:rsidRDefault="00881CBE" w:rsidP="00881CBE">
      <w:r>
        <w:t>Type references</w:t>
      </w:r>
      <w:r w:rsidR="00D36D80">
        <w:t xml:space="preserve"> (section </w:t>
      </w:r>
      <w:r w:rsidR="00D36D80">
        <w:fldChar w:fldCharType="begin"/>
      </w:r>
      <w:r w:rsidR="00D36D80">
        <w:instrText xml:space="preserve"> REF _Ref343165311 \r \h </w:instrText>
      </w:r>
      <w:r w:rsidR="00D36D80">
        <w:fldChar w:fldCharType="separate"/>
      </w:r>
      <w:r w:rsidR="00A3147C">
        <w:t>3.8.2</w:t>
      </w:r>
      <w:r w:rsidR="00D36D80">
        <w:fldChar w:fldCharType="end"/>
      </w:r>
      <w:r w:rsidR="00D36D80">
        <w:t>)</w:t>
      </w:r>
      <w:r>
        <w:t xml:space="preserve"> to class and interface types are classified as object types. </w:t>
      </w:r>
      <w:r w:rsidR="00AE0765">
        <w:t>T</w:t>
      </w:r>
      <w:r>
        <w:t xml:space="preserve">ype references </w:t>
      </w:r>
      <w:r w:rsidR="00AE0765">
        <w:t xml:space="preserve">to generic class and interface types </w:t>
      </w:r>
      <w:r>
        <w:t xml:space="preserve">include type arguments </w:t>
      </w:r>
      <w:r w:rsidR="00AE0765">
        <w:t>that are</w:t>
      </w:r>
      <w:r>
        <w:t xml:space="preserve"> substituted</w:t>
      </w:r>
      <w:r w:rsidR="00AE0765">
        <w:t xml:space="preserve"> for the type parameters of the class or interface to produce an actual object type.</w:t>
      </w:r>
    </w:p>
    <w:p w:rsidR="00933368" w:rsidRDefault="00933368" w:rsidP="00933368">
      <w:pPr>
        <w:pStyle w:val="Heading3"/>
      </w:pPr>
      <w:bookmarkStart w:id="46" w:name="_Ref399822153"/>
      <w:bookmarkStart w:id="47" w:name="_Toc439666144"/>
      <w:r>
        <w:t>Array Types</w:t>
      </w:r>
      <w:bookmarkEnd w:id="46"/>
      <w:bookmarkEnd w:id="47"/>
    </w:p>
    <w:p w:rsidR="00933368" w:rsidRDefault="00933368" w:rsidP="00933368">
      <w:r w:rsidRPr="00FF2F0A">
        <w:rPr>
          <w:b/>
          <w:i/>
        </w:rPr>
        <w:t>Array types</w:t>
      </w:r>
      <w:r>
        <w:t xml:space="preserve"> represent JavaScript arrays</w:t>
      </w:r>
      <w:r w:rsidR="007D1300">
        <w:t xml:space="preserve"> with a common element type. </w:t>
      </w:r>
      <w:r>
        <w:t xml:space="preserve">Array types </w:t>
      </w:r>
      <w:r w:rsidR="00494DC0">
        <w:t xml:space="preserve">are named type references </w:t>
      </w:r>
      <w:r>
        <w:t xml:space="preserve">created from the generic interface type </w:t>
      </w:r>
      <w:r w:rsidR="008F4735">
        <w:t>'</w:t>
      </w:r>
      <w:r>
        <w:t>Array</w:t>
      </w:r>
      <w:r w:rsidR="008F4735">
        <w:t>'</w:t>
      </w:r>
      <w:r>
        <w:t xml:space="preserve"> in the global </w:t>
      </w:r>
      <w:r w:rsidR="0066299B">
        <w:t>namespace</w:t>
      </w:r>
      <w:r w:rsidR="0004776F">
        <w:t xml:space="preserve"> with the array element type as a type argument</w:t>
      </w:r>
      <w:r>
        <w:t>. Array type literals (section</w:t>
      </w:r>
      <w:r w:rsidR="006112A7">
        <w:t xml:space="preserve"> </w:t>
      </w:r>
      <w:r w:rsidR="006112A7">
        <w:fldChar w:fldCharType="begin"/>
      </w:r>
      <w:r w:rsidR="006112A7">
        <w:instrText xml:space="preserve"> REF _Ref399908025 \r \h </w:instrText>
      </w:r>
      <w:r w:rsidR="006112A7">
        <w:fldChar w:fldCharType="separate"/>
      </w:r>
      <w:r w:rsidR="00A3147C">
        <w:t>3.8.4</w:t>
      </w:r>
      <w:r w:rsidR="006112A7">
        <w:fldChar w:fldCharType="end"/>
      </w:r>
      <w:r>
        <w:t>) provide a shorthand notation for creating such references.</w:t>
      </w:r>
    </w:p>
    <w:p w:rsidR="00933368" w:rsidRDefault="00933368" w:rsidP="00933368">
      <w:r>
        <w:t xml:space="preserve">The declaration of the </w:t>
      </w:r>
      <w:r w:rsidR="008F4735">
        <w:t>'</w:t>
      </w:r>
      <w:r>
        <w:t>Array</w:t>
      </w:r>
      <w:r w:rsidR="008F4735">
        <w:t>'</w:t>
      </w:r>
      <w:r>
        <w:t xml:space="preserve"> interface includes a property </w:t>
      </w:r>
      <w:r w:rsidR="008F4735">
        <w:t>'</w:t>
      </w:r>
      <w:r>
        <w:t>length</w:t>
      </w:r>
      <w:r w:rsidR="008F4735">
        <w:t>'</w:t>
      </w:r>
      <w:r>
        <w:t xml:space="preserve"> and a numeric index signature for the element type, along with other members:</w:t>
      </w:r>
    </w:p>
    <w:p w:rsidR="00933368" w:rsidRDefault="00933368" w:rsidP="00933368">
      <w:pPr>
        <w:pStyle w:val="Code"/>
      </w:pPr>
      <w:r w:rsidRPr="00D54DB2">
        <w:rPr>
          <w:color w:val="0000FF"/>
        </w:rPr>
        <w:t>interface</w:t>
      </w:r>
      <w:r w:rsidRPr="00D54DB2">
        <w:t xml:space="preserve"> Array&lt;T&gt; {</w:t>
      </w:r>
      <w:r w:rsidR="0048218E" w:rsidRPr="00D54DB2">
        <w:br/>
      </w:r>
      <w:r w:rsidRPr="00D54DB2">
        <w:t xml:space="preserve">    length: </w:t>
      </w:r>
      <w:r w:rsidRPr="00D54DB2">
        <w:rPr>
          <w:color w:val="0000FF"/>
        </w:rPr>
        <w:t>number</w:t>
      </w:r>
      <w:r w:rsidRPr="00D54DB2">
        <w:t>;</w:t>
      </w:r>
      <w:r w:rsidR="0048218E" w:rsidRPr="00D54DB2">
        <w:br/>
      </w:r>
      <w:r w:rsidRPr="00D54DB2">
        <w:t xml:space="preserve">    [x: </w:t>
      </w:r>
      <w:r w:rsidRPr="00D54DB2">
        <w:rPr>
          <w:color w:val="0000FF"/>
        </w:rPr>
        <w:t>number</w:t>
      </w:r>
      <w:r w:rsidRPr="00D54DB2">
        <w:t>]: T;</w:t>
      </w:r>
      <w:r w:rsidR="0048218E" w:rsidRPr="00D54DB2">
        <w:br/>
      </w:r>
      <w:r w:rsidRPr="00D54DB2">
        <w:t xml:space="preserve">    </w:t>
      </w:r>
      <w:r w:rsidRPr="00D54DB2">
        <w:rPr>
          <w:color w:val="008000"/>
        </w:rPr>
        <w:t>// Other members</w:t>
      </w:r>
      <w:r w:rsidR="0048218E" w:rsidRPr="00D54DB2">
        <w:br/>
      </w:r>
      <w:r w:rsidRPr="00D54DB2">
        <w:t>}</w:t>
      </w:r>
    </w:p>
    <w:p w:rsidR="00933368" w:rsidRDefault="007D1300" w:rsidP="00933368">
      <w:r>
        <w:t xml:space="preserve">Array literals (section </w:t>
      </w:r>
      <w:r>
        <w:fldChar w:fldCharType="begin"/>
      </w:r>
      <w:r>
        <w:instrText xml:space="preserve"> REF _Ref333241221 \r \h </w:instrText>
      </w:r>
      <w:r>
        <w:fldChar w:fldCharType="separate"/>
      </w:r>
      <w:r w:rsidR="00A3147C">
        <w:t>4.6</w:t>
      </w:r>
      <w:r>
        <w:fldChar w:fldCharType="end"/>
      </w:r>
      <w:r>
        <w:t>) may be used to create values of array types.</w:t>
      </w:r>
      <w:r w:rsidR="00815514">
        <w:t xml:space="preserve"> For example</w:t>
      </w:r>
    </w:p>
    <w:p w:rsidR="00815514" w:rsidRDefault="00815514" w:rsidP="00815514">
      <w:pPr>
        <w:pStyle w:val="Code"/>
      </w:pPr>
      <w:r w:rsidRPr="00D54DB2">
        <w:rPr>
          <w:color w:val="0000FF"/>
        </w:rPr>
        <w:t>var</w:t>
      </w:r>
      <w:r w:rsidRPr="00D54DB2">
        <w:t xml:space="preserve"> a: </w:t>
      </w:r>
      <w:r w:rsidRPr="00D54DB2">
        <w:rPr>
          <w:color w:val="0000FF"/>
        </w:rPr>
        <w:t>string</w:t>
      </w:r>
      <w:r w:rsidRPr="00D54DB2">
        <w:t>[] = [</w:t>
      </w:r>
      <w:r w:rsidR="008F4735" w:rsidRPr="00D54DB2">
        <w:rPr>
          <w:color w:val="800000"/>
        </w:rPr>
        <w:t>"</w:t>
      </w:r>
      <w:r w:rsidRPr="00D54DB2">
        <w:rPr>
          <w:color w:val="800000"/>
        </w:rPr>
        <w:t>hello</w:t>
      </w:r>
      <w:r w:rsidR="008F4735" w:rsidRPr="00D54DB2">
        <w:rPr>
          <w:color w:val="800000"/>
        </w:rPr>
        <w:t>"</w:t>
      </w:r>
      <w:r w:rsidRPr="00D54DB2">
        <w:t xml:space="preserve">, </w:t>
      </w:r>
      <w:r w:rsidR="008F4735" w:rsidRPr="00D54DB2">
        <w:rPr>
          <w:color w:val="800000"/>
        </w:rPr>
        <w:t>"</w:t>
      </w:r>
      <w:r w:rsidRPr="00D54DB2">
        <w:rPr>
          <w:color w:val="800000"/>
        </w:rPr>
        <w:t>world</w:t>
      </w:r>
      <w:r w:rsidR="008F4735" w:rsidRPr="00D54DB2">
        <w:rPr>
          <w:color w:val="800000"/>
        </w:rPr>
        <w:t>"</w:t>
      </w:r>
      <w:r w:rsidRPr="00D54DB2">
        <w:t>];</w:t>
      </w:r>
    </w:p>
    <w:p w:rsidR="006351C4" w:rsidRPr="00933368" w:rsidRDefault="006351C4" w:rsidP="006351C4">
      <w:r>
        <w:t xml:space="preserve">A type is said to be an </w:t>
      </w:r>
      <w:r w:rsidRPr="00980C69">
        <w:rPr>
          <w:b/>
          <w:i/>
        </w:rPr>
        <w:t>array-like type</w:t>
      </w:r>
      <w:r w:rsidR="00980C69">
        <w:t xml:space="preserve"> if it </w:t>
      </w:r>
      <w:r>
        <w:t xml:space="preserve">is assignable </w:t>
      </w:r>
      <w:r w:rsidR="00980C69">
        <w:t xml:space="preserve">(section </w:t>
      </w:r>
      <w:r w:rsidR="00980C69">
        <w:fldChar w:fldCharType="begin"/>
      </w:r>
      <w:r w:rsidR="00980C69">
        <w:instrText xml:space="preserve"> REF _Ref330633611 \r \h </w:instrText>
      </w:r>
      <w:r w:rsidR="00980C69">
        <w:fldChar w:fldCharType="separate"/>
      </w:r>
      <w:r w:rsidR="00A3147C">
        <w:t>3.11.4</w:t>
      </w:r>
      <w:r w:rsidR="00980C69">
        <w:fldChar w:fldCharType="end"/>
      </w:r>
      <w:r w:rsidR="00980C69">
        <w:t xml:space="preserve">) </w:t>
      </w:r>
      <w:r>
        <w:t xml:space="preserve">to the type </w:t>
      </w:r>
      <w:r w:rsidRPr="00980C69">
        <w:rPr>
          <w:rStyle w:val="CodeFragment"/>
        </w:rPr>
        <w:t>any[]</w:t>
      </w:r>
      <w:r>
        <w:t>.</w:t>
      </w:r>
    </w:p>
    <w:p w:rsidR="00933368" w:rsidRDefault="00933368" w:rsidP="00933368">
      <w:pPr>
        <w:pStyle w:val="Heading3"/>
      </w:pPr>
      <w:bookmarkStart w:id="48" w:name="_Ref399821916"/>
      <w:bookmarkStart w:id="49" w:name="_Toc439666145"/>
      <w:r>
        <w:t>Tuple Types</w:t>
      </w:r>
      <w:bookmarkEnd w:id="48"/>
      <w:bookmarkEnd w:id="49"/>
    </w:p>
    <w:p w:rsidR="007D1300" w:rsidRDefault="007D1300" w:rsidP="007D1300">
      <w:r w:rsidRPr="00FF2F0A">
        <w:rPr>
          <w:b/>
          <w:i/>
        </w:rPr>
        <w:t>Tuple types</w:t>
      </w:r>
      <w:r>
        <w:t xml:space="preserve"> represent JavaScript arrays with individual</w:t>
      </w:r>
      <w:r w:rsidR="00DB5E89">
        <w:t>ly tracked</w:t>
      </w:r>
      <w:r>
        <w:t xml:space="preserve"> element types. </w:t>
      </w:r>
      <w:r w:rsidR="00494DC0">
        <w:t xml:space="preserve">Tuple types are written using tuple type literals (section </w:t>
      </w:r>
      <w:r w:rsidR="00494DC0">
        <w:fldChar w:fldCharType="begin"/>
      </w:r>
      <w:r w:rsidR="00494DC0">
        <w:instrText xml:space="preserve"> REF _Ref399770000 \r \h </w:instrText>
      </w:r>
      <w:r w:rsidR="00494DC0">
        <w:fldChar w:fldCharType="separate"/>
      </w:r>
      <w:r w:rsidR="00A3147C">
        <w:t>3.8.5</w:t>
      </w:r>
      <w:r w:rsidR="00494DC0">
        <w:fldChar w:fldCharType="end"/>
      </w:r>
      <w:r w:rsidR="008360B7">
        <w:t>).</w:t>
      </w:r>
      <w:r w:rsidR="0011352A">
        <w:t xml:space="preserve"> </w:t>
      </w:r>
      <w:r w:rsidR="00494DC0">
        <w:t>A tuple type</w:t>
      </w:r>
      <w:r>
        <w:t xml:space="preserve"> combine</w:t>
      </w:r>
      <w:r w:rsidR="00494DC0">
        <w:t xml:space="preserve">s </w:t>
      </w:r>
      <w:r>
        <w:t>a set of numerically named properties</w:t>
      </w:r>
      <w:r w:rsidR="00494DC0">
        <w:t xml:space="preserve"> with the members of an array type</w:t>
      </w:r>
      <w:r>
        <w:t>. Specifically, a tuple type</w:t>
      </w:r>
    </w:p>
    <w:p w:rsidR="007D1300" w:rsidRDefault="007D1300" w:rsidP="007D1300">
      <w:pPr>
        <w:pStyle w:val="Code"/>
      </w:pPr>
      <w:r w:rsidRPr="00D54DB2">
        <w:t>[ T0, T1, ..., Tn ]</w:t>
      </w:r>
    </w:p>
    <w:p w:rsidR="007D1300" w:rsidRDefault="007D1300" w:rsidP="007D1300">
      <w:r>
        <w:t xml:space="preserve">combines </w:t>
      </w:r>
      <w:r w:rsidR="00494DC0">
        <w:t>the</w:t>
      </w:r>
      <w:r>
        <w:t xml:space="preserve"> set of properties</w:t>
      </w:r>
    </w:p>
    <w:p w:rsidR="007D1300" w:rsidRDefault="007D1300" w:rsidP="007D1300">
      <w:pPr>
        <w:pStyle w:val="Code"/>
      </w:pPr>
      <w:r w:rsidRPr="00D54DB2">
        <w:lastRenderedPageBreak/>
        <w:t>{</w:t>
      </w:r>
      <w:r w:rsidR="0048218E" w:rsidRPr="00D54DB2">
        <w:br/>
      </w:r>
      <w:r w:rsidRPr="00D54DB2">
        <w:t xml:space="preserve">    0: T0;</w:t>
      </w:r>
      <w:r w:rsidR="0048218E" w:rsidRPr="00D54DB2">
        <w:br/>
      </w:r>
      <w:r w:rsidRPr="00D54DB2">
        <w:t xml:space="preserve">    1: T1;</w:t>
      </w:r>
      <w:r w:rsidR="0048218E" w:rsidRPr="00D54DB2">
        <w:br/>
      </w:r>
      <w:r w:rsidRPr="00D54DB2">
        <w:t xml:space="preserve">    ...</w:t>
      </w:r>
      <w:r w:rsidR="0048218E" w:rsidRPr="00D54DB2">
        <w:br/>
      </w:r>
      <w:r w:rsidRPr="00D54DB2">
        <w:t xml:space="preserve">    n: Tn;</w:t>
      </w:r>
      <w:r w:rsidR="0048218E" w:rsidRPr="00D54DB2">
        <w:br/>
      </w:r>
      <w:r w:rsidRPr="00D54DB2">
        <w:t>}</w:t>
      </w:r>
    </w:p>
    <w:p w:rsidR="0011352A" w:rsidRDefault="00494DC0" w:rsidP="007D1300">
      <w:r>
        <w:t xml:space="preserve">with the members of an array type whose element type is the </w:t>
      </w:r>
      <w:r w:rsidR="006D25F5">
        <w:t>union</w:t>
      </w:r>
      <w:r w:rsidR="007D1300">
        <w:t xml:space="preserve"> type (section</w:t>
      </w:r>
      <w:r w:rsidR="006D25F5">
        <w:t xml:space="preserve"> </w:t>
      </w:r>
      <w:r w:rsidR="006D25F5">
        <w:fldChar w:fldCharType="begin"/>
      </w:r>
      <w:r w:rsidR="006D25F5">
        <w:instrText xml:space="preserve"> REF _Ref400626999 \r \h </w:instrText>
      </w:r>
      <w:r w:rsidR="006D25F5">
        <w:fldChar w:fldCharType="separate"/>
      </w:r>
      <w:r w:rsidR="00A3147C">
        <w:t>3.4</w:t>
      </w:r>
      <w:r w:rsidR="006D25F5">
        <w:fldChar w:fldCharType="end"/>
      </w:r>
      <w:r w:rsidR="007D1300">
        <w:t>) of the tuple element types.</w:t>
      </w:r>
    </w:p>
    <w:p w:rsidR="00494DC0" w:rsidRDefault="00815514" w:rsidP="007D1300">
      <w:r>
        <w:t>Array</w:t>
      </w:r>
      <w:r w:rsidR="00494DC0">
        <w:t xml:space="preserve"> literals (section </w:t>
      </w:r>
      <w:r w:rsidR="00494DC0">
        <w:fldChar w:fldCharType="begin"/>
      </w:r>
      <w:r w:rsidR="00494DC0">
        <w:instrText xml:space="preserve"> REF _Ref333241221 \r \h </w:instrText>
      </w:r>
      <w:r w:rsidR="00494DC0">
        <w:fldChar w:fldCharType="separate"/>
      </w:r>
      <w:r w:rsidR="00A3147C">
        <w:t>4.6</w:t>
      </w:r>
      <w:r w:rsidR="00494DC0">
        <w:fldChar w:fldCharType="end"/>
      </w:r>
      <w:r w:rsidR="00494DC0">
        <w:t>) may be used to create values of tuple types.</w:t>
      </w:r>
      <w:r w:rsidR="0011352A">
        <w:t xml:space="preserve"> For</w:t>
      </w:r>
      <w:r>
        <w:t xml:space="preserve"> example</w:t>
      </w:r>
      <w:r w:rsidR="006D25F5">
        <w:t>:</w:t>
      </w:r>
    </w:p>
    <w:p w:rsidR="00815514" w:rsidRDefault="00815514" w:rsidP="00815514">
      <w:pPr>
        <w:pStyle w:val="Code"/>
        <w:rPr>
          <w:color w:val="008000"/>
        </w:rPr>
      </w:pPr>
      <w:r w:rsidRPr="00D54DB2">
        <w:rPr>
          <w:color w:val="0000FF"/>
        </w:rPr>
        <w:t>var</w:t>
      </w:r>
      <w:r w:rsidRPr="00D54DB2">
        <w:t xml:space="preserve"> t: [</w:t>
      </w:r>
      <w:r w:rsidRPr="00D54DB2">
        <w:rPr>
          <w:color w:val="0000FF"/>
        </w:rPr>
        <w:t>number</w:t>
      </w:r>
      <w:r w:rsidRPr="00D54DB2">
        <w:t xml:space="preserve">, </w:t>
      </w:r>
      <w:r w:rsidRPr="00D54DB2">
        <w:rPr>
          <w:color w:val="0000FF"/>
        </w:rPr>
        <w:t>string</w:t>
      </w:r>
      <w:r w:rsidRPr="00D54DB2">
        <w:t>] = [</w:t>
      </w:r>
      <w:r w:rsidR="00136E05" w:rsidRPr="00D54DB2">
        <w:rPr>
          <w:color w:val="800000"/>
        </w:rPr>
        <w:t>3</w:t>
      </w:r>
      <w:r w:rsidRPr="00D54DB2">
        <w:t xml:space="preserve">, </w:t>
      </w:r>
      <w:r w:rsidR="008F4735" w:rsidRPr="00D54DB2">
        <w:rPr>
          <w:color w:val="800000"/>
        </w:rPr>
        <w:t>"</w:t>
      </w:r>
      <w:r w:rsidR="00136E05" w:rsidRPr="00D54DB2">
        <w:rPr>
          <w:color w:val="800000"/>
        </w:rPr>
        <w:t>three</w:t>
      </w:r>
      <w:r w:rsidR="008F4735" w:rsidRPr="00D54DB2">
        <w:rPr>
          <w:color w:val="800000"/>
        </w:rPr>
        <w:t>"</w:t>
      </w:r>
      <w:r w:rsidRPr="00D54DB2">
        <w:t>];</w:t>
      </w:r>
      <w:r w:rsidR="006D25F5" w:rsidRPr="00D54DB2">
        <w:br/>
      </w:r>
      <w:r w:rsidR="006D25F5" w:rsidRPr="00D54DB2">
        <w:rPr>
          <w:color w:val="0000FF"/>
        </w:rPr>
        <w:t>var</w:t>
      </w:r>
      <w:r w:rsidR="006D25F5" w:rsidRPr="00D54DB2">
        <w:t xml:space="preserve"> n = t[</w:t>
      </w:r>
      <w:r w:rsidR="006D25F5" w:rsidRPr="00D54DB2">
        <w:rPr>
          <w:color w:val="800000"/>
        </w:rPr>
        <w:t>0</w:t>
      </w:r>
      <w:r w:rsidR="006D25F5" w:rsidRPr="00D54DB2">
        <w:t xml:space="preserve">];  </w:t>
      </w:r>
      <w:r w:rsidR="006D25F5" w:rsidRPr="00D54DB2">
        <w:rPr>
          <w:color w:val="008000"/>
        </w:rPr>
        <w:t>// Type of n is number</w:t>
      </w:r>
      <w:r w:rsidR="006D25F5" w:rsidRPr="00D54DB2">
        <w:br/>
      </w:r>
      <w:r w:rsidR="006D25F5" w:rsidRPr="00D54DB2">
        <w:rPr>
          <w:color w:val="0000FF"/>
        </w:rPr>
        <w:t>var</w:t>
      </w:r>
      <w:r w:rsidR="006D25F5" w:rsidRPr="00D54DB2">
        <w:t xml:space="preserve"> s = t[</w:t>
      </w:r>
      <w:r w:rsidR="006D25F5" w:rsidRPr="00D54DB2">
        <w:rPr>
          <w:color w:val="800000"/>
        </w:rPr>
        <w:t>1</w:t>
      </w:r>
      <w:r w:rsidR="006D25F5" w:rsidRPr="00D54DB2">
        <w:t xml:space="preserve">];  </w:t>
      </w:r>
      <w:r w:rsidR="006D25F5" w:rsidRPr="00D54DB2">
        <w:rPr>
          <w:color w:val="008000"/>
        </w:rPr>
        <w:t>// Type of s is string</w:t>
      </w:r>
      <w:r w:rsidR="006D25F5" w:rsidRPr="00D54DB2">
        <w:br/>
      </w:r>
      <w:r w:rsidR="006D25F5" w:rsidRPr="00D54DB2">
        <w:rPr>
          <w:color w:val="0000FF"/>
        </w:rPr>
        <w:t>var</w:t>
      </w:r>
      <w:r w:rsidR="006D25F5" w:rsidRPr="00D54DB2">
        <w:t xml:space="preserve"> i: </w:t>
      </w:r>
      <w:r w:rsidR="006D25F5" w:rsidRPr="00D54DB2">
        <w:rPr>
          <w:color w:val="0000FF"/>
        </w:rPr>
        <w:t>number</w:t>
      </w:r>
      <w:r w:rsidR="006D25F5" w:rsidRPr="00D54DB2">
        <w:t>;</w:t>
      </w:r>
      <w:r w:rsidR="006D25F5" w:rsidRPr="00D54DB2">
        <w:br/>
      </w:r>
      <w:r w:rsidR="006D25F5" w:rsidRPr="00D54DB2">
        <w:rPr>
          <w:color w:val="0000FF"/>
        </w:rPr>
        <w:t>var</w:t>
      </w:r>
      <w:r w:rsidR="006D25F5" w:rsidRPr="00D54DB2">
        <w:t xml:space="preserve"> x = t[i];  </w:t>
      </w:r>
      <w:r w:rsidR="006D25F5" w:rsidRPr="00D54DB2">
        <w:rPr>
          <w:color w:val="008000"/>
        </w:rPr>
        <w:t>// Type of x is number | string</w:t>
      </w:r>
    </w:p>
    <w:p w:rsidR="0011352A" w:rsidRDefault="0011352A" w:rsidP="0011352A">
      <w:r>
        <w:t>Named tuple types can be created by declaring interfaces that derive from Array&lt;T&gt; and introduce numerically named properties. For example:</w:t>
      </w:r>
    </w:p>
    <w:p w:rsidR="0011352A" w:rsidRPr="0011352A" w:rsidRDefault="0011352A" w:rsidP="0011352A">
      <w:pPr>
        <w:pStyle w:val="Code"/>
      </w:pPr>
      <w:r w:rsidRPr="00D54DB2">
        <w:rPr>
          <w:color w:val="0000FF"/>
        </w:rPr>
        <w:t>interface</w:t>
      </w:r>
      <w:r w:rsidRPr="00D54DB2">
        <w:t xml:space="preserve"> KeyValuePair&lt;K, V&gt; </w:t>
      </w:r>
      <w:r w:rsidRPr="00D54DB2">
        <w:rPr>
          <w:color w:val="0000FF"/>
        </w:rPr>
        <w:t>extends</w:t>
      </w:r>
      <w:r w:rsidRPr="00D54DB2">
        <w:t xml:space="preserve"> Array&lt;K | V&gt; { </w:t>
      </w:r>
      <w:r w:rsidRPr="00D54DB2">
        <w:rPr>
          <w:color w:val="800000"/>
        </w:rPr>
        <w:t>0</w:t>
      </w:r>
      <w:r w:rsidRPr="00D54DB2">
        <w:t xml:space="preserve">: K; </w:t>
      </w:r>
      <w:r w:rsidRPr="00D54DB2">
        <w:rPr>
          <w:color w:val="800000"/>
        </w:rPr>
        <w:t>1</w:t>
      </w:r>
      <w:r w:rsidRPr="00D54DB2">
        <w:t>: V; }</w:t>
      </w:r>
    </w:p>
    <w:p w:rsidR="0011352A" w:rsidRDefault="0011352A" w:rsidP="0011352A">
      <w:pPr>
        <w:pStyle w:val="Code"/>
      </w:pPr>
      <w:r w:rsidRPr="00D54DB2">
        <w:rPr>
          <w:color w:val="0000FF"/>
        </w:rPr>
        <w:t>var</w:t>
      </w:r>
      <w:r w:rsidRPr="00D54DB2">
        <w:t xml:space="preserve"> x: KeyValuePair&lt;</w:t>
      </w:r>
      <w:r w:rsidRPr="00D54DB2">
        <w:rPr>
          <w:color w:val="0000FF"/>
        </w:rPr>
        <w:t>number</w:t>
      </w:r>
      <w:r w:rsidRPr="00D54DB2">
        <w:t xml:space="preserve">, </w:t>
      </w:r>
      <w:r w:rsidRPr="00D54DB2">
        <w:rPr>
          <w:color w:val="0000FF"/>
        </w:rPr>
        <w:t>string</w:t>
      </w:r>
      <w:r w:rsidRPr="00D54DB2">
        <w:t>&gt; = [</w:t>
      </w:r>
      <w:r w:rsidRPr="00D54DB2">
        <w:rPr>
          <w:color w:val="800000"/>
        </w:rPr>
        <w:t>10</w:t>
      </w:r>
      <w:r w:rsidRPr="00D54DB2">
        <w:t xml:space="preserve">, </w:t>
      </w:r>
      <w:r w:rsidRPr="00D54DB2">
        <w:rPr>
          <w:color w:val="800000"/>
        </w:rPr>
        <w:t>"ten"</w:t>
      </w:r>
      <w:r w:rsidRPr="00D54DB2">
        <w:t>];</w:t>
      </w:r>
    </w:p>
    <w:p w:rsidR="00980C69" w:rsidRPr="0011352A" w:rsidRDefault="00980C69" w:rsidP="00980C69">
      <w:r>
        <w:t xml:space="preserve">A type is said to be a </w:t>
      </w:r>
      <w:r>
        <w:rPr>
          <w:b/>
          <w:i/>
        </w:rPr>
        <w:t>tuple</w:t>
      </w:r>
      <w:r w:rsidRPr="00980C69">
        <w:rPr>
          <w:b/>
          <w:i/>
        </w:rPr>
        <w:t>-like type</w:t>
      </w:r>
      <w:r>
        <w:t xml:space="preserve"> if it has a property with the numeric name '0'.</w:t>
      </w:r>
    </w:p>
    <w:p w:rsidR="00815514" w:rsidRDefault="00815514" w:rsidP="00815514">
      <w:pPr>
        <w:pStyle w:val="Heading3"/>
      </w:pPr>
      <w:bookmarkStart w:id="50" w:name="_Toc439666146"/>
      <w:r>
        <w:t>Function Types</w:t>
      </w:r>
      <w:bookmarkEnd w:id="50"/>
    </w:p>
    <w:p w:rsidR="00FF2F0A" w:rsidRDefault="00FF2F0A" w:rsidP="00FF2F0A">
      <w:r>
        <w:t xml:space="preserve">An object type containing </w:t>
      </w:r>
      <w:r w:rsidR="003E37A3">
        <w:t xml:space="preserve">one or more call signatures </w:t>
      </w:r>
      <w:r>
        <w:t xml:space="preserve">is said to be a </w:t>
      </w:r>
      <w:r w:rsidRPr="00D405C6">
        <w:rPr>
          <w:b/>
          <w:i/>
        </w:rPr>
        <w:t>function type</w:t>
      </w:r>
      <w:r>
        <w:t>.</w:t>
      </w:r>
      <w:r w:rsidR="00DB5E89">
        <w:t xml:space="preserve"> </w:t>
      </w:r>
      <w:r w:rsidR="003E37A3">
        <w:t xml:space="preserve">Function types may be written using function type literals (section </w:t>
      </w:r>
      <w:r w:rsidR="003E37A3">
        <w:fldChar w:fldCharType="begin"/>
      </w:r>
      <w:r w:rsidR="003E37A3">
        <w:instrText xml:space="preserve"> REF _Ref399772616 \r \h </w:instrText>
      </w:r>
      <w:r w:rsidR="003E37A3">
        <w:fldChar w:fldCharType="separate"/>
      </w:r>
      <w:r w:rsidR="00A3147C">
        <w:t>3.8.8</w:t>
      </w:r>
      <w:r w:rsidR="003E37A3">
        <w:fldChar w:fldCharType="end"/>
      </w:r>
      <w:r w:rsidR="003E37A3">
        <w:t>)</w:t>
      </w:r>
      <w:r w:rsidR="00DB5E89">
        <w:t xml:space="preserve"> or by including call signatures in object type literals.</w:t>
      </w:r>
    </w:p>
    <w:p w:rsidR="00815514" w:rsidRDefault="00815514" w:rsidP="00815514">
      <w:pPr>
        <w:pStyle w:val="Heading3"/>
      </w:pPr>
      <w:bookmarkStart w:id="51" w:name="_Toc439666147"/>
      <w:r>
        <w:t>Constructor Types</w:t>
      </w:r>
      <w:bookmarkEnd w:id="51"/>
    </w:p>
    <w:p w:rsidR="00FF2F0A" w:rsidRPr="00FF2F0A" w:rsidRDefault="00FF2F0A" w:rsidP="00FF2F0A">
      <w:r>
        <w:t xml:space="preserve">An object type containing </w:t>
      </w:r>
      <w:r w:rsidR="003E37A3">
        <w:t xml:space="preserve">one or more </w:t>
      </w:r>
      <w:r>
        <w:t xml:space="preserve">construct signatures is said to be a </w:t>
      </w:r>
      <w:r>
        <w:rPr>
          <w:b/>
          <w:i/>
        </w:rPr>
        <w:t>constructor</w:t>
      </w:r>
      <w:r w:rsidRPr="00D405C6">
        <w:rPr>
          <w:b/>
          <w:i/>
        </w:rPr>
        <w:t xml:space="preserve"> type</w:t>
      </w:r>
      <w:r>
        <w:t>.</w:t>
      </w:r>
      <w:r w:rsidR="00DB5E89" w:rsidRPr="00DB5E89">
        <w:t xml:space="preserve"> </w:t>
      </w:r>
      <w:r w:rsidR="00DB5E89">
        <w:t xml:space="preserve">Constructor types may be written using constructor type literals (section </w:t>
      </w:r>
      <w:r w:rsidR="00DB5E89">
        <w:fldChar w:fldCharType="begin"/>
      </w:r>
      <w:r w:rsidR="00DB5E89">
        <w:instrText xml:space="preserve"> REF _Ref399821725 \r \h </w:instrText>
      </w:r>
      <w:r w:rsidR="00DB5E89">
        <w:fldChar w:fldCharType="separate"/>
      </w:r>
      <w:r w:rsidR="00A3147C">
        <w:t>3.8.9</w:t>
      </w:r>
      <w:r w:rsidR="00DB5E89">
        <w:fldChar w:fldCharType="end"/>
      </w:r>
      <w:r w:rsidR="00DB5E89">
        <w:t>) or by including construct signatures in object type literals.</w:t>
      </w:r>
    </w:p>
    <w:p w:rsidR="0044410D" w:rsidRPr="0044410D" w:rsidRDefault="00346243" w:rsidP="00346243">
      <w:pPr>
        <w:pStyle w:val="Heading3"/>
      </w:pPr>
      <w:bookmarkStart w:id="52" w:name="_Ref437875577"/>
      <w:bookmarkStart w:id="53" w:name="_Toc439666148"/>
      <w:r>
        <w:t>Members</w:t>
      </w:r>
      <w:bookmarkEnd w:id="52"/>
      <w:bookmarkEnd w:id="53"/>
    </w:p>
    <w:p w:rsidR="0044410D" w:rsidRPr="0044410D" w:rsidRDefault="00F701E3" w:rsidP="00F701E3">
      <w:r>
        <w:t>Every object type is composed from zero or more of the following kinds of members:</w:t>
      </w:r>
    </w:p>
    <w:p w:rsidR="0044410D" w:rsidRPr="0044410D" w:rsidRDefault="00F701E3" w:rsidP="00236652">
      <w:pPr>
        <w:pStyle w:val="ListParagraph"/>
        <w:numPr>
          <w:ilvl w:val="0"/>
          <w:numId w:val="4"/>
        </w:numPr>
      </w:pPr>
      <w:r w:rsidRPr="00D20559">
        <w:rPr>
          <w:b/>
          <w:i/>
        </w:rPr>
        <w:t>Properties</w:t>
      </w:r>
      <w:r>
        <w:t>, which define the names an</w:t>
      </w:r>
      <w:r w:rsidR="00BE2081">
        <w:t xml:space="preserve">d types of the properties of </w:t>
      </w:r>
      <w:r>
        <w:t>object</w:t>
      </w:r>
      <w:r w:rsidR="00BE2081">
        <w:t>s</w:t>
      </w:r>
      <w:r>
        <w:t xml:space="preserve"> of the given type. Property names are unique within their type.</w:t>
      </w:r>
    </w:p>
    <w:p w:rsidR="0044410D" w:rsidRPr="0044410D" w:rsidRDefault="00F701E3" w:rsidP="00236652">
      <w:pPr>
        <w:pStyle w:val="ListParagraph"/>
        <w:numPr>
          <w:ilvl w:val="0"/>
          <w:numId w:val="4"/>
        </w:numPr>
      </w:pPr>
      <w:r>
        <w:rPr>
          <w:b/>
          <w:i/>
        </w:rPr>
        <w:t>Call signatures</w:t>
      </w:r>
      <w:r>
        <w:t>, which define the possible parameter lists and return type</w:t>
      </w:r>
      <w:r w:rsidR="00BE2081">
        <w:t xml:space="preserve">s associated with applying </w:t>
      </w:r>
      <w:r>
        <w:t>call operation</w:t>
      </w:r>
      <w:r w:rsidR="00BE2081">
        <w:t xml:space="preserve">s to </w:t>
      </w:r>
      <w:r>
        <w:t>object</w:t>
      </w:r>
      <w:r w:rsidR="00BE2081">
        <w:t>s</w:t>
      </w:r>
      <w:r>
        <w:t xml:space="preserve"> of the given type.</w:t>
      </w:r>
    </w:p>
    <w:p w:rsidR="0044410D" w:rsidRPr="0044410D" w:rsidRDefault="00F701E3" w:rsidP="00236652">
      <w:pPr>
        <w:pStyle w:val="ListParagraph"/>
        <w:numPr>
          <w:ilvl w:val="0"/>
          <w:numId w:val="4"/>
        </w:numPr>
      </w:pPr>
      <w:r>
        <w:rPr>
          <w:b/>
          <w:i/>
        </w:rPr>
        <w:lastRenderedPageBreak/>
        <w:t>Construct</w:t>
      </w:r>
      <w:r w:rsidRPr="00D20559">
        <w:rPr>
          <w:b/>
          <w:i/>
        </w:rPr>
        <w:t xml:space="preserve"> signatures</w:t>
      </w:r>
      <w:r>
        <w:t>, which define the possible parameter lists and return type</w:t>
      </w:r>
      <w:r w:rsidR="00BE2081">
        <w:t>s</w:t>
      </w:r>
      <w:r>
        <w:t xml:space="preserve"> associated with applying t</w:t>
      </w:r>
      <w:r w:rsidRPr="000028B8">
        <w:t xml:space="preserve">he </w:t>
      </w:r>
      <w:r w:rsidRPr="002B3A8D">
        <w:rPr>
          <w:rStyle w:val="CodeFragment"/>
        </w:rPr>
        <w:t>new</w:t>
      </w:r>
      <w:r w:rsidRPr="000028B8">
        <w:t xml:space="preserve"> operator</w:t>
      </w:r>
      <w:r>
        <w:t xml:space="preserve"> to object</w:t>
      </w:r>
      <w:r w:rsidR="00BE2081">
        <w:t>s</w:t>
      </w:r>
      <w:r>
        <w:t xml:space="preserve"> of the given type.</w:t>
      </w:r>
    </w:p>
    <w:p w:rsidR="0044410D" w:rsidRPr="0044410D" w:rsidRDefault="00F701E3" w:rsidP="00236652">
      <w:pPr>
        <w:pStyle w:val="ListParagraph"/>
        <w:numPr>
          <w:ilvl w:val="0"/>
          <w:numId w:val="4"/>
        </w:numPr>
      </w:pPr>
      <w:r>
        <w:rPr>
          <w:b/>
          <w:i/>
        </w:rPr>
        <w:t>Index signatures</w:t>
      </w:r>
      <w:r w:rsidR="00DB7F2A">
        <w:t xml:space="preserve">, </w:t>
      </w:r>
      <w:r w:rsidR="004976C5">
        <w:t>which define type constraints for properties in the given type.</w:t>
      </w:r>
      <w:r w:rsidR="002E3D58">
        <w:t xml:space="preserve"> An object type can have at most one string index signature and one numeric index signature.</w:t>
      </w:r>
    </w:p>
    <w:p w:rsidR="0044410D" w:rsidRPr="0044410D" w:rsidRDefault="00371204" w:rsidP="00371204">
      <w:r>
        <w:t xml:space="preserve">Properties are either </w:t>
      </w:r>
      <w:r w:rsidRPr="00371204">
        <w:rPr>
          <w:b/>
          <w:i/>
        </w:rPr>
        <w:t>public</w:t>
      </w:r>
      <w:r w:rsidR="000D49B1">
        <w:t>,</w:t>
      </w:r>
      <w:r>
        <w:t xml:space="preserve"> </w:t>
      </w:r>
      <w:r w:rsidRPr="00371204">
        <w:rPr>
          <w:b/>
          <w:i/>
        </w:rPr>
        <w:t>private</w:t>
      </w:r>
      <w:r w:rsidR="000D49B1">
        <w:t xml:space="preserve">, or </w:t>
      </w:r>
      <w:r w:rsidR="000D49B1" w:rsidRPr="000D49B1">
        <w:rPr>
          <w:b/>
          <w:i/>
        </w:rPr>
        <w:t>protected</w:t>
      </w:r>
      <w:r>
        <w:t xml:space="preserve"> and are either </w:t>
      </w:r>
      <w:r w:rsidRPr="00371204">
        <w:rPr>
          <w:b/>
          <w:i/>
        </w:rPr>
        <w:t>required</w:t>
      </w:r>
      <w:r>
        <w:t xml:space="preserve"> or </w:t>
      </w:r>
      <w:r w:rsidRPr="00371204">
        <w:rPr>
          <w:b/>
          <w:i/>
        </w:rPr>
        <w:t>optional</w:t>
      </w:r>
      <w:r>
        <w:t>:</w:t>
      </w:r>
    </w:p>
    <w:p w:rsidR="0044410D" w:rsidRPr="0044410D" w:rsidRDefault="00371204" w:rsidP="00563D8D">
      <w:pPr>
        <w:pStyle w:val="ListParagraph"/>
        <w:numPr>
          <w:ilvl w:val="0"/>
          <w:numId w:val="23"/>
        </w:numPr>
      </w:pPr>
      <w:r>
        <w:t xml:space="preserve">Properties </w:t>
      </w:r>
      <w:r w:rsidR="007D2542">
        <w:t>in</w:t>
      </w:r>
      <w:r>
        <w:t xml:space="preserve"> a class </w:t>
      </w:r>
      <w:r w:rsidR="007D2542">
        <w:t xml:space="preserve">declaration </w:t>
      </w:r>
      <w:r>
        <w:t>may be</w:t>
      </w:r>
      <w:r w:rsidR="000D49B1">
        <w:t xml:space="preserve"> designated public, </w:t>
      </w:r>
      <w:r w:rsidR="00BA6397">
        <w:t>private</w:t>
      </w:r>
      <w:r w:rsidR="000D49B1">
        <w:t>, or protected</w:t>
      </w:r>
      <w:r w:rsidR="00BA6397">
        <w:t>, while p</w:t>
      </w:r>
      <w:r>
        <w:t xml:space="preserve">roperties </w:t>
      </w:r>
      <w:r w:rsidR="005D7F2A">
        <w:t>declared in other contexts</w:t>
      </w:r>
      <w:r>
        <w:t xml:space="preserve"> are always considered public.</w:t>
      </w:r>
      <w:r w:rsidR="00BA6397">
        <w:t xml:space="preserve"> Private members are only accessible within thei</w:t>
      </w:r>
      <w:r w:rsidR="000D49B1">
        <w:t>r declaring class</w:t>
      </w:r>
      <w:r w:rsidR="00BA6397">
        <w:t xml:space="preserve">, as described in section </w:t>
      </w:r>
      <w:r w:rsidR="00BA6397">
        <w:fldChar w:fldCharType="begin"/>
      </w:r>
      <w:r w:rsidR="00BA6397">
        <w:instrText xml:space="preserve"> REF _Ref330633039 \r \h </w:instrText>
      </w:r>
      <w:r w:rsidR="00BA6397">
        <w:fldChar w:fldCharType="separate"/>
      </w:r>
      <w:r w:rsidR="00A3147C">
        <w:t>8.2.2</w:t>
      </w:r>
      <w:r w:rsidR="00BA6397">
        <w:fldChar w:fldCharType="end"/>
      </w:r>
      <w:r w:rsidR="00146DF1">
        <w:t xml:space="preserve">, and </w:t>
      </w:r>
      <w:r w:rsidR="000705C3">
        <w:t xml:space="preserve">private properties </w:t>
      </w:r>
      <w:r w:rsidR="00146DF1">
        <w:t>match only themselves in subtype and assignment compatibility checks</w:t>
      </w:r>
      <w:r w:rsidR="00E52EA3">
        <w:t xml:space="preserve">, as described in section </w:t>
      </w:r>
      <w:r w:rsidR="00E52EA3">
        <w:fldChar w:fldCharType="begin"/>
      </w:r>
      <w:r w:rsidR="00E52EA3">
        <w:instrText xml:space="preserve"> REF _Ref410564779 \r \h </w:instrText>
      </w:r>
      <w:r w:rsidR="00E52EA3">
        <w:fldChar w:fldCharType="separate"/>
      </w:r>
      <w:r w:rsidR="00A3147C">
        <w:t>3.11</w:t>
      </w:r>
      <w:r w:rsidR="00E52EA3">
        <w:fldChar w:fldCharType="end"/>
      </w:r>
      <w:r w:rsidR="00146DF1">
        <w:t>.</w:t>
      </w:r>
      <w:r w:rsidR="000D49B1">
        <w:t xml:space="preserve"> Protected members are only accessible within their declaring class and classes derived from</w:t>
      </w:r>
      <w:r w:rsidR="009F578E">
        <w:t xml:space="preserve"> it, as described in section </w:t>
      </w:r>
      <w:r w:rsidR="009F578E">
        <w:fldChar w:fldCharType="begin"/>
      </w:r>
      <w:r w:rsidR="009F578E">
        <w:instrText xml:space="preserve"> REF _Ref330633039 \r \h </w:instrText>
      </w:r>
      <w:r w:rsidR="009F578E">
        <w:fldChar w:fldCharType="separate"/>
      </w:r>
      <w:r w:rsidR="00A3147C">
        <w:t>8.2.2</w:t>
      </w:r>
      <w:r w:rsidR="009F578E">
        <w:fldChar w:fldCharType="end"/>
      </w:r>
      <w:r w:rsidR="000D49B1">
        <w:t>, and protected properties match only themselves and overrides in subtype and assignment</w:t>
      </w:r>
      <w:r w:rsidR="000D49B1" w:rsidRPr="000D49B1">
        <w:t xml:space="preserve"> </w:t>
      </w:r>
      <w:r w:rsidR="000D49B1">
        <w:t>compatibility checks, as described in section</w:t>
      </w:r>
      <w:r w:rsidR="00E52EA3">
        <w:t xml:space="preserve"> </w:t>
      </w:r>
      <w:r w:rsidR="00E52EA3">
        <w:fldChar w:fldCharType="begin"/>
      </w:r>
      <w:r w:rsidR="00E52EA3">
        <w:instrText xml:space="preserve"> REF _Ref410564779 \r \h </w:instrText>
      </w:r>
      <w:r w:rsidR="00E52EA3">
        <w:fldChar w:fldCharType="separate"/>
      </w:r>
      <w:r w:rsidR="00A3147C">
        <w:t>3.11</w:t>
      </w:r>
      <w:r w:rsidR="00E52EA3">
        <w:fldChar w:fldCharType="end"/>
      </w:r>
      <w:r w:rsidR="000D49B1">
        <w:t>.</w:t>
      </w:r>
    </w:p>
    <w:p w:rsidR="0044410D" w:rsidRPr="0044410D" w:rsidRDefault="00371204" w:rsidP="00563D8D">
      <w:pPr>
        <w:pStyle w:val="ListParagraph"/>
        <w:numPr>
          <w:ilvl w:val="0"/>
          <w:numId w:val="23"/>
        </w:numPr>
      </w:pPr>
      <w:r>
        <w:t xml:space="preserve">Properties </w:t>
      </w:r>
      <w:r w:rsidR="007D2542">
        <w:t>in</w:t>
      </w:r>
      <w:r>
        <w:t xml:space="preserve"> an object type literal or interface </w:t>
      </w:r>
      <w:r w:rsidR="00610558">
        <w:t xml:space="preserve">declaration </w:t>
      </w:r>
      <w:r>
        <w:t>may be de</w:t>
      </w:r>
      <w:r w:rsidR="00BA6397">
        <w:t>signated required or optional, while p</w:t>
      </w:r>
      <w:r>
        <w:t xml:space="preserve">roperties </w:t>
      </w:r>
      <w:r w:rsidR="005D7F2A">
        <w:t>declared in other contexts</w:t>
      </w:r>
      <w:r>
        <w:t xml:space="preserve"> are always considered required</w:t>
      </w:r>
      <w:r w:rsidR="00117EB8">
        <w:t xml:space="preserve">. Properties that are optional in the target type of an assignment may be omitted from source objects, as described in section </w:t>
      </w:r>
      <w:r w:rsidR="00117EB8">
        <w:fldChar w:fldCharType="begin"/>
      </w:r>
      <w:r w:rsidR="00117EB8">
        <w:instrText xml:space="preserve"> REF _Ref330633611 \r \h </w:instrText>
      </w:r>
      <w:r w:rsidR="00117EB8">
        <w:fldChar w:fldCharType="separate"/>
      </w:r>
      <w:r w:rsidR="00A3147C">
        <w:t>3.11.4</w:t>
      </w:r>
      <w:r w:rsidR="00117EB8">
        <w:fldChar w:fldCharType="end"/>
      </w:r>
      <w:r w:rsidR="00117EB8">
        <w:t>.</w:t>
      </w:r>
    </w:p>
    <w:p w:rsidR="0044410D" w:rsidRPr="0044410D" w:rsidRDefault="00856413" w:rsidP="00350267">
      <w:r>
        <w:t xml:space="preserve">Call and construct signatures may be </w:t>
      </w:r>
      <w:r w:rsidRPr="00856413">
        <w:rPr>
          <w:b/>
          <w:i/>
        </w:rPr>
        <w:t>specialized</w:t>
      </w:r>
      <w:r>
        <w:t xml:space="preserve"> (section </w:t>
      </w:r>
      <w:r>
        <w:fldChar w:fldCharType="begin"/>
      </w:r>
      <w:r>
        <w:instrText xml:space="preserve"> REF _Ref352141783 \r \h </w:instrText>
      </w:r>
      <w:r>
        <w:fldChar w:fldCharType="separate"/>
      </w:r>
      <w:r w:rsidR="00A3147C">
        <w:t>3.9.2.4</w:t>
      </w:r>
      <w:r>
        <w:fldChar w:fldCharType="end"/>
      </w:r>
      <w:r>
        <w:t>) by including parameters with string literal types. Specialized signatures are used to express patterns where specific string values for some parameters cause the types of other parameters or the function result to become further specialized.</w:t>
      </w:r>
    </w:p>
    <w:p w:rsidR="005C0F1B" w:rsidRDefault="005C0F1B" w:rsidP="005C0F1B">
      <w:pPr>
        <w:pStyle w:val="Heading2"/>
      </w:pPr>
      <w:bookmarkStart w:id="54" w:name="_Ref400626999"/>
      <w:bookmarkStart w:id="55" w:name="_Toc439666149"/>
      <w:bookmarkStart w:id="56" w:name="_Ref342394865"/>
      <w:r>
        <w:t>Union Types</w:t>
      </w:r>
      <w:bookmarkEnd w:id="54"/>
      <w:bookmarkEnd w:id="55"/>
    </w:p>
    <w:p w:rsidR="005C0F1B" w:rsidRDefault="005C0F1B" w:rsidP="005C0F1B">
      <w:r w:rsidRPr="004262B4">
        <w:rPr>
          <w:b/>
          <w:i/>
        </w:rPr>
        <w:t>Union types</w:t>
      </w:r>
      <w:r>
        <w:t xml:space="preserve"> represent values that may have one of several </w:t>
      </w:r>
      <w:r w:rsidR="00B23F42">
        <w:t>distinct</w:t>
      </w:r>
      <w:r>
        <w:t xml:space="preserve"> representations. A value of a union type </w:t>
      </w:r>
      <w:r w:rsidRPr="00E61928">
        <w:rPr>
          <w:i/>
        </w:rPr>
        <w:t>A</w:t>
      </w:r>
      <w:r>
        <w:t xml:space="preserve"> | </w:t>
      </w:r>
      <w:r w:rsidRPr="00E61928">
        <w:rPr>
          <w:i/>
        </w:rPr>
        <w:t>B</w:t>
      </w:r>
      <w:r>
        <w:t xml:space="preserve"> is a value that is </w:t>
      </w:r>
      <w:r w:rsidRPr="004262B4">
        <w:rPr>
          <w:i/>
        </w:rPr>
        <w:t>either</w:t>
      </w:r>
      <w:r>
        <w:t xml:space="preserve"> of type </w:t>
      </w:r>
      <w:r w:rsidRPr="00E61928">
        <w:rPr>
          <w:i/>
        </w:rPr>
        <w:t>A</w:t>
      </w:r>
      <w:r>
        <w:t xml:space="preserve"> or type </w:t>
      </w:r>
      <w:r w:rsidRPr="00E61928">
        <w:rPr>
          <w:i/>
        </w:rPr>
        <w:t>B</w:t>
      </w:r>
      <w:r>
        <w:t>.</w:t>
      </w:r>
      <w:r w:rsidRPr="004262B4">
        <w:t xml:space="preserve"> </w:t>
      </w:r>
      <w:r>
        <w:t xml:space="preserve">Union types are written using union type literals (section </w:t>
      </w:r>
      <w:r>
        <w:fldChar w:fldCharType="begin"/>
      </w:r>
      <w:r>
        <w:instrText xml:space="preserve"> REF _Ref400639507 \r \h </w:instrText>
      </w:r>
      <w:r>
        <w:fldChar w:fldCharType="separate"/>
      </w:r>
      <w:r w:rsidR="00A3147C">
        <w:t>3.8.6</w:t>
      </w:r>
      <w:r>
        <w:fldChar w:fldCharType="end"/>
      </w:r>
      <w:r>
        <w:t>).</w:t>
      </w:r>
    </w:p>
    <w:p w:rsidR="005C0F1B" w:rsidRDefault="005C0F1B" w:rsidP="005C0F1B">
      <w:r>
        <w:t xml:space="preserve">A union type encompasses an ordered set of </w:t>
      </w:r>
      <w:r w:rsidR="00B23F42">
        <w:t>constituent</w:t>
      </w:r>
      <w:r>
        <w:t xml:space="preserve"> types</w:t>
      </w:r>
      <w:r w:rsidR="00B23F42">
        <w:t xml:space="preserve">. While it is generally true that </w:t>
      </w:r>
      <w:r w:rsidR="00B23F42" w:rsidRPr="00B23F42">
        <w:rPr>
          <w:i/>
        </w:rPr>
        <w:t>A</w:t>
      </w:r>
      <w:r w:rsidR="00B23F42">
        <w:t xml:space="preserve"> | </w:t>
      </w:r>
      <w:r w:rsidR="00B23F42" w:rsidRPr="00B23F42">
        <w:rPr>
          <w:i/>
        </w:rPr>
        <w:t>B</w:t>
      </w:r>
      <w:r w:rsidR="00B23F42">
        <w:t xml:space="preserve"> is equivalent to </w:t>
      </w:r>
      <w:r w:rsidR="00B23F42" w:rsidRPr="00B23F42">
        <w:rPr>
          <w:i/>
        </w:rPr>
        <w:t>B</w:t>
      </w:r>
      <w:r w:rsidR="00B23F42">
        <w:t xml:space="preserve"> | </w:t>
      </w:r>
      <w:r w:rsidR="00B23F42" w:rsidRPr="00B23F42">
        <w:rPr>
          <w:i/>
        </w:rPr>
        <w:t>A</w:t>
      </w:r>
      <w:r w:rsidR="00B23F42">
        <w:t>, the order of the constituent types may matter when determining the call and construct signatures of the union type.</w:t>
      </w:r>
    </w:p>
    <w:p w:rsidR="005C0F1B" w:rsidRDefault="005C0F1B" w:rsidP="005C0F1B">
      <w:r>
        <w:t>Union types have the following subtype relationships:</w:t>
      </w:r>
    </w:p>
    <w:p w:rsidR="005C0F1B" w:rsidRPr="00E7179C" w:rsidRDefault="005C0F1B" w:rsidP="00367611">
      <w:pPr>
        <w:pStyle w:val="ListParagraph"/>
        <w:numPr>
          <w:ilvl w:val="0"/>
          <w:numId w:val="50"/>
        </w:numPr>
      </w:pPr>
      <w:r>
        <w:t xml:space="preserve">A union type </w:t>
      </w:r>
      <w:r w:rsidRPr="00E7179C">
        <w:rPr>
          <w:i/>
        </w:rPr>
        <w:t>U</w:t>
      </w:r>
      <w:r>
        <w:t xml:space="preserve"> is a subtype of a type</w:t>
      </w:r>
      <w:r w:rsidRPr="00E7179C">
        <w:t xml:space="preserve"> </w:t>
      </w:r>
      <w:r w:rsidRPr="00E7179C">
        <w:rPr>
          <w:i/>
        </w:rPr>
        <w:t>T</w:t>
      </w:r>
      <w:r w:rsidRPr="00E7179C">
        <w:t xml:space="preserve"> </w:t>
      </w:r>
      <w:r>
        <w:t xml:space="preserve">if each type in </w:t>
      </w:r>
      <w:r w:rsidRPr="00E7179C">
        <w:rPr>
          <w:i/>
        </w:rPr>
        <w:t>U</w:t>
      </w:r>
      <w:r>
        <w:t xml:space="preserve"> is a subtype of </w:t>
      </w:r>
      <w:r w:rsidRPr="0003113A">
        <w:rPr>
          <w:i/>
        </w:rPr>
        <w:t>T</w:t>
      </w:r>
      <w:r>
        <w:t>.</w:t>
      </w:r>
    </w:p>
    <w:p w:rsidR="005C0F1B" w:rsidRDefault="005C0F1B" w:rsidP="00367611">
      <w:pPr>
        <w:pStyle w:val="ListParagraph"/>
        <w:numPr>
          <w:ilvl w:val="0"/>
          <w:numId w:val="50"/>
        </w:numPr>
      </w:pPr>
      <w:r>
        <w:t xml:space="preserve">A type </w:t>
      </w:r>
      <w:r w:rsidRPr="0003113A">
        <w:rPr>
          <w:i/>
        </w:rPr>
        <w:t>T</w:t>
      </w:r>
      <w:r>
        <w:t xml:space="preserve"> is a subtype of a union type </w:t>
      </w:r>
      <w:r w:rsidRPr="0003113A">
        <w:rPr>
          <w:i/>
        </w:rPr>
        <w:t>U</w:t>
      </w:r>
      <w:r>
        <w:t xml:space="preserve"> if </w:t>
      </w:r>
      <w:r w:rsidRPr="0003113A">
        <w:rPr>
          <w:i/>
        </w:rPr>
        <w:t>T</w:t>
      </w:r>
      <w:r>
        <w:t xml:space="preserve"> is a subtype of any type in </w:t>
      </w:r>
      <w:r w:rsidRPr="0003113A">
        <w:rPr>
          <w:i/>
        </w:rPr>
        <w:t>U</w:t>
      </w:r>
      <w:r>
        <w:t>.</w:t>
      </w:r>
    </w:p>
    <w:p w:rsidR="005C0F1B" w:rsidRDefault="005C0F1B" w:rsidP="005C0F1B">
      <w:r>
        <w:t>Similarly, union types have the following assignability relationships:</w:t>
      </w:r>
    </w:p>
    <w:p w:rsidR="005C0F1B" w:rsidRPr="00E7179C" w:rsidRDefault="005C0F1B" w:rsidP="00367611">
      <w:pPr>
        <w:pStyle w:val="ListParagraph"/>
        <w:numPr>
          <w:ilvl w:val="0"/>
          <w:numId w:val="50"/>
        </w:numPr>
      </w:pPr>
      <w:r>
        <w:t xml:space="preserve">A union type </w:t>
      </w:r>
      <w:r w:rsidRPr="00E7179C">
        <w:rPr>
          <w:i/>
        </w:rPr>
        <w:t>U</w:t>
      </w:r>
      <w:r>
        <w:t xml:space="preserve"> is assignable to a type</w:t>
      </w:r>
      <w:r w:rsidRPr="00E7179C">
        <w:t xml:space="preserve"> </w:t>
      </w:r>
      <w:r w:rsidRPr="00E7179C">
        <w:rPr>
          <w:i/>
        </w:rPr>
        <w:t>T</w:t>
      </w:r>
      <w:r w:rsidRPr="00E7179C">
        <w:t xml:space="preserve"> </w:t>
      </w:r>
      <w:r>
        <w:t xml:space="preserve">if each type in </w:t>
      </w:r>
      <w:r w:rsidRPr="00E7179C">
        <w:rPr>
          <w:i/>
        </w:rPr>
        <w:t>U</w:t>
      </w:r>
      <w:r>
        <w:t xml:space="preserve"> is assignable to </w:t>
      </w:r>
      <w:r w:rsidRPr="0003113A">
        <w:rPr>
          <w:i/>
        </w:rPr>
        <w:t>T</w:t>
      </w:r>
      <w:r>
        <w:t>.</w:t>
      </w:r>
    </w:p>
    <w:p w:rsidR="005C0F1B" w:rsidRDefault="005C0F1B" w:rsidP="00367611">
      <w:pPr>
        <w:pStyle w:val="ListParagraph"/>
        <w:numPr>
          <w:ilvl w:val="0"/>
          <w:numId w:val="50"/>
        </w:numPr>
      </w:pPr>
      <w:r>
        <w:t xml:space="preserve">A type </w:t>
      </w:r>
      <w:r w:rsidRPr="0003113A">
        <w:rPr>
          <w:i/>
        </w:rPr>
        <w:t>T</w:t>
      </w:r>
      <w:r>
        <w:t xml:space="preserve"> is assignable to a union type </w:t>
      </w:r>
      <w:r w:rsidRPr="0003113A">
        <w:rPr>
          <w:i/>
        </w:rPr>
        <w:t>U</w:t>
      </w:r>
      <w:r>
        <w:t xml:space="preserve"> if </w:t>
      </w:r>
      <w:r w:rsidRPr="0003113A">
        <w:rPr>
          <w:i/>
        </w:rPr>
        <w:t>T</w:t>
      </w:r>
      <w:r>
        <w:t xml:space="preserve"> is assignable to any type in </w:t>
      </w:r>
      <w:r w:rsidRPr="0003113A">
        <w:rPr>
          <w:i/>
        </w:rPr>
        <w:t>U</w:t>
      </w:r>
      <w:r>
        <w:t>.</w:t>
      </w:r>
    </w:p>
    <w:p w:rsidR="005C0F1B" w:rsidRDefault="005C0F1B" w:rsidP="005C0F1B">
      <w:r>
        <w:t xml:space="preserve">The || and conditional operators (section </w:t>
      </w:r>
      <w:r>
        <w:fldChar w:fldCharType="begin"/>
      </w:r>
      <w:r>
        <w:instrText xml:space="preserve"> REF _Ref368214951 \r \h </w:instrText>
      </w:r>
      <w:r>
        <w:fldChar w:fldCharType="separate"/>
      </w:r>
      <w:r w:rsidR="00A3147C">
        <w:t>4.19.7</w:t>
      </w:r>
      <w:r>
        <w:fldChar w:fldCharType="end"/>
      </w:r>
      <w:r>
        <w:t xml:space="preserve"> and </w:t>
      </w:r>
      <w:r>
        <w:fldChar w:fldCharType="begin"/>
      </w:r>
      <w:r>
        <w:instrText xml:space="preserve"> REF _Ref368215196 \r \h </w:instrText>
      </w:r>
      <w:r>
        <w:fldChar w:fldCharType="separate"/>
      </w:r>
      <w:r w:rsidR="00A3147C">
        <w:t>4.20</w:t>
      </w:r>
      <w:r>
        <w:fldChar w:fldCharType="end"/>
      </w:r>
      <w:r>
        <w:t xml:space="preserve">) may produce values of union types, and array literals (section </w:t>
      </w:r>
      <w:r>
        <w:fldChar w:fldCharType="begin"/>
      </w:r>
      <w:r>
        <w:instrText xml:space="preserve"> REF _Ref333241221 \r \h </w:instrText>
      </w:r>
      <w:r>
        <w:fldChar w:fldCharType="separate"/>
      </w:r>
      <w:r w:rsidR="00A3147C">
        <w:t>4.6</w:t>
      </w:r>
      <w:r>
        <w:fldChar w:fldCharType="end"/>
      </w:r>
      <w:r>
        <w:t>) may produce array values that have union types as their element types.</w:t>
      </w:r>
    </w:p>
    <w:p w:rsidR="005C0F1B" w:rsidRDefault="005C0F1B" w:rsidP="005C0F1B">
      <w:r>
        <w:lastRenderedPageBreak/>
        <w:t xml:space="preserve">Type guards (section </w:t>
      </w:r>
      <w:r>
        <w:fldChar w:fldCharType="begin"/>
      </w:r>
      <w:r>
        <w:instrText xml:space="preserve"> REF _Ref401120325 \r \h </w:instrText>
      </w:r>
      <w:r>
        <w:fldChar w:fldCharType="separate"/>
      </w:r>
      <w:r w:rsidR="00A3147C">
        <w:t>4.24</w:t>
      </w:r>
      <w:r>
        <w:fldChar w:fldCharType="end"/>
      </w:r>
      <w:r>
        <w:t>) may be used to narrow a union type to a more specific type. In particular, type guards are useful for narrowing union type values to a non-union type values.</w:t>
      </w:r>
    </w:p>
    <w:p w:rsidR="005C0F1B" w:rsidRDefault="005C0F1B" w:rsidP="005C0F1B">
      <w:r>
        <w:t>In the example</w:t>
      </w:r>
    </w:p>
    <w:p w:rsidR="005C0F1B" w:rsidRPr="003A7193" w:rsidRDefault="005C0F1B" w:rsidP="005C0F1B">
      <w:pPr>
        <w:pStyle w:val="Code"/>
      </w:pPr>
      <w:r w:rsidRPr="00D54DB2">
        <w:rPr>
          <w:color w:val="0000FF"/>
        </w:rPr>
        <w:t>var</w:t>
      </w:r>
      <w:r w:rsidRPr="00D54DB2">
        <w:t xml:space="preserve"> x: </w:t>
      </w:r>
      <w:r w:rsidRPr="00D54DB2">
        <w:rPr>
          <w:color w:val="0000FF"/>
        </w:rPr>
        <w:t>string</w:t>
      </w:r>
      <w:r w:rsidRPr="00D54DB2">
        <w:t xml:space="preserve"> | </w:t>
      </w:r>
      <w:r w:rsidRPr="00D54DB2">
        <w:rPr>
          <w:color w:val="0000FF"/>
        </w:rPr>
        <w:t>number</w:t>
      </w:r>
      <w:r w:rsidRPr="00D54DB2">
        <w:t>;</w:t>
      </w:r>
      <w:r w:rsidRPr="00D54DB2">
        <w:br/>
      </w:r>
      <w:r w:rsidRPr="00D54DB2">
        <w:rPr>
          <w:color w:val="0000FF"/>
        </w:rPr>
        <w:t>var</w:t>
      </w:r>
      <w:r w:rsidRPr="00D54DB2">
        <w:t xml:space="preserve"> test: </w:t>
      </w:r>
      <w:r w:rsidRPr="00D54DB2">
        <w:rPr>
          <w:color w:val="0000FF"/>
        </w:rPr>
        <w:t>boolean</w:t>
      </w:r>
      <w:r w:rsidRPr="00D54DB2">
        <w:t>;</w:t>
      </w:r>
      <w:r w:rsidRPr="00D54DB2">
        <w:br/>
        <w:t xml:space="preserve">x = </w:t>
      </w:r>
      <w:r w:rsidRPr="00D54DB2">
        <w:rPr>
          <w:color w:val="800000"/>
        </w:rPr>
        <w:t>"hello"</w:t>
      </w:r>
      <w:r w:rsidRPr="00D54DB2">
        <w:t xml:space="preserve">;            </w:t>
      </w:r>
      <w:r w:rsidRPr="00D54DB2">
        <w:rPr>
          <w:color w:val="008000"/>
        </w:rPr>
        <w:t>// Ok</w:t>
      </w:r>
      <w:r w:rsidRPr="00D54DB2">
        <w:br/>
        <w:t xml:space="preserve">x = </w:t>
      </w:r>
      <w:r w:rsidRPr="00D54DB2">
        <w:rPr>
          <w:color w:val="800000"/>
        </w:rPr>
        <w:t>42</w:t>
      </w:r>
      <w:r w:rsidRPr="00D54DB2">
        <w:t xml:space="preserve">;                 </w:t>
      </w:r>
      <w:r w:rsidRPr="00D54DB2">
        <w:rPr>
          <w:color w:val="008000"/>
        </w:rPr>
        <w:t>// Ok</w:t>
      </w:r>
      <w:r w:rsidRPr="00D54DB2">
        <w:br/>
        <w:t xml:space="preserve">x = test;               </w:t>
      </w:r>
      <w:r w:rsidRPr="00D54DB2">
        <w:rPr>
          <w:color w:val="008000"/>
        </w:rPr>
        <w:t>// Error, boolean not assignable</w:t>
      </w:r>
      <w:r w:rsidRPr="00D54DB2">
        <w:br/>
        <w:t xml:space="preserve">x = test ? </w:t>
      </w:r>
      <w:r w:rsidRPr="00D54DB2">
        <w:rPr>
          <w:color w:val="800000"/>
        </w:rPr>
        <w:t>5</w:t>
      </w:r>
      <w:r w:rsidRPr="00D54DB2">
        <w:t xml:space="preserve"> : </w:t>
      </w:r>
      <w:r w:rsidRPr="00D54DB2">
        <w:rPr>
          <w:color w:val="800000"/>
        </w:rPr>
        <w:t>"five"</w:t>
      </w:r>
      <w:r w:rsidRPr="00D54DB2">
        <w:t xml:space="preserve">;  </w:t>
      </w:r>
      <w:r w:rsidRPr="00D54DB2">
        <w:rPr>
          <w:color w:val="008000"/>
        </w:rPr>
        <w:t>// Ok</w:t>
      </w:r>
      <w:r w:rsidRPr="00D54DB2">
        <w:br/>
        <w:t xml:space="preserve">x = test ? </w:t>
      </w:r>
      <w:r w:rsidRPr="00D54DB2">
        <w:rPr>
          <w:color w:val="800000"/>
        </w:rPr>
        <w:t>0</w:t>
      </w:r>
      <w:r w:rsidRPr="00D54DB2">
        <w:t xml:space="preserve"> : </w:t>
      </w:r>
      <w:r w:rsidRPr="00D54DB2">
        <w:rPr>
          <w:color w:val="0000FF"/>
        </w:rPr>
        <w:t>false</w:t>
      </w:r>
      <w:r w:rsidRPr="00D54DB2">
        <w:t xml:space="preserve">;   </w:t>
      </w:r>
      <w:r w:rsidRPr="00D54DB2">
        <w:rPr>
          <w:color w:val="008000"/>
        </w:rPr>
        <w:t xml:space="preserve">// </w:t>
      </w:r>
      <w:r w:rsidR="00BC0035">
        <w:rPr>
          <w:color w:val="008000"/>
        </w:rPr>
        <w:t>Error, number | boolean not ass</w:t>
      </w:r>
      <w:r w:rsidRPr="00D54DB2">
        <w:rPr>
          <w:color w:val="008000"/>
        </w:rPr>
        <w:t>ignable</w:t>
      </w:r>
    </w:p>
    <w:p w:rsidR="005C0F1B" w:rsidRDefault="005C0F1B" w:rsidP="005C0F1B">
      <w:r>
        <w:t xml:space="preserve">it is possible to assign 'x' a value of type </w:t>
      </w:r>
      <w:r w:rsidRPr="00A801DB">
        <w:rPr>
          <w:rStyle w:val="CodeFragment"/>
        </w:rPr>
        <w:t>string</w:t>
      </w:r>
      <w:r>
        <w:t xml:space="preserve">, </w:t>
      </w:r>
      <w:r w:rsidRPr="00A801DB">
        <w:rPr>
          <w:rStyle w:val="CodeFragment"/>
        </w:rPr>
        <w:t>number</w:t>
      </w:r>
      <w:r>
        <w:t xml:space="preserve">, or the union type </w:t>
      </w:r>
      <w:r w:rsidRPr="00A801DB">
        <w:rPr>
          <w:rStyle w:val="CodeFragment"/>
        </w:rPr>
        <w:t>string | number</w:t>
      </w:r>
      <w:r>
        <w:t xml:space="preserve">, but not any other type. To access a value in 'x', a type guard can be used to first narrow the type of 'x' to either </w:t>
      </w:r>
      <w:r w:rsidRPr="00A801DB">
        <w:rPr>
          <w:rStyle w:val="CodeFragment"/>
        </w:rPr>
        <w:t>string</w:t>
      </w:r>
      <w:r>
        <w:t xml:space="preserve"> or </w:t>
      </w:r>
      <w:r w:rsidRPr="00A801DB">
        <w:rPr>
          <w:rStyle w:val="CodeFragment"/>
        </w:rPr>
        <w:t>number</w:t>
      </w:r>
      <w:r>
        <w:t>:</w:t>
      </w:r>
    </w:p>
    <w:p w:rsidR="005C0F1B" w:rsidRPr="00A579D4" w:rsidRDefault="005C0F1B" w:rsidP="005C0F1B">
      <w:pPr>
        <w:pStyle w:val="Code"/>
      </w:pPr>
      <w:r w:rsidRPr="00D54DB2">
        <w:rPr>
          <w:color w:val="0000FF"/>
        </w:rPr>
        <w:t>var</w:t>
      </w:r>
      <w:r w:rsidRPr="00D54DB2">
        <w:t xml:space="preserve"> n = </w:t>
      </w:r>
      <w:r w:rsidRPr="00D54DB2">
        <w:rPr>
          <w:color w:val="0000FF"/>
        </w:rPr>
        <w:t>typeof</w:t>
      </w:r>
      <w:r w:rsidRPr="00D54DB2">
        <w:t xml:space="preserve"> x === </w:t>
      </w:r>
      <w:r w:rsidRPr="00D54DB2">
        <w:rPr>
          <w:color w:val="800000"/>
        </w:rPr>
        <w:t>"string"</w:t>
      </w:r>
      <w:r w:rsidRPr="00D54DB2">
        <w:t xml:space="preserve"> ? x.length : x;  </w:t>
      </w:r>
      <w:r w:rsidRPr="00D54DB2">
        <w:rPr>
          <w:color w:val="008000"/>
        </w:rPr>
        <w:t>// Type of n is number</w:t>
      </w:r>
    </w:p>
    <w:p w:rsidR="00A579D4" w:rsidRDefault="00A579D4" w:rsidP="00A579D4">
      <w:r w:rsidRPr="00652F2C">
        <w:t>For purposes of property access and function calls</w:t>
      </w:r>
      <w:r>
        <w:t>, t</w:t>
      </w:r>
      <w:r w:rsidRPr="007072F8">
        <w:t xml:space="preserve">he apparent members </w:t>
      </w:r>
      <w:r>
        <w:t xml:space="preserve">(section </w:t>
      </w:r>
      <w:r>
        <w:fldChar w:fldCharType="begin"/>
      </w:r>
      <w:r>
        <w:instrText xml:space="preserve"> REF _Ref402359294 \r \h </w:instrText>
      </w:r>
      <w:r>
        <w:fldChar w:fldCharType="separate"/>
      </w:r>
      <w:r w:rsidR="00A3147C">
        <w:t>3.11.1</w:t>
      </w:r>
      <w:r>
        <w:fldChar w:fldCharType="end"/>
      </w:r>
      <w:r>
        <w:t xml:space="preserve">) </w:t>
      </w:r>
      <w:r w:rsidRPr="007072F8">
        <w:t xml:space="preserve">of a </w:t>
      </w:r>
      <w:r w:rsidR="0098574B">
        <w:t xml:space="preserve">union type </w:t>
      </w:r>
      <w:r>
        <w:t>are those</w:t>
      </w:r>
      <w:r w:rsidRPr="00652F2C">
        <w:t xml:space="preserve"> </w:t>
      </w:r>
      <w:r>
        <w:t>that are present in every one of its constituent types, with types that are unions of the respective apparent members in the constituent types. The following example illustrates the merging of member types that occurs when union types are created from object types.</w:t>
      </w:r>
    </w:p>
    <w:p w:rsidR="00A579D4" w:rsidRDefault="00A579D4" w:rsidP="00A579D4">
      <w:pPr>
        <w:pStyle w:val="Code"/>
      </w:pPr>
      <w:r w:rsidRPr="00D54DB2">
        <w:rPr>
          <w:color w:val="0000FF"/>
        </w:rPr>
        <w:t>interface</w:t>
      </w:r>
      <w:r w:rsidRPr="00D54DB2">
        <w:t xml:space="preserve"> A {</w:t>
      </w:r>
      <w:r w:rsidRPr="00D54DB2">
        <w:br/>
        <w:t xml:space="preserve">    a: </w:t>
      </w:r>
      <w:r w:rsidRPr="00D54DB2">
        <w:rPr>
          <w:color w:val="0000FF"/>
        </w:rPr>
        <w:t>string</w:t>
      </w:r>
      <w:r w:rsidRPr="00D54DB2">
        <w:t>;</w:t>
      </w:r>
      <w:r w:rsidRPr="00D54DB2">
        <w:br/>
        <w:t xml:space="preserve">    b: </w:t>
      </w:r>
      <w:r w:rsidRPr="00D54DB2">
        <w:rPr>
          <w:color w:val="0000FF"/>
        </w:rPr>
        <w:t>number</w:t>
      </w:r>
      <w:r w:rsidRPr="00D54DB2">
        <w:t>;</w:t>
      </w:r>
      <w:r w:rsidRPr="00D54DB2">
        <w:br/>
        <w:t>}</w:t>
      </w:r>
    </w:p>
    <w:p w:rsidR="00A579D4" w:rsidRDefault="00A579D4" w:rsidP="00A579D4">
      <w:pPr>
        <w:pStyle w:val="Code"/>
      </w:pPr>
      <w:r w:rsidRPr="00D54DB2">
        <w:rPr>
          <w:color w:val="0000FF"/>
        </w:rPr>
        <w:t>interface</w:t>
      </w:r>
      <w:r w:rsidRPr="00D54DB2">
        <w:t xml:space="preserve"> B {</w:t>
      </w:r>
      <w:r w:rsidRPr="00D54DB2">
        <w:br/>
        <w:t xml:space="preserve">    a: </w:t>
      </w:r>
      <w:r w:rsidRPr="00D54DB2">
        <w:rPr>
          <w:color w:val="0000FF"/>
        </w:rPr>
        <w:t>number</w:t>
      </w:r>
      <w:r w:rsidRPr="00D54DB2">
        <w:t>;</w:t>
      </w:r>
      <w:r w:rsidRPr="00D54DB2">
        <w:br/>
        <w:t xml:space="preserve">    b: </w:t>
      </w:r>
      <w:r w:rsidRPr="00D54DB2">
        <w:rPr>
          <w:color w:val="0000FF"/>
        </w:rPr>
        <w:t>number</w:t>
      </w:r>
      <w:r w:rsidRPr="00D54DB2">
        <w:t>;</w:t>
      </w:r>
      <w:r w:rsidRPr="00D54DB2">
        <w:br/>
        <w:t xml:space="preserve">    c: </w:t>
      </w:r>
      <w:r w:rsidRPr="00D54DB2">
        <w:rPr>
          <w:color w:val="0000FF"/>
        </w:rPr>
        <w:t>number</w:t>
      </w:r>
      <w:r w:rsidRPr="00D54DB2">
        <w:t>;</w:t>
      </w:r>
      <w:r w:rsidRPr="00D54DB2">
        <w:br/>
        <w:t>}</w:t>
      </w:r>
    </w:p>
    <w:p w:rsidR="00A579D4" w:rsidRDefault="00A579D4" w:rsidP="00A579D4">
      <w:pPr>
        <w:pStyle w:val="Code"/>
        <w:rPr>
          <w:color w:val="008000"/>
        </w:rPr>
      </w:pPr>
      <w:r w:rsidRPr="00D54DB2">
        <w:rPr>
          <w:color w:val="0000FF"/>
        </w:rPr>
        <w:t>var</w:t>
      </w:r>
      <w:r w:rsidRPr="00D54DB2">
        <w:t xml:space="preserve"> x: A | B;</w:t>
      </w:r>
      <w:r w:rsidRPr="00D54DB2">
        <w:br/>
      </w:r>
      <w:r w:rsidRPr="00D54DB2">
        <w:rPr>
          <w:color w:val="0000FF"/>
        </w:rPr>
        <w:t>var</w:t>
      </w:r>
      <w:r w:rsidRPr="00D54DB2">
        <w:t xml:space="preserve"> a = x.a;  </w:t>
      </w:r>
      <w:r w:rsidRPr="00D54DB2">
        <w:rPr>
          <w:color w:val="008000"/>
        </w:rPr>
        <w:t>// a has type string | number</w:t>
      </w:r>
      <w:r w:rsidRPr="00D54DB2">
        <w:br/>
      </w:r>
      <w:r w:rsidRPr="00D54DB2">
        <w:rPr>
          <w:color w:val="0000FF"/>
        </w:rPr>
        <w:t>var</w:t>
      </w:r>
      <w:r w:rsidRPr="00D54DB2">
        <w:t xml:space="preserve"> b = x.b;  </w:t>
      </w:r>
      <w:r w:rsidRPr="00D54DB2">
        <w:rPr>
          <w:color w:val="008000"/>
        </w:rPr>
        <w:t>// b has type number</w:t>
      </w:r>
      <w:r w:rsidRPr="00D54DB2">
        <w:br/>
      </w:r>
      <w:r w:rsidRPr="00D54DB2">
        <w:rPr>
          <w:color w:val="0000FF"/>
        </w:rPr>
        <w:t>var</w:t>
      </w:r>
      <w:r w:rsidRPr="00D54DB2">
        <w:t xml:space="preserve"> c = x.c;  </w:t>
      </w:r>
      <w:r w:rsidRPr="00D54DB2">
        <w:rPr>
          <w:color w:val="008000"/>
        </w:rPr>
        <w:t>// Error, no property c in union type</w:t>
      </w:r>
    </w:p>
    <w:p w:rsidR="00A579D4" w:rsidRDefault="00A579D4" w:rsidP="00A579D4">
      <w:r>
        <w:t xml:space="preserve">Note that 'x.a' has a union type because the type of 'a' is different in 'A' and 'B', whereas 'x.b' simply has type number because that is the type of 'b' in both 'A' and 'B'. Also note that there is no property </w:t>
      </w:r>
      <w:r w:rsidR="00594C47">
        <w:t>'x.c' because only 'B</w:t>
      </w:r>
      <w:r>
        <w:t>' has a property 'c'.</w:t>
      </w:r>
    </w:p>
    <w:p w:rsidR="00A53780" w:rsidRDefault="005C0F1B" w:rsidP="005C0F1B">
      <w:r>
        <w:t xml:space="preserve">When used as a contextual type (section </w:t>
      </w:r>
      <w:r>
        <w:fldChar w:fldCharType="begin"/>
      </w:r>
      <w:r>
        <w:instrText xml:space="preserve"> REF _Ref314551848 \r \h </w:instrText>
      </w:r>
      <w:r>
        <w:fldChar w:fldCharType="separate"/>
      </w:r>
      <w:r w:rsidR="00A3147C">
        <w:t>4.23</w:t>
      </w:r>
      <w:r>
        <w:fldChar w:fldCharType="end"/>
      </w:r>
      <w:r>
        <w:t xml:space="preserve">), </w:t>
      </w:r>
      <w:r w:rsidR="00A53780">
        <w:t xml:space="preserve">a union type </w:t>
      </w:r>
      <w:r>
        <w:t>has those members that are present in any of its constituent types, with types that are unions of the respective members in the constituent types.</w:t>
      </w:r>
      <w:r w:rsidR="00A53780">
        <w:t xml:space="preserve"> </w:t>
      </w:r>
      <w:r w:rsidR="00A53780">
        <w:lastRenderedPageBreak/>
        <w:t xml:space="preserve">Specifically, a union type used as a contextual type has the apparent members defined in section </w:t>
      </w:r>
      <w:r w:rsidR="00A53780">
        <w:fldChar w:fldCharType="begin"/>
      </w:r>
      <w:r w:rsidR="00A53780">
        <w:instrText xml:space="preserve"> REF _Ref402359294 \r \h </w:instrText>
      </w:r>
      <w:r w:rsidR="00A53780">
        <w:fldChar w:fldCharType="separate"/>
      </w:r>
      <w:r w:rsidR="00A3147C">
        <w:t>3.11.1</w:t>
      </w:r>
      <w:r w:rsidR="00A53780">
        <w:fldChar w:fldCharType="end"/>
      </w:r>
      <w:r w:rsidR="00A53780">
        <w:t>, except that a particular member need only be present in one or more constituent types instead of all constituent types.</w:t>
      </w:r>
    </w:p>
    <w:p w:rsidR="002D3F44" w:rsidRDefault="002D3F44" w:rsidP="002D3F44">
      <w:pPr>
        <w:pStyle w:val="Heading2"/>
      </w:pPr>
      <w:bookmarkStart w:id="57" w:name="_Ref425605771"/>
      <w:bookmarkStart w:id="58" w:name="_Toc439666150"/>
      <w:r>
        <w:t>Intersection Types</w:t>
      </w:r>
      <w:bookmarkEnd w:id="57"/>
      <w:bookmarkEnd w:id="58"/>
    </w:p>
    <w:p w:rsidR="002D3F44" w:rsidRDefault="002D3F44" w:rsidP="002D3F44">
      <w:r>
        <w:rPr>
          <w:b/>
          <w:i/>
        </w:rPr>
        <w:t>Intersection</w:t>
      </w:r>
      <w:r w:rsidRPr="004262B4">
        <w:rPr>
          <w:b/>
          <w:i/>
        </w:rPr>
        <w:t xml:space="preserve"> types</w:t>
      </w:r>
      <w:r>
        <w:t xml:space="preserve"> represent values that simultaneously have </w:t>
      </w:r>
      <w:r w:rsidR="006271E6">
        <w:t>multiple</w:t>
      </w:r>
      <w:r>
        <w:t xml:space="preserve"> types. A value of an intersection type </w:t>
      </w:r>
      <w:r w:rsidRPr="00E61928">
        <w:rPr>
          <w:i/>
        </w:rPr>
        <w:t>A</w:t>
      </w:r>
      <w:r>
        <w:t xml:space="preserve"> &amp; </w:t>
      </w:r>
      <w:r w:rsidRPr="00E61928">
        <w:rPr>
          <w:i/>
        </w:rPr>
        <w:t>B</w:t>
      </w:r>
      <w:r>
        <w:t xml:space="preserve"> is a value that is </w:t>
      </w:r>
      <w:r>
        <w:rPr>
          <w:i/>
        </w:rPr>
        <w:t>both</w:t>
      </w:r>
      <w:r>
        <w:t xml:space="preserve"> of type </w:t>
      </w:r>
      <w:r w:rsidRPr="00E61928">
        <w:rPr>
          <w:i/>
        </w:rPr>
        <w:t>A</w:t>
      </w:r>
      <w:r>
        <w:t xml:space="preserve"> and type </w:t>
      </w:r>
      <w:r w:rsidRPr="00E61928">
        <w:rPr>
          <w:i/>
        </w:rPr>
        <w:t>B</w:t>
      </w:r>
      <w:r>
        <w:t>.</w:t>
      </w:r>
      <w:r w:rsidRPr="004262B4">
        <w:t xml:space="preserve"> </w:t>
      </w:r>
      <w:r>
        <w:t xml:space="preserve">Intersection types are written using intersection type literals (section </w:t>
      </w:r>
      <w:r>
        <w:fldChar w:fldCharType="begin"/>
      </w:r>
      <w:r>
        <w:instrText xml:space="preserve"> REF _Ref424490461 \r \h </w:instrText>
      </w:r>
      <w:r>
        <w:fldChar w:fldCharType="separate"/>
      </w:r>
      <w:r w:rsidR="00A3147C">
        <w:t>3.8.7</w:t>
      </w:r>
      <w:r>
        <w:fldChar w:fldCharType="end"/>
      </w:r>
      <w:r>
        <w:t>).</w:t>
      </w:r>
    </w:p>
    <w:p w:rsidR="00B16C0D" w:rsidRDefault="00B16C0D" w:rsidP="00B16C0D">
      <w:r>
        <w:t xml:space="preserve">An intersection type encompasses an ordered set of constituent types. While it is generally true that </w:t>
      </w:r>
      <w:r w:rsidRPr="00B23F42">
        <w:rPr>
          <w:i/>
        </w:rPr>
        <w:t>A</w:t>
      </w:r>
      <w:r>
        <w:t xml:space="preserve"> &amp; </w:t>
      </w:r>
      <w:r w:rsidRPr="00B23F42">
        <w:rPr>
          <w:i/>
        </w:rPr>
        <w:t>B</w:t>
      </w:r>
      <w:r>
        <w:t xml:space="preserve"> is equivalent to </w:t>
      </w:r>
      <w:r w:rsidRPr="00B23F42">
        <w:rPr>
          <w:i/>
        </w:rPr>
        <w:t>B</w:t>
      </w:r>
      <w:r>
        <w:t xml:space="preserve"> &amp; </w:t>
      </w:r>
      <w:r w:rsidRPr="00B23F42">
        <w:rPr>
          <w:i/>
        </w:rPr>
        <w:t>A</w:t>
      </w:r>
      <w:r>
        <w:t>, the order of the constituent types may matter when determining the call and construct signatures of the intersection type.</w:t>
      </w:r>
    </w:p>
    <w:p w:rsidR="002D3F44" w:rsidRDefault="00E4741F" w:rsidP="002D3F44">
      <w:r>
        <w:t>Intersection</w:t>
      </w:r>
      <w:r w:rsidR="002D3F44">
        <w:t xml:space="preserve"> types have the following subtype relationships:</w:t>
      </w:r>
    </w:p>
    <w:p w:rsidR="002D3F44" w:rsidRPr="00E7179C" w:rsidRDefault="002D3F44" w:rsidP="00367611">
      <w:pPr>
        <w:pStyle w:val="ListParagraph"/>
        <w:numPr>
          <w:ilvl w:val="0"/>
          <w:numId w:val="50"/>
        </w:numPr>
      </w:pPr>
      <w:r>
        <w:t>A</w:t>
      </w:r>
      <w:r w:rsidR="00E4741F">
        <w:t>n</w:t>
      </w:r>
      <w:r>
        <w:t xml:space="preserve"> </w:t>
      </w:r>
      <w:r w:rsidR="00E4741F">
        <w:t>intersection</w:t>
      </w:r>
      <w:r>
        <w:t xml:space="preserve"> type </w:t>
      </w:r>
      <w:r w:rsidR="00E4741F">
        <w:rPr>
          <w:i/>
        </w:rPr>
        <w:t>I</w:t>
      </w:r>
      <w:r>
        <w:t xml:space="preserve"> is a subtype of a type</w:t>
      </w:r>
      <w:r w:rsidRPr="00E7179C">
        <w:t xml:space="preserve"> </w:t>
      </w:r>
      <w:r w:rsidRPr="00E7179C">
        <w:rPr>
          <w:i/>
        </w:rPr>
        <w:t>T</w:t>
      </w:r>
      <w:r w:rsidRPr="00E7179C">
        <w:t xml:space="preserve"> </w:t>
      </w:r>
      <w:r>
        <w:t>if</w:t>
      </w:r>
      <w:r w:rsidR="00E4741F">
        <w:t xml:space="preserve"> any type in </w:t>
      </w:r>
      <w:r w:rsidR="00E4741F" w:rsidRPr="00E4741F">
        <w:rPr>
          <w:i/>
        </w:rPr>
        <w:t>I</w:t>
      </w:r>
      <w:r>
        <w:t xml:space="preserve"> </w:t>
      </w:r>
      <w:r w:rsidR="00E4741F">
        <w:t xml:space="preserve">is a subtype of </w:t>
      </w:r>
      <w:r w:rsidR="00E4741F" w:rsidRPr="00E4741F">
        <w:rPr>
          <w:i/>
        </w:rPr>
        <w:t>T</w:t>
      </w:r>
      <w:r w:rsidR="00E4741F">
        <w:t>.</w:t>
      </w:r>
    </w:p>
    <w:p w:rsidR="002D3F44" w:rsidRDefault="002D3F44" w:rsidP="00367611">
      <w:pPr>
        <w:pStyle w:val="ListParagraph"/>
        <w:numPr>
          <w:ilvl w:val="0"/>
          <w:numId w:val="50"/>
        </w:numPr>
      </w:pPr>
      <w:r>
        <w:t xml:space="preserve">A type </w:t>
      </w:r>
      <w:r w:rsidRPr="0003113A">
        <w:rPr>
          <w:i/>
        </w:rPr>
        <w:t>T</w:t>
      </w:r>
      <w:r>
        <w:t xml:space="preserve"> is a subtype of </w:t>
      </w:r>
      <w:r w:rsidR="00E4741F">
        <w:t>an intersection</w:t>
      </w:r>
      <w:r>
        <w:t xml:space="preserve"> type </w:t>
      </w:r>
      <w:r w:rsidR="00E4741F">
        <w:rPr>
          <w:i/>
        </w:rPr>
        <w:t>I</w:t>
      </w:r>
      <w:r>
        <w:t xml:space="preserve"> if </w:t>
      </w:r>
      <w:r w:rsidRPr="0003113A">
        <w:rPr>
          <w:i/>
        </w:rPr>
        <w:t>T</w:t>
      </w:r>
      <w:r>
        <w:t xml:space="preserve"> is a subtype of </w:t>
      </w:r>
      <w:r w:rsidR="00E4741F">
        <w:t xml:space="preserve">each type in </w:t>
      </w:r>
      <w:r w:rsidR="00E4741F" w:rsidRPr="00E4741F">
        <w:rPr>
          <w:i/>
        </w:rPr>
        <w:t>I</w:t>
      </w:r>
      <w:r>
        <w:t>.</w:t>
      </w:r>
    </w:p>
    <w:p w:rsidR="002D3F44" w:rsidRDefault="002D3F44" w:rsidP="002D3F44">
      <w:r>
        <w:t xml:space="preserve">Similarly, </w:t>
      </w:r>
      <w:r w:rsidR="00E4741F">
        <w:t>intersection</w:t>
      </w:r>
      <w:r>
        <w:t xml:space="preserve"> types have the following assignability relationships:</w:t>
      </w:r>
    </w:p>
    <w:p w:rsidR="00E4741F" w:rsidRPr="00E7179C" w:rsidRDefault="00E4741F" w:rsidP="00367611">
      <w:pPr>
        <w:pStyle w:val="ListParagraph"/>
        <w:numPr>
          <w:ilvl w:val="0"/>
          <w:numId w:val="50"/>
        </w:numPr>
      </w:pPr>
      <w:r>
        <w:t xml:space="preserve">An intersection type </w:t>
      </w:r>
      <w:r>
        <w:rPr>
          <w:i/>
        </w:rPr>
        <w:t>I</w:t>
      </w:r>
      <w:r>
        <w:t xml:space="preserve"> is assignable to a type</w:t>
      </w:r>
      <w:r w:rsidRPr="00E7179C">
        <w:t xml:space="preserve"> </w:t>
      </w:r>
      <w:r w:rsidRPr="00E7179C">
        <w:rPr>
          <w:i/>
        </w:rPr>
        <w:t>T</w:t>
      </w:r>
      <w:r w:rsidRPr="00E7179C">
        <w:t xml:space="preserve"> </w:t>
      </w:r>
      <w:r>
        <w:t xml:space="preserve">if any type in </w:t>
      </w:r>
      <w:r w:rsidRPr="00E4741F">
        <w:rPr>
          <w:i/>
        </w:rPr>
        <w:t>I</w:t>
      </w:r>
      <w:r>
        <w:t xml:space="preserve"> is assignable to </w:t>
      </w:r>
      <w:r w:rsidRPr="00E4741F">
        <w:rPr>
          <w:i/>
        </w:rPr>
        <w:t>T</w:t>
      </w:r>
      <w:r>
        <w:t>.</w:t>
      </w:r>
    </w:p>
    <w:p w:rsidR="00E4741F" w:rsidRDefault="00E4741F" w:rsidP="00367611">
      <w:pPr>
        <w:pStyle w:val="ListParagraph"/>
        <w:numPr>
          <w:ilvl w:val="0"/>
          <w:numId w:val="50"/>
        </w:numPr>
      </w:pPr>
      <w:r>
        <w:t xml:space="preserve">A type </w:t>
      </w:r>
      <w:r w:rsidRPr="0003113A">
        <w:rPr>
          <w:i/>
        </w:rPr>
        <w:t>T</w:t>
      </w:r>
      <w:r>
        <w:t xml:space="preserve"> is assignable to an intersection type </w:t>
      </w:r>
      <w:r>
        <w:rPr>
          <w:i/>
        </w:rPr>
        <w:t>I</w:t>
      </w:r>
      <w:r>
        <w:t xml:space="preserve"> if </w:t>
      </w:r>
      <w:r w:rsidRPr="0003113A">
        <w:rPr>
          <w:i/>
        </w:rPr>
        <w:t>T</w:t>
      </w:r>
      <w:r>
        <w:t xml:space="preserve"> is assignable to each type in </w:t>
      </w:r>
      <w:r w:rsidRPr="00E4741F">
        <w:rPr>
          <w:i/>
        </w:rPr>
        <w:t>I</w:t>
      </w:r>
      <w:r>
        <w:t>.</w:t>
      </w:r>
    </w:p>
    <w:p w:rsidR="00B16C0D" w:rsidRDefault="00B16C0D" w:rsidP="0098574B">
      <w:r w:rsidRPr="00652F2C">
        <w:t>For purposes of property access and function calls</w:t>
      </w:r>
      <w:r>
        <w:t>, t</w:t>
      </w:r>
      <w:r w:rsidRPr="007072F8">
        <w:t xml:space="preserve">he apparent members </w:t>
      </w:r>
      <w:r>
        <w:t xml:space="preserve">(section </w:t>
      </w:r>
      <w:r>
        <w:fldChar w:fldCharType="begin"/>
      </w:r>
      <w:r>
        <w:instrText xml:space="preserve"> REF _Ref402359294 \r \h </w:instrText>
      </w:r>
      <w:r>
        <w:fldChar w:fldCharType="separate"/>
      </w:r>
      <w:r w:rsidR="00A3147C">
        <w:t>3.11.1</w:t>
      </w:r>
      <w:r>
        <w:fldChar w:fldCharType="end"/>
      </w:r>
      <w:r>
        <w:t xml:space="preserve">) </w:t>
      </w:r>
      <w:r w:rsidRPr="007072F8">
        <w:t>of a</w:t>
      </w:r>
      <w:r w:rsidR="0098574B">
        <w:t xml:space="preserve">n intersection type </w:t>
      </w:r>
      <w:r>
        <w:t>are those</w:t>
      </w:r>
      <w:r w:rsidRPr="00652F2C">
        <w:t xml:space="preserve"> </w:t>
      </w:r>
      <w:r>
        <w:t xml:space="preserve">that are present in </w:t>
      </w:r>
      <w:r w:rsidR="0098574B">
        <w:t>one or more</w:t>
      </w:r>
      <w:r>
        <w:t xml:space="preserve"> of its constituent types, with types that are </w:t>
      </w:r>
      <w:r w:rsidR="0098574B">
        <w:t>intersections</w:t>
      </w:r>
      <w:r>
        <w:t xml:space="preserve"> of the respective apparent members in the constituent types. The following example</w:t>
      </w:r>
      <w:r w:rsidR="00AC29AE">
        <w:t>s illustrate</w:t>
      </w:r>
      <w:r>
        <w:t xml:space="preserve"> the merging of member types that occurs when </w:t>
      </w:r>
      <w:r w:rsidR="0098574B">
        <w:t>intersection</w:t>
      </w:r>
      <w:r>
        <w:t xml:space="preserve"> types are created from object types.</w:t>
      </w:r>
    </w:p>
    <w:p w:rsidR="0098574B" w:rsidRDefault="0098574B" w:rsidP="0098574B">
      <w:pPr>
        <w:pStyle w:val="Code"/>
      </w:pPr>
      <w:r w:rsidRPr="0089244F">
        <w:rPr>
          <w:color w:val="0000FF"/>
        </w:rPr>
        <w:t>interface</w:t>
      </w:r>
      <w:r>
        <w:t xml:space="preserve"> A { a: </w:t>
      </w:r>
      <w:r w:rsidRPr="0089244F">
        <w:rPr>
          <w:color w:val="0000FF"/>
        </w:rPr>
        <w:t>number</w:t>
      </w:r>
      <w:r>
        <w:t xml:space="preserve"> }</w:t>
      </w:r>
      <w:r>
        <w:br/>
      </w:r>
      <w:r w:rsidRPr="0089244F">
        <w:rPr>
          <w:color w:val="0000FF"/>
        </w:rPr>
        <w:t>interface</w:t>
      </w:r>
      <w:r>
        <w:t xml:space="preserve"> B { b: </w:t>
      </w:r>
      <w:r w:rsidRPr="0089244F">
        <w:rPr>
          <w:color w:val="0000FF"/>
        </w:rPr>
        <w:t>number</w:t>
      </w:r>
      <w:r>
        <w:t xml:space="preserve"> }</w:t>
      </w:r>
    </w:p>
    <w:p w:rsidR="0098574B" w:rsidRDefault="0098574B" w:rsidP="0098574B">
      <w:pPr>
        <w:pStyle w:val="Code"/>
      </w:pPr>
      <w:r w:rsidRPr="0089244F">
        <w:rPr>
          <w:color w:val="0000FF"/>
        </w:rPr>
        <w:t>var</w:t>
      </w:r>
      <w:r>
        <w:t xml:space="preserve"> ab</w:t>
      </w:r>
      <w:r w:rsidR="00EC0F5C">
        <w:t xml:space="preserve">: A &amp; B = { a: </w:t>
      </w:r>
      <w:r w:rsidR="00EC0F5C" w:rsidRPr="0089244F">
        <w:rPr>
          <w:color w:val="800000"/>
        </w:rPr>
        <w:t>1</w:t>
      </w:r>
      <w:r w:rsidR="00EC0F5C">
        <w:t xml:space="preserve">, b: </w:t>
      </w:r>
      <w:r w:rsidR="00EC0F5C" w:rsidRPr="0089244F">
        <w:rPr>
          <w:color w:val="800000"/>
        </w:rPr>
        <w:t>1</w:t>
      </w:r>
      <w:r>
        <w:t xml:space="preserve"> };</w:t>
      </w:r>
      <w:r>
        <w:br/>
      </w:r>
      <w:r w:rsidRPr="0089244F">
        <w:rPr>
          <w:color w:val="0000FF"/>
        </w:rPr>
        <w:t>var</w:t>
      </w:r>
      <w:r>
        <w:t xml:space="preserve"> a: A = ab;</w:t>
      </w:r>
      <w:r w:rsidR="00AC29AE">
        <w:t xml:space="preserve">  </w:t>
      </w:r>
      <w:r w:rsidR="00AC29AE" w:rsidRPr="0089244F">
        <w:rPr>
          <w:color w:val="008000"/>
        </w:rPr>
        <w:t>// A &amp; B assignable to A</w:t>
      </w:r>
      <w:r>
        <w:br/>
      </w:r>
      <w:r w:rsidRPr="0089244F">
        <w:rPr>
          <w:color w:val="0000FF"/>
        </w:rPr>
        <w:t>var</w:t>
      </w:r>
      <w:r>
        <w:t xml:space="preserve"> b: B = ab;</w:t>
      </w:r>
      <w:r w:rsidR="00AC29AE">
        <w:t xml:space="preserve">  </w:t>
      </w:r>
      <w:r w:rsidR="00AC29AE" w:rsidRPr="0089244F">
        <w:rPr>
          <w:color w:val="008000"/>
        </w:rPr>
        <w:t>// A &amp; B assignable to B</w:t>
      </w:r>
    </w:p>
    <w:p w:rsidR="0098574B" w:rsidRDefault="0098574B" w:rsidP="0098574B">
      <w:pPr>
        <w:pStyle w:val="Code"/>
      </w:pPr>
      <w:r w:rsidRPr="0089244F">
        <w:rPr>
          <w:color w:val="0000FF"/>
        </w:rPr>
        <w:t>interface</w:t>
      </w:r>
      <w:r>
        <w:t xml:space="preserve"> X { p: A }</w:t>
      </w:r>
      <w:r>
        <w:br/>
      </w:r>
      <w:r w:rsidRPr="0089244F">
        <w:rPr>
          <w:color w:val="0000FF"/>
        </w:rPr>
        <w:t>interface</w:t>
      </w:r>
      <w:r>
        <w:t xml:space="preserve"> Y { p: B }</w:t>
      </w:r>
    </w:p>
    <w:p w:rsidR="00AC29AE" w:rsidRDefault="0098574B" w:rsidP="00EC0F5C">
      <w:pPr>
        <w:pStyle w:val="Code"/>
      </w:pPr>
      <w:r w:rsidRPr="0089244F">
        <w:rPr>
          <w:color w:val="0000FF"/>
        </w:rPr>
        <w:t>var</w:t>
      </w:r>
      <w:r>
        <w:t xml:space="preserve"> xy: X &amp; Y = { p: </w:t>
      </w:r>
      <w:r w:rsidR="00AC29AE">
        <w:t>ab</w:t>
      </w:r>
      <w:r w:rsidR="00EB20AE">
        <w:t xml:space="preserve"> };</w:t>
      </w:r>
      <w:r w:rsidR="00AC29AE">
        <w:t xml:space="preserve">  </w:t>
      </w:r>
      <w:r w:rsidR="00AC29AE" w:rsidRPr="0089244F">
        <w:rPr>
          <w:color w:val="008000"/>
        </w:rPr>
        <w:t>// X &amp; Y has property p of type A &amp; B</w:t>
      </w:r>
    </w:p>
    <w:p w:rsidR="00EC0F5C" w:rsidRDefault="00EB20AE" w:rsidP="00EC0F5C">
      <w:pPr>
        <w:pStyle w:val="Code"/>
      </w:pPr>
      <w:r w:rsidRPr="0089244F">
        <w:rPr>
          <w:color w:val="0000FF"/>
        </w:rPr>
        <w:t>type</w:t>
      </w:r>
      <w:r>
        <w:t xml:space="preserve"> F1 = (a</w:t>
      </w:r>
      <w:r w:rsidR="00EC0F5C">
        <w:t xml:space="preserve">: </w:t>
      </w:r>
      <w:r w:rsidR="00EC0F5C" w:rsidRPr="0089244F">
        <w:rPr>
          <w:color w:val="0000FF"/>
        </w:rPr>
        <w:t>string</w:t>
      </w:r>
      <w:r>
        <w:t xml:space="preserve">, b: </w:t>
      </w:r>
      <w:r w:rsidRPr="0089244F">
        <w:rPr>
          <w:color w:val="0000FF"/>
        </w:rPr>
        <w:t>string</w:t>
      </w:r>
      <w:r w:rsidR="00EC0F5C">
        <w:t xml:space="preserve">) =&gt; </w:t>
      </w:r>
      <w:r w:rsidRPr="0089244F">
        <w:rPr>
          <w:color w:val="0000FF"/>
        </w:rPr>
        <w:t>void</w:t>
      </w:r>
      <w:r>
        <w:t>;</w:t>
      </w:r>
      <w:r>
        <w:br/>
      </w:r>
      <w:r w:rsidRPr="0089244F">
        <w:rPr>
          <w:color w:val="0000FF"/>
        </w:rPr>
        <w:t>type</w:t>
      </w:r>
      <w:r>
        <w:t xml:space="preserve"> F2 = (a</w:t>
      </w:r>
      <w:r w:rsidR="00EC0F5C">
        <w:t xml:space="preserve">: </w:t>
      </w:r>
      <w:r w:rsidR="00EC0F5C" w:rsidRPr="0089244F">
        <w:rPr>
          <w:color w:val="0000FF"/>
        </w:rPr>
        <w:t>number</w:t>
      </w:r>
      <w:r>
        <w:t xml:space="preserve">, b: </w:t>
      </w:r>
      <w:r w:rsidRPr="0089244F">
        <w:rPr>
          <w:color w:val="0000FF"/>
        </w:rPr>
        <w:t>number</w:t>
      </w:r>
      <w:r w:rsidR="00EC0F5C">
        <w:t xml:space="preserve">) =&gt; </w:t>
      </w:r>
      <w:r w:rsidRPr="0089244F">
        <w:rPr>
          <w:color w:val="0000FF"/>
        </w:rPr>
        <w:t>void</w:t>
      </w:r>
      <w:r w:rsidR="00EC0F5C">
        <w:t>;</w:t>
      </w:r>
    </w:p>
    <w:p w:rsidR="0098574B" w:rsidRDefault="00EB20AE" w:rsidP="00EB20AE">
      <w:pPr>
        <w:pStyle w:val="Code"/>
      </w:pPr>
      <w:r w:rsidRPr="0089244F">
        <w:rPr>
          <w:color w:val="0000FF"/>
        </w:rPr>
        <w:t>var</w:t>
      </w:r>
      <w:r>
        <w:t xml:space="preserve"> f: F1 &amp; F2 = (a: </w:t>
      </w:r>
      <w:r w:rsidRPr="0089244F">
        <w:rPr>
          <w:color w:val="0000FF"/>
        </w:rPr>
        <w:t>string</w:t>
      </w:r>
      <w:r>
        <w:t xml:space="preserve"> | </w:t>
      </w:r>
      <w:r w:rsidRPr="0089244F">
        <w:rPr>
          <w:color w:val="0000FF"/>
        </w:rPr>
        <w:t>number</w:t>
      </w:r>
      <w:r>
        <w:t xml:space="preserve">, b: </w:t>
      </w:r>
      <w:r w:rsidRPr="0089244F">
        <w:rPr>
          <w:color w:val="0000FF"/>
        </w:rPr>
        <w:t>string</w:t>
      </w:r>
      <w:r>
        <w:t xml:space="preserve"> | </w:t>
      </w:r>
      <w:r w:rsidRPr="0089244F">
        <w:rPr>
          <w:color w:val="0000FF"/>
        </w:rPr>
        <w:t>number</w:t>
      </w:r>
      <w:r>
        <w:t>) =&gt; { };</w:t>
      </w:r>
      <w:r w:rsidR="00EC0F5C">
        <w:br/>
        <w:t>f(</w:t>
      </w:r>
      <w:r w:rsidR="00EC0F5C" w:rsidRPr="0089244F">
        <w:rPr>
          <w:color w:val="800000"/>
        </w:rPr>
        <w:t>"hello"</w:t>
      </w:r>
      <w:r>
        <w:t xml:space="preserve">, </w:t>
      </w:r>
      <w:r w:rsidRPr="0089244F">
        <w:rPr>
          <w:color w:val="800000"/>
        </w:rPr>
        <w:t>"world"</w:t>
      </w:r>
      <w:r w:rsidR="00EC0F5C">
        <w:t>);</w:t>
      </w:r>
      <w:r w:rsidR="00AC29AE">
        <w:t xml:space="preserve">  </w:t>
      </w:r>
      <w:r w:rsidR="00AC29AE" w:rsidRPr="0089244F">
        <w:rPr>
          <w:color w:val="008000"/>
        </w:rPr>
        <w:t>// Ok</w:t>
      </w:r>
      <w:r w:rsidR="00EC0F5C">
        <w:br/>
      </w:r>
      <w:r>
        <w:t>f(</w:t>
      </w:r>
      <w:r w:rsidRPr="0089244F">
        <w:rPr>
          <w:color w:val="800000"/>
        </w:rPr>
        <w:t>1</w:t>
      </w:r>
      <w:r>
        <w:t xml:space="preserve">, </w:t>
      </w:r>
      <w:r w:rsidRPr="0089244F">
        <w:rPr>
          <w:color w:val="800000"/>
        </w:rPr>
        <w:t>2</w:t>
      </w:r>
      <w:r w:rsidR="00EC0F5C">
        <w:t>);</w:t>
      </w:r>
      <w:r w:rsidR="00AC29AE">
        <w:t xml:space="preserve">              </w:t>
      </w:r>
      <w:r w:rsidR="00AC29AE" w:rsidRPr="0089244F">
        <w:rPr>
          <w:color w:val="008000"/>
        </w:rPr>
        <w:t>// Ok</w:t>
      </w:r>
      <w:r>
        <w:br/>
        <w:t>f(</w:t>
      </w:r>
      <w:r w:rsidRPr="0089244F">
        <w:rPr>
          <w:color w:val="800000"/>
        </w:rPr>
        <w:t>1</w:t>
      </w:r>
      <w:r>
        <w:t xml:space="preserve">, </w:t>
      </w:r>
      <w:r w:rsidRPr="0089244F">
        <w:rPr>
          <w:color w:val="800000"/>
        </w:rPr>
        <w:t>"test"</w:t>
      </w:r>
      <w:r>
        <w:t>);</w:t>
      </w:r>
      <w:r w:rsidR="00AC29AE">
        <w:t xml:space="preserve">         </w:t>
      </w:r>
      <w:r w:rsidR="00AC29AE" w:rsidRPr="0089244F">
        <w:rPr>
          <w:color w:val="008000"/>
        </w:rPr>
        <w:t>// Error</w:t>
      </w:r>
    </w:p>
    <w:p w:rsidR="0097203C" w:rsidRDefault="0097203C" w:rsidP="0097203C">
      <w:r>
        <w:lastRenderedPageBreak/>
        <w:t xml:space="preserve">The union and intersection type operators can be applied to type parameters. </w:t>
      </w:r>
      <w:r w:rsidR="00B00C1C">
        <w:t>This capability can for example be used to model functions that merge objects:</w:t>
      </w:r>
    </w:p>
    <w:p w:rsidR="001D2F6C" w:rsidRDefault="00AC29AE" w:rsidP="001D2F6C">
      <w:pPr>
        <w:pStyle w:val="Code"/>
      </w:pPr>
      <w:r w:rsidRPr="0089244F">
        <w:rPr>
          <w:color w:val="0000FF"/>
        </w:rPr>
        <w:t>function</w:t>
      </w:r>
      <w:r>
        <w:t xml:space="preserve"> extend&lt;T, U&gt;(first: T, second: U): T &amp; U {</w:t>
      </w:r>
      <w:r>
        <w:br/>
        <w:t xml:space="preserve">    </w:t>
      </w:r>
      <w:r w:rsidRPr="0089244F">
        <w:rPr>
          <w:color w:val="008000"/>
        </w:rPr>
        <w:t xml:space="preserve">// Extend </w:t>
      </w:r>
      <w:r w:rsidR="001D2F6C" w:rsidRPr="0089244F">
        <w:rPr>
          <w:color w:val="008000"/>
        </w:rPr>
        <w:t>first with properties of second</w:t>
      </w:r>
      <w:r>
        <w:br/>
        <w:t>}</w:t>
      </w:r>
    </w:p>
    <w:p w:rsidR="00AC29AE" w:rsidRDefault="00AC29AE" w:rsidP="001D2F6C">
      <w:pPr>
        <w:pStyle w:val="Code"/>
      </w:pPr>
      <w:r w:rsidRPr="0089244F">
        <w:rPr>
          <w:color w:val="0000FF"/>
        </w:rPr>
        <w:t>var</w:t>
      </w:r>
      <w:r>
        <w:t xml:space="preserve"> x = ext</w:t>
      </w:r>
      <w:r w:rsidR="001D2F6C">
        <w:t xml:space="preserve">end({ a: </w:t>
      </w:r>
      <w:r w:rsidR="001D2F6C" w:rsidRPr="0089244F">
        <w:rPr>
          <w:color w:val="800000"/>
        </w:rPr>
        <w:t>"hello"</w:t>
      </w:r>
      <w:r w:rsidR="001D2F6C">
        <w:t xml:space="preserve"> }, { b: </w:t>
      </w:r>
      <w:r w:rsidR="001D2F6C" w:rsidRPr="0089244F">
        <w:rPr>
          <w:color w:val="800000"/>
        </w:rPr>
        <w:t>42</w:t>
      </w:r>
      <w:r w:rsidR="001D2F6C">
        <w:t xml:space="preserve"> });</w:t>
      </w:r>
      <w:r w:rsidR="001D2F6C">
        <w:br/>
      </w:r>
      <w:r w:rsidR="001D2F6C" w:rsidRPr="0089244F">
        <w:rPr>
          <w:color w:val="0000FF"/>
        </w:rPr>
        <w:t>var</w:t>
      </w:r>
      <w:r w:rsidR="001D2F6C">
        <w:t xml:space="preserve"> s = x.a;</w:t>
      </w:r>
      <w:r w:rsidR="001D2F6C">
        <w:br/>
      </w:r>
      <w:r w:rsidRPr="0089244F">
        <w:rPr>
          <w:color w:val="0000FF"/>
        </w:rPr>
        <w:t>var</w:t>
      </w:r>
      <w:r>
        <w:t xml:space="preserve"> n = x.b;</w:t>
      </w:r>
    </w:p>
    <w:p w:rsidR="00AC29AE" w:rsidRDefault="00AC29AE" w:rsidP="00AC29AE">
      <w:r>
        <w:t xml:space="preserve">It is possible to create intersection types for which no values other than null or undefined are possible. For example, intersections of primitive types such as </w:t>
      </w:r>
      <w:r w:rsidRPr="00AC29AE">
        <w:rPr>
          <w:rStyle w:val="CodeFragment"/>
        </w:rPr>
        <w:t>string &amp; number</w:t>
      </w:r>
      <w:r>
        <w:t xml:space="preserve"> fall into this category.</w:t>
      </w:r>
    </w:p>
    <w:p w:rsidR="0044410D" w:rsidRPr="0044410D" w:rsidRDefault="00A71A7A" w:rsidP="00A71A7A">
      <w:pPr>
        <w:pStyle w:val="Heading2"/>
      </w:pPr>
      <w:bookmarkStart w:id="59" w:name="_Toc439666151"/>
      <w:r>
        <w:t>Type Parameters</w:t>
      </w:r>
      <w:bookmarkEnd w:id="56"/>
      <w:bookmarkEnd w:id="59"/>
    </w:p>
    <w:p w:rsidR="0044410D" w:rsidRPr="0044410D" w:rsidRDefault="00EA60C0" w:rsidP="00EA60C0">
      <w:r>
        <w:t xml:space="preserve">A type parameter </w:t>
      </w:r>
      <w:r w:rsidR="00054C8C">
        <w:t>represents an actual</w:t>
      </w:r>
      <w:r>
        <w:t xml:space="preserve"> type that the parameter is bound to in a generic type </w:t>
      </w:r>
      <w:r w:rsidR="00BF1509">
        <w:t>reference</w:t>
      </w:r>
      <w:r>
        <w:t xml:space="preserve"> or a generic function call.</w:t>
      </w:r>
      <w:r w:rsidR="00A138E6">
        <w:t xml:space="preserve"> Type parameters have constraints that establish upper bounds for their actual type arguments.</w:t>
      </w:r>
    </w:p>
    <w:p w:rsidR="0044410D" w:rsidRPr="0044410D" w:rsidRDefault="00890D6B" w:rsidP="00EA60C0">
      <w:r>
        <w:t>Since a type parameter represents a multitude of</w:t>
      </w:r>
      <w:r w:rsidR="00DC6EE8" w:rsidRPr="00DC6EE8">
        <w:t xml:space="preserve"> different type arguments, type parameters</w:t>
      </w:r>
      <w:r w:rsidR="00765DEA">
        <w:t xml:space="preserve"> have certain restrictions compared to other types. In particular, a type parameter ca</w:t>
      </w:r>
      <w:r w:rsidR="00473D71">
        <w:t>nnot be used as a base class or</w:t>
      </w:r>
      <w:r w:rsidR="00BF1509">
        <w:t xml:space="preserve"> interface.</w:t>
      </w:r>
    </w:p>
    <w:p w:rsidR="0044410D" w:rsidRPr="0044410D" w:rsidRDefault="00EC706E" w:rsidP="00EC706E">
      <w:pPr>
        <w:pStyle w:val="Heading3"/>
      </w:pPr>
      <w:bookmarkStart w:id="60" w:name="_Ref366146437"/>
      <w:bookmarkStart w:id="61" w:name="_Toc439666152"/>
      <w:r>
        <w:t>Type Parameter Lists</w:t>
      </w:r>
      <w:bookmarkEnd w:id="60"/>
      <w:bookmarkEnd w:id="61"/>
    </w:p>
    <w:p w:rsidR="0044410D" w:rsidRPr="0044410D" w:rsidRDefault="00EC706E" w:rsidP="00EC706E">
      <w:r>
        <w:t xml:space="preserve">Class, interface, </w:t>
      </w:r>
      <w:r w:rsidR="00B232B8">
        <w:t xml:space="preserve">type alias, </w:t>
      </w:r>
      <w:r>
        <w:t>and function declarations may optionally include lists of type parameters enclosed in &lt; and &gt; brackets. Type parameters are also permitted in call signatures of object, function, and constructor type literals.</w:t>
      </w:r>
    </w:p>
    <w:p w:rsidR="0044410D" w:rsidRPr="0044410D" w:rsidRDefault="00EC706E" w:rsidP="00EC706E">
      <w:pPr>
        <w:pStyle w:val="Grammar"/>
      </w:pPr>
      <w:r w:rsidRPr="00DB544C">
        <w:rPr>
          <w:rStyle w:val="Production"/>
        </w:rPr>
        <w:t>TypeParameters:</w:t>
      </w:r>
      <w:r w:rsidR="0048218E" w:rsidRPr="0048218E">
        <w:br/>
      </w:r>
      <w:r w:rsidRPr="00E570DF">
        <w:rPr>
          <w:rStyle w:val="Terminal"/>
        </w:rPr>
        <w:t>&lt;</w:t>
      </w:r>
      <w:r>
        <w:t xml:space="preserve">   </w:t>
      </w:r>
      <w:r w:rsidRPr="001E0AF4">
        <w:rPr>
          <w:rStyle w:val="Production"/>
        </w:rPr>
        <w:t>TypeParameterList</w:t>
      </w:r>
      <w:r>
        <w:t xml:space="preserve">   </w:t>
      </w:r>
      <w:r w:rsidRPr="00E570DF">
        <w:rPr>
          <w:rStyle w:val="Terminal"/>
        </w:rPr>
        <w:t>&gt;</w:t>
      </w:r>
    </w:p>
    <w:p w:rsidR="0044410D" w:rsidRPr="0044410D" w:rsidRDefault="00EC706E" w:rsidP="00EC706E">
      <w:pPr>
        <w:pStyle w:val="Grammar"/>
      </w:pPr>
      <w:r w:rsidRPr="00DB544C">
        <w:rPr>
          <w:rStyle w:val="Production"/>
        </w:rPr>
        <w:t>TypeParameterList:</w:t>
      </w:r>
      <w:r w:rsidR="0048218E" w:rsidRPr="0048218E">
        <w:br/>
      </w:r>
      <w:r w:rsidRPr="001E0AF4">
        <w:rPr>
          <w:rStyle w:val="Production"/>
        </w:rPr>
        <w:t>TypeParameter</w:t>
      </w:r>
      <w:r w:rsidR="0048218E" w:rsidRPr="0048218E">
        <w:br/>
      </w:r>
      <w:r w:rsidRPr="001E0AF4">
        <w:rPr>
          <w:rStyle w:val="Production"/>
        </w:rPr>
        <w:t>TypeParameterList</w:t>
      </w:r>
      <w:r>
        <w:t xml:space="preserve">   </w:t>
      </w:r>
      <w:r w:rsidRPr="00E570DF">
        <w:rPr>
          <w:rStyle w:val="Terminal"/>
        </w:rPr>
        <w:t>,</w:t>
      </w:r>
      <w:r>
        <w:t xml:space="preserve">   </w:t>
      </w:r>
      <w:r w:rsidRPr="001E0AF4">
        <w:rPr>
          <w:rStyle w:val="Production"/>
        </w:rPr>
        <w:t>TypeParameter</w:t>
      </w:r>
    </w:p>
    <w:p w:rsidR="0044410D" w:rsidRPr="0044410D" w:rsidRDefault="00EC706E" w:rsidP="00EC706E">
      <w:pPr>
        <w:pStyle w:val="Grammar"/>
      </w:pPr>
      <w:r w:rsidRPr="00DB544C">
        <w:rPr>
          <w:rStyle w:val="Production"/>
        </w:rPr>
        <w:t>TypeParameter:</w:t>
      </w:r>
      <w:r w:rsidR="0048218E" w:rsidRPr="0048218E">
        <w:br/>
      </w:r>
      <w:r w:rsidR="006E6E67">
        <w:rPr>
          <w:rStyle w:val="Production"/>
        </w:rPr>
        <w:t>Binding</w:t>
      </w:r>
      <w:r w:rsidRPr="001E0AF4">
        <w:rPr>
          <w:rStyle w:val="Production"/>
        </w:rPr>
        <w:t>Identifier</w:t>
      </w:r>
      <w:r>
        <w:t xml:space="preserve">   </w:t>
      </w:r>
      <w:r w:rsidRPr="001E0AF4">
        <w:rPr>
          <w:rStyle w:val="Production"/>
        </w:rPr>
        <w:t>Constraint</w:t>
      </w:r>
      <w:r w:rsidRPr="001E0AF4">
        <w:rPr>
          <w:rStyle w:val="Production"/>
          <w:vertAlign w:val="subscript"/>
        </w:rPr>
        <w:t>opt</w:t>
      </w:r>
    </w:p>
    <w:p w:rsidR="0044410D" w:rsidRPr="0044410D" w:rsidRDefault="00EC706E" w:rsidP="00EC706E">
      <w:pPr>
        <w:pStyle w:val="Grammar"/>
      </w:pPr>
      <w:r w:rsidRPr="00DB544C">
        <w:rPr>
          <w:rStyle w:val="Production"/>
        </w:rPr>
        <w:t>Constraint:</w:t>
      </w:r>
      <w:r w:rsidR="0048218E" w:rsidRPr="0048218E">
        <w:br/>
      </w:r>
      <w:r w:rsidRPr="001C6159">
        <w:rPr>
          <w:rStyle w:val="Terminal"/>
        </w:rPr>
        <w:t>extends</w:t>
      </w:r>
      <w:r>
        <w:t xml:space="preserve">   </w:t>
      </w:r>
      <w:r w:rsidRPr="001E0AF4">
        <w:rPr>
          <w:rStyle w:val="Production"/>
        </w:rPr>
        <w:t>Type</w:t>
      </w:r>
    </w:p>
    <w:p w:rsidR="0044410D" w:rsidRPr="0044410D" w:rsidRDefault="00EC706E" w:rsidP="00EC706E">
      <w:r>
        <w:t xml:space="preserve">Type parameter names must be unique. A compile-time error occurs if two or more type parameters in the same </w:t>
      </w:r>
      <w:r w:rsidRPr="00444A5A">
        <w:rPr>
          <w:rStyle w:val="Production"/>
        </w:rPr>
        <w:t>TypeParameterList</w:t>
      </w:r>
      <w:r>
        <w:t xml:space="preserve"> have the same name.</w:t>
      </w:r>
    </w:p>
    <w:p w:rsidR="0044410D" w:rsidRPr="0044410D" w:rsidRDefault="00EC706E" w:rsidP="00EC706E">
      <w:r>
        <w:lastRenderedPageBreak/>
        <w:t>The scope of a type parameter extends over the entire declaration with which the type parameter list is associated, with the exception of static member declarations in classes.</w:t>
      </w:r>
    </w:p>
    <w:p w:rsidR="00795656" w:rsidRDefault="00567434" w:rsidP="00E76AB8">
      <w:r>
        <w:t>A</w:t>
      </w:r>
      <w:r w:rsidR="00EC706E">
        <w:t xml:space="preserve"> type parameter </w:t>
      </w:r>
      <w:r>
        <w:t>may have</w:t>
      </w:r>
      <w:r w:rsidR="00EC706E">
        <w:t xml:space="preserve"> an associated type parameter </w:t>
      </w:r>
      <w:r w:rsidR="00EC706E" w:rsidRPr="004F119B">
        <w:rPr>
          <w:b/>
          <w:i/>
        </w:rPr>
        <w:t>constraint</w:t>
      </w:r>
      <w:r w:rsidR="00EC706E">
        <w:t xml:space="preserve"> that establishes </w:t>
      </w:r>
      <w:r w:rsidR="00EC706E" w:rsidRPr="009F7835">
        <w:t>an upper bound for</w:t>
      </w:r>
      <w:r>
        <w:t xml:space="preserve"> type arguments</w:t>
      </w:r>
      <w:r w:rsidR="00131334">
        <w:t xml:space="preserve">. </w:t>
      </w:r>
      <w:r w:rsidR="00795656">
        <w:t>Type parameters may be referenced in type parameter constraints within the same type parameter list, including even constraint declarations that occur to the left of the type parameter.</w:t>
      </w:r>
    </w:p>
    <w:p w:rsidR="0044410D" w:rsidRPr="0044410D" w:rsidRDefault="00E76AB8" w:rsidP="00E76AB8">
      <w:r>
        <w:t xml:space="preserve">The </w:t>
      </w:r>
      <w:r w:rsidRPr="00EA7BFB">
        <w:rPr>
          <w:b/>
          <w:i/>
        </w:rPr>
        <w:t>base constraint</w:t>
      </w:r>
      <w:r>
        <w:t xml:space="preserve"> of a type parameter </w:t>
      </w:r>
      <w:r w:rsidRPr="004E3E54">
        <w:rPr>
          <w:i/>
        </w:rPr>
        <w:t>T</w:t>
      </w:r>
      <w:r>
        <w:t xml:space="preserve"> </w:t>
      </w:r>
      <w:r w:rsidR="00251BE1">
        <w:t>is defined</w:t>
      </w:r>
      <w:r>
        <w:t xml:space="preserve"> as follows:</w:t>
      </w:r>
    </w:p>
    <w:p w:rsidR="0044410D" w:rsidRPr="0044410D" w:rsidRDefault="00494615" w:rsidP="00563D8D">
      <w:pPr>
        <w:pStyle w:val="ListParagraph"/>
        <w:numPr>
          <w:ilvl w:val="0"/>
          <w:numId w:val="45"/>
        </w:numPr>
      </w:pPr>
      <w:r>
        <w:t xml:space="preserve">If </w:t>
      </w:r>
      <w:r w:rsidRPr="00494615">
        <w:rPr>
          <w:i/>
        </w:rPr>
        <w:t>T</w:t>
      </w:r>
      <w:r>
        <w:t xml:space="preserve"> has no declared constraint, </w:t>
      </w:r>
      <w:r w:rsidRPr="00494615">
        <w:rPr>
          <w:i/>
        </w:rPr>
        <w:t>T</w:t>
      </w:r>
      <w:r w:rsidR="008F4735">
        <w:t>'</w:t>
      </w:r>
      <w:r>
        <w:t xml:space="preserve">s base constraint </w:t>
      </w:r>
      <w:r w:rsidR="00FA319F">
        <w:t xml:space="preserve">is the empty object type </w:t>
      </w:r>
      <w:r w:rsidR="00FA319F" w:rsidRPr="00FA319F">
        <w:rPr>
          <w:rStyle w:val="CodeFragment"/>
        </w:rPr>
        <w:t>{}</w:t>
      </w:r>
      <w:r w:rsidR="00EC3C5F">
        <w:t>.</w:t>
      </w:r>
    </w:p>
    <w:p w:rsidR="0044410D" w:rsidRPr="0044410D" w:rsidRDefault="00494615" w:rsidP="00563D8D">
      <w:pPr>
        <w:pStyle w:val="ListParagraph"/>
        <w:numPr>
          <w:ilvl w:val="0"/>
          <w:numId w:val="45"/>
        </w:numPr>
      </w:pPr>
      <w:r>
        <w:t xml:space="preserve">If </w:t>
      </w:r>
      <w:r w:rsidRPr="00494615">
        <w:rPr>
          <w:i/>
        </w:rPr>
        <w:t>T</w:t>
      </w:r>
      <w:r w:rsidR="008F4735">
        <w:t>'</w:t>
      </w:r>
      <w:r>
        <w:t xml:space="preserve">s declared constraint is </w:t>
      </w:r>
      <w:r w:rsidR="006D0043">
        <w:t>a</w:t>
      </w:r>
      <w:r>
        <w:t xml:space="preserve"> type parameter, </w:t>
      </w:r>
      <w:r w:rsidRPr="00494615">
        <w:rPr>
          <w:i/>
        </w:rPr>
        <w:t>T</w:t>
      </w:r>
      <w:r w:rsidR="008F4735">
        <w:t>'</w:t>
      </w:r>
      <w:r>
        <w:t>s base constraint is that of the type parameter.</w:t>
      </w:r>
    </w:p>
    <w:p w:rsidR="00795656" w:rsidRDefault="00494615" w:rsidP="00A6516C">
      <w:pPr>
        <w:pStyle w:val="ListParagraph"/>
        <w:numPr>
          <w:ilvl w:val="0"/>
          <w:numId w:val="45"/>
        </w:numPr>
      </w:pPr>
      <w:r>
        <w:t xml:space="preserve">Otherwise, </w:t>
      </w:r>
      <w:r w:rsidRPr="00494615">
        <w:rPr>
          <w:i/>
        </w:rPr>
        <w:t>T</w:t>
      </w:r>
      <w:r w:rsidR="008F4735">
        <w:t>'</w:t>
      </w:r>
      <w:r>
        <w:t xml:space="preserve">s base constraint is </w:t>
      </w:r>
      <w:r w:rsidRPr="00494615">
        <w:rPr>
          <w:i/>
        </w:rPr>
        <w:t>T</w:t>
      </w:r>
      <w:r w:rsidR="008F4735">
        <w:t>'</w:t>
      </w:r>
      <w:r>
        <w:t>s declared constraint.</w:t>
      </w:r>
    </w:p>
    <w:p w:rsidR="00795656" w:rsidRDefault="00795656" w:rsidP="00795656">
      <w:r>
        <w:t>In the example</w:t>
      </w:r>
    </w:p>
    <w:p w:rsidR="00795656" w:rsidRPr="00467757" w:rsidRDefault="00795656" w:rsidP="00795656">
      <w:pPr>
        <w:pStyle w:val="Code"/>
      </w:pPr>
      <w:r w:rsidRPr="00467757">
        <w:rPr>
          <w:color w:val="0000FF"/>
        </w:rPr>
        <w:t>interface</w:t>
      </w:r>
      <w:r w:rsidRPr="00467757">
        <w:t xml:space="preserve"> G&lt;T, U </w:t>
      </w:r>
      <w:r w:rsidRPr="00467757">
        <w:rPr>
          <w:color w:val="0000FF"/>
        </w:rPr>
        <w:t>extends</w:t>
      </w:r>
      <w:r w:rsidRPr="00467757">
        <w:t xml:space="preserve"> V, V </w:t>
      </w:r>
      <w:r w:rsidRPr="00467757">
        <w:rPr>
          <w:color w:val="0000FF"/>
        </w:rPr>
        <w:t>extends</w:t>
      </w:r>
      <w:r w:rsidRPr="00467757">
        <w:t xml:space="preserve"> Function&gt; { }</w:t>
      </w:r>
    </w:p>
    <w:p w:rsidR="00795656" w:rsidRDefault="00467757" w:rsidP="00795656">
      <w:r>
        <w:t>the base constraint of 'T'</w:t>
      </w:r>
      <w:r w:rsidR="00795656">
        <w:t xml:space="preserve"> is</w:t>
      </w:r>
      <w:r w:rsidR="00F807C3">
        <w:t xml:space="preserve"> the empty object type </w:t>
      </w:r>
      <w:r w:rsidR="00795656">
        <w:t xml:space="preserve">and the base constraint of </w:t>
      </w:r>
      <w:r>
        <w:t>'U' and 'V' is 'Function'</w:t>
      </w:r>
      <w:r w:rsidR="00795656">
        <w:t>.</w:t>
      </w:r>
    </w:p>
    <w:p w:rsidR="0044410D" w:rsidRDefault="00251BE1" w:rsidP="00251BE1">
      <w:r>
        <w:t>For purposes of determining type relationships (section</w:t>
      </w:r>
      <w:r w:rsidR="00E52EA3">
        <w:t xml:space="preserve"> </w:t>
      </w:r>
      <w:r w:rsidR="00E52EA3">
        <w:fldChar w:fldCharType="begin"/>
      </w:r>
      <w:r w:rsidR="00E52EA3">
        <w:instrText xml:space="preserve"> REF _Ref410564779 \r \h </w:instrText>
      </w:r>
      <w:r w:rsidR="00E52EA3">
        <w:fldChar w:fldCharType="separate"/>
      </w:r>
      <w:r w:rsidR="00A3147C">
        <w:t>3.11</w:t>
      </w:r>
      <w:r w:rsidR="00E52EA3">
        <w:fldChar w:fldCharType="end"/>
      </w:r>
      <w:r>
        <w:t xml:space="preserve">), type parameters appear to be subtypes of their base constraint. Likewise, in property accesses (section </w:t>
      </w:r>
      <w:r>
        <w:fldChar w:fldCharType="begin"/>
      </w:r>
      <w:r>
        <w:instrText xml:space="preserve"> REF _Ref320780642 \r \h </w:instrText>
      </w:r>
      <w:r>
        <w:fldChar w:fldCharType="separate"/>
      </w:r>
      <w:r w:rsidR="00A3147C">
        <w:t>4.13</w:t>
      </w:r>
      <w:r>
        <w:fldChar w:fldCharType="end"/>
      </w:r>
      <w:r>
        <w:t xml:space="preserve">), </w:t>
      </w:r>
      <w:r w:rsidRPr="00CC6594">
        <w:rPr>
          <w:rStyle w:val="CodeFragment"/>
        </w:rPr>
        <w:t>new</w:t>
      </w:r>
      <w:r>
        <w:t xml:space="preserve"> operations (section </w:t>
      </w:r>
      <w:r>
        <w:fldChar w:fldCharType="begin"/>
      </w:r>
      <w:r>
        <w:instrText xml:space="preserve"> REF _Ref321406016 \r \h </w:instrText>
      </w:r>
      <w:r>
        <w:fldChar w:fldCharType="separate"/>
      </w:r>
      <w:r w:rsidR="00A3147C">
        <w:t>4.14</w:t>
      </w:r>
      <w:r>
        <w:fldChar w:fldCharType="end"/>
      </w:r>
      <w:r>
        <w:t xml:space="preserve">), and function calls (section </w:t>
      </w:r>
      <w:r>
        <w:fldChar w:fldCharType="begin"/>
      </w:r>
      <w:r>
        <w:instrText xml:space="preserve"> REF _Ref320250038 \r \h </w:instrText>
      </w:r>
      <w:r>
        <w:fldChar w:fldCharType="separate"/>
      </w:r>
      <w:r w:rsidR="00A3147C">
        <w:t>4.15</w:t>
      </w:r>
      <w:r>
        <w:fldChar w:fldCharType="end"/>
      </w:r>
      <w:r>
        <w:t>), type parameters appear to have the members of their base constraint, but no other members.</w:t>
      </w:r>
    </w:p>
    <w:p w:rsidR="00795656" w:rsidRDefault="00795656" w:rsidP="00795656">
      <w:r>
        <w:t>It is an error for a type parameter to directly or indirectly be a constraint for itself. For example, both of the following declarations are invalid:</w:t>
      </w:r>
    </w:p>
    <w:p w:rsidR="00795656" w:rsidRDefault="00795656" w:rsidP="00795656">
      <w:pPr>
        <w:pStyle w:val="Code"/>
      </w:pPr>
      <w:r w:rsidRPr="00467757">
        <w:rPr>
          <w:color w:val="0000FF"/>
        </w:rPr>
        <w:t>interface</w:t>
      </w:r>
      <w:r>
        <w:t xml:space="preserve"> A&lt;T </w:t>
      </w:r>
      <w:r w:rsidRPr="00467757">
        <w:rPr>
          <w:color w:val="0000FF"/>
        </w:rPr>
        <w:t>extends</w:t>
      </w:r>
      <w:r>
        <w:t xml:space="preserve"> T&gt; { }</w:t>
      </w:r>
    </w:p>
    <w:p w:rsidR="00795656" w:rsidRPr="0044410D" w:rsidRDefault="00795656" w:rsidP="00795656">
      <w:pPr>
        <w:pStyle w:val="Code"/>
      </w:pPr>
      <w:r w:rsidRPr="00467757">
        <w:rPr>
          <w:color w:val="0000FF"/>
        </w:rPr>
        <w:t>interface</w:t>
      </w:r>
      <w:r>
        <w:t xml:space="preserve"> B&lt;T </w:t>
      </w:r>
      <w:r w:rsidRPr="00467757">
        <w:rPr>
          <w:color w:val="0000FF"/>
        </w:rPr>
        <w:t>extends</w:t>
      </w:r>
      <w:r>
        <w:t xml:space="preserve"> U, U </w:t>
      </w:r>
      <w:r w:rsidRPr="00467757">
        <w:rPr>
          <w:color w:val="0000FF"/>
        </w:rPr>
        <w:t>extends</w:t>
      </w:r>
      <w:r>
        <w:t xml:space="preserve"> T&gt; { }</w:t>
      </w:r>
    </w:p>
    <w:p w:rsidR="0044410D" w:rsidRPr="0044410D" w:rsidRDefault="00EC706E" w:rsidP="00EC706E">
      <w:pPr>
        <w:pStyle w:val="Heading3"/>
      </w:pPr>
      <w:bookmarkStart w:id="62" w:name="_Ref366145964"/>
      <w:bookmarkStart w:id="63" w:name="_Toc439666153"/>
      <w:r>
        <w:t>Type Argument Lists</w:t>
      </w:r>
      <w:bookmarkEnd w:id="62"/>
      <w:bookmarkEnd w:id="63"/>
    </w:p>
    <w:p w:rsidR="0044410D" w:rsidRPr="0044410D" w:rsidRDefault="00EC706E" w:rsidP="00EC706E">
      <w:r>
        <w:t xml:space="preserve">A type reference </w:t>
      </w:r>
      <w:r w:rsidR="00903F35">
        <w:t xml:space="preserve">(section </w:t>
      </w:r>
      <w:r w:rsidR="00903F35">
        <w:fldChar w:fldCharType="begin"/>
      </w:r>
      <w:r w:rsidR="00903F35">
        <w:instrText xml:space="preserve"> REF _Ref343165311 \r \h </w:instrText>
      </w:r>
      <w:r w:rsidR="00903F35">
        <w:fldChar w:fldCharType="separate"/>
      </w:r>
      <w:r w:rsidR="00A3147C">
        <w:t>3.8.2</w:t>
      </w:r>
      <w:r w:rsidR="00903F35">
        <w:fldChar w:fldCharType="end"/>
      </w:r>
      <w:r w:rsidR="00903F35">
        <w:t xml:space="preserve">) </w:t>
      </w:r>
      <w:r>
        <w:t>to a generic type must include a list of type arguments enclosed in angle brackets</w:t>
      </w:r>
      <w:r w:rsidRPr="005A2154">
        <w:t xml:space="preserve"> </w:t>
      </w:r>
      <w:r>
        <w:t xml:space="preserve">and separated by commas. </w:t>
      </w:r>
      <w:r w:rsidR="00903F35">
        <w:t xml:space="preserve">Similarly, </w:t>
      </w:r>
      <w:r w:rsidR="00890619">
        <w:t xml:space="preserve">a call (section </w:t>
      </w:r>
      <w:r w:rsidR="00890619">
        <w:fldChar w:fldCharType="begin"/>
      </w:r>
      <w:r w:rsidR="00890619">
        <w:instrText xml:space="preserve"> REF _Ref320250038 \r \h </w:instrText>
      </w:r>
      <w:r w:rsidR="00890619">
        <w:fldChar w:fldCharType="separate"/>
      </w:r>
      <w:r w:rsidR="00A3147C">
        <w:t>4.15</w:t>
      </w:r>
      <w:r w:rsidR="00890619">
        <w:fldChar w:fldCharType="end"/>
      </w:r>
      <w:r w:rsidR="00890619">
        <w:t xml:space="preserve">) </w:t>
      </w:r>
      <w:r w:rsidR="00903F35">
        <w:t xml:space="preserve">to a generic </w:t>
      </w:r>
      <w:r w:rsidR="00890619">
        <w:t xml:space="preserve">function </w:t>
      </w:r>
      <w:r w:rsidR="00903F35">
        <w:t>may explicitly include a type argument list instead of relying on type inference.</w:t>
      </w:r>
    </w:p>
    <w:p w:rsidR="0044410D" w:rsidRPr="0044410D" w:rsidRDefault="00EC706E" w:rsidP="00EC706E">
      <w:pPr>
        <w:pStyle w:val="Grammar"/>
      </w:pPr>
      <w:r w:rsidRPr="00DB544C">
        <w:rPr>
          <w:rStyle w:val="Production"/>
        </w:rPr>
        <w:t>TypeArguments:</w:t>
      </w:r>
      <w:r w:rsidR="0048218E" w:rsidRPr="0048218E">
        <w:br/>
      </w:r>
      <w:r>
        <w:rPr>
          <w:rStyle w:val="Terminal"/>
        </w:rPr>
        <w:t>&lt;</w:t>
      </w:r>
      <w:r>
        <w:t xml:space="preserve">   </w:t>
      </w:r>
      <w:r w:rsidRPr="001E0AF4">
        <w:rPr>
          <w:rStyle w:val="Production"/>
        </w:rPr>
        <w:t>TypeArgumentList</w:t>
      </w:r>
      <w:r>
        <w:t xml:space="preserve">   </w:t>
      </w:r>
      <w:r w:rsidRPr="00DF4708">
        <w:rPr>
          <w:rStyle w:val="Terminal"/>
        </w:rPr>
        <w:t>&gt;</w:t>
      </w:r>
    </w:p>
    <w:p w:rsidR="0044410D" w:rsidRPr="0044410D" w:rsidRDefault="00EC706E" w:rsidP="00EC706E">
      <w:pPr>
        <w:pStyle w:val="Grammar"/>
      </w:pPr>
      <w:r w:rsidRPr="00DB544C">
        <w:rPr>
          <w:rStyle w:val="Production"/>
        </w:rPr>
        <w:t>TypeArgumentList:</w:t>
      </w:r>
      <w:r w:rsidR="0048218E" w:rsidRPr="0048218E">
        <w:br/>
      </w:r>
      <w:r w:rsidRPr="001E0AF4">
        <w:rPr>
          <w:rStyle w:val="Production"/>
        </w:rPr>
        <w:t>TypeArgument</w:t>
      </w:r>
      <w:r w:rsidR="0048218E" w:rsidRPr="0048218E">
        <w:br/>
      </w:r>
      <w:r w:rsidRPr="001E0AF4">
        <w:rPr>
          <w:rStyle w:val="Production"/>
        </w:rPr>
        <w:t>TypeArgumentList</w:t>
      </w:r>
      <w:r>
        <w:t xml:space="preserve">   </w:t>
      </w:r>
      <w:r w:rsidRPr="00F170CB">
        <w:rPr>
          <w:rStyle w:val="Terminal"/>
        </w:rPr>
        <w:t>,</w:t>
      </w:r>
      <w:r>
        <w:t xml:space="preserve">   </w:t>
      </w:r>
      <w:r w:rsidRPr="001E0AF4">
        <w:rPr>
          <w:rStyle w:val="Production"/>
        </w:rPr>
        <w:t>TypeArgument</w:t>
      </w:r>
    </w:p>
    <w:p w:rsidR="0044410D" w:rsidRPr="0044410D" w:rsidRDefault="00EC706E" w:rsidP="00EC706E">
      <w:pPr>
        <w:pStyle w:val="Grammar"/>
      </w:pPr>
      <w:r w:rsidRPr="00DB544C">
        <w:rPr>
          <w:rStyle w:val="Production"/>
        </w:rPr>
        <w:t>TypeArgument:</w:t>
      </w:r>
      <w:r w:rsidR="0048218E" w:rsidRPr="0048218E">
        <w:br/>
      </w:r>
      <w:r w:rsidRPr="001E0AF4">
        <w:rPr>
          <w:rStyle w:val="Production"/>
        </w:rPr>
        <w:t>Type</w:t>
      </w:r>
    </w:p>
    <w:p w:rsidR="0044410D" w:rsidRPr="0044410D" w:rsidRDefault="001F37CF" w:rsidP="00903F35">
      <w:r>
        <w:lastRenderedPageBreak/>
        <w:t>Type arguments correspond one-to-one with type parameters of the generic type or function being referenced.</w:t>
      </w:r>
      <w:r w:rsidR="00826D2D">
        <w:t xml:space="preserve"> A type argument list is required to specify exactly one type argument for each corresponding type parameter, and each t</w:t>
      </w:r>
      <w:r>
        <w:t xml:space="preserve">ype argument </w:t>
      </w:r>
      <w:r w:rsidR="00131334">
        <w:t xml:space="preserve">for a constrained type parameter </w:t>
      </w:r>
      <w:r w:rsidR="00826D2D">
        <w:t>is</w:t>
      </w:r>
      <w:r>
        <w:t xml:space="preserve"> required to </w:t>
      </w:r>
      <w:r w:rsidRPr="001F37CF">
        <w:rPr>
          <w:b/>
          <w:i/>
        </w:rPr>
        <w:t>satisfy</w:t>
      </w:r>
      <w:r>
        <w:t xml:space="preserve"> the constraint of </w:t>
      </w:r>
      <w:r w:rsidR="00131334">
        <w:t xml:space="preserve">that </w:t>
      </w:r>
      <w:r>
        <w:t xml:space="preserve">type parameter. </w:t>
      </w:r>
      <w:r w:rsidR="00826D2D">
        <w:t xml:space="preserve">A type argument satisfies a type parameter constraint if the type argument is assignable to (section </w:t>
      </w:r>
      <w:r w:rsidR="00826D2D">
        <w:fldChar w:fldCharType="begin"/>
      </w:r>
      <w:r w:rsidR="00826D2D">
        <w:instrText xml:space="preserve"> REF _Ref330633611 \r \h </w:instrText>
      </w:r>
      <w:r w:rsidR="00826D2D">
        <w:fldChar w:fldCharType="separate"/>
      </w:r>
      <w:r w:rsidR="00A3147C">
        <w:t>3.11.4</w:t>
      </w:r>
      <w:r w:rsidR="00826D2D">
        <w:fldChar w:fldCharType="end"/>
      </w:r>
      <w:r w:rsidR="00826D2D">
        <w:t>) the constraint type once type arguments are substituted for type parameters.</w:t>
      </w:r>
    </w:p>
    <w:p w:rsidR="0044410D" w:rsidRPr="0044410D" w:rsidRDefault="00502123" w:rsidP="00903F35">
      <w:r>
        <w:t>Given the declaration</w:t>
      </w:r>
    </w:p>
    <w:p w:rsidR="0044410D" w:rsidRPr="0044410D" w:rsidRDefault="00903F35" w:rsidP="00903F35">
      <w:pPr>
        <w:pStyle w:val="Code"/>
      </w:pPr>
      <w:r w:rsidRPr="00D54DB2">
        <w:rPr>
          <w:color w:val="0000FF"/>
        </w:rPr>
        <w:t>interface</w:t>
      </w:r>
      <w:r w:rsidRPr="00D54DB2">
        <w:t xml:space="preserve"> G&lt;T</w:t>
      </w:r>
      <w:r w:rsidR="00C6474C" w:rsidRPr="00D54DB2">
        <w:t xml:space="preserve">, </w:t>
      </w:r>
      <w:r w:rsidRPr="00D54DB2">
        <w:t xml:space="preserve">U </w:t>
      </w:r>
      <w:r w:rsidRPr="00D54DB2">
        <w:rPr>
          <w:color w:val="0000FF"/>
        </w:rPr>
        <w:t>extends</w:t>
      </w:r>
      <w:r w:rsidRPr="00D54DB2">
        <w:t xml:space="preserve"> </w:t>
      </w:r>
      <w:r w:rsidR="0028481A" w:rsidRPr="00D54DB2">
        <w:t>Function</w:t>
      </w:r>
      <w:r w:rsidRPr="00D54DB2">
        <w:t>&gt; { }</w:t>
      </w:r>
    </w:p>
    <w:p w:rsidR="0044410D" w:rsidRPr="0044410D" w:rsidRDefault="00502123" w:rsidP="00903F35">
      <w:r>
        <w:t>a type reference of the form</w:t>
      </w:r>
      <w:r w:rsidR="00C6474C">
        <w:t xml:space="preserve"> </w:t>
      </w:r>
      <w:r w:rsidR="008F4735">
        <w:t>'</w:t>
      </w:r>
      <w:r w:rsidR="00C6474C">
        <w:t>G&lt;A, B</w:t>
      </w:r>
      <w:r w:rsidR="0028481A">
        <w:t>&gt;</w:t>
      </w:r>
      <w:r w:rsidR="008F4735">
        <w:t>'</w:t>
      </w:r>
      <w:r w:rsidR="0028481A">
        <w:t xml:space="preserve"> </w:t>
      </w:r>
      <w:r w:rsidR="00C6474C">
        <w:t xml:space="preserve">places no requirements on </w:t>
      </w:r>
      <w:r w:rsidR="008F4735">
        <w:t>'</w:t>
      </w:r>
      <w:r w:rsidR="00C6474C">
        <w:t>A</w:t>
      </w:r>
      <w:r w:rsidR="008F4735">
        <w:t>'</w:t>
      </w:r>
      <w:r w:rsidR="00C6474C">
        <w:t xml:space="preserve"> but requires </w:t>
      </w:r>
      <w:r w:rsidR="008F4735">
        <w:t>'</w:t>
      </w:r>
      <w:r w:rsidR="00C6474C">
        <w:t>B</w:t>
      </w:r>
      <w:r w:rsidR="008F4735">
        <w:t>'</w:t>
      </w:r>
      <w:r w:rsidR="0028481A">
        <w:t xml:space="preserve"> to be assignable to </w:t>
      </w:r>
      <w:r w:rsidR="008F4735">
        <w:t>'</w:t>
      </w:r>
      <w:r w:rsidR="0028481A">
        <w:t>Function</w:t>
      </w:r>
      <w:r w:rsidR="008F4735">
        <w:t>'</w:t>
      </w:r>
      <w:r w:rsidR="0028481A">
        <w:t>.</w:t>
      </w:r>
    </w:p>
    <w:p w:rsidR="0044410D" w:rsidRDefault="00D85F52" w:rsidP="00903F35">
      <w:r>
        <w:t xml:space="preserve">The process of substituting type arguments for type parameters in a generic type or generic signature is known as </w:t>
      </w:r>
      <w:r w:rsidRPr="00D85F52">
        <w:rPr>
          <w:b/>
          <w:i/>
        </w:rPr>
        <w:t>instantiating</w:t>
      </w:r>
      <w:r>
        <w:t xml:space="preserve"> the generic type or signature. Instantiation of a generic type or signature can fail if the supplied type arguments do not satisfy the constr</w:t>
      </w:r>
      <w:r w:rsidR="00C60850">
        <w:t>aints of their corresponding type parameters.</w:t>
      </w:r>
    </w:p>
    <w:p w:rsidR="00856307" w:rsidRDefault="00FC59CC" w:rsidP="00856307">
      <w:pPr>
        <w:pStyle w:val="Heading3"/>
      </w:pPr>
      <w:bookmarkStart w:id="64" w:name="_Ref438213125"/>
      <w:bookmarkStart w:id="65" w:name="_Toc439666154"/>
      <w:r>
        <w:t>This-</w:t>
      </w:r>
      <w:r w:rsidR="00856307">
        <w:t>types</w:t>
      </w:r>
      <w:bookmarkEnd w:id="64"/>
      <w:bookmarkEnd w:id="65"/>
    </w:p>
    <w:p w:rsidR="008326EC" w:rsidRDefault="00AE74A9" w:rsidP="00856307">
      <w:r>
        <w:t xml:space="preserve">Every class and interface has a </w:t>
      </w:r>
      <w:r w:rsidRPr="00AE74A9">
        <w:rPr>
          <w:b/>
          <w:i/>
        </w:rPr>
        <w:t>this-type</w:t>
      </w:r>
      <w:r>
        <w:t xml:space="preserve"> that represents the </w:t>
      </w:r>
      <w:r w:rsidR="006857A8">
        <w:t xml:space="preserve">actual </w:t>
      </w:r>
      <w:r>
        <w:t>type of instances of the class or interface</w:t>
      </w:r>
      <w:r w:rsidR="000F2CB8">
        <w:t xml:space="preserve"> within the declaration of the class or interface</w:t>
      </w:r>
      <w:r>
        <w:t>.</w:t>
      </w:r>
      <w:r w:rsidR="008326EC">
        <w:t xml:space="preserve"> The this-type is referenced using the keyword </w:t>
      </w:r>
      <w:r w:rsidR="008326EC" w:rsidRPr="008326EC">
        <w:rPr>
          <w:rStyle w:val="CodeFragment"/>
        </w:rPr>
        <w:t>this</w:t>
      </w:r>
      <w:r w:rsidR="008326EC">
        <w:t xml:space="preserve"> in a type position.</w:t>
      </w:r>
      <w:r>
        <w:t xml:space="preserve"> Within </w:t>
      </w:r>
      <w:r w:rsidR="000D3775">
        <w:t xml:space="preserve">instance </w:t>
      </w:r>
      <w:r>
        <w:t xml:space="preserve">methods </w:t>
      </w:r>
      <w:r w:rsidR="003276B6">
        <w:t xml:space="preserve">and constructors </w:t>
      </w:r>
      <w:r>
        <w:t xml:space="preserve">of a class, the type of the expression </w:t>
      </w:r>
      <w:r w:rsidRPr="00AE74A9">
        <w:rPr>
          <w:rStyle w:val="CodeFragment"/>
        </w:rPr>
        <w:t>this</w:t>
      </w:r>
      <w:r>
        <w:t xml:space="preserve"> (section </w:t>
      </w:r>
      <w:r>
        <w:fldChar w:fldCharType="begin"/>
      </w:r>
      <w:r>
        <w:instrText xml:space="preserve"> REF _Ref369931928 \r \h </w:instrText>
      </w:r>
      <w:r>
        <w:fldChar w:fldCharType="separate"/>
      </w:r>
      <w:r w:rsidR="00A3147C">
        <w:t>4.2</w:t>
      </w:r>
      <w:r>
        <w:fldChar w:fldCharType="end"/>
      </w:r>
      <w:r>
        <w:t>)</w:t>
      </w:r>
      <w:r w:rsidR="008326EC">
        <w:t xml:space="preserve"> is the this-type of the class.</w:t>
      </w:r>
    </w:p>
    <w:p w:rsidR="00AF338B" w:rsidRDefault="008326EC" w:rsidP="00856307">
      <w:r>
        <w:t>C</w:t>
      </w:r>
      <w:r w:rsidR="00AE74A9">
        <w:t>lasses and inte</w:t>
      </w:r>
      <w:r>
        <w:t>rfaces support inheritance and therefore</w:t>
      </w:r>
      <w:r w:rsidR="00AE74A9">
        <w:t xml:space="preserve"> the instance represented by </w:t>
      </w:r>
      <w:r w:rsidR="00AE74A9" w:rsidRPr="00AE74A9">
        <w:rPr>
          <w:rStyle w:val="CodeFragment"/>
        </w:rPr>
        <w:t>this</w:t>
      </w:r>
      <w:r w:rsidR="00AE74A9">
        <w:t xml:space="preserve"> in a method isn't necessarily an instance of the containing class—it may in fact be an instance of a derived class or interface.</w:t>
      </w:r>
      <w:r>
        <w:t xml:space="preserve"> To model this relationship, t</w:t>
      </w:r>
      <w:r w:rsidR="009519A3">
        <w:t xml:space="preserve">he this-type of a class or interface is classified as a type parameter. Unlike other type parameters, it is not possible to explicitly pass a type argument for a this-type. Instead, in a type reference to a class or interface type, the type reference </w:t>
      </w:r>
      <w:r w:rsidR="009519A3" w:rsidRPr="009519A3">
        <w:rPr>
          <w:i/>
        </w:rPr>
        <w:t>itself</w:t>
      </w:r>
      <w:r w:rsidR="009519A3">
        <w:t xml:space="preserve"> is </w:t>
      </w:r>
      <w:r w:rsidR="003276B6">
        <w:t xml:space="preserve">implicitly </w:t>
      </w:r>
      <w:r w:rsidR="009519A3">
        <w:t>passed as a type argument for the this-type.</w:t>
      </w:r>
      <w:r w:rsidR="00FB530D">
        <w:t xml:space="preserve"> For</w:t>
      </w:r>
      <w:r w:rsidR="00AF338B">
        <w:t xml:space="preserve"> example:</w:t>
      </w:r>
    </w:p>
    <w:p w:rsidR="00AF338B" w:rsidRDefault="00AF338B" w:rsidP="00AF338B">
      <w:pPr>
        <w:pStyle w:val="Code"/>
      </w:pPr>
      <w:r>
        <w:t>class A {</w:t>
      </w:r>
      <w:r>
        <w:br/>
        <w:t xml:space="preserve">    foo() {</w:t>
      </w:r>
      <w:r>
        <w:br/>
        <w:t xml:space="preserve">        return this;</w:t>
      </w:r>
      <w:r>
        <w:br/>
        <w:t xml:space="preserve">    }</w:t>
      </w:r>
      <w:r>
        <w:br/>
        <w:t>}</w:t>
      </w:r>
    </w:p>
    <w:p w:rsidR="00AF338B" w:rsidRDefault="00AF338B" w:rsidP="00AF338B">
      <w:pPr>
        <w:pStyle w:val="Code"/>
      </w:pPr>
      <w:r>
        <w:t>class B extends A {</w:t>
      </w:r>
      <w:r>
        <w:br/>
        <w:t xml:space="preserve">    bar()</w:t>
      </w:r>
      <w:r w:rsidR="00C24F8D">
        <w:t xml:space="preserve"> </w:t>
      </w:r>
      <w:r>
        <w:t>{</w:t>
      </w:r>
      <w:r>
        <w:br/>
        <w:t xml:space="preserve">        return this;</w:t>
      </w:r>
      <w:r>
        <w:br/>
        <w:t xml:space="preserve">    }</w:t>
      </w:r>
      <w:r>
        <w:br/>
        <w:t>}</w:t>
      </w:r>
    </w:p>
    <w:p w:rsidR="00AF338B" w:rsidRDefault="00AF338B" w:rsidP="00AF338B">
      <w:pPr>
        <w:pStyle w:val="Code"/>
      </w:pPr>
      <w:r>
        <w:t>let b: B;</w:t>
      </w:r>
      <w:r>
        <w:br/>
        <w:t>let x = b.foo().bar();  // Fluent pattern works, type of x is B</w:t>
      </w:r>
    </w:p>
    <w:p w:rsidR="008326EC" w:rsidRPr="00C24F8D" w:rsidRDefault="00C24F8D" w:rsidP="00856307">
      <w:r w:rsidRPr="00C24F8D">
        <w:lastRenderedPageBreak/>
        <w:t xml:space="preserve">In the declaration of </w:t>
      </w:r>
      <w:r w:rsidRPr="00C24F8D">
        <w:rPr>
          <w:rStyle w:val="CodeFragment"/>
        </w:rPr>
        <w:t>b</w:t>
      </w:r>
      <w:r w:rsidRPr="00C24F8D">
        <w:t xml:space="preserve"> above, the type</w:t>
      </w:r>
      <w:r w:rsidR="00FB530D">
        <w:t xml:space="preserve"> reference</w:t>
      </w:r>
      <w:r w:rsidRPr="00C24F8D">
        <w:t xml:space="preserve"> </w:t>
      </w:r>
      <w:r w:rsidRPr="00C24F8D">
        <w:rPr>
          <w:rStyle w:val="CodeFragment"/>
        </w:rPr>
        <w:t>B</w:t>
      </w:r>
      <w:r w:rsidRPr="00C24F8D">
        <w:t xml:space="preserve"> </w:t>
      </w:r>
      <w:r w:rsidR="00A36449">
        <w:t>is itself passed as a type argument for B's this-type</w:t>
      </w:r>
      <w:r w:rsidR="00FB530D">
        <w:t xml:space="preserve">. Thus, the </w:t>
      </w:r>
      <w:r w:rsidR="00A36449">
        <w:t>r</w:t>
      </w:r>
      <w:r w:rsidRPr="00C24F8D">
        <w:t>eferen</w:t>
      </w:r>
      <w:r w:rsidR="00A36449">
        <w:t>ced type is</w:t>
      </w:r>
      <w:r w:rsidRPr="00C24F8D">
        <w:t xml:space="preserve"> an instantiation of </w:t>
      </w:r>
      <w:r w:rsidR="008326EC">
        <w:t xml:space="preserve">class </w:t>
      </w:r>
      <w:r w:rsidRPr="00C24F8D">
        <w:rPr>
          <w:rStyle w:val="CodeFragment"/>
        </w:rPr>
        <w:t>B</w:t>
      </w:r>
      <w:r w:rsidRPr="00C24F8D">
        <w:t xml:space="preserve"> where</w:t>
      </w:r>
      <w:r w:rsidR="008326EC">
        <w:t xml:space="preserve"> all occurrences of the type</w:t>
      </w:r>
      <w:r w:rsidRPr="00C24F8D">
        <w:t xml:space="preserve"> </w:t>
      </w:r>
      <w:r w:rsidRPr="008326EC">
        <w:rPr>
          <w:rStyle w:val="CodeFragment"/>
        </w:rPr>
        <w:t>this</w:t>
      </w:r>
      <w:r w:rsidRPr="00C24F8D">
        <w:t xml:space="preserve"> </w:t>
      </w:r>
      <w:r w:rsidR="008326EC">
        <w:t>are</w:t>
      </w:r>
      <w:r w:rsidRPr="00C24F8D">
        <w:t xml:space="preserve"> replaced with </w:t>
      </w:r>
      <w:r w:rsidRPr="00C24F8D">
        <w:rPr>
          <w:rStyle w:val="CodeFragment"/>
        </w:rPr>
        <w:t>B</w:t>
      </w:r>
      <w:r w:rsidR="00FB530D">
        <w:t xml:space="preserve">, and for that reason </w:t>
      </w:r>
      <w:r w:rsidRPr="00C24F8D">
        <w:t xml:space="preserve">the </w:t>
      </w:r>
      <w:r w:rsidRPr="00C24F8D">
        <w:rPr>
          <w:rStyle w:val="CodeFragment"/>
        </w:rPr>
        <w:t>foo</w:t>
      </w:r>
      <w:r w:rsidRPr="00C24F8D">
        <w:t xml:space="preserve"> method of </w:t>
      </w:r>
      <w:r w:rsidRPr="00C24F8D">
        <w:rPr>
          <w:rStyle w:val="CodeFragment"/>
        </w:rPr>
        <w:t>B</w:t>
      </w:r>
      <w:r w:rsidRPr="00C24F8D">
        <w:t xml:space="preserve"> actually returns </w:t>
      </w:r>
      <w:r w:rsidRPr="00C24F8D">
        <w:rPr>
          <w:rStyle w:val="CodeFragment"/>
        </w:rPr>
        <w:t>B</w:t>
      </w:r>
      <w:r w:rsidRPr="00C24F8D">
        <w:t xml:space="preserve"> (as opposed to </w:t>
      </w:r>
      <w:r w:rsidRPr="00C24F8D">
        <w:rPr>
          <w:rStyle w:val="CodeFragment"/>
        </w:rPr>
        <w:t>A</w:t>
      </w:r>
      <w:r w:rsidRPr="00C24F8D">
        <w:t>).</w:t>
      </w:r>
    </w:p>
    <w:p w:rsidR="00133D33" w:rsidRPr="00856307" w:rsidRDefault="00133D33" w:rsidP="00856307">
      <w:r>
        <w:t xml:space="preserve">The this-type of a given class or interface type </w:t>
      </w:r>
      <w:r w:rsidR="00AF338B" w:rsidRPr="00AF338B">
        <w:rPr>
          <w:i/>
        </w:rPr>
        <w:t>C</w:t>
      </w:r>
      <w:r>
        <w:t xml:space="preserve"> </w:t>
      </w:r>
      <w:r w:rsidR="00AF338B">
        <w:t>implicitly has</w:t>
      </w:r>
      <w:r>
        <w:t xml:space="preserve"> a constraint consisting of a type reference to </w:t>
      </w:r>
      <w:r w:rsidR="00AF338B" w:rsidRPr="00AF338B">
        <w:rPr>
          <w:i/>
        </w:rPr>
        <w:t>C</w:t>
      </w:r>
      <w:r>
        <w:t xml:space="preserve"> with </w:t>
      </w:r>
      <w:r w:rsidR="00AF338B" w:rsidRPr="00AF338B">
        <w:rPr>
          <w:i/>
        </w:rPr>
        <w:t>C</w:t>
      </w:r>
      <w:r>
        <w:t>'s own type parameters passed as type arguments and with that type reference passed as the</w:t>
      </w:r>
      <w:r w:rsidR="00AF338B">
        <w:t xml:space="preserve"> type</w:t>
      </w:r>
      <w:r>
        <w:t xml:space="preserve"> argument for </w:t>
      </w:r>
      <w:r w:rsidR="00AF338B">
        <w:t xml:space="preserve">the </w:t>
      </w:r>
      <w:r>
        <w:t>this</w:t>
      </w:r>
      <w:r w:rsidR="00AF338B">
        <w:t>-type</w:t>
      </w:r>
      <w:r>
        <w:t>.</w:t>
      </w:r>
    </w:p>
    <w:p w:rsidR="0044410D" w:rsidRPr="0044410D" w:rsidRDefault="0099780D" w:rsidP="0099780D">
      <w:pPr>
        <w:pStyle w:val="Heading2"/>
      </w:pPr>
      <w:bookmarkStart w:id="66" w:name="_Ref349736654"/>
      <w:bookmarkStart w:id="67" w:name="_Toc439666155"/>
      <w:r>
        <w:t>Named Types</w:t>
      </w:r>
      <w:bookmarkEnd w:id="66"/>
      <w:bookmarkEnd w:id="67"/>
    </w:p>
    <w:p w:rsidR="0044410D" w:rsidRPr="0044410D" w:rsidRDefault="00756251" w:rsidP="0099780D">
      <w:r>
        <w:t>Class</w:t>
      </w:r>
      <w:r w:rsidR="005D17F7">
        <w:t>es</w:t>
      </w:r>
      <w:r w:rsidR="003B72F7">
        <w:t>, interface</w:t>
      </w:r>
      <w:r w:rsidR="005D17F7">
        <w:t xml:space="preserve">s, </w:t>
      </w:r>
      <w:r w:rsidR="003B72F7">
        <w:t>enum</w:t>
      </w:r>
      <w:r w:rsidR="005D17F7">
        <w:t>s, and type aliases</w:t>
      </w:r>
      <w:r>
        <w:t xml:space="preserve"> are </w:t>
      </w:r>
      <w:r w:rsidRPr="00756251">
        <w:rPr>
          <w:b/>
          <w:i/>
        </w:rPr>
        <w:t>named types</w:t>
      </w:r>
      <w:r>
        <w:t xml:space="preserve"> that are introduced through c</w:t>
      </w:r>
      <w:r w:rsidR="0099780D">
        <w:t xml:space="preserve">lass declarations (section </w:t>
      </w:r>
      <w:r w:rsidR="0099780D">
        <w:fldChar w:fldCharType="begin"/>
      </w:r>
      <w:r w:rsidR="0099780D">
        <w:instrText xml:space="preserve"> REF _Ref325089073 \r \h </w:instrText>
      </w:r>
      <w:r w:rsidR="0099780D">
        <w:fldChar w:fldCharType="separate"/>
      </w:r>
      <w:r w:rsidR="00A3147C">
        <w:t>8.1</w:t>
      </w:r>
      <w:r w:rsidR="0099780D">
        <w:fldChar w:fldCharType="end"/>
      </w:r>
      <w:r w:rsidR="0099780D">
        <w:t>)</w:t>
      </w:r>
      <w:r w:rsidR="003B72F7">
        <w:t>,</w:t>
      </w:r>
      <w:r w:rsidR="0099780D">
        <w:t xml:space="preserve"> interface declarations (section </w:t>
      </w:r>
      <w:r w:rsidR="0099780D">
        <w:fldChar w:fldCharType="begin"/>
      </w:r>
      <w:r w:rsidR="0099780D">
        <w:instrText xml:space="preserve"> REF _Ref325089130 \r \h </w:instrText>
      </w:r>
      <w:r w:rsidR="0099780D">
        <w:fldChar w:fldCharType="separate"/>
      </w:r>
      <w:r w:rsidR="00A3147C">
        <w:t>7.1</w:t>
      </w:r>
      <w:r w:rsidR="0099780D">
        <w:fldChar w:fldCharType="end"/>
      </w:r>
      <w:r w:rsidR="0099780D">
        <w:t>)</w:t>
      </w:r>
      <w:r w:rsidR="003B72F7">
        <w:t>, enum declarations (</w:t>
      </w:r>
      <w:r w:rsidR="003B72F7">
        <w:fldChar w:fldCharType="begin"/>
      </w:r>
      <w:r w:rsidR="003B72F7">
        <w:instrText xml:space="preserve"> REF _Ref350701399 \r \h </w:instrText>
      </w:r>
      <w:r w:rsidR="003B72F7">
        <w:fldChar w:fldCharType="separate"/>
      </w:r>
      <w:r w:rsidR="00A3147C">
        <w:t>9.1</w:t>
      </w:r>
      <w:r w:rsidR="003B72F7">
        <w:fldChar w:fldCharType="end"/>
      </w:r>
      <w:r w:rsidR="003B72F7">
        <w:t>)</w:t>
      </w:r>
      <w:r w:rsidR="005D17F7">
        <w:t xml:space="preserve">, and type alias declarations (section </w:t>
      </w:r>
      <w:r w:rsidR="005D17F7">
        <w:fldChar w:fldCharType="begin"/>
      </w:r>
      <w:r w:rsidR="005D17F7">
        <w:instrText xml:space="preserve"> REF _Ref402267834 \r \h </w:instrText>
      </w:r>
      <w:r w:rsidR="005D17F7">
        <w:fldChar w:fldCharType="separate"/>
      </w:r>
      <w:r w:rsidR="00A3147C">
        <w:t>3.10</w:t>
      </w:r>
      <w:r w:rsidR="005D17F7">
        <w:fldChar w:fldCharType="end"/>
      </w:r>
      <w:r w:rsidR="005D17F7">
        <w:t>)</w:t>
      </w:r>
      <w:r w:rsidR="00834DD9">
        <w:t xml:space="preserve">. </w:t>
      </w:r>
      <w:r w:rsidR="00B232B8">
        <w:t xml:space="preserve">Classes, </w:t>
      </w:r>
      <w:r w:rsidR="003B72F7">
        <w:t>interface</w:t>
      </w:r>
      <w:r w:rsidR="00B232B8">
        <w:t>s, and type aliases</w:t>
      </w:r>
      <w:r w:rsidR="0099780D">
        <w:t xml:space="preserve"> may have type parameters and are then called </w:t>
      </w:r>
      <w:r w:rsidR="0099780D" w:rsidRPr="00474151">
        <w:rPr>
          <w:b/>
          <w:i/>
        </w:rPr>
        <w:t>generic types</w:t>
      </w:r>
      <w:r w:rsidR="0099780D">
        <w:t xml:space="preserve">. </w:t>
      </w:r>
      <w:r w:rsidR="00834DD9">
        <w:t xml:space="preserve">Conversely, named types without type parameters are called </w:t>
      </w:r>
      <w:r w:rsidR="00834DD9" w:rsidRPr="00834DD9">
        <w:rPr>
          <w:b/>
          <w:i/>
        </w:rPr>
        <w:t>non-generic types</w:t>
      </w:r>
      <w:r w:rsidR="00834DD9">
        <w:t>.</w:t>
      </w:r>
    </w:p>
    <w:p w:rsidR="0044410D" w:rsidRPr="0044410D" w:rsidRDefault="00960DC5" w:rsidP="0099780D">
      <w:r>
        <w:t xml:space="preserve">Interface declarations only introduce named types, whereas class declarations introduce named types </w:t>
      </w:r>
      <w:r w:rsidRPr="00F21F70">
        <w:rPr>
          <w:i/>
        </w:rPr>
        <w:t>and</w:t>
      </w:r>
      <w:r>
        <w:t xml:space="preserve"> constructor functions that create instances of implementations of those </w:t>
      </w:r>
      <w:r w:rsidR="007065C4">
        <w:t>named types</w:t>
      </w:r>
      <w:r>
        <w:t>. The named types introduced by class and interface declarations have only minor differences (class</w:t>
      </w:r>
      <w:r w:rsidR="007065C4">
        <w:t>es</w:t>
      </w:r>
      <w:r>
        <w:t xml:space="preserve"> can</w:t>
      </w:r>
      <w:r w:rsidR="008F4735">
        <w:t>'</w:t>
      </w:r>
      <w:r>
        <w:t xml:space="preserve">t </w:t>
      </w:r>
      <w:r w:rsidR="007065C4">
        <w:t>declare</w:t>
      </w:r>
      <w:r>
        <w:t xml:space="preserve"> optional members and interface</w:t>
      </w:r>
      <w:r w:rsidR="007065C4">
        <w:t>s</w:t>
      </w:r>
      <w:r>
        <w:t xml:space="preserve"> can</w:t>
      </w:r>
      <w:r w:rsidR="008F4735">
        <w:t>'</w:t>
      </w:r>
      <w:r>
        <w:t xml:space="preserve">t </w:t>
      </w:r>
      <w:r w:rsidR="007065C4">
        <w:t>declare</w:t>
      </w:r>
      <w:r>
        <w:t xml:space="preserve"> private </w:t>
      </w:r>
      <w:r w:rsidR="000D49B1">
        <w:t xml:space="preserve">or protected </w:t>
      </w:r>
      <w:r>
        <w:t>members) and are in most contexts interchangeable. In particular, class declarations with only public</w:t>
      </w:r>
      <w:r w:rsidR="007065C4">
        <w:t xml:space="preserve"> members introduce named </w:t>
      </w:r>
      <w:r>
        <w:t>types that function exactly like</w:t>
      </w:r>
      <w:r w:rsidR="007065C4">
        <w:t xml:space="preserve"> those created by interface declarations.</w:t>
      </w:r>
    </w:p>
    <w:p w:rsidR="0044410D" w:rsidRPr="0044410D" w:rsidRDefault="00473D71" w:rsidP="00473D71">
      <w:r>
        <w:t xml:space="preserve">Named types are referenced through </w:t>
      </w:r>
      <w:r w:rsidRPr="00474151">
        <w:rPr>
          <w:b/>
          <w:i/>
        </w:rPr>
        <w:t>type references</w:t>
      </w:r>
      <w:r>
        <w:t xml:space="preserve"> (section </w:t>
      </w:r>
      <w:r>
        <w:fldChar w:fldCharType="begin"/>
      </w:r>
      <w:r>
        <w:instrText xml:space="preserve"> REF _Ref343165311 \r \h </w:instrText>
      </w:r>
      <w:r>
        <w:fldChar w:fldCharType="separate"/>
      </w:r>
      <w:r w:rsidR="00A3147C">
        <w:t>3.8.2</w:t>
      </w:r>
      <w:r>
        <w:fldChar w:fldCharType="end"/>
      </w:r>
      <w:r>
        <w:t>) that specify a type name and, if applicable, the type arguments to be substituted for the type parameters of the named type.</w:t>
      </w:r>
    </w:p>
    <w:p w:rsidR="0044410D" w:rsidRPr="0044410D" w:rsidRDefault="00834DD9" w:rsidP="0099780D">
      <w:r>
        <w:t>Named t</w:t>
      </w:r>
      <w:r w:rsidR="008C0222">
        <w:t>ypes are technically not types—</w:t>
      </w:r>
      <w:r>
        <w:t xml:space="preserve">only </w:t>
      </w:r>
      <w:r w:rsidRPr="00834DD9">
        <w:rPr>
          <w:i/>
        </w:rPr>
        <w:t>references</w:t>
      </w:r>
      <w:r>
        <w:t xml:space="preserve"> to named types are. This distinction is particularly e</w:t>
      </w:r>
      <w:r w:rsidR="00F1328F">
        <w:t xml:space="preserve">vident with generic types: Generic types </w:t>
      </w:r>
      <w:r>
        <w:t xml:space="preserve">are </w:t>
      </w:r>
      <w:r w:rsidR="008F4735">
        <w:t>"</w:t>
      </w:r>
      <w:r>
        <w:t>templates</w:t>
      </w:r>
      <w:r w:rsidR="008F4735">
        <w:t>"</w:t>
      </w:r>
      <w:r>
        <w:t xml:space="preserve"> from which multiple </w:t>
      </w:r>
      <w:r w:rsidR="00960DC5" w:rsidRPr="00960DC5">
        <w:rPr>
          <w:i/>
        </w:rPr>
        <w:t>actual</w:t>
      </w:r>
      <w:r>
        <w:t xml:space="preserve"> types </w:t>
      </w:r>
      <w:r w:rsidR="00960DC5">
        <w:t>can</w:t>
      </w:r>
      <w:r>
        <w:t xml:space="preserve"> be </w:t>
      </w:r>
      <w:r w:rsidR="00077C85">
        <w:t>created</w:t>
      </w:r>
      <w:r w:rsidR="0099780D">
        <w:t xml:space="preserve"> by </w:t>
      </w:r>
      <w:r w:rsidR="0099780D" w:rsidRPr="00834DD9">
        <w:t>writing type references</w:t>
      </w:r>
      <w:r>
        <w:t xml:space="preserve"> </w:t>
      </w:r>
      <w:r w:rsidR="0099780D" w:rsidRPr="00834DD9">
        <w:t>that s</w:t>
      </w:r>
      <w:r w:rsidR="0099780D">
        <w:t xml:space="preserve">upply type arguments to substitute in place of the </w:t>
      </w:r>
      <w:r>
        <w:t>generic type</w:t>
      </w:r>
      <w:r w:rsidR="008F4735">
        <w:t>'</w:t>
      </w:r>
      <w:r>
        <w:t>s type parameters.</w:t>
      </w:r>
      <w:r w:rsidR="00F1328F">
        <w:t xml:space="preserve"> </w:t>
      </w:r>
      <w:r w:rsidR="009455BF">
        <w:t xml:space="preserve">This substitution process is known as </w:t>
      </w:r>
      <w:r w:rsidR="009455BF" w:rsidRPr="009455BF">
        <w:rPr>
          <w:b/>
          <w:i/>
        </w:rPr>
        <w:t>instantiating</w:t>
      </w:r>
      <w:r w:rsidR="009455BF">
        <w:t xml:space="preserve"> a generic type</w:t>
      </w:r>
      <w:r w:rsidR="0022526F">
        <w:t>. O</w:t>
      </w:r>
      <w:r w:rsidR="009455BF">
        <w:t>nly once a</w:t>
      </w:r>
      <w:r w:rsidR="00F1328F">
        <w:t xml:space="preserve"> generic type </w:t>
      </w:r>
      <w:r w:rsidR="009455BF">
        <w:t xml:space="preserve">is instantiated does it </w:t>
      </w:r>
      <w:r w:rsidR="00F1328F">
        <w:t>denote an actual type.</w:t>
      </w:r>
    </w:p>
    <w:p w:rsidR="0044410D" w:rsidRPr="0044410D" w:rsidRDefault="0099780D" w:rsidP="00960DC5">
      <w:r>
        <w:rPr>
          <w:highlight w:val="white"/>
        </w:rPr>
        <w:t>TypeScri</w:t>
      </w:r>
      <w:r w:rsidR="008C0222">
        <w:rPr>
          <w:highlight w:val="white"/>
        </w:rPr>
        <w:t>pt has a structural type system,</w:t>
      </w:r>
      <w:r>
        <w:rPr>
          <w:highlight w:val="white"/>
        </w:rPr>
        <w:t xml:space="preserve"> </w:t>
      </w:r>
      <w:r w:rsidR="008C0222">
        <w:rPr>
          <w:highlight w:val="white"/>
        </w:rPr>
        <w:t xml:space="preserve">and therefore </w:t>
      </w:r>
      <w:r>
        <w:rPr>
          <w:highlight w:val="white"/>
        </w:rPr>
        <w:t>a</w:t>
      </w:r>
      <w:r w:rsidR="00077C85">
        <w:rPr>
          <w:highlight w:val="white"/>
        </w:rPr>
        <w:t>n instantiation of</w:t>
      </w:r>
      <w:r>
        <w:rPr>
          <w:highlight w:val="white"/>
        </w:rPr>
        <w:t xml:space="preserve"> a generic type is indistinguishable from an equivalent manually written expansion</w:t>
      </w:r>
      <w:r w:rsidR="00960DC5">
        <w:rPr>
          <w:highlight w:val="white"/>
        </w:rPr>
        <w:t>. For example, given the declaration</w:t>
      </w:r>
    </w:p>
    <w:p w:rsidR="0044410D" w:rsidRPr="00D54DB2" w:rsidRDefault="00960DC5" w:rsidP="00960DC5">
      <w:pPr>
        <w:pStyle w:val="Code"/>
      </w:pPr>
      <w:r w:rsidRPr="00D54DB2">
        <w:rPr>
          <w:color w:val="0000FF"/>
        </w:rPr>
        <w:t>interface</w:t>
      </w:r>
      <w:r w:rsidRPr="00D54DB2">
        <w:t xml:space="preserve"> Pair&lt;T1, T2&gt; { first: T1; second: T2; }</w:t>
      </w:r>
    </w:p>
    <w:p w:rsidR="0044410D" w:rsidRPr="0044410D" w:rsidRDefault="00960DC5" w:rsidP="00960DC5">
      <w:pPr>
        <w:rPr>
          <w:highlight w:val="white"/>
        </w:rPr>
      </w:pPr>
      <w:r>
        <w:rPr>
          <w:highlight w:val="white"/>
        </w:rPr>
        <w:t>the type</w:t>
      </w:r>
      <w:r w:rsidR="00211EA2">
        <w:rPr>
          <w:highlight w:val="white"/>
        </w:rPr>
        <w:t xml:space="preserve"> reference</w:t>
      </w:r>
    </w:p>
    <w:p w:rsidR="0044410D" w:rsidRPr="00D54DB2" w:rsidRDefault="00960DC5" w:rsidP="00960DC5">
      <w:pPr>
        <w:pStyle w:val="Code"/>
      </w:pPr>
      <w:r w:rsidRPr="00D54DB2">
        <w:t>Pair&lt;</w:t>
      </w:r>
      <w:r w:rsidRPr="00D54DB2">
        <w:rPr>
          <w:color w:val="0000FF"/>
        </w:rPr>
        <w:t>string</w:t>
      </w:r>
      <w:r w:rsidRPr="00D54DB2">
        <w:t>, Entity&gt;</w:t>
      </w:r>
    </w:p>
    <w:p w:rsidR="0044410D" w:rsidRPr="0044410D" w:rsidRDefault="00960DC5" w:rsidP="00960DC5">
      <w:pPr>
        <w:rPr>
          <w:highlight w:val="white"/>
        </w:rPr>
      </w:pPr>
      <w:r>
        <w:rPr>
          <w:highlight w:val="white"/>
        </w:rPr>
        <w:t>is indistinguishable from the type</w:t>
      </w:r>
    </w:p>
    <w:p w:rsidR="0044410D" w:rsidRPr="00D54DB2" w:rsidRDefault="00960DC5" w:rsidP="00E43598">
      <w:pPr>
        <w:pStyle w:val="Code"/>
      </w:pPr>
      <w:r w:rsidRPr="00D54DB2">
        <w:t xml:space="preserve">{ first: </w:t>
      </w:r>
      <w:r w:rsidRPr="00D54DB2">
        <w:rPr>
          <w:color w:val="0000FF"/>
        </w:rPr>
        <w:t>string</w:t>
      </w:r>
      <w:r w:rsidRPr="00D54DB2">
        <w:t>; second: Entity; }</w:t>
      </w:r>
    </w:p>
    <w:p w:rsidR="0044410D" w:rsidRPr="0044410D" w:rsidRDefault="0068514E" w:rsidP="0068514E">
      <w:pPr>
        <w:pStyle w:val="Heading2"/>
      </w:pPr>
      <w:bookmarkStart w:id="68" w:name="_Ref319139856"/>
      <w:bookmarkStart w:id="69" w:name="_Toc439666156"/>
      <w:r>
        <w:lastRenderedPageBreak/>
        <w:t>Specifying Types</w:t>
      </w:r>
      <w:bookmarkEnd w:id="68"/>
      <w:bookmarkEnd w:id="69"/>
    </w:p>
    <w:p w:rsidR="0044410D" w:rsidRPr="0044410D" w:rsidRDefault="0068514E" w:rsidP="0068514E">
      <w:r>
        <w:t xml:space="preserve">Types are specified either by </w:t>
      </w:r>
      <w:r w:rsidR="00F4303E">
        <w:t xml:space="preserve">referencing their keyword or </w:t>
      </w:r>
      <w:r w:rsidR="00D5602B">
        <w:t xml:space="preserve">name, </w:t>
      </w:r>
      <w:r>
        <w:t xml:space="preserve">or by writing </w:t>
      </w:r>
      <w:r w:rsidR="00BB2AE9">
        <w:t xml:space="preserve">object </w:t>
      </w:r>
      <w:r>
        <w:t>type literals</w:t>
      </w:r>
      <w:r w:rsidR="00BE59C5">
        <w:t>, array type literals, tuple type literals</w:t>
      </w:r>
      <w:r w:rsidR="00BB2AE9">
        <w:t>, function</w:t>
      </w:r>
      <w:r w:rsidR="00BE59C5">
        <w:t xml:space="preserve"> type literals, constructor type literals</w:t>
      </w:r>
      <w:r w:rsidR="00BB2AE9">
        <w:t>, or type queries</w:t>
      </w:r>
      <w:r>
        <w:t>.</w:t>
      </w:r>
    </w:p>
    <w:p w:rsidR="002958CF" w:rsidRPr="00E05B31" w:rsidRDefault="002958CF" w:rsidP="002958CF">
      <w:pPr>
        <w:pStyle w:val="Grammar"/>
      </w:pPr>
      <w:r w:rsidRPr="002958CF">
        <w:rPr>
          <w:rStyle w:val="Production"/>
        </w:rPr>
        <w:t>Type:</w:t>
      </w:r>
      <w:r>
        <w:br/>
      </w:r>
      <w:r w:rsidR="00401107">
        <w:rPr>
          <w:rStyle w:val="Production"/>
        </w:rPr>
        <w:t>UnionOrIntersectionOr</w:t>
      </w:r>
      <w:r w:rsidRPr="002958CF">
        <w:rPr>
          <w:rStyle w:val="Production"/>
        </w:rPr>
        <w:t>PrimaryType</w:t>
      </w:r>
      <w:r>
        <w:br/>
      </w:r>
      <w:r w:rsidRPr="002958CF">
        <w:rPr>
          <w:rStyle w:val="Production"/>
        </w:rPr>
        <w:t>FunctionType</w:t>
      </w:r>
      <w:r>
        <w:br/>
      </w:r>
      <w:r w:rsidRPr="002958CF">
        <w:rPr>
          <w:rStyle w:val="Production"/>
        </w:rPr>
        <w:t>ConstructorType</w:t>
      </w:r>
    </w:p>
    <w:p w:rsidR="00401107" w:rsidRDefault="00401107" w:rsidP="00401107">
      <w:pPr>
        <w:pStyle w:val="Grammar"/>
      </w:pPr>
      <w:r w:rsidRPr="00401107">
        <w:rPr>
          <w:rStyle w:val="Production"/>
        </w:rPr>
        <w:t>UnionOrIntersectionOrPrimaryType:</w:t>
      </w:r>
      <w:r>
        <w:br/>
      </w:r>
      <w:r w:rsidRPr="00401107">
        <w:rPr>
          <w:rStyle w:val="Production"/>
        </w:rPr>
        <w:t>UnionType</w:t>
      </w:r>
      <w:r>
        <w:br/>
      </w:r>
      <w:r w:rsidRPr="00401107">
        <w:rPr>
          <w:rStyle w:val="Production"/>
        </w:rPr>
        <w:t>IntersectionOrPrimaryType</w:t>
      </w:r>
    </w:p>
    <w:p w:rsidR="00401107" w:rsidRPr="00401107" w:rsidRDefault="00401107" w:rsidP="00401107">
      <w:pPr>
        <w:pStyle w:val="Grammar"/>
      </w:pPr>
      <w:r w:rsidRPr="00401107">
        <w:rPr>
          <w:rStyle w:val="Production"/>
        </w:rPr>
        <w:t>IntersectionOrPrimaryType:</w:t>
      </w:r>
      <w:r>
        <w:br/>
      </w:r>
      <w:r w:rsidRPr="00401107">
        <w:rPr>
          <w:rStyle w:val="Production"/>
        </w:rPr>
        <w:t>IntersectionType</w:t>
      </w:r>
      <w:r>
        <w:br/>
      </w:r>
      <w:r w:rsidRPr="00401107">
        <w:rPr>
          <w:rStyle w:val="Production"/>
        </w:rPr>
        <w:t>PrimaryType</w:t>
      </w:r>
    </w:p>
    <w:p w:rsidR="004C5365" w:rsidRPr="00C7333A" w:rsidRDefault="00E05B31" w:rsidP="004C5365">
      <w:pPr>
        <w:pStyle w:val="Grammar"/>
      </w:pPr>
      <w:r>
        <w:rPr>
          <w:rStyle w:val="Production"/>
        </w:rPr>
        <w:t>Primary</w:t>
      </w:r>
      <w:r w:rsidR="000A663E" w:rsidRPr="00DB544C">
        <w:rPr>
          <w:rStyle w:val="Production"/>
        </w:rPr>
        <w:t>Type:</w:t>
      </w:r>
      <w:r w:rsidR="0048218E" w:rsidRPr="0048218E">
        <w:br/>
      </w:r>
      <w:r w:rsidR="002958CF">
        <w:rPr>
          <w:rStyle w:val="Production"/>
        </w:rPr>
        <w:t>ParenthesizedType</w:t>
      </w:r>
      <w:r w:rsidR="002958CF" w:rsidRPr="002958CF">
        <w:br/>
      </w:r>
      <w:r w:rsidR="000A663E" w:rsidRPr="001E0AF4">
        <w:rPr>
          <w:rStyle w:val="Production"/>
        </w:rPr>
        <w:t>PredefinedType</w:t>
      </w:r>
      <w:r w:rsidR="0048218E" w:rsidRPr="0048218E">
        <w:br/>
      </w:r>
      <w:r w:rsidR="00853978" w:rsidRPr="001E0AF4">
        <w:rPr>
          <w:rStyle w:val="Production"/>
        </w:rPr>
        <w:t>TypeReference</w:t>
      </w:r>
      <w:r w:rsidR="0048218E" w:rsidRPr="0048218E">
        <w:br/>
      </w:r>
      <w:r w:rsidR="0044410D" w:rsidRPr="001E0AF4">
        <w:rPr>
          <w:rStyle w:val="Production"/>
        </w:rPr>
        <w:t>ObjectType</w:t>
      </w:r>
      <w:r w:rsidR="0048218E" w:rsidRPr="0048218E">
        <w:br/>
      </w:r>
      <w:r w:rsidR="0044410D" w:rsidRPr="001E0AF4">
        <w:rPr>
          <w:rStyle w:val="Production"/>
        </w:rPr>
        <w:t>ArrayType</w:t>
      </w:r>
      <w:r w:rsidR="0048218E" w:rsidRPr="0048218E">
        <w:br/>
      </w:r>
      <w:r w:rsidR="0044410D" w:rsidRPr="00187262">
        <w:rPr>
          <w:rStyle w:val="Production"/>
        </w:rPr>
        <w:t>TupleType</w:t>
      </w:r>
      <w:r w:rsidR="00591FA3" w:rsidRPr="00591FA3">
        <w:br/>
      </w:r>
      <w:r w:rsidR="004C5365" w:rsidRPr="001E0AF4">
        <w:rPr>
          <w:rStyle w:val="Production"/>
        </w:rPr>
        <w:t>TypeQuery</w:t>
      </w:r>
      <w:r w:rsidR="00C7333A">
        <w:br/>
      </w:r>
      <w:r w:rsidR="00C7333A" w:rsidRPr="00C7333A">
        <w:rPr>
          <w:rStyle w:val="Production"/>
        </w:rPr>
        <w:t>ThisType</w:t>
      </w:r>
    </w:p>
    <w:p w:rsidR="00337D01" w:rsidRDefault="002958CF" w:rsidP="00337D01">
      <w:pPr>
        <w:pStyle w:val="Grammar"/>
      </w:pPr>
      <w:r w:rsidRPr="002958CF">
        <w:rPr>
          <w:rStyle w:val="Production"/>
        </w:rPr>
        <w:t>ParenthesizedType:</w:t>
      </w:r>
      <w:r>
        <w:br/>
      </w:r>
      <w:r w:rsidRPr="005A3F78">
        <w:rPr>
          <w:rStyle w:val="Terminal"/>
        </w:rPr>
        <w:t>(</w:t>
      </w:r>
      <w:r>
        <w:t xml:space="preserve">   </w:t>
      </w:r>
      <w:r w:rsidRPr="002958CF">
        <w:rPr>
          <w:rStyle w:val="Production"/>
        </w:rPr>
        <w:t>Type</w:t>
      </w:r>
      <w:r>
        <w:t xml:space="preserve">   </w:t>
      </w:r>
      <w:r w:rsidRPr="005A3F78">
        <w:rPr>
          <w:rStyle w:val="Terminal"/>
        </w:rPr>
        <w:t>)</w:t>
      </w:r>
    </w:p>
    <w:p w:rsidR="00337D01" w:rsidRDefault="006D47EF" w:rsidP="00401107">
      <w:r>
        <w:t xml:space="preserve">Parentheses </w:t>
      </w:r>
      <w:r w:rsidR="00337D01">
        <w:t xml:space="preserve">are required </w:t>
      </w:r>
      <w:r>
        <w:t>a</w:t>
      </w:r>
      <w:r w:rsidR="00337D01">
        <w:t xml:space="preserve">round union, </w:t>
      </w:r>
      <w:r w:rsidR="00401107">
        <w:t xml:space="preserve">intersection, </w:t>
      </w:r>
      <w:r w:rsidR="00337D01">
        <w:t xml:space="preserve">function, or constructor types when they </w:t>
      </w:r>
      <w:r>
        <w:t>are used as array element types; a</w:t>
      </w:r>
      <w:r w:rsidR="00401107">
        <w:t>round</w:t>
      </w:r>
      <w:r w:rsidR="00337D01">
        <w:t xml:space="preserve"> </w:t>
      </w:r>
      <w:r w:rsidR="00401107">
        <w:t xml:space="preserve">union, </w:t>
      </w:r>
      <w:r w:rsidR="00337D01">
        <w:t>function</w:t>
      </w:r>
      <w:r w:rsidR="00401107">
        <w:t>,</w:t>
      </w:r>
      <w:r w:rsidR="00337D01">
        <w:t xml:space="preserve"> or co</w:t>
      </w:r>
      <w:r w:rsidR="00401107">
        <w:t>nstruc</w:t>
      </w:r>
      <w:r>
        <w:t>tor types in intersection types; and a</w:t>
      </w:r>
      <w:r w:rsidR="00401107">
        <w:t>round function or constructor types in union types.</w:t>
      </w:r>
      <w:r>
        <w:t xml:space="preserve"> </w:t>
      </w:r>
      <w:r w:rsidR="00337D01">
        <w:t>For example:</w:t>
      </w:r>
    </w:p>
    <w:p w:rsidR="00337D01" w:rsidRDefault="00337D01" w:rsidP="00337D01">
      <w:pPr>
        <w:pStyle w:val="Code"/>
      </w:pPr>
      <w:r w:rsidRPr="00D54DB2">
        <w:t>(</w:t>
      </w:r>
      <w:r w:rsidRPr="00D54DB2">
        <w:rPr>
          <w:color w:val="0000FF"/>
        </w:rPr>
        <w:t>string</w:t>
      </w:r>
      <w:r w:rsidRPr="00D54DB2">
        <w:t xml:space="preserve"> | </w:t>
      </w:r>
      <w:r w:rsidRPr="00D54DB2">
        <w:rPr>
          <w:color w:val="0000FF"/>
        </w:rPr>
        <w:t>number</w:t>
      </w:r>
      <w:r w:rsidRPr="00D54DB2">
        <w:t>)[]</w:t>
      </w:r>
      <w:r w:rsidRPr="00D54DB2">
        <w:br/>
        <w:t xml:space="preserve">((x: </w:t>
      </w:r>
      <w:r w:rsidRPr="00D54DB2">
        <w:rPr>
          <w:color w:val="0000FF"/>
        </w:rPr>
        <w:t>string</w:t>
      </w:r>
      <w:r w:rsidRPr="00D54DB2">
        <w:t xml:space="preserve">) =&gt; </w:t>
      </w:r>
      <w:r w:rsidRPr="00D54DB2">
        <w:rPr>
          <w:color w:val="0000FF"/>
        </w:rPr>
        <w:t>string</w:t>
      </w:r>
      <w:r w:rsidRPr="00D54DB2">
        <w:t xml:space="preserve">) | </w:t>
      </w:r>
      <w:r w:rsidR="00F96229" w:rsidRPr="00D54DB2">
        <w:t>(</w:t>
      </w:r>
      <w:r w:rsidRPr="00D54DB2">
        <w:t xml:space="preserve">(x: </w:t>
      </w:r>
      <w:r w:rsidRPr="00D54DB2">
        <w:rPr>
          <w:color w:val="0000FF"/>
        </w:rPr>
        <w:t>number</w:t>
      </w:r>
      <w:r w:rsidRPr="00D54DB2">
        <w:t xml:space="preserve">) =&gt; </w:t>
      </w:r>
      <w:r w:rsidRPr="00D54DB2">
        <w:rPr>
          <w:color w:val="0000FF"/>
        </w:rPr>
        <w:t>number</w:t>
      </w:r>
      <w:r w:rsidRPr="00D54DB2">
        <w:t>)</w:t>
      </w:r>
      <w:r w:rsidR="006D47EF">
        <w:br/>
        <w:t>(A | B) &amp; (C | D)</w:t>
      </w:r>
    </w:p>
    <w:p w:rsidR="00337D01" w:rsidRPr="0044410D" w:rsidRDefault="00337D01" w:rsidP="00337D01">
      <w:r>
        <w:t>The different forms of type notations are described in the following sections.</w:t>
      </w:r>
    </w:p>
    <w:p w:rsidR="0044410D" w:rsidRPr="0044410D" w:rsidRDefault="00A10939" w:rsidP="00A10939">
      <w:pPr>
        <w:pStyle w:val="Heading3"/>
      </w:pPr>
      <w:bookmarkStart w:id="70" w:name="_Ref352313823"/>
      <w:bookmarkStart w:id="71" w:name="_Toc439666157"/>
      <w:r>
        <w:t>Predefined Types</w:t>
      </w:r>
      <w:bookmarkEnd w:id="70"/>
      <w:bookmarkEnd w:id="71"/>
    </w:p>
    <w:p w:rsidR="0044410D" w:rsidRPr="0044410D" w:rsidRDefault="00F4303E" w:rsidP="00F4303E">
      <w:r w:rsidRPr="00617C55">
        <w:t xml:space="preserve">The </w:t>
      </w:r>
      <w:r w:rsidRPr="002B3A8D">
        <w:rPr>
          <w:rStyle w:val="CodeFragment"/>
        </w:rPr>
        <w:t>any</w:t>
      </w:r>
      <w:r w:rsidRPr="00617C55">
        <w:t xml:space="preserve">, </w:t>
      </w:r>
      <w:r w:rsidRPr="002B3A8D">
        <w:rPr>
          <w:rStyle w:val="CodeFragment"/>
        </w:rPr>
        <w:t>number</w:t>
      </w:r>
      <w:r w:rsidRPr="00617C55">
        <w:t xml:space="preserve">, </w:t>
      </w:r>
      <w:r w:rsidR="001A6764">
        <w:rPr>
          <w:rStyle w:val="CodeFragment"/>
        </w:rPr>
        <w:t>boolean</w:t>
      </w:r>
      <w:r w:rsidRPr="00617C55">
        <w:t xml:space="preserve">, </w:t>
      </w:r>
      <w:r w:rsidRPr="002B3A8D">
        <w:rPr>
          <w:rStyle w:val="CodeFragment"/>
        </w:rPr>
        <w:t>string</w:t>
      </w:r>
      <w:r w:rsidR="00F85408">
        <w:t xml:space="preserve">, </w:t>
      </w:r>
      <w:r w:rsidR="00BD7E46" w:rsidRPr="00BD7E46">
        <w:rPr>
          <w:rStyle w:val="CodeFragment"/>
        </w:rPr>
        <w:t>symbol</w:t>
      </w:r>
      <w:r w:rsidR="00BD7E46">
        <w:t xml:space="preserve"> </w:t>
      </w:r>
      <w:r w:rsidR="00F85408">
        <w:t xml:space="preserve">and </w:t>
      </w:r>
      <w:r w:rsidR="00F85408" w:rsidRPr="00F85408">
        <w:rPr>
          <w:rStyle w:val="CodeFragment"/>
        </w:rPr>
        <w:t>void</w:t>
      </w:r>
      <w:r w:rsidRPr="00617C55">
        <w:t xml:space="preserve"> keywords refere</w:t>
      </w:r>
      <w:r>
        <w:t>nce the Any</w:t>
      </w:r>
      <w:r w:rsidR="00734C9A">
        <w:t xml:space="preserve"> type and the</w:t>
      </w:r>
      <w:r w:rsidR="00F85408">
        <w:t xml:space="preserve"> Number, Boolean, </w:t>
      </w:r>
      <w:r>
        <w:t>String</w:t>
      </w:r>
      <w:r w:rsidR="00F85408">
        <w:t xml:space="preserve">, </w:t>
      </w:r>
      <w:r w:rsidR="00BD7E46">
        <w:t xml:space="preserve">Symbol, </w:t>
      </w:r>
      <w:r w:rsidR="00F85408">
        <w:t>and Void</w:t>
      </w:r>
      <w:r>
        <w:t xml:space="preserve"> </w:t>
      </w:r>
      <w:r w:rsidR="00734C9A">
        <w:t xml:space="preserve">primitive </w:t>
      </w:r>
      <w:r w:rsidR="00D02DCD">
        <w:t>types respectively.</w:t>
      </w:r>
    </w:p>
    <w:p w:rsidR="0044410D" w:rsidRPr="002D3AA9" w:rsidRDefault="00D02DCD" w:rsidP="00D02DCD">
      <w:pPr>
        <w:pStyle w:val="Grammar"/>
      </w:pPr>
      <w:r w:rsidRPr="00DB544C">
        <w:rPr>
          <w:rStyle w:val="Production"/>
        </w:rPr>
        <w:lastRenderedPageBreak/>
        <w:t>PredefinedType:</w:t>
      </w:r>
      <w:r w:rsidR="0048218E" w:rsidRPr="0048218E">
        <w:br/>
      </w:r>
      <w:r w:rsidRPr="00405660">
        <w:rPr>
          <w:rStyle w:val="Terminal"/>
        </w:rPr>
        <w:t>any</w:t>
      </w:r>
      <w:r w:rsidR="0048218E" w:rsidRPr="0048218E">
        <w:br/>
      </w:r>
      <w:r w:rsidRPr="00405660">
        <w:rPr>
          <w:rStyle w:val="Terminal"/>
        </w:rPr>
        <w:t>number</w:t>
      </w:r>
      <w:r w:rsidR="0048218E" w:rsidRPr="0048218E">
        <w:br/>
      </w:r>
      <w:r w:rsidR="001A6764" w:rsidRPr="00405660">
        <w:rPr>
          <w:rStyle w:val="Terminal"/>
        </w:rPr>
        <w:t>boolean</w:t>
      </w:r>
      <w:r w:rsidR="0048218E" w:rsidRPr="002D3AA9">
        <w:br/>
      </w:r>
      <w:r w:rsidRPr="00405660">
        <w:rPr>
          <w:rStyle w:val="Terminal"/>
        </w:rPr>
        <w:t>string</w:t>
      </w:r>
      <w:r w:rsidR="00BD7E46" w:rsidRPr="002D3AA9">
        <w:br/>
      </w:r>
      <w:r w:rsidR="00BD7E46">
        <w:rPr>
          <w:rStyle w:val="Terminal"/>
        </w:rPr>
        <w:t>symbol</w:t>
      </w:r>
      <w:r w:rsidR="0048218E" w:rsidRPr="002D3AA9">
        <w:br/>
      </w:r>
      <w:r w:rsidR="00F85408" w:rsidRPr="00405660">
        <w:rPr>
          <w:rStyle w:val="Terminal"/>
        </w:rPr>
        <w:t>void</w:t>
      </w:r>
    </w:p>
    <w:p w:rsidR="0044410D" w:rsidRPr="0044410D" w:rsidRDefault="00F4303E" w:rsidP="00F4303E">
      <w:r>
        <w:t xml:space="preserve">The </w:t>
      </w:r>
      <w:r w:rsidR="000D104C">
        <w:t xml:space="preserve">predefined type </w:t>
      </w:r>
      <w:r>
        <w:t xml:space="preserve">keywords </w:t>
      </w:r>
      <w:r w:rsidR="00F85408">
        <w:t>are</w:t>
      </w:r>
      <w:r>
        <w:t xml:space="preserve"> rese</w:t>
      </w:r>
      <w:r w:rsidR="00F85408">
        <w:t xml:space="preserve">rved and cannot be used as </w:t>
      </w:r>
      <w:r>
        <w:t>names</w:t>
      </w:r>
      <w:r w:rsidR="00F85408">
        <w:t xml:space="preserve"> of user defined types</w:t>
      </w:r>
      <w:r>
        <w:t>.</w:t>
      </w:r>
    </w:p>
    <w:p w:rsidR="0044410D" w:rsidRPr="0044410D" w:rsidRDefault="00AF2BB7" w:rsidP="0068514E">
      <w:pPr>
        <w:pStyle w:val="Heading3"/>
      </w:pPr>
      <w:bookmarkStart w:id="72" w:name="_Ref342558726"/>
      <w:bookmarkStart w:id="73" w:name="_Ref343165311"/>
      <w:bookmarkStart w:id="74" w:name="_Ref343176491"/>
      <w:bookmarkStart w:id="75" w:name="_Toc439666158"/>
      <w:r>
        <w:t xml:space="preserve">Type </w:t>
      </w:r>
      <w:bookmarkEnd w:id="72"/>
      <w:r w:rsidR="005A2154">
        <w:t>References</w:t>
      </w:r>
      <w:bookmarkEnd w:id="73"/>
      <w:bookmarkEnd w:id="74"/>
      <w:bookmarkEnd w:id="75"/>
    </w:p>
    <w:p w:rsidR="0044410D" w:rsidRPr="0044410D" w:rsidRDefault="00EC105D" w:rsidP="0068514E">
      <w:r>
        <w:t xml:space="preserve">A type reference references a </w:t>
      </w:r>
      <w:r w:rsidR="00D36D80">
        <w:t>named type</w:t>
      </w:r>
      <w:r>
        <w:t xml:space="preserve"> or type parameter </w:t>
      </w:r>
      <w:r w:rsidR="00386696">
        <w:t>through its name and, in the case of a generic type, supplies a</w:t>
      </w:r>
      <w:r>
        <w:t xml:space="preserve"> type argument list.</w:t>
      </w:r>
    </w:p>
    <w:p w:rsidR="0044410D" w:rsidRPr="0044410D" w:rsidRDefault="00853978" w:rsidP="00D02DCD">
      <w:pPr>
        <w:pStyle w:val="Grammar"/>
      </w:pPr>
      <w:r w:rsidRPr="00DB544C">
        <w:rPr>
          <w:rStyle w:val="Production"/>
        </w:rPr>
        <w:t>TypeReference:</w:t>
      </w:r>
      <w:r w:rsidR="0048218E" w:rsidRPr="0048218E">
        <w:br/>
      </w:r>
      <w:r w:rsidR="00D02DCD" w:rsidRPr="001E0AF4">
        <w:rPr>
          <w:rStyle w:val="Production"/>
        </w:rPr>
        <w:t>TypeName</w:t>
      </w:r>
      <w:r w:rsidR="00D02DCD">
        <w:t xml:space="preserve">   </w:t>
      </w:r>
      <w:r w:rsidR="006562C5" w:rsidRPr="001E0AF4">
        <w:rPr>
          <w:rStyle w:val="Production"/>
        </w:rPr>
        <w:t>[no LineTerminator here]</w:t>
      </w:r>
      <w:r w:rsidR="006562C5">
        <w:t xml:space="preserve">   </w:t>
      </w:r>
      <w:r w:rsidR="00D02DCD" w:rsidRPr="001E0AF4">
        <w:rPr>
          <w:rStyle w:val="Production"/>
        </w:rPr>
        <w:t>TypeArguments</w:t>
      </w:r>
      <w:r w:rsidR="00D02DCD" w:rsidRPr="001E0AF4">
        <w:rPr>
          <w:rStyle w:val="Production"/>
          <w:vertAlign w:val="subscript"/>
        </w:rPr>
        <w:t>opt</w:t>
      </w:r>
    </w:p>
    <w:p w:rsidR="0044410D" w:rsidRPr="0044410D" w:rsidRDefault="00D02DCD" w:rsidP="00D02DCD">
      <w:pPr>
        <w:pStyle w:val="Grammar"/>
      </w:pPr>
      <w:r w:rsidRPr="00DB544C">
        <w:rPr>
          <w:rStyle w:val="Production"/>
        </w:rPr>
        <w:t>TypeName:</w:t>
      </w:r>
      <w:r w:rsidR="0048218E" w:rsidRPr="0048218E">
        <w:br/>
      </w:r>
      <w:r w:rsidRPr="001E0AF4">
        <w:rPr>
          <w:rStyle w:val="Production"/>
        </w:rPr>
        <w:t>Identifier</w:t>
      </w:r>
      <w:r w:rsidR="000279AB">
        <w:rPr>
          <w:rStyle w:val="Production"/>
        </w:rPr>
        <w:t>Reference</w:t>
      </w:r>
      <w:r w:rsidR="0048218E" w:rsidRPr="0048218E">
        <w:br/>
      </w:r>
      <w:r w:rsidR="002A06D4">
        <w:rPr>
          <w:rStyle w:val="Production"/>
        </w:rPr>
        <w:t>NamespaceName</w:t>
      </w:r>
      <w:r>
        <w:t xml:space="preserve">   </w:t>
      </w:r>
      <w:r w:rsidRPr="00F55B40">
        <w:rPr>
          <w:rStyle w:val="Terminal"/>
        </w:rPr>
        <w:t>.</w:t>
      </w:r>
      <w:r>
        <w:t xml:space="preserve">   </w:t>
      </w:r>
      <w:r w:rsidR="006E6E67">
        <w:rPr>
          <w:rStyle w:val="Production"/>
        </w:rPr>
        <w:t>I</w:t>
      </w:r>
      <w:r w:rsidRPr="001E0AF4">
        <w:rPr>
          <w:rStyle w:val="Production"/>
        </w:rPr>
        <w:t>dentifier</w:t>
      </w:r>
      <w:r w:rsidR="000279AB">
        <w:rPr>
          <w:rStyle w:val="Production"/>
        </w:rPr>
        <w:t>Reference</w:t>
      </w:r>
    </w:p>
    <w:p w:rsidR="0044410D" w:rsidRPr="0044410D" w:rsidRDefault="002A06D4" w:rsidP="00CF4AFA">
      <w:pPr>
        <w:pStyle w:val="Grammar"/>
      </w:pPr>
      <w:r>
        <w:rPr>
          <w:rStyle w:val="Production"/>
        </w:rPr>
        <w:t>NamespaceName</w:t>
      </w:r>
      <w:r w:rsidR="00CF4AFA" w:rsidRPr="00DB544C">
        <w:rPr>
          <w:rStyle w:val="Production"/>
        </w:rPr>
        <w:t>:</w:t>
      </w:r>
      <w:r w:rsidR="0048218E" w:rsidRPr="0048218E">
        <w:br/>
      </w:r>
      <w:r w:rsidR="00CF4AFA" w:rsidRPr="001E0AF4">
        <w:rPr>
          <w:rStyle w:val="Production"/>
        </w:rPr>
        <w:t>Identifier</w:t>
      </w:r>
      <w:r w:rsidR="000279AB">
        <w:rPr>
          <w:rStyle w:val="Production"/>
        </w:rPr>
        <w:t>Reference</w:t>
      </w:r>
      <w:r w:rsidR="0048218E" w:rsidRPr="0048218E">
        <w:br/>
      </w:r>
      <w:r>
        <w:rPr>
          <w:rStyle w:val="Production"/>
        </w:rPr>
        <w:t>NamespaceName</w:t>
      </w:r>
      <w:r w:rsidR="00CF4AFA">
        <w:t xml:space="preserve">   </w:t>
      </w:r>
      <w:r w:rsidR="00CF4AFA" w:rsidRPr="00F55B40">
        <w:rPr>
          <w:rStyle w:val="Terminal"/>
        </w:rPr>
        <w:t>.</w:t>
      </w:r>
      <w:r w:rsidR="00CF4AFA">
        <w:t xml:space="preserve">   </w:t>
      </w:r>
      <w:r w:rsidR="006E6E67">
        <w:rPr>
          <w:rStyle w:val="Production"/>
        </w:rPr>
        <w:t>I</w:t>
      </w:r>
      <w:r w:rsidR="00CF4AFA" w:rsidRPr="001E0AF4">
        <w:rPr>
          <w:rStyle w:val="Production"/>
        </w:rPr>
        <w:t>dentifier</w:t>
      </w:r>
      <w:r w:rsidR="000279AB">
        <w:rPr>
          <w:rStyle w:val="Production"/>
        </w:rPr>
        <w:t>Reference</w:t>
      </w:r>
    </w:p>
    <w:p w:rsidR="00B66539" w:rsidRDefault="006046F7" w:rsidP="000D1335">
      <w:r>
        <w:t xml:space="preserve">A </w:t>
      </w:r>
      <w:r w:rsidR="00853978">
        <w:rPr>
          <w:rStyle w:val="Production"/>
        </w:rPr>
        <w:t>TypeReference</w:t>
      </w:r>
      <w:r>
        <w:t xml:space="preserve"> consists of a </w:t>
      </w:r>
      <w:r w:rsidRPr="006046F7">
        <w:rPr>
          <w:rStyle w:val="Production"/>
        </w:rPr>
        <w:t>TypeName</w:t>
      </w:r>
      <w:r>
        <w:t xml:space="preserve"> that a </w:t>
      </w:r>
      <w:r w:rsidR="007A5E24">
        <w:t xml:space="preserve">references </w:t>
      </w:r>
      <w:r w:rsidR="00EC105D">
        <w:t xml:space="preserve">a </w:t>
      </w:r>
      <w:r w:rsidR="00D36D80">
        <w:t xml:space="preserve">named type </w:t>
      </w:r>
      <w:r w:rsidR="00EC105D">
        <w:t xml:space="preserve">or type parameter. A reference to a generic </w:t>
      </w:r>
      <w:r w:rsidR="00D36D80">
        <w:t>type</w:t>
      </w:r>
      <w:r w:rsidR="00EC105D">
        <w:t xml:space="preserve"> </w:t>
      </w:r>
      <w:r w:rsidR="00386696">
        <w:t>must</w:t>
      </w:r>
      <w:r>
        <w:t xml:space="preserve"> </w:t>
      </w:r>
      <w:r w:rsidR="00EC105D">
        <w:t xml:space="preserve">be </w:t>
      </w:r>
      <w:r>
        <w:t xml:space="preserve">followed </w:t>
      </w:r>
      <w:r w:rsidR="007A5E24">
        <w:t xml:space="preserve">by a list of </w:t>
      </w:r>
      <w:r w:rsidR="007A5E24" w:rsidRPr="007A5E24">
        <w:rPr>
          <w:rStyle w:val="Production"/>
        </w:rPr>
        <w:t>TypeArguments</w:t>
      </w:r>
      <w:r w:rsidR="00E952FF">
        <w:t xml:space="preserve"> (section </w:t>
      </w:r>
      <w:r w:rsidR="00E952FF">
        <w:fldChar w:fldCharType="begin"/>
      </w:r>
      <w:r w:rsidR="00E952FF">
        <w:instrText xml:space="preserve"> REF _Ref366145964 \r \h </w:instrText>
      </w:r>
      <w:r w:rsidR="00E952FF">
        <w:fldChar w:fldCharType="separate"/>
      </w:r>
      <w:r w:rsidR="00A3147C">
        <w:t>3.6.2</w:t>
      </w:r>
      <w:r w:rsidR="00E952FF">
        <w:fldChar w:fldCharType="end"/>
      </w:r>
      <w:r w:rsidR="00E952FF">
        <w:t>).</w:t>
      </w:r>
    </w:p>
    <w:p w:rsidR="000D1335" w:rsidRPr="0044410D" w:rsidRDefault="00B66539" w:rsidP="000D1335">
      <w:r>
        <w:t xml:space="preserve">A </w:t>
      </w:r>
      <w:r w:rsidRPr="00B66539">
        <w:rPr>
          <w:rStyle w:val="Production"/>
        </w:rPr>
        <w:t>TypeName</w:t>
      </w:r>
      <w:r>
        <w:t xml:space="preserve"> is either a single identifier or a sequence of identifiers separated by dots. </w:t>
      </w:r>
      <w:r w:rsidR="000D1335">
        <w:t>In a type name, all identifiers but the last one refer to namespaces and the last identifier refers to a named type.</w:t>
      </w:r>
    </w:p>
    <w:p w:rsidR="0044410D" w:rsidRPr="0044410D" w:rsidRDefault="00CF4AFA" w:rsidP="00C74827">
      <w:r>
        <w:t xml:space="preserve">Resolution of a </w:t>
      </w:r>
      <w:r w:rsidRPr="00CF4AFA">
        <w:rPr>
          <w:rStyle w:val="Production"/>
        </w:rPr>
        <w:t>TypeName</w:t>
      </w:r>
      <w:r>
        <w:t xml:space="preserve"> consisting of a single identifier is described in section </w:t>
      </w:r>
      <w:r>
        <w:fldChar w:fldCharType="begin"/>
      </w:r>
      <w:r>
        <w:instrText xml:space="preserve"> REF _Ref320695415 \r \h </w:instrText>
      </w:r>
      <w:r>
        <w:fldChar w:fldCharType="separate"/>
      </w:r>
      <w:r w:rsidR="00A3147C">
        <w:t>2.4</w:t>
      </w:r>
      <w:r>
        <w:fldChar w:fldCharType="end"/>
      </w:r>
      <w:r>
        <w:t>.</w:t>
      </w:r>
    </w:p>
    <w:p w:rsidR="0044410D" w:rsidRPr="0044410D" w:rsidRDefault="00CF4AFA" w:rsidP="00CF4AFA">
      <w:r>
        <w:t xml:space="preserve">Resolution of a </w:t>
      </w:r>
      <w:r w:rsidRPr="00C11B58">
        <w:rPr>
          <w:rStyle w:val="Production"/>
        </w:rPr>
        <w:t>TypeName</w:t>
      </w:r>
      <w:r>
        <w:t xml:space="preserve"> of the form </w:t>
      </w:r>
      <w:r w:rsidR="009F475E">
        <w:rPr>
          <w:i/>
        </w:rPr>
        <w:t>N.</w:t>
      </w:r>
      <w:r w:rsidR="00992AD4">
        <w:rPr>
          <w:i/>
        </w:rPr>
        <w:t>X</w:t>
      </w:r>
      <w:r>
        <w:t xml:space="preserve">, where </w:t>
      </w:r>
      <w:r w:rsidR="009F475E">
        <w:rPr>
          <w:i/>
        </w:rPr>
        <w:t>N</w:t>
      </w:r>
      <w:r>
        <w:t xml:space="preserve"> is a </w:t>
      </w:r>
      <w:r w:rsidR="002A06D4">
        <w:rPr>
          <w:rStyle w:val="Production"/>
        </w:rPr>
        <w:t>NamespaceName</w:t>
      </w:r>
      <w:r>
        <w:t xml:space="preserve"> and </w:t>
      </w:r>
      <w:r w:rsidR="009F475E">
        <w:rPr>
          <w:i/>
        </w:rPr>
        <w:t>X</w:t>
      </w:r>
      <w:r w:rsidR="000279AB">
        <w:t xml:space="preserve"> is an </w:t>
      </w:r>
      <w:r w:rsidR="000279AB">
        <w:rPr>
          <w:rStyle w:val="Production"/>
        </w:rPr>
        <w:t>Id</w:t>
      </w:r>
      <w:r w:rsidRPr="001167B4">
        <w:rPr>
          <w:rStyle w:val="Production"/>
        </w:rPr>
        <w:t>entifier</w:t>
      </w:r>
      <w:r w:rsidR="000279AB">
        <w:rPr>
          <w:rStyle w:val="Production"/>
        </w:rPr>
        <w:t>Reference</w:t>
      </w:r>
      <w:r>
        <w:t xml:space="preserve">, proceeds by first resolving the </w:t>
      </w:r>
      <w:r w:rsidR="0066299B">
        <w:t>namespace</w:t>
      </w:r>
      <w:r>
        <w:t xml:space="preserve"> name </w:t>
      </w:r>
      <w:r w:rsidR="00A25254">
        <w:rPr>
          <w:i/>
        </w:rPr>
        <w:t>N</w:t>
      </w:r>
      <w:r>
        <w:t xml:space="preserve">. If the resolution of </w:t>
      </w:r>
      <w:r w:rsidR="009F475E">
        <w:rPr>
          <w:i/>
        </w:rPr>
        <w:t>N</w:t>
      </w:r>
      <w:r>
        <w:t xml:space="preserve"> is successful and the </w:t>
      </w:r>
      <w:r w:rsidR="00437B8C">
        <w:t xml:space="preserve">export member set </w:t>
      </w:r>
      <w:r w:rsidR="006E79C6">
        <w:t xml:space="preserve">(sections </w:t>
      </w:r>
      <w:r w:rsidR="006E79C6">
        <w:fldChar w:fldCharType="begin"/>
      </w:r>
      <w:r w:rsidR="006E79C6">
        <w:instrText xml:space="preserve"> REF _Ref357084065 \r \h </w:instrText>
      </w:r>
      <w:r w:rsidR="006E79C6">
        <w:fldChar w:fldCharType="separate"/>
      </w:r>
      <w:r w:rsidR="00A3147C">
        <w:t>10.4</w:t>
      </w:r>
      <w:r w:rsidR="006E79C6">
        <w:fldChar w:fldCharType="end"/>
      </w:r>
      <w:r w:rsidR="006E79C6">
        <w:t xml:space="preserve"> and </w:t>
      </w:r>
      <w:r w:rsidR="006E79C6">
        <w:fldChar w:fldCharType="begin"/>
      </w:r>
      <w:r w:rsidR="006E79C6">
        <w:instrText xml:space="preserve"> REF _Ref423253311 \r \h </w:instrText>
      </w:r>
      <w:r w:rsidR="006E79C6">
        <w:fldChar w:fldCharType="separate"/>
      </w:r>
      <w:r w:rsidR="00A3147C">
        <w:t>11.3.4.4</w:t>
      </w:r>
      <w:r w:rsidR="006E79C6">
        <w:fldChar w:fldCharType="end"/>
      </w:r>
      <w:r w:rsidR="006E79C6">
        <w:t xml:space="preserve">) </w:t>
      </w:r>
      <w:r w:rsidR="00437B8C">
        <w:t xml:space="preserve">of the </w:t>
      </w:r>
      <w:r>
        <w:t xml:space="preserve">resulting </w:t>
      </w:r>
      <w:r w:rsidR="0066299B">
        <w:t>namespace</w:t>
      </w:r>
      <w:r>
        <w:t xml:space="preserve"> contains </w:t>
      </w:r>
      <w:r w:rsidR="00437B8C">
        <w:t xml:space="preserve">a </w:t>
      </w:r>
      <w:r w:rsidR="00E336D8">
        <w:t>named type</w:t>
      </w:r>
      <w:r>
        <w:t xml:space="preserve"> </w:t>
      </w:r>
      <w:r w:rsidR="009F475E">
        <w:rPr>
          <w:i/>
        </w:rPr>
        <w:t>X</w:t>
      </w:r>
      <w:r>
        <w:t xml:space="preserve">, then </w:t>
      </w:r>
      <w:r w:rsidR="009F475E">
        <w:rPr>
          <w:i/>
        </w:rPr>
        <w:t>N.X</w:t>
      </w:r>
      <w:r>
        <w:t xml:space="preserve"> refers to that member. Otherwise, </w:t>
      </w:r>
      <w:r w:rsidR="009F475E">
        <w:rPr>
          <w:i/>
        </w:rPr>
        <w:t>N.X</w:t>
      </w:r>
      <w:r>
        <w:t xml:space="preserve"> is undefined.</w:t>
      </w:r>
    </w:p>
    <w:p w:rsidR="0044410D" w:rsidRPr="0044410D" w:rsidRDefault="0093579E" w:rsidP="00C74827">
      <w:r>
        <w:t xml:space="preserve">Resolution of a </w:t>
      </w:r>
      <w:r w:rsidR="002A06D4">
        <w:rPr>
          <w:rStyle w:val="Production"/>
        </w:rPr>
        <w:t>NamespaceName</w:t>
      </w:r>
      <w:r>
        <w:t xml:space="preserve"> consisting of a single identifier is described in section </w:t>
      </w:r>
      <w:r>
        <w:fldChar w:fldCharType="begin"/>
      </w:r>
      <w:r>
        <w:instrText xml:space="preserve"> REF _Ref320695415 \r \h </w:instrText>
      </w:r>
      <w:r>
        <w:fldChar w:fldCharType="separate"/>
      </w:r>
      <w:r w:rsidR="00A3147C">
        <w:t>2.4</w:t>
      </w:r>
      <w:r>
        <w:fldChar w:fldCharType="end"/>
      </w:r>
      <w:r>
        <w:t>.</w:t>
      </w:r>
      <w:r w:rsidR="00DE0820">
        <w:t xml:space="preserve"> I</w:t>
      </w:r>
      <w:r w:rsidR="001B3120">
        <w:t xml:space="preserve">dentifiers declared in namespace declarations (section </w:t>
      </w:r>
      <w:r w:rsidR="001B3120">
        <w:fldChar w:fldCharType="begin"/>
      </w:r>
      <w:r w:rsidR="001B3120">
        <w:instrText xml:space="preserve"> REF _Ref352744561 \r \h </w:instrText>
      </w:r>
      <w:r w:rsidR="001B3120">
        <w:fldChar w:fldCharType="separate"/>
      </w:r>
      <w:r w:rsidR="00A3147C">
        <w:t>10.1</w:t>
      </w:r>
      <w:r w:rsidR="001B3120">
        <w:fldChar w:fldCharType="end"/>
      </w:r>
      <w:r w:rsidR="001B3120">
        <w:t xml:space="preserve">) or import declarations (sections </w:t>
      </w:r>
      <w:r w:rsidR="001B3120">
        <w:fldChar w:fldCharType="begin"/>
      </w:r>
      <w:r w:rsidR="001B3120">
        <w:instrText xml:space="preserve"> REF _Ref357432572 \r \h </w:instrText>
      </w:r>
      <w:r w:rsidR="001B3120">
        <w:fldChar w:fldCharType="separate"/>
      </w:r>
      <w:r w:rsidR="00A3147C">
        <w:t>10.3</w:t>
      </w:r>
      <w:r w:rsidR="001B3120">
        <w:fldChar w:fldCharType="end"/>
      </w:r>
      <w:r w:rsidR="001B3120">
        <w:t xml:space="preserve">, </w:t>
      </w:r>
      <w:r w:rsidR="001B3120">
        <w:fldChar w:fldCharType="begin"/>
      </w:r>
      <w:r w:rsidR="001B3120">
        <w:instrText xml:space="preserve"> REF _Ref423253173 \r \h </w:instrText>
      </w:r>
      <w:r w:rsidR="001B3120">
        <w:fldChar w:fldCharType="separate"/>
      </w:r>
      <w:r w:rsidR="00A3147C">
        <w:t>11.3.2</w:t>
      </w:r>
      <w:r w:rsidR="001B3120">
        <w:fldChar w:fldCharType="end"/>
      </w:r>
      <w:r w:rsidR="001B3120">
        <w:t xml:space="preserve">, and </w:t>
      </w:r>
      <w:r w:rsidR="001B3120">
        <w:fldChar w:fldCharType="begin"/>
      </w:r>
      <w:r w:rsidR="001B3120">
        <w:instrText xml:space="preserve"> REF _Ref325089515 \r \h </w:instrText>
      </w:r>
      <w:r w:rsidR="001B3120">
        <w:fldChar w:fldCharType="separate"/>
      </w:r>
      <w:r w:rsidR="00A3147C">
        <w:t>11.3.3</w:t>
      </w:r>
      <w:r w:rsidR="001B3120">
        <w:fldChar w:fldCharType="end"/>
      </w:r>
      <w:r w:rsidR="001B3120">
        <w:t xml:space="preserve">) </w:t>
      </w:r>
      <w:r w:rsidR="00DE0820">
        <w:t>may</w:t>
      </w:r>
      <w:r w:rsidR="001B3120">
        <w:t xml:space="preserve"> be classified as namespaces.</w:t>
      </w:r>
    </w:p>
    <w:p w:rsidR="0044410D" w:rsidRPr="0044410D" w:rsidRDefault="00C11B58" w:rsidP="0068514E">
      <w:r>
        <w:t xml:space="preserve">Resolution of a </w:t>
      </w:r>
      <w:r w:rsidR="002A06D4">
        <w:rPr>
          <w:rStyle w:val="Production"/>
        </w:rPr>
        <w:t>NamespaceName</w:t>
      </w:r>
      <w:r w:rsidR="0093579E">
        <w:t xml:space="preserve"> of the form </w:t>
      </w:r>
      <w:r w:rsidR="009F475E">
        <w:rPr>
          <w:i/>
        </w:rPr>
        <w:t>N.X</w:t>
      </w:r>
      <w:r w:rsidR="0093579E">
        <w:t xml:space="preserve">, where </w:t>
      </w:r>
      <w:r w:rsidR="009F475E">
        <w:rPr>
          <w:i/>
        </w:rPr>
        <w:t>N</w:t>
      </w:r>
      <w:r w:rsidR="0093579E">
        <w:t xml:space="preserve"> is a </w:t>
      </w:r>
      <w:r w:rsidR="002A06D4">
        <w:rPr>
          <w:rStyle w:val="Production"/>
        </w:rPr>
        <w:t>NamespaceName</w:t>
      </w:r>
      <w:r w:rsidR="0093579E">
        <w:t xml:space="preserve"> and </w:t>
      </w:r>
      <w:r w:rsidR="009F475E">
        <w:rPr>
          <w:i/>
        </w:rPr>
        <w:t>X</w:t>
      </w:r>
      <w:r w:rsidR="0093579E">
        <w:t xml:space="preserve"> is an </w:t>
      </w:r>
      <w:r w:rsidR="0093579E" w:rsidRPr="001167B4">
        <w:rPr>
          <w:rStyle w:val="Production"/>
        </w:rPr>
        <w:t>Identifier</w:t>
      </w:r>
      <w:r w:rsidR="000279AB">
        <w:rPr>
          <w:rStyle w:val="Production"/>
        </w:rPr>
        <w:t>Reference</w:t>
      </w:r>
      <w:r>
        <w:t xml:space="preserve">, proceeds by first resolving </w:t>
      </w:r>
      <w:r w:rsidR="00E7228C">
        <w:t xml:space="preserve">the </w:t>
      </w:r>
      <w:r w:rsidR="0066299B">
        <w:t>namespace</w:t>
      </w:r>
      <w:r w:rsidR="00E7228C">
        <w:t xml:space="preserve"> name </w:t>
      </w:r>
      <w:r w:rsidR="009F475E">
        <w:rPr>
          <w:i/>
        </w:rPr>
        <w:t>N</w:t>
      </w:r>
      <w:r>
        <w:t xml:space="preserve">. If the resolution of </w:t>
      </w:r>
      <w:r w:rsidR="009F475E">
        <w:rPr>
          <w:i/>
        </w:rPr>
        <w:t>N</w:t>
      </w:r>
      <w:r>
        <w:t xml:space="preserve"> is successful and </w:t>
      </w:r>
      <w:r w:rsidR="0093579E">
        <w:t xml:space="preserve">the </w:t>
      </w:r>
      <w:r w:rsidR="00437B8C">
        <w:t xml:space="preserve">export member set </w:t>
      </w:r>
      <w:r w:rsidR="0073785B">
        <w:t xml:space="preserve">(sections </w:t>
      </w:r>
      <w:r w:rsidR="0073785B">
        <w:fldChar w:fldCharType="begin"/>
      </w:r>
      <w:r w:rsidR="0073785B">
        <w:instrText xml:space="preserve"> REF _Ref357084065 \r \h </w:instrText>
      </w:r>
      <w:r w:rsidR="0073785B">
        <w:fldChar w:fldCharType="separate"/>
      </w:r>
      <w:r w:rsidR="00A3147C">
        <w:t>10.4</w:t>
      </w:r>
      <w:r w:rsidR="0073785B">
        <w:fldChar w:fldCharType="end"/>
      </w:r>
      <w:r w:rsidR="0073785B">
        <w:t xml:space="preserve"> and </w:t>
      </w:r>
      <w:r w:rsidR="0073785B">
        <w:fldChar w:fldCharType="begin"/>
      </w:r>
      <w:r w:rsidR="0073785B">
        <w:instrText xml:space="preserve"> REF _Ref423253311 \r \h </w:instrText>
      </w:r>
      <w:r w:rsidR="0073785B">
        <w:fldChar w:fldCharType="separate"/>
      </w:r>
      <w:r w:rsidR="00A3147C">
        <w:t>11.3.4.4</w:t>
      </w:r>
      <w:r w:rsidR="0073785B">
        <w:fldChar w:fldCharType="end"/>
      </w:r>
      <w:r w:rsidR="0073785B">
        <w:t xml:space="preserve">) </w:t>
      </w:r>
      <w:r w:rsidR="00437B8C">
        <w:t xml:space="preserve">of the </w:t>
      </w:r>
      <w:r w:rsidR="0093579E">
        <w:t xml:space="preserve">resulting </w:t>
      </w:r>
      <w:r w:rsidR="0066299B">
        <w:t>namespace</w:t>
      </w:r>
      <w:r>
        <w:t xml:space="preserve"> contains an exported </w:t>
      </w:r>
      <w:r w:rsidR="0066299B">
        <w:t>namespace</w:t>
      </w:r>
      <w:r w:rsidR="0093579E">
        <w:t xml:space="preserve"> member </w:t>
      </w:r>
      <w:r w:rsidR="009F475E">
        <w:rPr>
          <w:i/>
        </w:rPr>
        <w:t>X</w:t>
      </w:r>
      <w:r w:rsidR="0093579E">
        <w:t xml:space="preserve">, then </w:t>
      </w:r>
      <w:r w:rsidR="009F475E">
        <w:rPr>
          <w:i/>
        </w:rPr>
        <w:t>N.X</w:t>
      </w:r>
      <w:r w:rsidR="0093579E">
        <w:t xml:space="preserve"> refers to that member. Otherwise, </w:t>
      </w:r>
      <w:r w:rsidR="009F475E">
        <w:rPr>
          <w:i/>
        </w:rPr>
        <w:t>N.X</w:t>
      </w:r>
      <w:r w:rsidR="0093579E">
        <w:t xml:space="preserve"> is undefined.</w:t>
      </w:r>
    </w:p>
    <w:p w:rsidR="0044410D" w:rsidRPr="0044410D" w:rsidRDefault="00071582" w:rsidP="005A2154">
      <w:r w:rsidRPr="005A2154">
        <w:lastRenderedPageBreak/>
        <w:t xml:space="preserve">A type reference </w:t>
      </w:r>
      <w:r w:rsidR="001E721F">
        <w:t>to a generic type</w:t>
      </w:r>
      <w:r w:rsidRPr="005A2154">
        <w:t xml:space="preserve"> is required to specify exactly one type ar</w:t>
      </w:r>
      <w:r w:rsidR="007A5E24">
        <w:t xml:space="preserve">gument for </w:t>
      </w:r>
      <w:r w:rsidR="00575BEA">
        <w:t>each</w:t>
      </w:r>
      <w:r w:rsidR="007A5E24">
        <w:t xml:space="preserve"> type parameter of the referenced ge</w:t>
      </w:r>
      <w:r w:rsidR="003576AE">
        <w:t>neric type, and e</w:t>
      </w:r>
      <w:r w:rsidR="00AE2C64">
        <w:t>ach type argument must be</w:t>
      </w:r>
      <w:r w:rsidR="00CB063C">
        <w:t xml:space="preserve"> assignable to</w:t>
      </w:r>
      <w:r w:rsidR="00AE2C64">
        <w:t xml:space="preserve"> </w:t>
      </w:r>
      <w:r w:rsidR="00CB063C">
        <w:t xml:space="preserve">(section </w:t>
      </w:r>
      <w:r w:rsidR="00CB063C">
        <w:fldChar w:fldCharType="begin"/>
      </w:r>
      <w:r w:rsidR="00CB063C">
        <w:instrText xml:space="preserve"> REF _Ref330633611 \r \h </w:instrText>
      </w:r>
      <w:r w:rsidR="00CB063C">
        <w:fldChar w:fldCharType="separate"/>
      </w:r>
      <w:r w:rsidR="00A3147C">
        <w:t>3.11.4</w:t>
      </w:r>
      <w:r w:rsidR="00CB063C">
        <w:fldChar w:fldCharType="end"/>
      </w:r>
      <w:r w:rsidR="00CB063C">
        <w:t xml:space="preserve">) </w:t>
      </w:r>
      <w:r w:rsidR="00AE2C64">
        <w:t>the constraint of the corresponding type parameter</w:t>
      </w:r>
      <w:r w:rsidR="00FD41F7">
        <w:t xml:space="preserve"> or otherwise an error occurs</w:t>
      </w:r>
      <w:r w:rsidR="00AE2C64">
        <w:t xml:space="preserve">. </w:t>
      </w:r>
      <w:r w:rsidR="00CB063C">
        <w:t>An example:</w:t>
      </w:r>
    </w:p>
    <w:p w:rsidR="0044410D" w:rsidRPr="0044410D" w:rsidRDefault="009C47C1" w:rsidP="009C47C1">
      <w:pPr>
        <w:pStyle w:val="Code"/>
      </w:pPr>
      <w:r w:rsidRPr="00D54DB2">
        <w:rPr>
          <w:color w:val="0000FF"/>
        </w:rPr>
        <w:t>interface</w:t>
      </w:r>
      <w:r w:rsidRPr="00D54DB2">
        <w:t xml:space="preserve"> A {</w:t>
      </w:r>
      <w:r w:rsidR="00CB063C" w:rsidRPr="00D54DB2">
        <w:t xml:space="preserve"> </w:t>
      </w:r>
      <w:r w:rsidRPr="00D54DB2">
        <w:t xml:space="preserve">a: </w:t>
      </w:r>
      <w:r w:rsidRPr="00D54DB2">
        <w:rPr>
          <w:color w:val="0000FF"/>
        </w:rPr>
        <w:t>string</w:t>
      </w:r>
      <w:r w:rsidRPr="00D54DB2">
        <w:t>;</w:t>
      </w:r>
      <w:r w:rsidR="00CB063C" w:rsidRPr="00D54DB2">
        <w:t xml:space="preserve"> </w:t>
      </w:r>
      <w:r w:rsidRPr="00D54DB2">
        <w:t>}</w:t>
      </w:r>
    </w:p>
    <w:p w:rsidR="0044410D" w:rsidRPr="0044410D" w:rsidRDefault="009C47C1" w:rsidP="009C47C1">
      <w:pPr>
        <w:pStyle w:val="Code"/>
      </w:pPr>
      <w:r w:rsidRPr="00D54DB2">
        <w:rPr>
          <w:color w:val="0000FF"/>
        </w:rPr>
        <w:t>interface</w:t>
      </w:r>
      <w:r w:rsidRPr="00D54DB2">
        <w:t xml:space="preserve"> B </w:t>
      </w:r>
      <w:r w:rsidRPr="00D54DB2">
        <w:rPr>
          <w:color w:val="0000FF"/>
        </w:rPr>
        <w:t>extends</w:t>
      </w:r>
      <w:r w:rsidRPr="00D54DB2">
        <w:t xml:space="preserve"> A {</w:t>
      </w:r>
      <w:r w:rsidR="00CB063C" w:rsidRPr="00D54DB2">
        <w:t xml:space="preserve"> </w:t>
      </w:r>
      <w:r w:rsidRPr="00D54DB2">
        <w:t xml:space="preserve">b: </w:t>
      </w:r>
      <w:r w:rsidRPr="00D54DB2">
        <w:rPr>
          <w:color w:val="0000FF"/>
        </w:rPr>
        <w:t>string</w:t>
      </w:r>
      <w:r w:rsidR="00CB063C" w:rsidRPr="00D54DB2">
        <w:t xml:space="preserve">; </w:t>
      </w:r>
      <w:r w:rsidRPr="00D54DB2">
        <w:t>}</w:t>
      </w:r>
    </w:p>
    <w:p w:rsidR="0044410D" w:rsidRPr="0044410D" w:rsidRDefault="00835F00" w:rsidP="009C47C1">
      <w:pPr>
        <w:pStyle w:val="Code"/>
      </w:pPr>
      <w:r w:rsidRPr="00D54DB2">
        <w:rPr>
          <w:color w:val="0000FF"/>
        </w:rPr>
        <w:t>interface</w:t>
      </w:r>
      <w:r w:rsidRPr="00D54DB2">
        <w:t xml:space="preserve"> C </w:t>
      </w:r>
      <w:r w:rsidRPr="00D54DB2">
        <w:rPr>
          <w:color w:val="0000FF"/>
        </w:rPr>
        <w:t>extends</w:t>
      </w:r>
      <w:r w:rsidRPr="00D54DB2">
        <w:t xml:space="preserve"> B { c: </w:t>
      </w:r>
      <w:r w:rsidRPr="00D54DB2">
        <w:rPr>
          <w:color w:val="0000FF"/>
        </w:rPr>
        <w:t>string</w:t>
      </w:r>
      <w:r w:rsidRPr="00D54DB2">
        <w:t>; }</w:t>
      </w:r>
    </w:p>
    <w:p w:rsidR="0044410D" w:rsidRPr="0044410D" w:rsidRDefault="009C47C1" w:rsidP="009C47C1">
      <w:pPr>
        <w:pStyle w:val="Code"/>
      </w:pPr>
      <w:r w:rsidRPr="00D54DB2">
        <w:rPr>
          <w:color w:val="0000FF"/>
        </w:rPr>
        <w:t>interface</w:t>
      </w:r>
      <w:r w:rsidR="00835F00" w:rsidRPr="00D54DB2">
        <w:t xml:space="preserve"> G</w:t>
      </w:r>
      <w:r w:rsidRPr="00D54DB2">
        <w:t xml:space="preserve">&lt;T, U </w:t>
      </w:r>
      <w:r w:rsidRPr="00D54DB2">
        <w:rPr>
          <w:color w:val="0000FF"/>
        </w:rPr>
        <w:t>extends</w:t>
      </w:r>
      <w:r w:rsidRPr="00D54DB2">
        <w:t xml:space="preserve"> </w:t>
      </w:r>
      <w:r w:rsidR="00835F00" w:rsidRPr="00D54DB2">
        <w:t>B</w:t>
      </w:r>
      <w:r w:rsidRPr="00D54DB2">
        <w:t>&gt; {</w:t>
      </w:r>
      <w:r w:rsidR="0048218E" w:rsidRPr="00D54DB2">
        <w:br/>
      </w:r>
      <w:r w:rsidRPr="00D54DB2">
        <w:t xml:space="preserve">    x: T;</w:t>
      </w:r>
      <w:r w:rsidR="0048218E" w:rsidRPr="00D54DB2">
        <w:br/>
      </w:r>
      <w:r w:rsidRPr="00D54DB2">
        <w:t xml:space="preserve">    y: U;</w:t>
      </w:r>
      <w:r w:rsidR="0048218E" w:rsidRPr="00D54DB2">
        <w:br/>
      </w:r>
      <w:r w:rsidRPr="00D54DB2">
        <w:t>}</w:t>
      </w:r>
    </w:p>
    <w:p w:rsidR="0044410D" w:rsidRPr="0044410D" w:rsidRDefault="009C47C1" w:rsidP="00A56084">
      <w:pPr>
        <w:pStyle w:val="Code"/>
      </w:pPr>
      <w:r w:rsidRPr="00D54DB2">
        <w:rPr>
          <w:color w:val="0000FF"/>
        </w:rPr>
        <w:t>var</w:t>
      </w:r>
      <w:r w:rsidR="00835F00" w:rsidRPr="00D54DB2">
        <w:t xml:space="preserve"> v1: G&lt;A, C</w:t>
      </w:r>
      <w:r w:rsidRPr="00D54DB2">
        <w:t>&gt;;</w:t>
      </w:r>
      <w:r w:rsidR="00CB063C" w:rsidRPr="00D54DB2">
        <w:t xml:space="preserve">        </w:t>
      </w:r>
      <w:r w:rsidR="00835F00" w:rsidRPr="00D54DB2">
        <w:t xml:space="preserve">       </w:t>
      </w:r>
      <w:r w:rsidR="00CB063C" w:rsidRPr="00D54DB2">
        <w:rPr>
          <w:color w:val="008000"/>
        </w:rPr>
        <w:t>// Ok</w:t>
      </w:r>
      <w:r w:rsidR="0048218E" w:rsidRPr="00D54DB2">
        <w:br/>
      </w:r>
      <w:r w:rsidR="00835F00" w:rsidRPr="00D54DB2">
        <w:rPr>
          <w:color w:val="0000FF"/>
        </w:rPr>
        <w:t>var</w:t>
      </w:r>
      <w:r w:rsidR="00835F00" w:rsidRPr="00D54DB2">
        <w:t xml:space="preserve"> v2: G&lt;{ a: </w:t>
      </w:r>
      <w:r w:rsidR="00835F00" w:rsidRPr="00D54DB2">
        <w:rPr>
          <w:color w:val="0000FF"/>
        </w:rPr>
        <w:t>string</w:t>
      </w:r>
      <w:r w:rsidR="00835F00" w:rsidRPr="00D54DB2">
        <w:t xml:space="preserve"> }, C&gt;;   </w:t>
      </w:r>
      <w:r w:rsidR="00835F00" w:rsidRPr="00D54DB2">
        <w:rPr>
          <w:color w:val="008000"/>
        </w:rPr>
        <w:t xml:space="preserve">// Ok, </w:t>
      </w:r>
      <w:r w:rsidR="00A56084" w:rsidRPr="00D54DB2">
        <w:rPr>
          <w:color w:val="008000"/>
        </w:rPr>
        <w:t>equivalent to</w:t>
      </w:r>
      <w:r w:rsidR="00835F00" w:rsidRPr="00D54DB2">
        <w:rPr>
          <w:color w:val="008000"/>
        </w:rPr>
        <w:t xml:space="preserve"> G&lt;A, C&gt;</w:t>
      </w:r>
      <w:r w:rsidR="0048218E" w:rsidRPr="00D54DB2">
        <w:br/>
      </w:r>
      <w:r w:rsidRPr="00D54DB2">
        <w:rPr>
          <w:color w:val="0000FF"/>
        </w:rPr>
        <w:t>var</w:t>
      </w:r>
      <w:r w:rsidR="00835F00" w:rsidRPr="00D54DB2">
        <w:t xml:space="preserve"> v3: G</w:t>
      </w:r>
      <w:r w:rsidRPr="00D54DB2">
        <w:t>&lt;</w:t>
      </w:r>
      <w:r w:rsidR="00835F00" w:rsidRPr="00D54DB2">
        <w:t>A, A</w:t>
      </w:r>
      <w:r w:rsidRPr="00D54DB2">
        <w:t>&gt;;</w:t>
      </w:r>
      <w:r w:rsidR="00CB063C" w:rsidRPr="00D54DB2">
        <w:t xml:space="preserve">   </w:t>
      </w:r>
      <w:r w:rsidR="00835F00" w:rsidRPr="00D54DB2">
        <w:t xml:space="preserve">            </w:t>
      </w:r>
      <w:r w:rsidR="00CB063C" w:rsidRPr="00D54DB2">
        <w:rPr>
          <w:color w:val="008000"/>
        </w:rPr>
        <w:t xml:space="preserve">// Error, </w:t>
      </w:r>
      <w:r w:rsidR="00835F00" w:rsidRPr="00D54DB2">
        <w:rPr>
          <w:color w:val="008000"/>
        </w:rPr>
        <w:t>A</w:t>
      </w:r>
      <w:r w:rsidR="00CB063C" w:rsidRPr="00D54DB2">
        <w:rPr>
          <w:color w:val="008000"/>
        </w:rPr>
        <w:t xml:space="preserve"> not valid argument for U</w:t>
      </w:r>
      <w:r w:rsidR="0048218E" w:rsidRPr="00D54DB2">
        <w:br/>
      </w:r>
      <w:r w:rsidR="00071900" w:rsidRPr="00D54DB2">
        <w:rPr>
          <w:color w:val="0000FF"/>
        </w:rPr>
        <w:t>var</w:t>
      </w:r>
      <w:r w:rsidR="00835F00" w:rsidRPr="00D54DB2">
        <w:t xml:space="preserve"> v4: G&lt;G</w:t>
      </w:r>
      <w:r w:rsidR="00071900" w:rsidRPr="00D54DB2">
        <w:t>&lt;A,</w:t>
      </w:r>
      <w:r w:rsidR="003C13C0" w:rsidRPr="00D54DB2">
        <w:t xml:space="preserve"> </w:t>
      </w:r>
      <w:r w:rsidR="00835F00" w:rsidRPr="00D54DB2">
        <w:t>B</w:t>
      </w:r>
      <w:r w:rsidR="00071900" w:rsidRPr="00D54DB2">
        <w:t xml:space="preserve">&gt;, </w:t>
      </w:r>
      <w:r w:rsidR="00835F00" w:rsidRPr="00D54DB2">
        <w:t>C</w:t>
      </w:r>
      <w:r w:rsidR="00071900" w:rsidRPr="00D54DB2">
        <w:t>&gt;;</w:t>
      </w:r>
      <w:r w:rsidR="003C13C0" w:rsidRPr="00D54DB2">
        <w:t xml:space="preserve">       </w:t>
      </w:r>
      <w:r w:rsidR="00835F00" w:rsidRPr="00D54DB2">
        <w:t xml:space="preserve">  </w:t>
      </w:r>
      <w:r w:rsidR="00071900" w:rsidRPr="00D54DB2">
        <w:rPr>
          <w:color w:val="008000"/>
        </w:rPr>
        <w:t>// Ok</w:t>
      </w:r>
      <w:r w:rsidR="0048218E" w:rsidRPr="00D54DB2">
        <w:br/>
      </w:r>
      <w:r w:rsidRPr="00D54DB2">
        <w:rPr>
          <w:color w:val="0000FF"/>
        </w:rPr>
        <w:t>var</w:t>
      </w:r>
      <w:r w:rsidRPr="00D54DB2">
        <w:t xml:space="preserve"> v</w:t>
      </w:r>
      <w:r w:rsidR="00835F00" w:rsidRPr="00D54DB2">
        <w:t>5: G</w:t>
      </w:r>
      <w:r w:rsidRPr="00D54DB2">
        <w:t>&lt;</w:t>
      </w:r>
      <w:r w:rsidRPr="00D54DB2">
        <w:rPr>
          <w:color w:val="0000FF"/>
        </w:rPr>
        <w:t>any</w:t>
      </w:r>
      <w:r w:rsidRPr="00D54DB2">
        <w:t xml:space="preserve">, </w:t>
      </w:r>
      <w:r w:rsidRPr="00D54DB2">
        <w:rPr>
          <w:color w:val="0000FF"/>
        </w:rPr>
        <w:t>any</w:t>
      </w:r>
      <w:r w:rsidRPr="00D54DB2">
        <w:t>&gt;;</w:t>
      </w:r>
      <w:r w:rsidR="00CB063C" w:rsidRPr="00D54DB2">
        <w:t xml:space="preserve">         </w:t>
      </w:r>
      <w:r w:rsidR="00835F00" w:rsidRPr="00D54DB2">
        <w:t xml:space="preserve">  </w:t>
      </w:r>
      <w:r w:rsidR="00CB063C" w:rsidRPr="00D54DB2">
        <w:rPr>
          <w:color w:val="008000"/>
        </w:rPr>
        <w:t>// Ok</w:t>
      </w:r>
      <w:r w:rsidR="0048218E" w:rsidRPr="00D54DB2">
        <w:br/>
      </w:r>
      <w:r w:rsidR="00A56084" w:rsidRPr="00D54DB2">
        <w:rPr>
          <w:color w:val="0000FF"/>
        </w:rPr>
        <w:t>var</w:t>
      </w:r>
      <w:r w:rsidR="00A56084" w:rsidRPr="00D54DB2">
        <w:t xml:space="preserve"> v6: G&lt;</w:t>
      </w:r>
      <w:r w:rsidR="00A56084" w:rsidRPr="00D54DB2">
        <w:rPr>
          <w:color w:val="0000FF"/>
        </w:rPr>
        <w:t>any</w:t>
      </w:r>
      <w:r w:rsidR="00A56084" w:rsidRPr="00D54DB2">
        <w:t xml:space="preserve">&gt;;                </w:t>
      </w:r>
      <w:r w:rsidR="00A56084" w:rsidRPr="00D54DB2">
        <w:rPr>
          <w:color w:val="008000"/>
        </w:rPr>
        <w:t>// Error, wrong number of arguments</w:t>
      </w:r>
      <w:r w:rsidR="0048218E" w:rsidRPr="00D54DB2">
        <w:br/>
      </w:r>
      <w:r w:rsidRPr="00D54DB2">
        <w:rPr>
          <w:color w:val="0000FF"/>
        </w:rPr>
        <w:t>var</w:t>
      </w:r>
      <w:r w:rsidRPr="00D54DB2">
        <w:t xml:space="preserve"> v</w:t>
      </w:r>
      <w:r w:rsidR="00A56084" w:rsidRPr="00D54DB2">
        <w:t>7</w:t>
      </w:r>
      <w:r w:rsidR="00835F00" w:rsidRPr="00D54DB2">
        <w:t>: G</w:t>
      </w:r>
      <w:r w:rsidRPr="00D54DB2">
        <w:t>;</w:t>
      </w:r>
      <w:r w:rsidR="00CB063C" w:rsidRPr="00D54DB2">
        <w:t xml:space="preserve">                   </w:t>
      </w:r>
      <w:r w:rsidR="00835F00" w:rsidRPr="00D54DB2">
        <w:t xml:space="preserve">  </w:t>
      </w:r>
      <w:r w:rsidR="00CB063C" w:rsidRPr="00D54DB2">
        <w:rPr>
          <w:color w:val="008000"/>
        </w:rPr>
        <w:t xml:space="preserve">// </w:t>
      </w:r>
      <w:r w:rsidR="001E721F" w:rsidRPr="00D54DB2">
        <w:rPr>
          <w:color w:val="008000"/>
        </w:rPr>
        <w:t>Error, no arguments</w:t>
      </w:r>
    </w:p>
    <w:p w:rsidR="0044410D" w:rsidRPr="0044410D" w:rsidRDefault="002C5266" w:rsidP="005A2154">
      <w:r>
        <w:t xml:space="preserve">A type argument is simply a </w:t>
      </w:r>
      <w:r w:rsidRPr="002C5266">
        <w:rPr>
          <w:rStyle w:val="Production"/>
        </w:rPr>
        <w:t>Type</w:t>
      </w:r>
      <w:r>
        <w:t xml:space="preserve"> and may itself be a type reference to a gen</w:t>
      </w:r>
      <w:r w:rsidR="00071900">
        <w:t xml:space="preserve">eric type, as demonstrated by </w:t>
      </w:r>
      <w:r w:rsidR="008F4735">
        <w:t>'</w:t>
      </w:r>
      <w:r w:rsidR="00A56084">
        <w:t>v4</w:t>
      </w:r>
      <w:r w:rsidR="008F4735">
        <w:t>'</w:t>
      </w:r>
      <w:r w:rsidR="00071900">
        <w:t xml:space="preserve"> in the example above.</w:t>
      </w:r>
    </w:p>
    <w:p w:rsidR="0044410D" w:rsidRPr="0044410D" w:rsidRDefault="00DF36A6" w:rsidP="005A2154">
      <w:r>
        <w:t xml:space="preserve">As described in section </w:t>
      </w:r>
      <w:r>
        <w:fldChar w:fldCharType="begin"/>
      </w:r>
      <w:r>
        <w:instrText xml:space="preserve"> REF _Ref349736654 \r \h </w:instrText>
      </w:r>
      <w:r>
        <w:fldChar w:fldCharType="separate"/>
      </w:r>
      <w:r w:rsidR="00A3147C">
        <w:t>3.7</w:t>
      </w:r>
      <w:r>
        <w:fldChar w:fldCharType="end"/>
      </w:r>
      <w:r>
        <w:t>, a</w:t>
      </w:r>
      <w:r w:rsidR="005A2154">
        <w:t xml:space="preserve"> type reference to a generic type </w:t>
      </w:r>
      <w:r w:rsidR="005A2154" w:rsidRPr="005A2154">
        <w:rPr>
          <w:i/>
        </w:rPr>
        <w:t>G</w:t>
      </w:r>
      <w:r w:rsidR="005A2154">
        <w:t xml:space="preserve"> </w:t>
      </w:r>
      <w:r w:rsidR="00DD5C54">
        <w:t>designates</w:t>
      </w:r>
      <w:r w:rsidR="005A2154">
        <w:t xml:space="preserve"> a</w:t>
      </w:r>
      <w:r w:rsidR="00211EA2">
        <w:t xml:space="preserve"> </w:t>
      </w:r>
      <w:r w:rsidR="005A2154">
        <w:t xml:space="preserve">type wherein all occurrences of </w:t>
      </w:r>
      <w:r w:rsidR="005A2154" w:rsidRPr="005A2154">
        <w:rPr>
          <w:i/>
        </w:rPr>
        <w:t>G</w:t>
      </w:r>
      <w:r w:rsidR="008F4735">
        <w:t>'</w:t>
      </w:r>
      <w:r w:rsidR="005A2154">
        <w:t>s type parameters hav</w:t>
      </w:r>
      <w:r w:rsidR="00DD5C54">
        <w:t xml:space="preserve">e been replaced with the </w:t>
      </w:r>
      <w:r w:rsidR="007A0B52">
        <w:t xml:space="preserve">actual </w:t>
      </w:r>
      <w:r w:rsidR="00DD5C54">
        <w:t>type arguments supplied in the type reference.</w:t>
      </w:r>
      <w:r w:rsidR="005169E7">
        <w:t xml:space="preserve"> For example, the declaration of </w:t>
      </w:r>
      <w:r w:rsidR="008F4735">
        <w:t>'</w:t>
      </w:r>
      <w:r w:rsidR="005169E7">
        <w:t>v1</w:t>
      </w:r>
      <w:r w:rsidR="008F4735">
        <w:t>'</w:t>
      </w:r>
      <w:r w:rsidR="005169E7">
        <w:t xml:space="preserve"> above </w:t>
      </w:r>
      <w:r w:rsidR="00A56084">
        <w:t>is equivalent</w:t>
      </w:r>
      <w:r w:rsidR="005169E7">
        <w:t xml:space="preserve"> to:</w:t>
      </w:r>
    </w:p>
    <w:p w:rsidR="0044410D" w:rsidRPr="00700CD6" w:rsidRDefault="003C13C0" w:rsidP="003C13C0">
      <w:pPr>
        <w:pStyle w:val="Code"/>
      </w:pPr>
      <w:r w:rsidRPr="00D54DB2">
        <w:rPr>
          <w:color w:val="0000FF"/>
        </w:rPr>
        <w:t>var</w:t>
      </w:r>
      <w:r w:rsidRPr="00D54DB2">
        <w:t xml:space="preserve"> v1: {</w:t>
      </w:r>
      <w:r w:rsidR="0048218E" w:rsidRPr="00D54DB2">
        <w:br/>
      </w:r>
      <w:r w:rsidRPr="00D54DB2">
        <w:t xml:space="preserve">    x: </w:t>
      </w:r>
      <w:r w:rsidR="00A56084" w:rsidRPr="00D54DB2">
        <w:t xml:space="preserve">{ a: </w:t>
      </w:r>
      <w:r w:rsidRPr="00D54DB2">
        <w:rPr>
          <w:color w:val="0000FF"/>
        </w:rPr>
        <w:t>string</w:t>
      </w:r>
      <w:r w:rsidRPr="00D54DB2">
        <w:t>;</w:t>
      </w:r>
      <w:r w:rsidR="00A56084" w:rsidRPr="00D54DB2">
        <w:t xml:space="preserve"> }</w:t>
      </w:r>
      <w:r w:rsidR="0048218E" w:rsidRPr="00D54DB2">
        <w:br/>
      </w:r>
      <w:r w:rsidRPr="00D54DB2">
        <w:t xml:space="preserve">    y: {</w:t>
      </w:r>
      <w:r w:rsidR="00A56084" w:rsidRPr="00D54DB2">
        <w:t xml:space="preserve"> </w:t>
      </w:r>
      <w:r w:rsidRPr="00D54DB2">
        <w:t xml:space="preserve">a: </w:t>
      </w:r>
      <w:r w:rsidRPr="00D54DB2">
        <w:rPr>
          <w:color w:val="0000FF"/>
        </w:rPr>
        <w:t>string</w:t>
      </w:r>
      <w:r w:rsidR="00A56084" w:rsidRPr="00D54DB2">
        <w:t xml:space="preserve">; </w:t>
      </w:r>
      <w:r w:rsidRPr="00D54DB2">
        <w:t xml:space="preserve">b: </w:t>
      </w:r>
      <w:r w:rsidRPr="00D54DB2">
        <w:rPr>
          <w:color w:val="0000FF"/>
        </w:rPr>
        <w:t>string</w:t>
      </w:r>
      <w:r w:rsidR="00A56084" w:rsidRPr="00D54DB2">
        <w:t xml:space="preserve">; c: </w:t>
      </w:r>
      <w:r w:rsidR="00A56084" w:rsidRPr="00D54DB2">
        <w:rPr>
          <w:color w:val="0000FF"/>
        </w:rPr>
        <w:t>string</w:t>
      </w:r>
      <w:r w:rsidR="00A56084" w:rsidRPr="00D54DB2">
        <w:t xml:space="preserve"> </w:t>
      </w:r>
      <w:r w:rsidRPr="00D54DB2">
        <w:t>};</w:t>
      </w:r>
      <w:r w:rsidR="0048218E" w:rsidRPr="00D54DB2">
        <w:br/>
      </w:r>
      <w:r w:rsidRPr="00D54DB2">
        <w:t>};</w:t>
      </w:r>
    </w:p>
    <w:p w:rsidR="00700CD6" w:rsidRDefault="00700CD6" w:rsidP="00700CD6">
      <w:pPr>
        <w:pStyle w:val="Heading3"/>
      </w:pPr>
      <w:bookmarkStart w:id="76" w:name="_Ref399748157"/>
      <w:bookmarkStart w:id="77" w:name="_Toc439666159"/>
      <w:r>
        <w:t>Object Type Literals</w:t>
      </w:r>
      <w:bookmarkEnd w:id="76"/>
      <w:bookmarkEnd w:id="77"/>
    </w:p>
    <w:p w:rsidR="00700CD6" w:rsidRPr="0044410D" w:rsidRDefault="00700CD6" w:rsidP="00700CD6">
      <w:r>
        <w:t>An object type literal defines an object type by specifying the set of members that are statically considered to be present in instances of the type. Object type literals can be given names using interface declarations but are otherwise anonymous.</w:t>
      </w:r>
    </w:p>
    <w:p w:rsidR="00700CD6" w:rsidRPr="0044410D" w:rsidRDefault="00700CD6" w:rsidP="00700CD6">
      <w:pPr>
        <w:pStyle w:val="Grammar"/>
      </w:pPr>
      <w:r w:rsidRPr="00202C82">
        <w:rPr>
          <w:rStyle w:val="Production"/>
        </w:rPr>
        <w:t>ObjectType:</w:t>
      </w:r>
      <w:r w:rsidR="0048218E" w:rsidRPr="0048218E">
        <w:br/>
      </w:r>
      <w:r w:rsidRPr="001D6BA6">
        <w:rPr>
          <w:rStyle w:val="Terminal"/>
        </w:rPr>
        <w:t>{</w:t>
      </w:r>
      <w:r>
        <w:t xml:space="preserve">   </w:t>
      </w:r>
      <w:r w:rsidRPr="001E0AF4">
        <w:rPr>
          <w:rStyle w:val="Production"/>
        </w:rPr>
        <w:t>TypeBody</w:t>
      </w:r>
      <w:r w:rsidRPr="001E0AF4">
        <w:rPr>
          <w:rStyle w:val="Production"/>
          <w:vertAlign w:val="subscript"/>
        </w:rPr>
        <w:t>opt</w:t>
      </w:r>
      <w:r>
        <w:t xml:space="preserve">   </w:t>
      </w:r>
      <w:r w:rsidRPr="001D6BA6">
        <w:rPr>
          <w:rStyle w:val="Terminal"/>
        </w:rPr>
        <w:t>}</w:t>
      </w:r>
    </w:p>
    <w:p w:rsidR="00700CD6" w:rsidRPr="004C4422" w:rsidRDefault="00700CD6" w:rsidP="00700CD6">
      <w:pPr>
        <w:pStyle w:val="Grammar"/>
      </w:pPr>
      <w:r w:rsidRPr="00202C82">
        <w:rPr>
          <w:rStyle w:val="Production"/>
        </w:rPr>
        <w:t>TypeBody:</w:t>
      </w:r>
      <w:r w:rsidR="0048218E" w:rsidRPr="0048218E">
        <w:br/>
      </w:r>
      <w:r w:rsidRPr="001E0AF4">
        <w:rPr>
          <w:rStyle w:val="Production"/>
        </w:rPr>
        <w:t>TypeMemberList</w:t>
      </w:r>
      <w:r>
        <w:t xml:space="preserve">   </w:t>
      </w:r>
      <w:r w:rsidRPr="00CD3B1D">
        <w:rPr>
          <w:rStyle w:val="Terminal"/>
        </w:rPr>
        <w:t>;</w:t>
      </w:r>
      <w:r w:rsidRPr="001E0AF4">
        <w:rPr>
          <w:rStyle w:val="Production"/>
          <w:vertAlign w:val="subscript"/>
        </w:rPr>
        <w:t>opt</w:t>
      </w:r>
      <w:r w:rsidR="004C4422">
        <w:br/>
      </w:r>
      <w:r w:rsidR="004C4422" w:rsidRPr="004C4422">
        <w:rPr>
          <w:rStyle w:val="Production"/>
        </w:rPr>
        <w:t>TypeMemberList</w:t>
      </w:r>
      <w:r w:rsidR="004C4422">
        <w:t xml:space="preserve">   </w:t>
      </w:r>
      <w:r w:rsidR="004C4422" w:rsidRPr="004C4422">
        <w:rPr>
          <w:rStyle w:val="Terminal"/>
        </w:rPr>
        <w:t>,</w:t>
      </w:r>
      <w:r w:rsidR="004C4422" w:rsidRPr="004C4422">
        <w:rPr>
          <w:rStyle w:val="Production"/>
          <w:vertAlign w:val="subscript"/>
        </w:rPr>
        <w:t>opt</w:t>
      </w:r>
    </w:p>
    <w:p w:rsidR="00700CD6" w:rsidRPr="004C4422" w:rsidRDefault="00700CD6" w:rsidP="00700CD6">
      <w:pPr>
        <w:pStyle w:val="Grammar"/>
      </w:pPr>
      <w:r w:rsidRPr="00202C82">
        <w:rPr>
          <w:rStyle w:val="Production"/>
        </w:rPr>
        <w:lastRenderedPageBreak/>
        <w:t>TypeMemberList:</w:t>
      </w:r>
      <w:r w:rsidR="0048218E" w:rsidRPr="0048218E">
        <w:br/>
      </w:r>
      <w:r w:rsidRPr="001E0AF4">
        <w:rPr>
          <w:rStyle w:val="Production"/>
        </w:rPr>
        <w:t>TypeMember</w:t>
      </w:r>
      <w:r w:rsidR="0048218E" w:rsidRPr="0048218E">
        <w:br/>
      </w:r>
      <w:r w:rsidRPr="001E0AF4">
        <w:rPr>
          <w:rStyle w:val="Production"/>
        </w:rPr>
        <w:t>TypeMemberList</w:t>
      </w:r>
      <w:r>
        <w:t xml:space="preserve">   </w:t>
      </w:r>
      <w:r w:rsidRPr="00CD3B1D">
        <w:rPr>
          <w:rStyle w:val="Terminal"/>
        </w:rPr>
        <w:t>;</w:t>
      </w:r>
      <w:r>
        <w:t xml:space="preserve">   </w:t>
      </w:r>
      <w:r w:rsidRPr="001E0AF4">
        <w:rPr>
          <w:rStyle w:val="Production"/>
        </w:rPr>
        <w:t>TypeMember</w:t>
      </w:r>
      <w:r w:rsidR="004C4422">
        <w:br/>
      </w:r>
      <w:r w:rsidR="004C4422" w:rsidRPr="001E0AF4">
        <w:rPr>
          <w:rStyle w:val="Production"/>
        </w:rPr>
        <w:t>TypeMemberList</w:t>
      </w:r>
      <w:r w:rsidR="004C4422">
        <w:t xml:space="preserve">   </w:t>
      </w:r>
      <w:r w:rsidR="004C4422">
        <w:rPr>
          <w:rStyle w:val="Terminal"/>
        </w:rPr>
        <w:t>,</w:t>
      </w:r>
      <w:r w:rsidR="004C4422">
        <w:t xml:space="preserve">   </w:t>
      </w:r>
      <w:r w:rsidR="004C4422" w:rsidRPr="001E0AF4">
        <w:rPr>
          <w:rStyle w:val="Production"/>
        </w:rPr>
        <w:t>TypeMember</w:t>
      </w:r>
    </w:p>
    <w:p w:rsidR="00700CD6" w:rsidRPr="0044410D" w:rsidRDefault="00700CD6" w:rsidP="00700CD6">
      <w:pPr>
        <w:pStyle w:val="Grammar"/>
      </w:pPr>
      <w:r w:rsidRPr="00202C82">
        <w:rPr>
          <w:rStyle w:val="Production"/>
        </w:rPr>
        <w:t>TypeMember:</w:t>
      </w:r>
      <w:r w:rsidR="0048218E" w:rsidRPr="0048218E">
        <w:br/>
      </w:r>
      <w:r w:rsidRPr="001E0AF4">
        <w:rPr>
          <w:rStyle w:val="Production"/>
        </w:rPr>
        <w:t>PropertySignature</w:t>
      </w:r>
      <w:r w:rsidR="0048218E" w:rsidRPr="0048218E">
        <w:br/>
      </w:r>
      <w:r w:rsidRPr="001E0AF4">
        <w:rPr>
          <w:rStyle w:val="Production"/>
        </w:rPr>
        <w:t>CallSignature</w:t>
      </w:r>
      <w:r w:rsidR="0048218E" w:rsidRPr="0048218E">
        <w:br/>
      </w:r>
      <w:r w:rsidRPr="001E0AF4">
        <w:rPr>
          <w:rStyle w:val="Production"/>
        </w:rPr>
        <w:t>ConstructSignature</w:t>
      </w:r>
      <w:r w:rsidR="0048218E" w:rsidRPr="0048218E">
        <w:br/>
      </w:r>
      <w:r w:rsidRPr="001E0AF4">
        <w:rPr>
          <w:rStyle w:val="Production"/>
        </w:rPr>
        <w:t>IndexSignature</w:t>
      </w:r>
      <w:r w:rsidR="0048218E" w:rsidRPr="0048218E">
        <w:br/>
      </w:r>
      <w:r w:rsidRPr="001E0AF4">
        <w:rPr>
          <w:rStyle w:val="Production"/>
        </w:rPr>
        <w:t>MethodSignature</w:t>
      </w:r>
    </w:p>
    <w:p w:rsidR="00700CD6" w:rsidRPr="00700CD6" w:rsidRDefault="00700CD6" w:rsidP="00700CD6">
      <w:r>
        <w:t>The members of an object type literal are specified as a combination of property, call, construct, index, and method signatures. Object type members are described in section</w:t>
      </w:r>
      <w:r w:rsidR="00C7799C">
        <w:t xml:space="preserve"> </w:t>
      </w:r>
      <w:r w:rsidR="00C7799C">
        <w:fldChar w:fldCharType="begin"/>
      </w:r>
      <w:r w:rsidR="00C7799C">
        <w:instrText xml:space="preserve"> REF _Ref399751904 \r \h </w:instrText>
      </w:r>
      <w:r w:rsidR="00C7799C">
        <w:fldChar w:fldCharType="separate"/>
      </w:r>
      <w:r w:rsidR="00A3147C">
        <w:t>3.9</w:t>
      </w:r>
      <w:r w:rsidR="00C7799C">
        <w:fldChar w:fldCharType="end"/>
      </w:r>
      <w:r>
        <w:t>.</w:t>
      </w:r>
    </w:p>
    <w:p w:rsidR="0044410D" w:rsidRDefault="0044410D" w:rsidP="0044410D">
      <w:pPr>
        <w:pStyle w:val="Heading3"/>
      </w:pPr>
      <w:bookmarkStart w:id="78" w:name="_Ref399748659"/>
      <w:bookmarkStart w:id="79" w:name="_Ref399908025"/>
      <w:bookmarkStart w:id="80" w:name="_Toc439666160"/>
      <w:r>
        <w:t>Array Type</w:t>
      </w:r>
      <w:bookmarkEnd w:id="78"/>
      <w:r w:rsidR="00BE59C5">
        <w:t xml:space="preserve"> Literals</w:t>
      </w:r>
      <w:bookmarkEnd w:id="79"/>
      <w:bookmarkEnd w:id="80"/>
    </w:p>
    <w:p w:rsidR="002C6E99" w:rsidRDefault="002C6E99" w:rsidP="00700CD6">
      <w:r>
        <w:t xml:space="preserve">An array type </w:t>
      </w:r>
      <w:r w:rsidR="00BE59C5">
        <w:t xml:space="preserve">literal </w:t>
      </w:r>
      <w:r>
        <w:t>is written as an element type followed by an open and close square bracket.</w:t>
      </w:r>
    </w:p>
    <w:p w:rsidR="00700CD6" w:rsidRPr="0044410D" w:rsidRDefault="00700CD6" w:rsidP="00700CD6">
      <w:pPr>
        <w:pStyle w:val="Grammar"/>
      </w:pPr>
      <w:r w:rsidRPr="00202C82">
        <w:rPr>
          <w:rStyle w:val="Production"/>
        </w:rPr>
        <w:t>ArrayType:</w:t>
      </w:r>
      <w:r w:rsidR="0048218E" w:rsidRPr="0048218E">
        <w:br/>
      </w:r>
      <w:r w:rsidR="002958CF">
        <w:rPr>
          <w:rStyle w:val="Production"/>
        </w:rPr>
        <w:t>Primary</w:t>
      </w:r>
      <w:r w:rsidRPr="001E0AF4">
        <w:rPr>
          <w:rStyle w:val="Production"/>
        </w:rPr>
        <w:t>Type</w:t>
      </w:r>
      <w:r>
        <w:t xml:space="preserve">   </w:t>
      </w:r>
      <w:r w:rsidRPr="001E0AF4">
        <w:rPr>
          <w:rStyle w:val="Production"/>
        </w:rPr>
        <w:t>[no LineTerminator here]</w:t>
      </w:r>
      <w:r>
        <w:t xml:space="preserve">   </w:t>
      </w:r>
      <w:r w:rsidRPr="001D6BA6">
        <w:rPr>
          <w:rStyle w:val="Terminal"/>
        </w:rPr>
        <w:t>[</w:t>
      </w:r>
      <w:r>
        <w:t xml:space="preserve">   </w:t>
      </w:r>
      <w:r w:rsidRPr="001D6BA6">
        <w:rPr>
          <w:rStyle w:val="Terminal"/>
        </w:rPr>
        <w:t>]</w:t>
      </w:r>
    </w:p>
    <w:p w:rsidR="00BF1857" w:rsidRDefault="0004776F" w:rsidP="003E37A3">
      <w:r>
        <w:t xml:space="preserve">An array type literal references an array type (section </w:t>
      </w:r>
      <w:r>
        <w:fldChar w:fldCharType="begin"/>
      </w:r>
      <w:r>
        <w:instrText xml:space="preserve"> REF _Ref399822153 \r \h </w:instrText>
      </w:r>
      <w:r>
        <w:fldChar w:fldCharType="separate"/>
      </w:r>
      <w:r w:rsidR="00A3147C">
        <w:t>3.3.2</w:t>
      </w:r>
      <w:r>
        <w:fldChar w:fldCharType="end"/>
      </w:r>
      <w:r>
        <w:t xml:space="preserve">) with the given element type. </w:t>
      </w:r>
      <w:r w:rsidR="002C6E99">
        <w:t xml:space="preserve">An array type </w:t>
      </w:r>
      <w:r w:rsidR="00BE59C5">
        <w:t xml:space="preserve">literal </w:t>
      </w:r>
      <w:r w:rsidR="002C6E99">
        <w:t xml:space="preserve">is simply shorthand notation for a reference to the generic interface type </w:t>
      </w:r>
      <w:r w:rsidR="008F4735">
        <w:t>'</w:t>
      </w:r>
      <w:r w:rsidR="002C6E99">
        <w:t>Array</w:t>
      </w:r>
      <w:r w:rsidR="008F4735">
        <w:t>'</w:t>
      </w:r>
      <w:r w:rsidR="002C6E99">
        <w:t xml:space="preserve"> in the global </w:t>
      </w:r>
      <w:r w:rsidR="0066299B">
        <w:t>namespace</w:t>
      </w:r>
      <w:r w:rsidR="00674B2F">
        <w:t xml:space="preserve"> with the element type as a type argument</w:t>
      </w:r>
      <w:r w:rsidR="002C6E99">
        <w:t>.</w:t>
      </w:r>
    </w:p>
    <w:p w:rsidR="00250C6F" w:rsidRDefault="00250C6F" w:rsidP="00250C6F">
      <w:r>
        <w:t xml:space="preserve">When union, </w:t>
      </w:r>
      <w:r w:rsidR="00955669">
        <w:t xml:space="preserve">intersection, </w:t>
      </w:r>
      <w:r>
        <w:t>function, or constructor types are used as array element types they must be enclosed in parentheses. For example:</w:t>
      </w:r>
    </w:p>
    <w:p w:rsidR="00250C6F" w:rsidRDefault="00250C6F" w:rsidP="00250C6F">
      <w:pPr>
        <w:pStyle w:val="Code"/>
      </w:pPr>
      <w:r w:rsidRPr="00D54DB2">
        <w:t>(</w:t>
      </w:r>
      <w:r w:rsidRPr="00D54DB2">
        <w:rPr>
          <w:color w:val="0000FF"/>
        </w:rPr>
        <w:t>string</w:t>
      </w:r>
      <w:r w:rsidRPr="00D54DB2">
        <w:t xml:space="preserve"> | </w:t>
      </w:r>
      <w:r w:rsidRPr="00D54DB2">
        <w:rPr>
          <w:color w:val="0000FF"/>
        </w:rPr>
        <w:t>number</w:t>
      </w:r>
      <w:r w:rsidRPr="00D54DB2">
        <w:t>)[]</w:t>
      </w:r>
      <w:r w:rsidR="00573155" w:rsidRPr="00D54DB2">
        <w:br/>
        <w:t xml:space="preserve">(() =&gt; </w:t>
      </w:r>
      <w:r w:rsidR="00573155" w:rsidRPr="00D54DB2">
        <w:rPr>
          <w:color w:val="0000FF"/>
        </w:rPr>
        <w:t>string</w:t>
      </w:r>
      <w:r w:rsidR="00573155" w:rsidRPr="00D54DB2">
        <w:t>))[]</w:t>
      </w:r>
    </w:p>
    <w:p w:rsidR="00700CD6" w:rsidRPr="0044410D" w:rsidRDefault="00573155" w:rsidP="00700CD6">
      <w:r>
        <w:t>Alternatively</w:t>
      </w:r>
      <w:r w:rsidR="00700CD6">
        <w:t>, array type</w:t>
      </w:r>
      <w:r>
        <w:t>s</w:t>
      </w:r>
      <w:r w:rsidR="00700CD6">
        <w:t xml:space="preserve"> </w:t>
      </w:r>
      <w:r>
        <w:t>can</w:t>
      </w:r>
      <w:r w:rsidR="00700CD6">
        <w:t xml:space="preserve"> be written using the </w:t>
      </w:r>
      <w:r w:rsidR="008F4735">
        <w:t>'</w:t>
      </w:r>
      <w:r w:rsidR="00700CD6">
        <w:t>Array&lt;T&gt;</w:t>
      </w:r>
      <w:r w:rsidR="008F4735">
        <w:t>'</w:t>
      </w:r>
      <w:r>
        <w:t xml:space="preserve"> notation. For example, the types above are equivalent to</w:t>
      </w:r>
    </w:p>
    <w:p w:rsidR="00573155" w:rsidRDefault="00573155" w:rsidP="00700CD6">
      <w:pPr>
        <w:pStyle w:val="Code"/>
      </w:pPr>
      <w:r w:rsidRPr="00D54DB2">
        <w:t>Array&lt;</w:t>
      </w:r>
      <w:r w:rsidRPr="00D54DB2">
        <w:rPr>
          <w:color w:val="0000FF"/>
        </w:rPr>
        <w:t>string</w:t>
      </w:r>
      <w:r w:rsidRPr="00D54DB2">
        <w:t xml:space="preserve"> | </w:t>
      </w:r>
      <w:r w:rsidRPr="00D54DB2">
        <w:rPr>
          <w:color w:val="0000FF"/>
        </w:rPr>
        <w:t>number</w:t>
      </w:r>
      <w:r w:rsidRPr="00D54DB2">
        <w:t>&gt;</w:t>
      </w:r>
      <w:r w:rsidRPr="00D54DB2">
        <w:br/>
        <w:t xml:space="preserve">Array&lt;() =&gt; </w:t>
      </w:r>
      <w:r w:rsidRPr="00D54DB2">
        <w:rPr>
          <w:color w:val="0000FF"/>
        </w:rPr>
        <w:t>string</w:t>
      </w:r>
      <w:r w:rsidRPr="00D54DB2">
        <w:t>&gt;</w:t>
      </w:r>
    </w:p>
    <w:p w:rsidR="0044410D" w:rsidRDefault="0044410D" w:rsidP="0044410D">
      <w:pPr>
        <w:pStyle w:val="Heading3"/>
      </w:pPr>
      <w:bookmarkStart w:id="81" w:name="_Ref399748670"/>
      <w:bookmarkStart w:id="82" w:name="_Ref399770000"/>
      <w:bookmarkStart w:id="83" w:name="_Toc439666161"/>
      <w:r>
        <w:t>Tuple Type</w:t>
      </w:r>
      <w:bookmarkEnd w:id="81"/>
      <w:r w:rsidR="00BE59C5">
        <w:t xml:space="preserve"> Literals</w:t>
      </w:r>
      <w:bookmarkEnd w:id="82"/>
      <w:bookmarkEnd w:id="83"/>
    </w:p>
    <w:p w:rsidR="00700CD6" w:rsidRDefault="002C6E99" w:rsidP="00700CD6">
      <w:r>
        <w:t xml:space="preserve">A tuple type </w:t>
      </w:r>
      <w:r w:rsidR="00BE59C5">
        <w:t xml:space="preserve">literal </w:t>
      </w:r>
      <w:r>
        <w:t>is written as a sequence of element types, separated by commas and enclosed in square brackets.</w:t>
      </w:r>
    </w:p>
    <w:p w:rsidR="00700CD6" w:rsidRPr="0044410D" w:rsidRDefault="00700CD6" w:rsidP="00700CD6">
      <w:pPr>
        <w:pStyle w:val="Grammar"/>
      </w:pPr>
      <w:r w:rsidRPr="00187262">
        <w:rPr>
          <w:rStyle w:val="Production"/>
        </w:rPr>
        <w:t>TupleType:</w:t>
      </w:r>
      <w:r w:rsidR="0048218E" w:rsidRPr="0048218E">
        <w:br/>
      </w:r>
      <w:r w:rsidRPr="00187262">
        <w:rPr>
          <w:rStyle w:val="Terminal"/>
        </w:rPr>
        <w:t>[</w:t>
      </w:r>
      <w:r w:rsidRPr="00187262">
        <w:t xml:space="preserve">   </w:t>
      </w:r>
      <w:r w:rsidRPr="00187262">
        <w:rPr>
          <w:rStyle w:val="Production"/>
        </w:rPr>
        <w:t>TupleElementTypes</w:t>
      </w:r>
      <w:r w:rsidRPr="00187262">
        <w:t xml:space="preserve">   </w:t>
      </w:r>
      <w:r w:rsidRPr="00187262">
        <w:rPr>
          <w:rStyle w:val="Terminal"/>
        </w:rPr>
        <w:t>]</w:t>
      </w:r>
    </w:p>
    <w:p w:rsidR="00700CD6" w:rsidRPr="0044410D" w:rsidRDefault="00700CD6" w:rsidP="00700CD6">
      <w:pPr>
        <w:pStyle w:val="Grammar"/>
      </w:pPr>
      <w:r w:rsidRPr="00187262">
        <w:rPr>
          <w:rStyle w:val="Production"/>
        </w:rPr>
        <w:lastRenderedPageBreak/>
        <w:t>TupleElementTypes:</w:t>
      </w:r>
      <w:r w:rsidR="0048218E" w:rsidRPr="0048218E">
        <w:br/>
      </w:r>
      <w:r w:rsidRPr="00187262">
        <w:rPr>
          <w:rStyle w:val="Production"/>
        </w:rPr>
        <w:t>TupleElementType</w:t>
      </w:r>
      <w:r w:rsidR="0048218E" w:rsidRPr="0048218E">
        <w:br/>
      </w:r>
      <w:r w:rsidRPr="00187262">
        <w:rPr>
          <w:rStyle w:val="Production"/>
        </w:rPr>
        <w:t>TupleElementTypes</w:t>
      </w:r>
      <w:r>
        <w:t xml:space="preserve">   </w:t>
      </w:r>
      <w:r w:rsidRPr="00187262">
        <w:rPr>
          <w:rStyle w:val="Terminal"/>
        </w:rPr>
        <w:t>,</w:t>
      </w:r>
      <w:r>
        <w:t xml:space="preserve">   </w:t>
      </w:r>
      <w:r w:rsidRPr="00187262">
        <w:rPr>
          <w:rStyle w:val="Production"/>
        </w:rPr>
        <w:t>TupleElementType</w:t>
      </w:r>
    </w:p>
    <w:p w:rsidR="00700CD6" w:rsidRPr="0044410D" w:rsidRDefault="00700CD6" w:rsidP="00700CD6">
      <w:pPr>
        <w:pStyle w:val="Grammar"/>
      </w:pPr>
      <w:r w:rsidRPr="00187262">
        <w:rPr>
          <w:rStyle w:val="Production"/>
        </w:rPr>
        <w:t>TupleElementType:</w:t>
      </w:r>
      <w:r w:rsidR="0048218E" w:rsidRPr="0048218E">
        <w:br/>
      </w:r>
      <w:r w:rsidRPr="00187262">
        <w:rPr>
          <w:rStyle w:val="Production"/>
        </w:rPr>
        <w:t>Type</w:t>
      </w:r>
    </w:p>
    <w:p w:rsidR="0004776F" w:rsidRDefault="0004776F" w:rsidP="002C6E99">
      <w:r>
        <w:t xml:space="preserve">A tuple type literal references a tuple type (section </w:t>
      </w:r>
      <w:r>
        <w:fldChar w:fldCharType="begin"/>
      </w:r>
      <w:r>
        <w:instrText xml:space="preserve"> REF _Ref399821916 \r \h </w:instrText>
      </w:r>
      <w:r>
        <w:fldChar w:fldCharType="separate"/>
      </w:r>
      <w:r w:rsidR="00A3147C">
        <w:t>3.3.3</w:t>
      </w:r>
      <w:r>
        <w:fldChar w:fldCharType="end"/>
      </w:r>
      <w:r>
        <w:t>).</w:t>
      </w:r>
    </w:p>
    <w:p w:rsidR="004D2167" w:rsidRDefault="004D2167" w:rsidP="004D2167">
      <w:pPr>
        <w:pStyle w:val="Heading3"/>
      </w:pPr>
      <w:bookmarkStart w:id="84" w:name="_Ref400639507"/>
      <w:bookmarkStart w:id="85" w:name="_Toc439666162"/>
      <w:r>
        <w:t>Union Type Literals</w:t>
      </w:r>
      <w:bookmarkEnd w:id="84"/>
      <w:bookmarkEnd w:id="85"/>
    </w:p>
    <w:p w:rsidR="004D2167" w:rsidRPr="004D2167" w:rsidRDefault="004D2167" w:rsidP="004D2167">
      <w:r>
        <w:t>A union type literal is written as a sequence of types separated by vertical bars.</w:t>
      </w:r>
    </w:p>
    <w:p w:rsidR="004D2167" w:rsidRDefault="004D2167" w:rsidP="004D2167">
      <w:pPr>
        <w:pStyle w:val="Grammar"/>
      </w:pPr>
      <w:r w:rsidRPr="00614A10">
        <w:rPr>
          <w:rStyle w:val="Production"/>
        </w:rPr>
        <w:t>UnionType:</w:t>
      </w:r>
      <w:r>
        <w:br/>
      </w:r>
      <w:r w:rsidR="002958CF">
        <w:rPr>
          <w:rStyle w:val="Production"/>
        </w:rPr>
        <w:t>Union</w:t>
      </w:r>
      <w:r w:rsidR="006D47EF">
        <w:rPr>
          <w:rStyle w:val="Production"/>
        </w:rPr>
        <w:t>OrIntersectionOrPrimary</w:t>
      </w:r>
      <w:r w:rsidR="002958CF">
        <w:rPr>
          <w:rStyle w:val="Production"/>
        </w:rPr>
        <w:t>Type</w:t>
      </w:r>
      <w:r w:rsidR="00614A10">
        <w:t xml:space="preserve">   </w:t>
      </w:r>
      <w:r w:rsidR="00614A10" w:rsidRPr="00614A10">
        <w:rPr>
          <w:rStyle w:val="Terminal"/>
        </w:rPr>
        <w:t>|</w:t>
      </w:r>
      <w:r w:rsidR="00614A10">
        <w:t xml:space="preserve">   </w:t>
      </w:r>
      <w:r w:rsidR="006D47EF">
        <w:rPr>
          <w:rStyle w:val="Production"/>
        </w:rPr>
        <w:t>IntersectionOrP</w:t>
      </w:r>
      <w:r w:rsidR="002958CF">
        <w:rPr>
          <w:rStyle w:val="Production"/>
        </w:rPr>
        <w:t>rimaryType</w:t>
      </w:r>
    </w:p>
    <w:p w:rsidR="00614A10" w:rsidRDefault="000D15A0" w:rsidP="00614A10">
      <w:pPr>
        <w:rPr>
          <w:noProof/>
        </w:rPr>
      </w:pPr>
      <w:r>
        <w:rPr>
          <w:noProof/>
        </w:rPr>
        <w:t>A union typ</w:t>
      </w:r>
      <w:r w:rsidR="00614A10">
        <w:rPr>
          <w:noProof/>
        </w:rPr>
        <w:t xml:space="preserve">e literal references a union type (section </w:t>
      </w:r>
      <w:r w:rsidR="00614A10">
        <w:rPr>
          <w:noProof/>
        </w:rPr>
        <w:fldChar w:fldCharType="begin"/>
      </w:r>
      <w:r w:rsidR="00614A10">
        <w:rPr>
          <w:noProof/>
        </w:rPr>
        <w:instrText xml:space="preserve"> REF _Ref400626999 \r \h </w:instrText>
      </w:r>
      <w:r w:rsidR="00614A10">
        <w:rPr>
          <w:noProof/>
        </w:rPr>
      </w:r>
      <w:r w:rsidR="00614A10">
        <w:rPr>
          <w:noProof/>
        </w:rPr>
        <w:fldChar w:fldCharType="separate"/>
      </w:r>
      <w:r w:rsidR="00A3147C">
        <w:rPr>
          <w:noProof/>
        </w:rPr>
        <w:t>3.4</w:t>
      </w:r>
      <w:r w:rsidR="00614A10">
        <w:rPr>
          <w:noProof/>
        </w:rPr>
        <w:fldChar w:fldCharType="end"/>
      </w:r>
      <w:r w:rsidR="00614A10">
        <w:rPr>
          <w:noProof/>
        </w:rPr>
        <w:t>).</w:t>
      </w:r>
    </w:p>
    <w:p w:rsidR="006D47EF" w:rsidRDefault="006D47EF" w:rsidP="006D47EF">
      <w:pPr>
        <w:pStyle w:val="Heading3"/>
      </w:pPr>
      <w:bookmarkStart w:id="86" w:name="_Ref424490461"/>
      <w:bookmarkStart w:id="87" w:name="_Toc439666163"/>
      <w:r>
        <w:t>Intersection Type Literals</w:t>
      </w:r>
      <w:bookmarkEnd w:id="86"/>
      <w:bookmarkEnd w:id="87"/>
    </w:p>
    <w:p w:rsidR="006D47EF" w:rsidRPr="004D2167" w:rsidRDefault="006D47EF" w:rsidP="006D47EF">
      <w:r>
        <w:t>An intersection type literal is written as a sequence of types separated by ampersands.</w:t>
      </w:r>
    </w:p>
    <w:p w:rsidR="006D47EF" w:rsidRDefault="006D47EF" w:rsidP="006D47EF">
      <w:pPr>
        <w:pStyle w:val="Grammar"/>
      </w:pPr>
      <w:r>
        <w:rPr>
          <w:rStyle w:val="Production"/>
        </w:rPr>
        <w:t>Intersection</w:t>
      </w:r>
      <w:r w:rsidRPr="00614A10">
        <w:rPr>
          <w:rStyle w:val="Production"/>
        </w:rPr>
        <w:t>Type:</w:t>
      </w:r>
      <w:r>
        <w:br/>
      </w:r>
      <w:r>
        <w:rPr>
          <w:rStyle w:val="Production"/>
        </w:rPr>
        <w:t>IntersectionOrPrimaryType</w:t>
      </w:r>
      <w:r>
        <w:t xml:space="preserve">   </w:t>
      </w:r>
      <w:r>
        <w:rPr>
          <w:rStyle w:val="Terminal"/>
        </w:rPr>
        <w:t>&amp;</w:t>
      </w:r>
      <w:r>
        <w:t xml:space="preserve">   </w:t>
      </w:r>
      <w:r>
        <w:rPr>
          <w:rStyle w:val="Production"/>
        </w:rPr>
        <w:t>PrimaryType</w:t>
      </w:r>
    </w:p>
    <w:p w:rsidR="006D47EF" w:rsidRPr="006D47EF" w:rsidRDefault="000D15A0" w:rsidP="006D47EF">
      <w:pPr>
        <w:rPr>
          <w:noProof/>
        </w:rPr>
      </w:pPr>
      <w:r>
        <w:rPr>
          <w:noProof/>
        </w:rPr>
        <w:t>An intersection typ</w:t>
      </w:r>
      <w:r w:rsidR="006D47EF">
        <w:rPr>
          <w:noProof/>
        </w:rPr>
        <w:t>e literal references an intersection type (section</w:t>
      </w:r>
      <w:r w:rsidR="007C11C4">
        <w:rPr>
          <w:noProof/>
        </w:rPr>
        <w:t xml:space="preserve"> </w:t>
      </w:r>
      <w:r w:rsidR="007C11C4">
        <w:rPr>
          <w:noProof/>
        </w:rPr>
        <w:fldChar w:fldCharType="begin"/>
      </w:r>
      <w:r w:rsidR="007C11C4">
        <w:rPr>
          <w:noProof/>
        </w:rPr>
        <w:instrText xml:space="preserve"> REF _Ref425605771 \r \h </w:instrText>
      </w:r>
      <w:r w:rsidR="007C11C4">
        <w:rPr>
          <w:noProof/>
        </w:rPr>
      </w:r>
      <w:r w:rsidR="007C11C4">
        <w:rPr>
          <w:noProof/>
        </w:rPr>
        <w:fldChar w:fldCharType="separate"/>
      </w:r>
      <w:r w:rsidR="00A3147C">
        <w:rPr>
          <w:noProof/>
        </w:rPr>
        <w:t>3.5</w:t>
      </w:r>
      <w:r w:rsidR="007C11C4">
        <w:rPr>
          <w:noProof/>
        </w:rPr>
        <w:fldChar w:fldCharType="end"/>
      </w:r>
      <w:r w:rsidR="006D47EF">
        <w:rPr>
          <w:noProof/>
        </w:rPr>
        <w:t>).</w:t>
      </w:r>
    </w:p>
    <w:p w:rsidR="0044410D" w:rsidRDefault="0044410D" w:rsidP="0044410D">
      <w:pPr>
        <w:pStyle w:val="Heading3"/>
      </w:pPr>
      <w:bookmarkStart w:id="88" w:name="_Ref399748681"/>
      <w:bookmarkStart w:id="89" w:name="_Ref399772616"/>
      <w:bookmarkStart w:id="90" w:name="_Toc439666164"/>
      <w:r>
        <w:t>Function Type</w:t>
      </w:r>
      <w:bookmarkEnd w:id="88"/>
      <w:r w:rsidR="00BE59C5">
        <w:t xml:space="preserve"> Literals</w:t>
      </w:r>
      <w:bookmarkEnd w:id="89"/>
      <w:bookmarkEnd w:id="90"/>
    </w:p>
    <w:p w:rsidR="00BE59C5" w:rsidRPr="00BE59C5" w:rsidRDefault="00BE59C5" w:rsidP="00BE59C5">
      <w:r>
        <w:t xml:space="preserve">A function type </w:t>
      </w:r>
      <w:r w:rsidR="00712AE3">
        <w:t xml:space="preserve">literal </w:t>
      </w:r>
      <w:r>
        <w:t>specifies the type parameters, regular parameters, and return type of a call signature.</w:t>
      </w:r>
    </w:p>
    <w:p w:rsidR="00700CD6" w:rsidRPr="0044410D" w:rsidRDefault="00700CD6" w:rsidP="00700CD6">
      <w:pPr>
        <w:pStyle w:val="Grammar"/>
      </w:pPr>
      <w:r w:rsidRPr="00202C82">
        <w:rPr>
          <w:rStyle w:val="Production"/>
        </w:rPr>
        <w:t>FunctionType:</w:t>
      </w:r>
      <w:r w:rsidR="0048218E" w:rsidRPr="0048218E">
        <w:br/>
      </w:r>
      <w:r w:rsidRPr="001E0AF4">
        <w:rPr>
          <w:rStyle w:val="Production"/>
        </w:rPr>
        <w:t>TypeParameters</w:t>
      </w:r>
      <w:r w:rsidRPr="001E0AF4">
        <w:rPr>
          <w:rStyle w:val="Production"/>
          <w:vertAlign w:val="subscript"/>
        </w:rPr>
        <w:t>opt</w:t>
      </w:r>
      <w:r>
        <w:t xml:space="preserve">   </w:t>
      </w:r>
      <w:r w:rsidRPr="001D6BA6">
        <w:rPr>
          <w:rStyle w:val="Terminal"/>
        </w:rPr>
        <w:t>(</w:t>
      </w:r>
      <w:r>
        <w:t xml:space="preserve">   </w:t>
      </w:r>
      <w:r w:rsidRPr="001E0AF4">
        <w:rPr>
          <w:rStyle w:val="Production"/>
        </w:rPr>
        <w:t>ParameterList</w:t>
      </w:r>
      <w:r w:rsidRPr="001E0AF4">
        <w:rPr>
          <w:rStyle w:val="Production"/>
          <w:vertAlign w:val="subscript"/>
        </w:rPr>
        <w:t>opt</w:t>
      </w:r>
      <w:r>
        <w:t xml:space="preserve">   </w:t>
      </w:r>
      <w:r w:rsidRPr="001D6BA6">
        <w:rPr>
          <w:rStyle w:val="Terminal"/>
        </w:rPr>
        <w:t>)</w:t>
      </w:r>
      <w:r>
        <w:t xml:space="preserve">   </w:t>
      </w:r>
      <w:r w:rsidRPr="001D6BA6">
        <w:rPr>
          <w:rStyle w:val="Terminal"/>
        </w:rPr>
        <w:t>=&gt;</w:t>
      </w:r>
      <w:r>
        <w:t xml:space="preserve">   </w:t>
      </w:r>
      <w:r w:rsidRPr="001E0AF4">
        <w:rPr>
          <w:rStyle w:val="Production"/>
        </w:rPr>
        <w:t>Type</w:t>
      </w:r>
    </w:p>
    <w:p w:rsidR="004A246F" w:rsidRPr="0044410D" w:rsidRDefault="00BE59C5" w:rsidP="004A246F">
      <w:r>
        <w:t>A function type literal is shorthand for an object type containing a single call signature. Specifically, a</w:t>
      </w:r>
      <w:r w:rsidR="004A246F">
        <w:t xml:space="preserve"> function type </w:t>
      </w:r>
      <w:r>
        <w:t xml:space="preserve">literal </w:t>
      </w:r>
      <w:r w:rsidR="004A246F">
        <w:t>of the form</w:t>
      </w:r>
    </w:p>
    <w:p w:rsidR="004A246F" w:rsidRPr="0044410D" w:rsidRDefault="004A246F" w:rsidP="004A246F">
      <w:pPr>
        <w:pStyle w:val="Code"/>
      </w:pPr>
      <w:r w:rsidRPr="00D54DB2">
        <w:t>&lt; T1, T2, ... &gt; ( p1, p2, ... ) =&gt; R</w:t>
      </w:r>
    </w:p>
    <w:p w:rsidR="004A246F" w:rsidRPr="0044410D" w:rsidRDefault="004A246F" w:rsidP="004A246F">
      <w:r>
        <w:t xml:space="preserve">is exactly equivalent to the object </w:t>
      </w:r>
      <w:r w:rsidR="00BE59C5">
        <w:t>type literal</w:t>
      </w:r>
    </w:p>
    <w:p w:rsidR="004A246F" w:rsidRPr="0044410D" w:rsidRDefault="004A246F" w:rsidP="004A246F">
      <w:pPr>
        <w:pStyle w:val="Code"/>
      </w:pPr>
      <w:r w:rsidRPr="00D54DB2">
        <w:t>{ &lt; T1, T2, ... &gt; ( p1, p2, ... ) : R }</w:t>
      </w:r>
    </w:p>
    <w:p w:rsidR="00700CD6" w:rsidRPr="00700CD6" w:rsidRDefault="00BE59C5" w:rsidP="00700CD6">
      <w:r>
        <w:t>Note that function types with multiple call or construct signatures cannot be written as function type literals but must instead be written as object type literals.</w:t>
      </w:r>
    </w:p>
    <w:p w:rsidR="0044410D" w:rsidRDefault="0044410D" w:rsidP="0044410D">
      <w:pPr>
        <w:pStyle w:val="Heading3"/>
      </w:pPr>
      <w:bookmarkStart w:id="91" w:name="_Ref399748696"/>
      <w:bookmarkStart w:id="92" w:name="_Ref399821725"/>
      <w:bookmarkStart w:id="93" w:name="_Toc439666165"/>
      <w:r>
        <w:lastRenderedPageBreak/>
        <w:t>Constructor Type</w:t>
      </w:r>
      <w:bookmarkEnd w:id="91"/>
      <w:r w:rsidR="00BE59C5">
        <w:t xml:space="preserve"> Literals</w:t>
      </w:r>
      <w:bookmarkEnd w:id="92"/>
      <w:bookmarkEnd w:id="93"/>
    </w:p>
    <w:p w:rsidR="00712AE3" w:rsidRPr="00BE59C5" w:rsidRDefault="00712AE3" w:rsidP="00712AE3">
      <w:r>
        <w:t>A constructor type literal specifies the type parameters, regular parameters, and return type of a construct signature.</w:t>
      </w:r>
    </w:p>
    <w:p w:rsidR="00700CD6" w:rsidRPr="0044410D" w:rsidRDefault="00700CD6" w:rsidP="00700CD6">
      <w:pPr>
        <w:pStyle w:val="Grammar"/>
      </w:pPr>
      <w:r w:rsidRPr="00202C82">
        <w:rPr>
          <w:rStyle w:val="Production"/>
        </w:rPr>
        <w:t>ConstructorType:</w:t>
      </w:r>
      <w:r w:rsidR="0048218E" w:rsidRPr="0048218E">
        <w:br/>
      </w:r>
      <w:r>
        <w:rPr>
          <w:rStyle w:val="Terminal"/>
        </w:rPr>
        <w:t>new</w:t>
      </w:r>
      <w:r w:rsidRPr="00556FD1">
        <w:t xml:space="preserve">   </w:t>
      </w:r>
      <w:r w:rsidRPr="001E0AF4">
        <w:rPr>
          <w:rStyle w:val="Production"/>
        </w:rPr>
        <w:t>TypeParameters</w:t>
      </w:r>
      <w:r w:rsidRPr="001E0AF4">
        <w:rPr>
          <w:rStyle w:val="Production"/>
          <w:vertAlign w:val="subscript"/>
        </w:rPr>
        <w:t>opt</w:t>
      </w:r>
      <w:r>
        <w:t xml:space="preserve">   </w:t>
      </w:r>
      <w:r w:rsidRPr="001D6BA6">
        <w:rPr>
          <w:rStyle w:val="Terminal"/>
        </w:rPr>
        <w:t>(</w:t>
      </w:r>
      <w:r>
        <w:t xml:space="preserve">   </w:t>
      </w:r>
      <w:r w:rsidRPr="001E0AF4">
        <w:rPr>
          <w:rStyle w:val="Production"/>
        </w:rPr>
        <w:t>ParameterList</w:t>
      </w:r>
      <w:r w:rsidRPr="001E0AF4">
        <w:rPr>
          <w:rStyle w:val="Production"/>
          <w:vertAlign w:val="subscript"/>
        </w:rPr>
        <w:t>opt</w:t>
      </w:r>
      <w:r>
        <w:t xml:space="preserve">   </w:t>
      </w:r>
      <w:r w:rsidRPr="001D6BA6">
        <w:rPr>
          <w:rStyle w:val="Terminal"/>
        </w:rPr>
        <w:t>)</w:t>
      </w:r>
      <w:r>
        <w:t xml:space="preserve">   </w:t>
      </w:r>
      <w:r w:rsidRPr="001D6BA6">
        <w:rPr>
          <w:rStyle w:val="Terminal"/>
        </w:rPr>
        <w:t>=&gt;</w:t>
      </w:r>
      <w:r>
        <w:t xml:space="preserve">   </w:t>
      </w:r>
      <w:r w:rsidRPr="001E0AF4">
        <w:rPr>
          <w:rStyle w:val="Production"/>
        </w:rPr>
        <w:t>Type</w:t>
      </w:r>
    </w:p>
    <w:p w:rsidR="00712AE3" w:rsidRPr="0044410D" w:rsidRDefault="00712AE3" w:rsidP="00712AE3">
      <w:r>
        <w:t>A constructor type literal is shorthand for an object type containing a single construct signature. Specifically, a constructor type literal of the form</w:t>
      </w:r>
    </w:p>
    <w:p w:rsidR="00712AE3" w:rsidRPr="0044410D" w:rsidRDefault="00712AE3" w:rsidP="00712AE3">
      <w:pPr>
        <w:pStyle w:val="Code"/>
      </w:pPr>
      <w:r w:rsidRPr="00D54DB2">
        <w:rPr>
          <w:color w:val="0000FF"/>
        </w:rPr>
        <w:t>new</w:t>
      </w:r>
      <w:r w:rsidRPr="00D54DB2">
        <w:t xml:space="preserve"> &lt; T1, T2, ... &gt; ( p1, p2, ... ) =&gt; R</w:t>
      </w:r>
    </w:p>
    <w:p w:rsidR="00712AE3" w:rsidRPr="0044410D" w:rsidRDefault="00712AE3" w:rsidP="00712AE3">
      <w:r>
        <w:t>is exactly equivalent to the object type literal</w:t>
      </w:r>
    </w:p>
    <w:p w:rsidR="00712AE3" w:rsidRPr="0044410D" w:rsidRDefault="00712AE3" w:rsidP="00712AE3">
      <w:pPr>
        <w:pStyle w:val="Code"/>
      </w:pPr>
      <w:r w:rsidRPr="00D54DB2">
        <w:t xml:space="preserve">{ </w:t>
      </w:r>
      <w:r w:rsidRPr="00D54DB2">
        <w:rPr>
          <w:color w:val="0000FF"/>
        </w:rPr>
        <w:t>new</w:t>
      </w:r>
      <w:r w:rsidRPr="00D54DB2">
        <w:t xml:space="preserve"> &lt; T1, T2, ... &gt; ( p1, p2, ... ) : R }</w:t>
      </w:r>
    </w:p>
    <w:p w:rsidR="00700CD6" w:rsidRPr="00700CD6" w:rsidRDefault="00712AE3" w:rsidP="00700CD6">
      <w:r>
        <w:t>Note that constructor types with multiple construct signatures cannot be written as constructor type literals but must instead be written as object type literals.</w:t>
      </w:r>
    </w:p>
    <w:p w:rsidR="0044410D" w:rsidRPr="0044410D" w:rsidRDefault="00617379" w:rsidP="00617379">
      <w:pPr>
        <w:pStyle w:val="Heading3"/>
      </w:pPr>
      <w:bookmarkStart w:id="94" w:name="_Ref367622729"/>
      <w:bookmarkStart w:id="95" w:name="_Toc439666166"/>
      <w:r>
        <w:t>Type Queries</w:t>
      </w:r>
      <w:bookmarkEnd w:id="94"/>
      <w:bookmarkEnd w:id="95"/>
    </w:p>
    <w:p w:rsidR="0044410D" w:rsidRPr="0044410D" w:rsidRDefault="00D5602B" w:rsidP="00617379">
      <w:r>
        <w:t xml:space="preserve">A type query obtains the type </w:t>
      </w:r>
      <w:r w:rsidR="00617379">
        <w:t>of an expression.</w:t>
      </w:r>
    </w:p>
    <w:p w:rsidR="0044410D" w:rsidRPr="0044410D" w:rsidRDefault="00617379" w:rsidP="00617379">
      <w:pPr>
        <w:pStyle w:val="Grammar"/>
      </w:pPr>
      <w:r w:rsidRPr="00202C82">
        <w:rPr>
          <w:rStyle w:val="Production"/>
        </w:rPr>
        <w:t>TypeQuery:</w:t>
      </w:r>
      <w:r w:rsidR="0048218E" w:rsidRPr="0048218E">
        <w:br/>
      </w:r>
      <w:r w:rsidRPr="00202831">
        <w:rPr>
          <w:rStyle w:val="Terminal"/>
        </w:rPr>
        <w:t>typeof</w:t>
      </w:r>
      <w:r>
        <w:t xml:space="preserve">   </w:t>
      </w:r>
      <w:r w:rsidRPr="001E0AF4">
        <w:rPr>
          <w:rStyle w:val="Production"/>
        </w:rPr>
        <w:t>TypeQueryExpression</w:t>
      </w:r>
    </w:p>
    <w:p w:rsidR="0044410D" w:rsidRPr="0044410D" w:rsidRDefault="00617379" w:rsidP="00617379">
      <w:pPr>
        <w:pStyle w:val="Grammar"/>
      </w:pPr>
      <w:r w:rsidRPr="00202C82">
        <w:rPr>
          <w:rStyle w:val="Production"/>
        </w:rPr>
        <w:t>TypeQueryExpression:</w:t>
      </w:r>
      <w:r w:rsidR="0048218E" w:rsidRPr="0048218E">
        <w:br/>
      </w:r>
      <w:r w:rsidRPr="001E0AF4">
        <w:rPr>
          <w:rStyle w:val="Production"/>
        </w:rPr>
        <w:t>Identifier</w:t>
      </w:r>
      <w:r w:rsidR="000279AB">
        <w:rPr>
          <w:rStyle w:val="Production"/>
        </w:rPr>
        <w:t>Reference</w:t>
      </w:r>
      <w:r w:rsidR="0048218E" w:rsidRPr="0048218E">
        <w:br/>
      </w:r>
      <w:r w:rsidRPr="001E0AF4">
        <w:rPr>
          <w:rStyle w:val="Production"/>
        </w:rPr>
        <w:t>TypeQueryExpression</w:t>
      </w:r>
      <w:r>
        <w:t xml:space="preserve">   </w:t>
      </w:r>
      <w:r w:rsidRPr="000E3858">
        <w:rPr>
          <w:rStyle w:val="Terminal"/>
        </w:rPr>
        <w:t>.</w:t>
      </w:r>
      <w:r>
        <w:t xml:space="preserve">   </w:t>
      </w:r>
      <w:r w:rsidRPr="001E0AF4">
        <w:rPr>
          <w:rStyle w:val="Production"/>
        </w:rPr>
        <w:t>IdentifierName</w:t>
      </w:r>
    </w:p>
    <w:p w:rsidR="0044410D" w:rsidRPr="0044410D" w:rsidRDefault="00D5602B" w:rsidP="00D5602B">
      <w:r>
        <w:t xml:space="preserve">A type query consists of the keyword </w:t>
      </w:r>
      <w:r w:rsidRPr="00D5602B">
        <w:rPr>
          <w:rStyle w:val="CodeFragment"/>
        </w:rPr>
        <w:t>typeof</w:t>
      </w:r>
      <w:r>
        <w:t xml:space="preserve"> followed by an expression. The expression is restricted to a single identifier or a sequence of identifiers separated by periods. The expression is processed as an identifier expression (section </w:t>
      </w:r>
      <w:r>
        <w:fldChar w:fldCharType="begin"/>
      </w:r>
      <w:r>
        <w:instrText xml:space="preserve"> REF _Ref319149627 \r \h </w:instrText>
      </w:r>
      <w:r>
        <w:fldChar w:fldCharType="separate"/>
      </w:r>
      <w:r w:rsidR="00A3147C">
        <w:t>4.3</w:t>
      </w:r>
      <w:r>
        <w:fldChar w:fldCharType="end"/>
      </w:r>
      <w:r>
        <w:t xml:space="preserve">) or property access expression (section </w:t>
      </w:r>
      <w:r>
        <w:fldChar w:fldCharType="begin"/>
      </w:r>
      <w:r>
        <w:instrText xml:space="preserve"> REF _Ref320780642 \r \h </w:instrText>
      </w:r>
      <w:r>
        <w:fldChar w:fldCharType="separate"/>
      </w:r>
      <w:r w:rsidR="00A3147C">
        <w:t>4.13</w:t>
      </w:r>
      <w:r>
        <w:fldChar w:fldCharType="end"/>
      </w:r>
      <w:r>
        <w:t>)</w:t>
      </w:r>
      <w:r w:rsidR="0072143D">
        <w:t xml:space="preserve">, the </w:t>
      </w:r>
      <w:r w:rsidR="005C2FBB">
        <w:t xml:space="preserve">widened </w:t>
      </w:r>
      <w:r w:rsidR="0072143D">
        <w:t xml:space="preserve">type </w:t>
      </w:r>
      <w:r w:rsidR="005C2FBB">
        <w:t xml:space="preserve">(section </w:t>
      </w:r>
      <w:r w:rsidR="005C2FBB">
        <w:fldChar w:fldCharType="begin"/>
      </w:r>
      <w:r w:rsidR="005C2FBB">
        <w:instrText xml:space="preserve"> REF _Ref331363661 \r \h </w:instrText>
      </w:r>
      <w:r w:rsidR="005C2FBB">
        <w:fldChar w:fldCharType="separate"/>
      </w:r>
      <w:r w:rsidR="00A3147C">
        <w:t>3.12</w:t>
      </w:r>
      <w:r w:rsidR="005C2FBB">
        <w:fldChar w:fldCharType="end"/>
      </w:r>
      <w:r w:rsidR="005C2FBB">
        <w:t xml:space="preserve">) </w:t>
      </w:r>
      <w:r w:rsidR="0072143D">
        <w:t xml:space="preserve">of which becomes the </w:t>
      </w:r>
      <w:r w:rsidR="006D3142">
        <w:t>result. Similar to other static typing</w:t>
      </w:r>
      <w:r w:rsidR="007F595B">
        <w:t xml:space="preserve"> constructs, type queries are erased from the generated JavaScript code </w:t>
      </w:r>
      <w:r w:rsidR="006D3142">
        <w:t>and add no run-time overhead.</w:t>
      </w:r>
    </w:p>
    <w:p w:rsidR="0044410D" w:rsidRPr="0044410D" w:rsidRDefault="001C045C" w:rsidP="00D5602B">
      <w:r>
        <w:t>Type queries are useful for capturing anonymous types</w:t>
      </w:r>
      <w:r w:rsidR="005A1C0C">
        <w:t xml:space="preserve"> that are generated by various constructs such as object literals, function declarations, and </w:t>
      </w:r>
      <w:r w:rsidR="0066299B">
        <w:t>namespace</w:t>
      </w:r>
      <w:r w:rsidR="005A1C0C">
        <w:t xml:space="preserve"> declarations. For example:</w:t>
      </w:r>
    </w:p>
    <w:p w:rsidR="0044410D" w:rsidRPr="0044410D" w:rsidRDefault="001C045C" w:rsidP="001C045C">
      <w:pPr>
        <w:pStyle w:val="Code"/>
      </w:pPr>
      <w:r w:rsidRPr="00D54DB2">
        <w:rPr>
          <w:color w:val="0000FF"/>
        </w:rPr>
        <w:t>var</w:t>
      </w:r>
      <w:r w:rsidRPr="00D54DB2">
        <w:t xml:space="preserve"> a = { x: 10, y: 20 };</w:t>
      </w:r>
      <w:r w:rsidR="0048218E" w:rsidRPr="00D54DB2">
        <w:br/>
      </w:r>
      <w:r w:rsidRPr="00D54DB2">
        <w:rPr>
          <w:color w:val="0000FF"/>
        </w:rPr>
        <w:t>var</w:t>
      </w:r>
      <w:r w:rsidRPr="00D54DB2">
        <w:t xml:space="preserve"> b: </w:t>
      </w:r>
      <w:r w:rsidRPr="00D54DB2">
        <w:rPr>
          <w:color w:val="0000FF"/>
        </w:rPr>
        <w:t>typeof</w:t>
      </w:r>
      <w:r w:rsidRPr="00D54DB2">
        <w:t xml:space="preserve"> a;</w:t>
      </w:r>
    </w:p>
    <w:p w:rsidR="0044410D" w:rsidRPr="0044410D" w:rsidRDefault="005A1C0C" w:rsidP="005A1C0C">
      <w:r>
        <w:t>Above,</w:t>
      </w:r>
      <w:r w:rsidR="001C045C">
        <w:t xml:space="preserve"> </w:t>
      </w:r>
      <w:r w:rsidR="008F4735">
        <w:t>'</w:t>
      </w:r>
      <w:r w:rsidR="001C045C">
        <w:t>b</w:t>
      </w:r>
      <w:r w:rsidR="008F4735">
        <w:t>'</w:t>
      </w:r>
      <w:r w:rsidR="001C045C">
        <w:t xml:space="preserve"> is give</w:t>
      </w:r>
      <w:r>
        <w:t xml:space="preserve">n the same type as </w:t>
      </w:r>
      <w:r w:rsidR="008F4735">
        <w:t>'</w:t>
      </w:r>
      <w:r w:rsidR="001C045C">
        <w:t>a</w:t>
      </w:r>
      <w:r w:rsidR="008F4735">
        <w:t>'</w:t>
      </w:r>
      <w:r w:rsidR="001C045C">
        <w:t xml:space="preserve">, namely </w:t>
      </w:r>
      <w:r w:rsidR="001C045C" w:rsidRPr="00A801DB">
        <w:rPr>
          <w:rStyle w:val="CodeFragment"/>
        </w:rPr>
        <w:t>{ x: number; y: number; }</w:t>
      </w:r>
      <w:r w:rsidR="001C045C">
        <w:t>.</w:t>
      </w:r>
    </w:p>
    <w:p w:rsidR="0044410D" w:rsidRPr="0044410D" w:rsidRDefault="00092744" w:rsidP="005A1C0C">
      <w:r>
        <w:lastRenderedPageBreak/>
        <w:t xml:space="preserve">If a declaration includes a type annotation </w:t>
      </w:r>
      <w:r w:rsidR="00A02DBF">
        <w:t xml:space="preserve">that </w:t>
      </w:r>
      <w:r>
        <w:t>references the entity being declared</w:t>
      </w:r>
      <w:r w:rsidR="00A02DBF">
        <w:t xml:space="preserve"> through a circular path </w:t>
      </w:r>
      <w:r w:rsidR="00C27704">
        <w:t xml:space="preserve">of </w:t>
      </w:r>
      <w:r w:rsidR="00A02DBF">
        <w:t>type queries</w:t>
      </w:r>
      <w:r w:rsidR="00FB03E9">
        <w:t xml:space="preserve"> or </w:t>
      </w:r>
      <w:r w:rsidR="00C27704">
        <w:t>type references containing type queries</w:t>
      </w:r>
      <w:r>
        <w:t>, the resulting type is the Any type.</w:t>
      </w:r>
      <w:r w:rsidR="00A02DBF">
        <w:t xml:space="preserve"> For example</w:t>
      </w:r>
      <w:r w:rsidR="00C27704">
        <w:t>, all of the following variables are given the</w:t>
      </w:r>
      <w:r w:rsidR="00FB03E9">
        <w:t xml:space="preserve"> type</w:t>
      </w:r>
      <w:r w:rsidR="00C27704">
        <w:t xml:space="preserve"> Any:</w:t>
      </w:r>
    </w:p>
    <w:p w:rsidR="0044410D" w:rsidRPr="0044410D" w:rsidRDefault="00A02DBF" w:rsidP="00A02DBF">
      <w:pPr>
        <w:pStyle w:val="Code"/>
      </w:pPr>
      <w:r w:rsidRPr="00D54DB2">
        <w:rPr>
          <w:color w:val="0000FF"/>
        </w:rPr>
        <w:t>var</w:t>
      </w:r>
      <w:r w:rsidRPr="00D54DB2">
        <w:t xml:space="preserve"> c: </w:t>
      </w:r>
      <w:r w:rsidRPr="00D54DB2">
        <w:rPr>
          <w:color w:val="0000FF"/>
        </w:rPr>
        <w:t>typeof</w:t>
      </w:r>
      <w:r w:rsidRPr="00D54DB2">
        <w:t xml:space="preserve"> c;</w:t>
      </w:r>
      <w:r w:rsidR="0048218E" w:rsidRPr="00D54DB2">
        <w:br/>
      </w:r>
      <w:r w:rsidRPr="00D54DB2">
        <w:rPr>
          <w:color w:val="0000FF"/>
        </w:rPr>
        <w:t>var</w:t>
      </w:r>
      <w:r w:rsidRPr="00D54DB2">
        <w:t xml:space="preserve"> d: </w:t>
      </w:r>
      <w:r w:rsidRPr="00D54DB2">
        <w:rPr>
          <w:color w:val="0000FF"/>
        </w:rPr>
        <w:t>typeof</w:t>
      </w:r>
      <w:r w:rsidRPr="00D54DB2">
        <w:t xml:space="preserve"> e;</w:t>
      </w:r>
      <w:r w:rsidR="0048218E" w:rsidRPr="00D54DB2">
        <w:br/>
      </w:r>
      <w:r w:rsidRPr="00D54DB2">
        <w:rPr>
          <w:color w:val="0000FF"/>
        </w:rPr>
        <w:t>var</w:t>
      </w:r>
      <w:r w:rsidRPr="00D54DB2">
        <w:t xml:space="preserve"> e: </w:t>
      </w:r>
      <w:r w:rsidRPr="00D54DB2">
        <w:rPr>
          <w:color w:val="0000FF"/>
        </w:rPr>
        <w:t>typeof</w:t>
      </w:r>
      <w:r w:rsidRPr="00D54DB2">
        <w:t xml:space="preserve"> d;</w:t>
      </w:r>
      <w:r w:rsidR="0048218E" w:rsidRPr="00D54DB2">
        <w:br/>
      </w:r>
      <w:r w:rsidRPr="00D54DB2">
        <w:rPr>
          <w:color w:val="0000FF"/>
        </w:rPr>
        <w:t>var</w:t>
      </w:r>
      <w:r w:rsidRPr="00D54DB2">
        <w:t xml:space="preserve"> f: Array&lt;</w:t>
      </w:r>
      <w:r w:rsidRPr="00D54DB2">
        <w:rPr>
          <w:color w:val="0000FF"/>
        </w:rPr>
        <w:t>typeof</w:t>
      </w:r>
      <w:r w:rsidRPr="00D54DB2">
        <w:t xml:space="preserve"> f&gt;;</w:t>
      </w:r>
    </w:p>
    <w:p w:rsidR="0044410D" w:rsidRPr="0044410D" w:rsidRDefault="00A02DBF" w:rsidP="005A1C0C">
      <w:r>
        <w:t xml:space="preserve">However, if </w:t>
      </w:r>
      <w:r w:rsidR="00C27704">
        <w:t>a</w:t>
      </w:r>
      <w:r>
        <w:t xml:space="preserve"> circular path of </w:t>
      </w:r>
      <w:r w:rsidR="00D135D3">
        <w:t>type queries</w:t>
      </w:r>
      <w:r>
        <w:t xml:space="preserve"> includes at least one </w:t>
      </w:r>
      <w:r w:rsidRPr="00D135D3">
        <w:rPr>
          <w:rStyle w:val="Production"/>
        </w:rPr>
        <w:t>ObjectType</w:t>
      </w:r>
      <w:r>
        <w:t xml:space="preserve">, </w:t>
      </w:r>
      <w:r w:rsidRPr="00D135D3">
        <w:rPr>
          <w:rStyle w:val="Production"/>
        </w:rPr>
        <w:t>FunctionType</w:t>
      </w:r>
      <w:r>
        <w:t xml:space="preserve"> or </w:t>
      </w:r>
      <w:r w:rsidRPr="00D135D3">
        <w:rPr>
          <w:rStyle w:val="Production"/>
        </w:rPr>
        <w:t>ConstructorType</w:t>
      </w:r>
      <w:r>
        <w:t xml:space="preserve">, the construct </w:t>
      </w:r>
      <w:r w:rsidR="00C27704">
        <w:t>denotes</w:t>
      </w:r>
      <w:r>
        <w:t xml:space="preserve"> a recursive type:</w:t>
      </w:r>
    </w:p>
    <w:p w:rsidR="0044410D" w:rsidRPr="0044410D" w:rsidRDefault="00A02DBF" w:rsidP="00A02DBF">
      <w:pPr>
        <w:pStyle w:val="Code"/>
      </w:pPr>
      <w:r w:rsidRPr="00D54DB2">
        <w:rPr>
          <w:color w:val="0000FF"/>
        </w:rPr>
        <w:t>var</w:t>
      </w:r>
      <w:r w:rsidRPr="00D54DB2">
        <w:t xml:space="preserve"> </w:t>
      </w:r>
      <w:r w:rsidR="00D135D3" w:rsidRPr="00D54DB2">
        <w:t xml:space="preserve">g: { x: </w:t>
      </w:r>
      <w:r w:rsidR="00D135D3" w:rsidRPr="00D54DB2">
        <w:rPr>
          <w:color w:val="0000FF"/>
        </w:rPr>
        <w:t>typeof</w:t>
      </w:r>
      <w:r w:rsidR="00D135D3" w:rsidRPr="00D54DB2">
        <w:t xml:space="preserve"> g; };</w:t>
      </w:r>
      <w:r w:rsidR="0048218E" w:rsidRPr="00D54DB2">
        <w:br/>
      </w:r>
      <w:r w:rsidR="00D135D3" w:rsidRPr="00D54DB2">
        <w:rPr>
          <w:color w:val="0000FF"/>
        </w:rPr>
        <w:t>var</w:t>
      </w:r>
      <w:r w:rsidR="00D135D3" w:rsidRPr="00D54DB2">
        <w:t xml:space="preserve"> h: () =&gt; </w:t>
      </w:r>
      <w:r w:rsidR="00D135D3" w:rsidRPr="00D54DB2">
        <w:rPr>
          <w:color w:val="0000FF"/>
        </w:rPr>
        <w:t>typeof</w:t>
      </w:r>
      <w:r w:rsidR="00D135D3" w:rsidRPr="00D54DB2">
        <w:t xml:space="preserve"> h;</w:t>
      </w:r>
    </w:p>
    <w:p w:rsidR="0044410D" w:rsidRDefault="00C27704" w:rsidP="00C27704">
      <w:r>
        <w:t xml:space="preserve">Here, </w:t>
      </w:r>
      <w:r w:rsidR="008F4735">
        <w:t>'</w:t>
      </w:r>
      <w:r>
        <w:t>g</w:t>
      </w:r>
      <w:r w:rsidR="008F4735">
        <w:t>'</w:t>
      </w:r>
      <w:r>
        <w:t xml:space="preserve"> and </w:t>
      </w:r>
      <w:r w:rsidR="008F4735">
        <w:t>'</w:t>
      </w:r>
      <w:r>
        <w:t>g.x</w:t>
      </w:r>
      <w:r w:rsidR="008F4735">
        <w:t>'</w:t>
      </w:r>
      <w:r>
        <w:t xml:space="preserve"> have the same recursive type, and likewise </w:t>
      </w:r>
      <w:r w:rsidR="008F4735">
        <w:t>'</w:t>
      </w:r>
      <w:r>
        <w:t>h</w:t>
      </w:r>
      <w:r w:rsidR="008F4735">
        <w:t>'</w:t>
      </w:r>
      <w:r>
        <w:t xml:space="preserve"> and </w:t>
      </w:r>
      <w:r w:rsidR="008F4735">
        <w:t>'</w:t>
      </w:r>
      <w:r>
        <w:t>h()</w:t>
      </w:r>
      <w:r w:rsidR="008F4735">
        <w:t>'</w:t>
      </w:r>
      <w:r>
        <w:t xml:space="preserve"> have the same recursive type.</w:t>
      </w:r>
    </w:p>
    <w:p w:rsidR="00C7333A" w:rsidRDefault="00864625" w:rsidP="00C7333A">
      <w:pPr>
        <w:pStyle w:val="Heading3"/>
      </w:pPr>
      <w:bookmarkStart w:id="96" w:name="_Toc439666167"/>
      <w:r>
        <w:t>This-Type References</w:t>
      </w:r>
      <w:bookmarkEnd w:id="96"/>
    </w:p>
    <w:p w:rsidR="00C7333A" w:rsidRDefault="003A08E1" w:rsidP="00C7333A">
      <w:r>
        <w:t xml:space="preserve">The </w:t>
      </w:r>
      <w:r w:rsidRPr="003A08E1">
        <w:rPr>
          <w:rStyle w:val="CodeFragment"/>
        </w:rPr>
        <w:t>this</w:t>
      </w:r>
      <w:r>
        <w:t xml:space="preserve"> keyword </w:t>
      </w:r>
      <w:r w:rsidR="008314EC">
        <w:t>is used to reference</w:t>
      </w:r>
      <w:r>
        <w:t xml:space="preserve"> the t</w:t>
      </w:r>
      <w:r w:rsidR="00FC59CC">
        <w:t>his-</w:t>
      </w:r>
      <w:r w:rsidR="00DC71BD">
        <w:t xml:space="preserve">type (section </w:t>
      </w:r>
      <w:r w:rsidR="00DC71BD">
        <w:fldChar w:fldCharType="begin"/>
      </w:r>
      <w:r w:rsidR="00DC71BD">
        <w:instrText xml:space="preserve"> REF _Ref438213125 \r \h </w:instrText>
      </w:r>
      <w:r w:rsidR="00DC71BD">
        <w:fldChar w:fldCharType="separate"/>
      </w:r>
      <w:r w:rsidR="00A3147C">
        <w:t>3.6.3</w:t>
      </w:r>
      <w:r w:rsidR="00DC71BD">
        <w:fldChar w:fldCharType="end"/>
      </w:r>
      <w:r w:rsidR="00DC71BD">
        <w:t xml:space="preserve">) </w:t>
      </w:r>
      <w:r>
        <w:t>of a class or interface.</w:t>
      </w:r>
    </w:p>
    <w:p w:rsidR="00C7333A" w:rsidRPr="00E536E2" w:rsidRDefault="00C7333A" w:rsidP="00C7333A">
      <w:pPr>
        <w:pStyle w:val="Grammar"/>
      </w:pPr>
      <w:r w:rsidRPr="00C7333A">
        <w:rPr>
          <w:rStyle w:val="Production"/>
        </w:rPr>
        <w:t>ThisType:</w:t>
      </w:r>
      <w:r w:rsidRPr="00E536E2">
        <w:br/>
      </w:r>
      <w:r w:rsidRPr="00C7333A">
        <w:rPr>
          <w:rStyle w:val="Terminal"/>
        </w:rPr>
        <w:t>this</w:t>
      </w:r>
    </w:p>
    <w:p w:rsidR="007A7BB4" w:rsidRDefault="007A7BB4" w:rsidP="003A08E1">
      <w:r>
        <w:t xml:space="preserve">The meaning of a </w:t>
      </w:r>
      <w:r w:rsidRPr="007A7BB4">
        <w:rPr>
          <w:rStyle w:val="Production"/>
        </w:rPr>
        <w:t>ThisType</w:t>
      </w:r>
      <w:r>
        <w:t xml:space="preserve"> depends on the closest </w:t>
      </w:r>
      <w:r w:rsidR="00737FBF">
        <w:t>enclosing</w:t>
      </w:r>
      <w:r w:rsidR="00F7501F">
        <w:t xml:space="preserve"> </w:t>
      </w:r>
      <w:r w:rsidR="00E76B9E" w:rsidRPr="00737FBF">
        <w:rPr>
          <w:rStyle w:val="Production"/>
        </w:rPr>
        <w:t>FunctionDeclaration</w:t>
      </w:r>
      <w:r w:rsidR="00E76B9E">
        <w:t xml:space="preserve">, </w:t>
      </w:r>
      <w:r w:rsidR="00E76B9E" w:rsidRPr="00737FBF">
        <w:rPr>
          <w:rStyle w:val="Production"/>
        </w:rPr>
        <w:t>FunctionExpression</w:t>
      </w:r>
      <w:r w:rsidR="00E76B9E">
        <w:t xml:space="preserve">, </w:t>
      </w:r>
      <w:r w:rsidR="00E76B9E" w:rsidRPr="00737FBF">
        <w:rPr>
          <w:rStyle w:val="Production"/>
        </w:rPr>
        <w:t>PropertyDefinition</w:t>
      </w:r>
      <w:r w:rsidR="00E76B9E">
        <w:t>,</w:t>
      </w:r>
      <w:r w:rsidR="00737FBF" w:rsidRPr="00737FBF">
        <w:t xml:space="preserve"> </w:t>
      </w:r>
      <w:r w:rsidR="00737FBF" w:rsidRPr="00737FBF">
        <w:rPr>
          <w:rStyle w:val="Production"/>
        </w:rPr>
        <w:t>ClassElement</w:t>
      </w:r>
      <w:r w:rsidR="00737FBF">
        <w:t xml:space="preserve">, or </w:t>
      </w:r>
      <w:r w:rsidR="00737FBF" w:rsidRPr="00737FBF">
        <w:rPr>
          <w:rStyle w:val="Production"/>
        </w:rPr>
        <w:t>TypeMember</w:t>
      </w:r>
      <w:r>
        <w:t xml:space="preserve">, known as the </w:t>
      </w:r>
      <w:r w:rsidR="006D1FAB">
        <w:t>root declaration</w:t>
      </w:r>
      <w:r>
        <w:t xml:space="preserve"> of the </w:t>
      </w:r>
      <w:r w:rsidRPr="007A7BB4">
        <w:rPr>
          <w:rStyle w:val="Production"/>
        </w:rPr>
        <w:t>ThisType</w:t>
      </w:r>
      <w:r w:rsidR="00647E2A">
        <w:t>, as follows:</w:t>
      </w:r>
    </w:p>
    <w:p w:rsidR="007A7BB4" w:rsidRDefault="00737FBF" w:rsidP="007A7BB4">
      <w:pPr>
        <w:pStyle w:val="ListParagraph"/>
        <w:numPr>
          <w:ilvl w:val="0"/>
          <w:numId w:val="72"/>
        </w:numPr>
      </w:pPr>
      <w:r>
        <w:t xml:space="preserve">When the </w:t>
      </w:r>
      <w:r w:rsidR="006D1FAB">
        <w:t>root declaration</w:t>
      </w:r>
      <w:r>
        <w:t xml:space="preserve"> is</w:t>
      </w:r>
      <w:r w:rsidR="008314EC">
        <w:t xml:space="preserve"> </w:t>
      </w:r>
      <w:r w:rsidR="00FC59CC">
        <w:t>an instance member or constructor of a class</w:t>
      </w:r>
      <w:r w:rsidR="007A7BB4">
        <w:t xml:space="preserve">, the </w:t>
      </w:r>
      <w:r w:rsidR="007A7BB4" w:rsidRPr="007A7BB4">
        <w:rPr>
          <w:rStyle w:val="Production"/>
        </w:rPr>
        <w:t>ThisType</w:t>
      </w:r>
      <w:r w:rsidR="007A7BB4">
        <w:t xml:space="preserve"> references the this-type of </w:t>
      </w:r>
      <w:r w:rsidR="00647E2A">
        <w:t>that</w:t>
      </w:r>
      <w:r w:rsidR="007A7BB4">
        <w:t xml:space="preserve"> class.</w:t>
      </w:r>
    </w:p>
    <w:p w:rsidR="007A7BB4" w:rsidRDefault="007A7BB4" w:rsidP="007A7BB4">
      <w:pPr>
        <w:pStyle w:val="ListParagraph"/>
        <w:numPr>
          <w:ilvl w:val="0"/>
          <w:numId w:val="72"/>
        </w:numPr>
      </w:pPr>
      <w:r>
        <w:t xml:space="preserve">When the </w:t>
      </w:r>
      <w:r w:rsidR="006D1FAB">
        <w:t>root declaration</w:t>
      </w:r>
      <w:r>
        <w:t xml:space="preserve"> is</w:t>
      </w:r>
      <w:r w:rsidR="00FC59CC">
        <w:t xml:space="preserve"> a member of an interface type, </w:t>
      </w:r>
      <w:r w:rsidR="008314EC">
        <w:t xml:space="preserve">the </w:t>
      </w:r>
      <w:r w:rsidR="008314EC" w:rsidRPr="00DC71BD">
        <w:rPr>
          <w:rStyle w:val="Production"/>
        </w:rPr>
        <w:t>ThisType</w:t>
      </w:r>
      <w:r w:rsidR="008314EC">
        <w:t xml:space="preserve"> references the this-type</w:t>
      </w:r>
      <w:r w:rsidR="00DC71BD">
        <w:t xml:space="preserve"> </w:t>
      </w:r>
      <w:r w:rsidR="008314EC">
        <w:t xml:space="preserve">of that </w:t>
      </w:r>
      <w:r>
        <w:t>interface.</w:t>
      </w:r>
    </w:p>
    <w:p w:rsidR="003A08E1" w:rsidRDefault="008314EC" w:rsidP="007A7BB4">
      <w:pPr>
        <w:pStyle w:val="ListParagraph"/>
        <w:numPr>
          <w:ilvl w:val="0"/>
          <w:numId w:val="72"/>
        </w:numPr>
      </w:pPr>
      <w:r>
        <w:t xml:space="preserve">Otherwise, the </w:t>
      </w:r>
      <w:r w:rsidRPr="00DC71BD">
        <w:rPr>
          <w:rStyle w:val="Production"/>
        </w:rPr>
        <w:t>ThisType</w:t>
      </w:r>
      <w:r>
        <w:t xml:space="preserve"> is an error.</w:t>
      </w:r>
    </w:p>
    <w:p w:rsidR="00D60970" w:rsidRDefault="001F1BDD" w:rsidP="00D60970">
      <w:r>
        <w:t>Note that in order to</w:t>
      </w:r>
      <w:r w:rsidR="008A0EEE">
        <w:t xml:space="preserve"> avoid ambiguities it is not possible to reference the this-type of a class or interface in a nested object type literal. In the example</w:t>
      </w:r>
    </w:p>
    <w:p w:rsidR="00823B40" w:rsidRDefault="00D60970" w:rsidP="00823B40">
      <w:pPr>
        <w:pStyle w:val="Code"/>
      </w:pPr>
      <w:r w:rsidRPr="00D80640">
        <w:rPr>
          <w:color w:val="0000FF"/>
        </w:rPr>
        <w:t>interface</w:t>
      </w:r>
      <w:r>
        <w:t xml:space="preserve"> ListItem {</w:t>
      </w:r>
      <w:r>
        <w:br/>
        <w:t xml:space="preserve">    getHead(): </w:t>
      </w:r>
      <w:r w:rsidRPr="00D80640">
        <w:rPr>
          <w:color w:val="0000FF"/>
        </w:rPr>
        <w:t>this</w:t>
      </w:r>
      <w:r>
        <w:t>;</w:t>
      </w:r>
      <w:r>
        <w:br/>
        <w:t xml:space="preserve">    getTail(): </w:t>
      </w:r>
      <w:r w:rsidRPr="00D80640">
        <w:rPr>
          <w:color w:val="0000FF"/>
        </w:rPr>
        <w:t>this</w:t>
      </w:r>
      <w:r>
        <w:t>;</w:t>
      </w:r>
      <w:r>
        <w:br/>
        <w:t xml:space="preserve">    getHeadAndTail(): { head: </w:t>
      </w:r>
      <w:r w:rsidRPr="00D80640">
        <w:rPr>
          <w:color w:val="0000FF"/>
        </w:rPr>
        <w:t>this</w:t>
      </w:r>
      <w:r>
        <w:t xml:space="preserve">, tail: </w:t>
      </w:r>
      <w:r w:rsidRPr="00D80640">
        <w:rPr>
          <w:color w:val="0000FF"/>
        </w:rPr>
        <w:t>this</w:t>
      </w:r>
      <w:r>
        <w:t xml:space="preserve"> };  </w:t>
      </w:r>
      <w:r w:rsidRPr="00D80640">
        <w:rPr>
          <w:color w:val="008000"/>
        </w:rPr>
        <w:t>// Error</w:t>
      </w:r>
      <w:r>
        <w:br/>
        <w:t>}</w:t>
      </w:r>
    </w:p>
    <w:p w:rsidR="00823B40" w:rsidRDefault="006D1FAB" w:rsidP="00D60970">
      <w:r>
        <w:lastRenderedPageBreak/>
        <w:t xml:space="preserve">the </w:t>
      </w:r>
      <w:r w:rsidRPr="006D1FAB">
        <w:rPr>
          <w:rStyle w:val="CodeFragment"/>
        </w:rPr>
        <w:t>this</w:t>
      </w:r>
      <w:r>
        <w:t xml:space="preserve"> references on the last line are in error because</w:t>
      </w:r>
      <w:r w:rsidR="00823B40">
        <w:t xml:space="preserve"> </w:t>
      </w:r>
      <w:r>
        <w:t>their root declarations are not m</w:t>
      </w:r>
      <w:r w:rsidR="00A25ABB">
        <w:t>emb</w:t>
      </w:r>
      <w:r w:rsidR="00823B40">
        <w:t xml:space="preserve">ers of a class or interface. </w:t>
      </w:r>
      <w:r w:rsidR="00C77F36">
        <w:t xml:space="preserve">The recommended way to reference </w:t>
      </w:r>
      <w:r w:rsidR="00823B40">
        <w:t>the this</w:t>
      </w:r>
      <w:r w:rsidR="00C77F36">
        <w:t>-type</w:t>
      </w:r>
      <w:r w:rsidR="00823B40">
        <w:t xml:space="preserve"> of an outer class or interface </w:t>
      </w:r>
      <w:r w:rsidR="00C77F36">
        <w:t xml:space="preserve">in an object type literal </w:t>
      </w:r>
      <w:r w:rsidR="00823B40">
        <w:t xml:space="preserve">is to </w:t>
      </w:r>
      <w:r w:rsidR="00C77F36">
        <w:t>declare</w:t>
      </w:r>
      <w:r w:rsidR="00823B40">
        <w:t xml:space="preserve"> an intermediate generic type and pass </w:t>
      </w:r>
      <w:r w:rsidR="00823B40" w:rsidRPr="00C77F36">
        <w:rPr>
          <w:rStyle w:val="CodeFragment"/>
        </w:rPr>
        <w:t>this</w:t>
      </w:r>
      <w:r w:rsidR="00823B40">
        <w:t xml:space="preserve"> as a type argument. For example:</w:t>
      </w:r>
    </w:p>
    <w:p w:rsidR="008A0EEE" w:rsidRDefault="008A0EEE" w:rsidP="008A0EEE">
      <w:pPr>
        <w:pStyle w:val="Code"/>
      </w:pPr>
      <w:r w:rsidRPr="00D80640">
        <w:rPr>
          <w:color w:val="0000FF"/>
        </w:rPr>
        <w:t>type</w:t>
      </w:r>
      <w:r>
        <w:t xml:space="preserve"> HeadAndTail&lt;T&gt; = { head: T, tail: T };</w:t>
      </w:r>
    </w:p>
    <w:p w:rsidR="00823B40" w:rsidRPr="00C7333A" w:rsidRDefault="008A0EEE" w:rsidP="001F1BDD">
      <w:pPr>
        <w:pStyle w:val="Code"/>
      </w:pPr>
      <w:r w:rsidRPr="00D80640">
        <w:rPr>
          <w:color w:val="0000FF"/>
        </w:rPr>
        <w:t>interface</w:t>
      </w:r>
      <w:r>
        <w:t xml:space="preserve"> ListItem {</w:t>
      </w:r>
      <w:r>
        <w:br/>
        <w:t xml:space="preserve">    getHead(): </w:t>
      </w:r>
      <w:r w:rsidRPr="00D80640">
        <w:rPr>
          <w:color w:val="0000FF"/>
        </w:rPr>
        <w:t>this</w:t>
      </w:r>
      <w:r>
        <w:t>;</w:t>
      </w:r>
      <w:r>
        <w:br/>
        <w:t xml:space="preserve">    getTail(): </w:t>
      </w:r>
      <w:r w:rsidRPr="00D80640">
        <w:rPr>
          <w:color w:val="0000FF"/>
        </w:rPr>
        <w:t>this</w:t>
      </w:r>
      <w:r>
        <w:t>;</w:t>
      </w:r>
      <w:r>
        <w:br/>
        <w:t xml:space="preserve">    getHeadAndTail(): </w:t>
      </w:r>
      <w:r w:rsidR="001F1BDD">
        <w:t>HeadAndTail&lt;</w:t>
      </w:r>
      <w:r w:rsidR="001F1BDD" w:rsidRPr="00D80640">
        <w:rPr>
          <w:color w:val="0000FF"/>
        </w:rPr>
        <w:t>this</w:t>
      </w:r>
      <w:r w:rsidR="001F1BDD">
        <w:t>&gt;;</w:t>
      </w:r>
      <w:r w:rsidR="001F1BDD">
        <w:br/>
        <w:t>}</w:t>
      </w:r>
    </w:p>
    <w:p w:rsidR="0044410D" w:rsidRPr="0044410D" w:rsidRDefault="008215E7" w:rsidP="00E616E3">
      <w:pPr>
        <w:pStyle w:val="Heading2"/>
      </w:pPr>
      <w:bookmarkStart w:id="97" w:name="_Ref399751903"/>
      <w:bookmarkStart w:id="98" w:name="_Ref399751904"/>
      <w:bookmarkStart w:id="99" w:name="_Toc439666168"/>
      <w:r>
        <w:t>Specifying Members</w:t>
      </w:r>
      <w:bookmarkEnd w:id="97"/>
      <w:bookmarkEnd w:id="98"/>
      <w:bookmarkEnd w:id="99"/>
    </w:p>
    <w:p w:rsidR="0044410D" w:rsidRPr="0044410D" w:rsidRDefault="008A36D2" w:rsidP="008A36D2">
      <w:r>
        <w:t>The members of a</w:t>
      </w:r>
      <w:r w:rsidR="00F4303E">
        <w:t>n object type</w:t>
      </w:r>
      <w:r>
        <w:t xml:space="preserve"> literal </w:t>
      </w:r>
      <w:r w:rsidR="008215E7">
        <w:t xml:space="preserve">(section </w:t>
      </w:r>
      <w:r w:rsidR="008215E7">
        <w:fldChar w:fldCharType="begin"/>
      </w:r>
      <w:r w:rsidR="008215E7">
        <w:instrText xml:space="preserve"> REF _Ref399748157 \r \h </w:instrText>
      </w:r>
      <w:r w:rsidR="008215E7">
        <w:fldChar w:fldCharType="separate"/>
      </w:r>
      <w:r w:rsidR="00A3147C">
        <w:t>3.8.3</w:t>
      </w:r>
      <w:r w:rsidR="008215E7">
        <w:fldChar w:fldCharType="end"/>
      </w:r>
      <w:r w:rsidR="008215E7">
        <w:t xml:space="preserve">) </w:t>
      </w:r>
      <w:r>
        <w:t xml:space="preserve">are specified </w:t>
      </w:r>
      <w:r w:rsidR="0027422D">
        <w:t>as</w:t>
      </w:r>
      <w:r>
        <w:t xml:space="preserve"> a </w:t>
      </w:r>
      <w:r w:rsidR="00A4172F">
        <w:t xml:space="preserve">combination of </w:t>
      </w:r>
      <w:r w:rsidR="001B3DD9">
        <w:t xml:space="preserve">property, </w:t>
      </w:r>
      <w:r w:rsidR="00A4172F">
        <w:t>call, construct, index</w:t>
      </w:r>
      <w:r w:rsidR="001B3DD9">
        <w:t xml:space="preserve">, </w:t>
      </w:r>
      <w:r>
        <w:t xml:space="preserve">and </w:t>
      </w:r>
      <w:r w:rsidR="003437FB">
        <w:t>method</w:t>
      </w:r>
      <w:r w:rsidR="00C7799C">
        <w:t xml:space="preserve"> signatures.</w:t>
      </w:r>
      <w:r w:rsidR="00B82B45">
        <w:t xml:space="preserve"> </w:t>
      </w:r>
    </w:p>
    <w:p w:rsidR="0044410D" w:rsidRPr="0044410D" w:rsidRDefault="001B3DD9" w:rsidP="001B3DD9">
      <w:pPr>
        <w:pStyle w:val="Heading3"/>
      </w:pPr>
      <w:bookmarkStart w:id="100" w:name="_Toc439666169"/>
      <w:r>
        <w:t>Property Signatures</w:t>
      </w:r>
      <w:bookmarkEnd w:id="100"/>
    </w:p>
    <w:p w:rsidR="0044410D" w:rsidRPr="0044410D" w:rsidRDefault="001B3DD9" w:rsidP="001B3DD9">
      <w:r>
        <w:t>A property signature declares the name and type of a property member.</w:t>
      </w:r>
    </w:p>
    <w:p w:rsidR="0044410D" w:rsidRPr="0044410D" w:rsidRDefault="003437FB" w:rsidP="00ED438A">
      <w:pPr>
        <w:pStyle w:val="Grammar"/>
      </w:pPr>
      <w:r w:rsidRPr="00202C82">
        <w:rPr>
          <w:rStyle w:val="Production"/>
        </w:rPr>
        <w:t>PropertySignature:</w:t>
      </w:r>
      <w:r w:rsidR="0048218E" w:rsidRPr="0048218E">
        <w:br/>
      </w:r>
      <w:r w:rsidRPr="001E0AF4">
        <w:rPr>
          <w:rStyle w:val="Production"/>
        </w:rPr>
        <w:t>PropertyName</w:t>
      </w:r>
      <w:r>
        <w:t xml:space="preserve">   </w:t>
      </w:r>
      <w:r w:rsidRPr="004E35DA">
        <w:rPr>
          <w:rStyle w:val="Terminal"/>
        </w:rPr>
        <w:t>?</w:t>
      </w:r>
      <w:r w:rsidRPr="001E0AF4">
        <w:rPr>
          <w:rStyle w:val="Production"/>
          <w:vertAlign w:val="subscript"/>
        </w:rPr>
        <w:t>opt</w:t>
      </w:r>
      <w:r>
        <w:t xml:space="preserve">   </w:t>
      </w:r>
      <w:r w:rsidRPr="001E0AF4">
        <w:rPr>
          <w:rStyle w:val="Production"/>
        </w:rPr>
        <w:t>TypeAnnotation</w:t>
      </w:r>
      <w:r w:rsidRPr="001E0AF4">
        <w:rPr>
          <w:rStyle w:val="Production"/>
          <w:vertAlign w:val="subscript"/>
        </w:rPr>
        <w:t>opt</w:t>
      </w:r>
    </w:p>
    <w:p w:rsidR="00F123B1" w:rsidRDefault="00F123B1" w:rsidP="00F123B1">
      <w:pPr>
        <w:pStyle w:val="Grammar"/>
      </w:pPr>
      <w:r w:rsidRPr="00536A68">
        <w:rPr>
          <w:rStyle w:val="Production"/>
        </w:rPr>
        <w:t>TypeAnnotation:</w:t>
      </w:r>
      <w:r w:rsidRPr="0048218E">
        <w:br/>
      </w:r>
      <w:r w:rsidRPr="003701D7">
        <w:rPr>
          <w:rStyle w:val="Terminal"/>
        </w:rPr>
        <w:t>:</w:t>
      </w:r>
      <w:r>
        <w:t xml:space="preserve">   </w:t>
      </w:r>
      <w:r w:rsidRPr="00536A68">
        <w:rPr>
          <w:rStyle w:val="Production"/>
        </w:rPr>
        <w:t>Type</w:t>
      </w:r>
    </w:p>
    <w:p w:rsidR="00F123B1" w:rsidRPr="0044410D" w:rsidRDefault="00F123B1" w:rsidP="00F123B1">
      <w:r>
        <w:t xml:space="preserve">The </w:t>
      </w:r>
      <w:r>
        <w:rPr>
          <w:rStyle w:val="Production"/>
        </w:rPr>
        <w:t>PropertyName</w:t>
      </w:r>
      <w:r>
        <w:t xml:space="preserve"> </w:t>
      </w:r>
      <w:r w:rsidR="002D169C">
        <w:t>(</w:t>
      </w:r>
      <w:r w:rsidR="002D169C">
        <w:fldChar w:fldCharType="begin"/>
      </w:r>
      <w:r w:rsidR="002D169C">
        <w:instrText xml:space="preserve"> REF _Ref425865268 \r \h </w:instrText>
      </w:r>
      <w:r w:rsidR="002D169C">
        <w:fldChar w:fldCharType="separate"/>
      </w:r>
      <w:r w:rsidR="00A3147C">
        <w:t>2.2.2</w:t>
      </w:r>
      <w:r w:rsidR="002D169C">
        <w:fldChar w:fldCharType="end"/>
      </w:r>
      <w:r w:rsidR="002D169C">
        <w:t xml:space="preserve">) </w:t>
      </w:r>
      <w:r>
        <w:t>of a property signature must be uni</w:t>
      </w:r>
      <w:r w:rsidR="003D6035">
        <w:t>que within its containing type, and must denote a well-known symbol if it is a computed property name (</w:t>
      </w:r>
      <w:r w:rsidR="003D6035">
        <w:fldChar w:fldCharType="begin"/>
      </w:r>
      <w:r w:rsidR="003D6035">
        <w:instrText xml:space="preserve"> REF _Ref425914908 \r \h </w:instrText>
      </w:r>
      <w:r w:rsidR="003D6035">
        <w:fldChar w:fldCharType="separate"/>
      </w:r>
      <w:r w:rsidR="00A3147C">
        <w:t>2.2.3</w:t>
      </w:r>
      <w:r w:rsidR="003D6035">
        <w:fldChar w:fldCharType="end"/>
      </w:r>
      <w:r w:rsidR="003D6035">
        <w:t xml:space="preserve">). </w:t>
      </w:r>
      <w:r>
        <w:t>If the property name is followed by a question mark, the property is optional. Otherwise, the property is required.</w:t>
      </w:r>
    </w:p>
    <w:p w:rsidR="00F123B1" w:rsidRDefault="00F123B1" w:rsidP="00F123B1">
      <w:r>
        <w:t xml:space="preserve">If a property signature omits a </w:t>
      </w:r>
      <w:r w:rsidRPr="009805BC">
        <w:rPr>
          <w:rStyle w:val="Production"/>
        </w:rPr>
        <w:t>TypeAnnotation</w:t>
      </w:r>
      <w:r>
        <w:t>, the Any type is assumed</w:t>
      </w:r>
      <w:r w:rsidRPr="002A6EDD">
        <w:t>.</w:t>
      </w:r>
    </w:p>
    <w:p w:rsidR="0044410D" w:rsidRPr="0044410D" w:rsidRDefault="008A36D2" w:rsidP="00E616E3">
      <w:pPr>
        <w:pStyle w:val="Heading3"/>
      </w:pPr>
      <w:bookmarkStart w:id="101" w:name="_Ref343690028"/>
      <w:bookmarkStart w:id="102" w:name="_Toc439666170"/>
      <w:r>
        <w:t>Call Signatures</w:t>
      </w:r>
      <w:bookmarkEnd w:id="101"/>
      <w:bookmarkEnd w:id="102"/>
    </w:p>
    <w:p w:rsidR="0044410D" w:rsidRPr="0044410D" w:rsidRDefault="008A36D2" w:rsidP="008A36D2">
      <w:r>
        <w:t xml:space="preserve">A call signature defines the </w:t>
      </w:r>
      <w:r w:rsidR="001659E2">
        <w:t xml:space="preserve">type parameters, </w:t>
      </w:r>
      <w:r>
        <w:t>parameter list</w:t>
      </w:r>
      <w:r w:rsidR="001659E2">
        <w:t>,</w:t>
      </w:r>
      <w:r>
        <w:t xml:space="preserve"> and return type associated with applying a call operation </w:t>
      </w:r>
      <w:r w:rsidR="00C64CCC">
        <w:t xml:space="preserve">(section </w:t>
      </w:r>
      <w:r w:rsidR="00C64CCC">
        <w:fldChar w:fldCharType="begin"/>
      </w:r>
      <w:r w:rsidR="00C64CCC">
        <w:instrText xml:space="preserve"> REF _Ref320250038 \r \h </w:instrText>
      </w:r>
      <w:r w:rsidR="00C64CCC">
        <w:fldChar w:fldCharType="separate"/>
      </w:r>
      <w:r w:rsidR="00A3147C">
        <w:t>4.15</w:t>
      </w:r>
      <w:r w:rsidR="00C64CCC">
        <w:fldChar w:fldCharType="end"/>
      </w:r>
      <w:r w:rsidR="00C64CCC">
        <w:t xml:space="preserve">) </w:t>
      </w:r>
      <w:r>
        <w:t>to an instance of the containing type.</w:t>
      </w:r>
      <w:r w:rsidR="001B3DD9" w:rsidRPr="001B3DD9">
        <w:t xml:space="preserve"> </w:t>
      </w:r>
      <w:r w:rsidR="001B3DD9">
        <w:t xml:space="preserve">A type may </w:t>
      </w:r>
      <w:r w:rsidR="001B3DD9" w:rsidRPr="0097268C">
        <w:rPr>
          <w:b/>
          <w:i/>
        </w:rPr>
        <w:t>overload</w:t>
      </w:r>
      <w:r w:rsidR="001B3DD9">
        <w:t xml:space="preserve"> call operations by defining multiple different call signatures.</w:t>
      </w:r>
    </w:p>
    <w:p w:rsidR="0044410D" w:rsidRPr="0044410D" w:rsidRDefault="001659E2" w:rsidP="001659E2">
      <w:pPr>
        <w:pStyle w:val="Grammar"/>
      </w:pPr>
      <w:r w:rsidRPr="00202C82">
        <w:rPr>
          <w:rStyle w:val="Production"/>
        </w:rPr>
        <w:t>CallSignature:</w:t>
      </w:r>
      <w:r w:rsidR="0048218E" w:rsidRPr="0048218E">
        <w:br/>
      </w:r>
      <w:r w:rsidRPr="001E0AF4">
        <w:rPr>
          <w:rStyle w:val="Production"/>
        </w:rPr>
        <w:t>TypeParameters</w:t>
      </w:r>
      <w:r w:rsidRPr="001E0AF4">
        <w:rPr>
          <w:rStyle w:val="Production"/>
          <w:vertAlign w:val="subscript"/>
        </w:rPr>
        <w:t>opt</w:t>
      </w:r>
      <w:r>
        <w:t xml:space="preserve">   </w:t>
      </w:r>
      <w:r w:rsidRPr="00223AB2">
        <w:rPr>
          <w:rStyle w:val="Terminal"/>
        </w:rPr>
        <w:t>(</w:t>
      </w:r>
      <w:r>
        <w:t xml:space="preserve">   </w:t>
      </w:r>
      <w:r w:rsidRPr="001E0AF4">
        <w:rPr>
          <w:rStyle w:val="Production"/>
        </w:rPr>
        <w:t>ParameterList</w:t>
      </w:r>
      <w:r w:rsidRPr="001E0AF4">
        <w:rPr>
          <w:rStyle w:val="Production"/>
          <w:vertAlign w:val="subscript"/>
        </w:rPr>
        <w:t>opt</w:t>
      </w:r>
      <w:r>
        <w:t xml:space="preserve">   </w:t>
      </w:r>
      <w:r w:rsidRPr="00223AB2">
        <w:rPr>
          <w:rStyle w:val="Terminal"/>
        </w:rPr>
        <w:t>)</w:t>
      </w:r>
      <w:r>
        <w:t xml:space="preserve">   </w:t>
      </w:r>
      <w:r w:rsidRPr="001E0AF4">
        <w:rPr>
          <w:rStyle w:val="Production"/>
        </w:rPr>
        <w:t>TypeAnnotation</w:t>
      </w:r>
      <w:r w:rsidRPr="001E0AF4">
        <w:rPr>
          <w:rStyle w:val="Production"/>
          <w:vertAlign w:val="subscript"/>
        </w:rPr>
        <w:t>opt</w:t>
      </w:r>
    </w:p>
    <w:p w:rsidR="0044410D" w:rsidRPr="0044410D" w:rsidRDefault="00D30661" w:rsidP="00A92245">
      <w:r w:rsidRPr="00FD44C3">
        <w:t>A call signature that includes</w:t>
      </w:r>
      <w:r>
        <w:t xml:space="preserve"> </w:t>
      </w:r>
      <w:r w:rsidRPr="00D30661">
        <w:rPr>
          <w:rStyle w:val="Production"/>
        </w:rPr>
        <w:t>TypeParameters</w:t>
      </w:r>
      <w:r>
        <w:t xml:space="preserve"> </w:t>
      </w:r>
      <w:r w:rsidR="0033033C">
        <w:t xml:space="preserve">(section </w:t>
      </w:r>
      <w:r w:rsidR="0033033C">
        <w:fldChar w:fldCharType="begin"/>
      </w:r>
      <w:r w:rsidR="0033033C">
        <w:instrText xml:space="preserve"> REF _Ref366146437 \r \h </w:instrText>
      </w:r>
      <w:r w:rsidR="0033033C">
        <w:fldChar w:fldCharType="separate"/>
      </w:r>
      <w:r w:rsidR="00A3147C">
        <w:t>3.6.1</w:t>
      </w:r>
      <w:r w:rsidR="0033033C">
        <w:fldChar w:fldCharType="end"/>
      </w:r>
      <w:r w:rsidR="00444A5A">
        <w:t xml:space="preserve">) </w:t>
      </w:r>
      <w:r>
        <w:t xml:space="preserve">is called a </w:t>
      </w:r>
      <w:r w:rsidRPr="00D30661">
        <w:rPr>
          <w:b/>
          <w:i/>
        </w:rPr>
        <w:t>generic call signature</w:t>
      </w:r>
      <w:r>
        <w:t xml:space="preserve">. Conversely, a call signature with no </w:t>
      </w:r>
      <w:r w:rsidRPr="00D30661">
        <w:rPr>
          <w:rStyle w:val="Production"/>
        </w:rPr>
        <w:t>TypeParameters</w:t>
      </w:r>
      <w:r>
        <w:t xml:space="preserve"> is called a non-generic call signature.</w:t>
      </w:r>
    </w:p>
    <w:p w:rsidR="0044410D" w:rsidRPr="0044410D" w:rsidRDefault="001B3DD9" w:rsidP="00A92245">
      <w:r>
        <w:t xml:space="preserve">As well as being members of object type literals, call signatures occur </w:t>
      </w:r>
      <w:r w:rsidR="00101A01">
        <w:t>in</w:t>
      </w:r>
      <w:r>
        <w:t xml:space="preserve"> </w:t>
      </w:r>
      <w:r w:rsidR="003437FB">
        <w:t>method</w:t>
      </w:r>
      <w:r>
        <w:t xml:space="preserve"> signatures (</w:t>
      </w:r>
      <w:r w:rsidR="00807917">
        <w:t xml:space="preserve">section </w:t>
      </w:r>
      <w:r>
        <w:fldChar w:fldCharType="begin"/>
      </w:r>
      <w:r>
        <w:instrText xml:space="preserve"> REF _Ref343599928 \r \h </w:instrText>
      </w:r>
      <w:r>
        <w:fldChar w:fldCharType="separate"/>
      </w:r>
      <w:r w:rsidR="00A3147C">
        <w:t>3.9.5</w:t>
      </w:r>
      <w:r>
        <w:fldChar w:fldCharType="end"/>
      </w:r>
      <w:r>
        <w:t xml:space="preserve">), </w:t>
      </w:r>
      <w:r w:rsidR="00946C19">
        <w:t>function expressions (</w:t>
      </w:r>
      <w:r w:rsidR="00807917">
        <w:t xml:space="preserve">section </w:t>
      </w:r>
      <w:r w:rsidR="00946C19">
        <w:fldChar w:fldCharType="begin"/>
      </w:r>
      <w:r w:rsidR="00946C19">
        <w:instrText xml:space="preserve"> REF _Ref327619384 \r \h </w:instrText>
      </w:r>
      <w:r w:rsidR="00946C19">
        <w:fldChar w:fldCharType="separate"/>
      </w:r>
      <w:r w:rsidR="00A3147C">
        <w:t>4.10</w:t>
      </w:r>
      <w:r w:rsidR="00946C19">
        <w:fldChar w:fldCharType="end"/>
      </w:r>
      <w:r w:rsidR="00946C19">
        <w:t>), and function declarations (</w:t>
      </w:r>
      <w:r w:rsidR="00807917">
        <w:t xml:space="preserve">section </w:t>
      </w:r>
      <w:r w:rsidR="00946C19">
        <w:fldChar w:fldCharType="begin"/>
      </w:r>
      <w:r w:rsidR="00946C19">
        <w:instrText xml:space="preserve"> REF _Ref316213258 \r \h </w:instrText>
      </w:r>
      <w:r w:rsidR="00946C19">
        <w:fldChar w:fldCharType="separate"/>
      </w:r>
      <w:r w:rsidR="00A3147C">
        <w:t>6.1</w:t>
      </w:r>
      <w:r w:rsidR="00946C19">
        <w:fldChar w:fldCharType="end"/>
      </w:r>
      <w:r w:rsidR="00946C19">
        <w:t>).</w:t>
      </w:r>
    </w:p>
    <w:p w:rsidR="0044410D" w:rsidRPr="0044410D" w:rsidRDefault="009C3058" w:rsidP="009C3058">
      <w:r>
        <w:lastRenderedPageBreak/>
        <w:t xml:space="preserve">An object type containing call signatures is said to be a </w:t>
      </w:r>
      <w:r w:rsidRPr="00D405C6">
        <w:rPr>
          <w:b/>
          <w:i/>
        </w:rPr>
        <w:t>function type</w:t>
      </w:r>
      <w:r>
        <w:t>.</w:t>
      </w:r>
    </w:p>
    <w:p w:rsidR="0044410D" w:rsidRPr="0044410D" w:rsidRDefault="00A92245" w:rsidP="00A92245">
      <w:pPr>
        <w:pStyle w:val="Heading4"/>
      </w:pPr>
      <w:bookmarkStart w:id="103" w:name="_Ref343771118"/>
      <w:r>
        <w:t>Type Parameters</w:t>
      </w:r>
      <w:bookmarkEnd w:id="103"/>
    </w:p>
    <w:p w:rsidR="0044410D" w:rsidRPr="0044410D" w:rsidRDefault="00D3686C" w:rsidP="00495D81">
      <w:r>
        <w:t xml:space="preserve">Type parameters </w:t>
      </w:r>
      <w:r w:rsidR="003576AE">
        <w:t xml:space="preserve">(section </w:t>
      </w:r>
      <w:r w:rsidR="003576AE">
        <w:fldChar w:fldCharType="begin"/>
      </w:r>
      <w:r w:rsidR="003576AE">
        <w:instrText xml:space="preserve"> REF _Ref366146437 \r \h </w:instrText>
      </w:r>
      <w:r w:rsidR="003576AE">
        <w:fldChar w:fldCharType="separate"/>
      </w:r>
      <w:r w:rsidR="00A3147C">
        <w:t>3.6.1</w:t>
      </w:r>
      <w:r w:rsidR="003576AE">
        <w:fldChar w:fldCharType="end"/>
      </w:r>
      <w:r w:rsidR="003576AE">
        <w:t xml:space="preserve">) </w:t>
      </w:r>
      <w:r>
        <w:t xml:space="preserve">in call signatures provide a mechanism for </w:t>
      </w:r>
      <w:r w:rsidR="007A0B52">
        <w:t>expressing</w:t>
      </w:r>
      <w:r w:rsidR="00242811">
        <w:t xml:space="preserve"> </w:t>
      </w:r>
      <w:r w:rsidR="008F3F35">
        <w:t>the relationships of</w:t>
      </w:r>
      <w:r>
        <w:t xml:space="preserve"> </w:t>
      </w:r>
      <w:r w:rsidR="00242811">
        <w:t>parameter</w:t>
      </w:r>
      <w:r w:rsidR="008F3F35">
        <w:t xml:space="preserve"> </w:t>
      </w:r>
      <w:r w:rsidR="00242811">
        <w:t xml:space="preserve">and return </w:t>
      </w:r>
      <w:r>
        <w:t xml:space="preserve">types in call operations. For example, a signature might introduce a type parameter and use it as both a parameter type and a return type, </w:t>
      </w:r>
      <w:r w:rsidR="00101A01">
        <w:t>in effect</w:t>
      </w:r>
      <w:r>
        <w:t xml:space="preserve"> describing </w:t>
      </w:r>
      <w:r w:rsidR="00101A01">
        <w:t>a function that</w:t>
      </w:r>
      <w:r w:rsidR="00242811">
        <w:t xml:space="preserve"> </w:t>
      </w:r>
      <w:r>
        <w:t>return</w:t>
      </w:r>
      <w:r w:rsidR="00242811">
        <w:t>s</w:t>
      </w:r>
      <w:r>
        <w:t xml:space="preserve"> a value o</w:t>
      </w:r>
      <w:r w:rsidR="00835224">
        <w:t>f the same type as its argument.</w:t>
      </w:r>
    </w:p>
    <w:p w:rsidR="0044410D" w:rsidRPr="0044410D" w:rsidRDefault="00A110CB" w:rsidP="00434BBD">
      <w:r>
        <w:t>T</w:t>
      </w:r>
      <w:r w:rsidR="00242811">
        <w:t xml:space="preserve">ype </w:t>
      </w:r>
      <w:r>
        <w:t>parameters may be referenced in parameter types</w:t>
      </w:r>
      <w:r w:rsidR="00242811">
        <w:t xml:space="preserve"> and return type annotations</w:t>
      </w:r>
      <w:r w:rsidR="00740EE9">
        <w:t>, but not in type parameter constraints,</w:t>
      </w:r>
      <w:r w:rsidR="00101A01">
        <w:t xml:space="preserve"> </w:t>
      </w:r>
      <w:r>
        <w:t>of the</w:t>
      </w:r>
      <w:r w:rsidR="00101A01">
        <w:t xml:space="preserve"> call signature</w:t>
      </w:r>
      <w:r>
        <w:t xml:space="preserve"> in which they are introduced</w:t>
      </w:r>
      <w:r w:rsidR="00242811">
        <w:t>.</w:t>
      </w:r>
    </w:p>
    <w:p w:rsidR="0044410D" w:rsidRPr="0044410D" w:rsidRDefault="00A127AA" w:rsidP="00A127AA">
      <w:r>
        <w:t xml:space="preserve">Type arguments </w:t>
      </w:r>
      <w:r w:rsidR="003576AE">
        <w:t xml:space="preserve">(section </w:t>
      </w:r>
      <w:r w:rsidR="003576AE">
        <w:fldChar w:fldCharType="begin"/>
      </w:r>
      <w:r w:rsidR="003576AE">
        <w:instrText xml:space="preserve"> REF _Ref366145964 \r \h </w:instrText>
      </w:r>
      <w:r w:rsidR="003576AE">
        <w:fldChar w:fldCharType="separate"/>
      </w:r>
      <w:r w:rsidR="00A3147C">
        <w:t>3.6.2</w:t>
      </w:r>
      <w:r w:rsidR="003576AE">
        <w:fldChar w:fldCharType="end"/>
      </w:r>
      <w:r w:rsidR="003576AE">
        <w:t xml:space="preserve">) </w:t>
      </w:r>
      <w:r>
        <w:t xml:space="preserve">for call signature type parameters may be explicitly specified in a call operation or may, when possible, be inferred (section </w:t>
      </w:r>
      <w:r>
        <w:fldChar w:fldCharType="begin"/>
      </w:r>
      <w:r>
        <w:instrText xml:space="preserve"> REF _Ref343601018 \r \h </w:instrText>
      </w:r>
      <w:r>
        <w:fldChar w:fldCharType="separate"/>
      </w:r>
      <w:r w:rsidR="00A3147C">
        <w:t>4.15.2</w:t>
      </w:r>
      <w:r>
        <w:fldChar w:fldCharType="end"/>
      </w:r>
      <w:r>
        <w:t>) from the types of the regular arguments in the call.</w:t>
      </w:r>
      <w:r w:rsidR="00CF7A27">
        <w:t xml:space="preserve"> An </w:t>
      </w:r>
      <w:r w:rsidR="00CF7A27" w:rsidRPr="00CF7A27">
        <w:rPr>
          <w:b/>
          <w:i/>
        </w:rPr>
        <w:t>instantiation</w:t>
      </w:r>
      <w:r w:rsidR="00CF7A27">
        <w:t xml:space="preserve"> of a generic call signature for a particular set of type arguments is the call signature formed by replacing each type parameter with its corresponding type argument.</w:t>
      </w:r>
    </w:p>
    <w:p w:rsidR="0044410D" w:rsidRPr="0044410D" w:rsidRDefault="00D14816" w:rsidP="00A127AA">
      <w:r>
        <w:t>Some examples of call signatures with type parameters</w:t>
      </w:r>
      <w:r w:rsidR="0083545A">
        <w:t xml:space="preserve"> follow below.</w:t>
      </w:r>
    </w:p>
    <w:p w:rsidR="0044410D" w:rsidRPr="0044410D" w:rsidRDefault="0083545A" w:rsidP="0083545A">
      <w:r w:rsidRPr="0083545A">
        <w:t>A function taking an argument of any type, retu</w:t>
      </w:r>
      <w:r>
        <w:t>rning a value of that same type:</w:t>
      </w:r>
    </w:p>
    <w:p w:rsidR="0044410D" w:rsidRPr="0044410D" w:rsidRDefault="0083545A" w:rsidP="0083545A">
      <w:pPr>
        <w:pStyle w:val="Code"/>
      </w:pPr>
      <w:r w:rsidRPr="00D54DB2">
        <w:t>&lt;T&gt;(x: T): T</w:t>
      </w:r>
    </w:p>
    <w:p w:rsidR="0044410D" w:rsidRPr="0044410D" w:rsidRDefault="0083545A" w:rsidP="0083545A">
      <w:r w:rsidRPr="0083545A">
        <w:t xml:space="preserve">A function taking two values of the same type, </w:t>
      </w:r>
      <w:r>
        <w:t>returning an array of that type:</w:t>
      </w:r>
    </w:p>
    <w:p w:rsidR="0044410D" w:rsidRPr="0044410D" w:rsidRDefault="0083545A" w:rsidP="0083545A">
      <w:pPr>
        <w:pStyle w:val="Code"/>
      </w:pPr>
      <w:r w:rsidRPr="00D54DB2">
        <w:t>&lt;T&gt;(x: T, y: T): T[]</w:t>
      </w:r>
    </w:p>
    <w:p w:rsidR="0044410D" w:rsidRPr="0044410D" w:rsidRDefault="0083545A" w:rsidP="0083545A">
      <w:r w:rsidRPr="0083545A">
        <w:t>A function taking two arguments of different types, returning an object with proper</w:t>
      </w:r>
      <w:r>
        <w:t xml:space="preserve">ties </w:t>
      </w:r>
      <w:r w:rsidR="008F4735">
        <w:t>'</w:t>
      </w:r>
      <w:r>
        <w:t>x</w:t>
      </w:r>
      <w:r w:rsidR="008F4735">
        <w:t>'</w:t>
      </w:r>
      <w:r>
        <w:t xml:space="preserve"> and </w:t>
      </w:r>
      <w:r w:rsidR="008F4735">
        <w:t>'</w:t>
      </w:r>
      <w:r>
        <w:t>y</w:t>
      </w:r>
      <w:r w:rsidR="008F4735">
        <w:t>'</w:t>
      </w:r>
      <w:r>
        <w:t xml:space="preserve"> of those types:</w:t>
      </w:r>
    </w:p>
    <w:p w:rsidR="0044410D" w:rsidRPr="0044410D" w:rsidRDefault="0083545A" w:rsidP="0083545A">
      <w:pPr>
        <w:pStyle w:val="Code"/>
      </w:pPr>
      <w:r w:rsidRPr="00D54DB2">
        <w:t>&lt;T, U&gt;(x: T, y: U): { x: T; y: U; }</w:t>
      </w:r>
    </w:p>
    <w:p w:rsidR="0044410D" w:rsidRPr="0044410D" w:rsidRDefault="0083545A" w:rsidP="0083545A">
      <w:r w:rsidRPr="0083545A">
        <w:t>A function taking an array of one type and a function argument, returning an array of another type, where the function argument takes a value of the first array element type and returns a value of the second a</w:t>
      </w:r>
      <w:r>
        <w:t>rray element type:</w:t>
      </w:r>
    </w:p>
    <w:p w:rsidR="0044410D" w:rsidRPr="0044410D" w:rsidRDefault="0083545A" w:rsidP="0083545A">
      <w:pPr>
        <w:pStyle w:val="Code"/>
      </w:pPr>
      <w:r w:rsidRPr="00D54DB2">
        <w:t>&lt;T, U&gt;(a: T[], f: (x: T) =&gt; U): U[]</w:t>
      </w:r>
    </w:p>
    <w:p w:rsidR="0044410D" w:rsidRPr="0044410D" w:rsidRDefault="00A92245" w:rsidP="00A92245">
      <w:pPr>
        <w:pStyle w:val="Heading4"/>
      </w:pPr>
      <w:bookmarkStart w:id="104" w:name="_Ref410222876"/>
      <w:r>
        <w:t>Parameter List</w:t>
      </w:r>
      <w:bookmarkEnd w:id="104"/>
    </w:p>
    <w:p w:rsidR="0044410D" w:rsidRPr="0044410D" w:rsidRDefault="00410EB2" w:rsidP="00410EB2">
      <w:r>
        <w:t>A signature</w:t>
      </w:r>
      <w:r w:rsidR="008F4735">
        <w:t>'</w:t>
      </w:r>
      <w:r>
        <w:t xml:space="preserve">s parameter list consists of zero or </w:t>
      </w:r>
      <w:r w:rsidRPr="00C57ED1">
        <w:t>more required parameters, followed by zero or more optional parameters, finally followed</w:t>
      </w:r>
      <w:r w:rsidR="009B75EB">
        <w:t xml:space="preserve"> by an optional rest parameter.</w:t>
      </w:r>
    </w:p>
    <w:p w:rsidR="0044410D" w:rsidRPr="0044410D" w:rsidRDefault="001659E2" w:rsidP="001659E2">
      <w:pPr>
        <w:pStyle w:val="Grammar"/>
      </w:pPr>
      <w:r w:rsidRPr="00202C82">
        <w:rPr>
          <w:rStyle w:val="Production"/>
        </w:rPr>
        <w:lastRenderedPageBreak/>
        <w:t>ParameterList:</w:t>
      </w:r>
      <w:r w:rsidR="0048218E" w:rsidRPr="0048218E">
        <w:br/>
      </w:r>
      <w:r w:rsidRPr="00832F1C">
        <w:rPr>
          <w:rStyle w:val="Production"/>
        </w:rPr>
        <w:t>RequiredParameterList</w:t>
      </w:r>
      <w:r w:rsidR="0048218E" w:rsidRPr="0048218E">
        <w:br/>
      </w:r>
      <w:r w:rsidRPr="00832F1C">
        <w:rPr>
          <w:rStyle w:val="Production"/>
        </w:rPr>
        <w:t>OptionalParameterList</w:t>
      </w:r>
      <w:r w:rsidR="0048218E" w:rsidRPr="0048218E">
        <w:br/>
      </w:r>
      <w:r w:rsidRPr="00832F1C">
        <w:rPr>
          <w:rStyle w:val="Production"/>
        </w:rPr>
        <w:t>RestParameter</w:t>
      </w:r>
      <w:r w:rsidR="0048218E" w:rsidRPr="0048218E">
        <w:br/>
      </w:r>
      <w:r w:rsidRPr="00832F1C">
        <w:rPr>
          <w:rStyle w:val="Production"/>
        </w:rPr>
        <w:t>RequiredParameterList</w:t>
      </w:r>
      <w:r>
        <w:t xml:space="preserve">   </w:t>
      </w:r>
      <w:r w:rsidRPr="006A67D1">
        <w:rPr>
          <w:rStyle w:val="Terminal"/>
        </w:rPr>
        <w:t>,</w:t>
      </w:r>
      <w:r>
        <w:t xml:space="preserve">   </w:t>
      </w:r>
      <w:r w:rsidRPr="00832F1C">
        <w:rPr>
          <w:rStyle w:val="Production"/>
        </w:rPr>
        <w:t>OptionalParameterList</w:t>
      </w:r>
      <w:r w:rsidR="0048218E" w:rsidRPr="0048218E">
        <w:br/>
      </w:r>
      <w:r w:rsidRPr="00832F1C">
        <w:rPr>
          <w:rStyle w:val="Production"/>
        </w:rPr>
        <w:t>RequiredParameterList</w:t>
      </w:r>
      <w:r>
        <w:t xml:space="preserve">   </w:t>
      </w:r>
      <w:r w:rsidRPr="006A67D1">
        <w:rPr>
          <w:rStyle w:val="Terminal"/>
        </w:rPr>
        <w:t>,</w:t>
      </w:r>
      <w:r>
        <w:t xml:space="preserve">   </w:t>
      </w:r>
      <w:r w:rsidRPr="00832F1C">
        <w:rPr>
          <w:rStyle w:val="Production"/>
        </w:rPr>
        <w:t>RestParameter</w:t>
      </w:r>
      <w:r w:rsidR="0048218E" w:rsidRPr="0048218E">
        <w:br/>
      </w:r>
      <w:r w:rsidRPr="00832F1C">
        <w:rPr>
          <w:rStyle w:val="Production"/>
        </w:rPr>
        <w:t>OptionalParameterList</w:t>
      </w:r>
      <w:r>
        <w:t xml:space="preserve">   </w:t>
      </w:r>
      <w:r w:rsidRPr="006A67D1">
        <w:rPr>
          <w:rStyle w:val="Terminal"/>
        </w:rPr>
        <w:t>,</w:t>
      </w:r>
      <w:r>
        <w:t xml:space="preserve">   </w:t>
      </w:r>
      <w:r w:rsidRPr="00832F1C">
        <w:rPr>
          <w:rStyle w:val="Production"/>
        </w:rPr>
        <w:t>RestParameter</w:t>
      </w:r>
      <w:r w:rsidR="0048218E" w:rsidRPr="0048218E">
        <w:br/>
      </w:r>
      <w:r w:rsidRPr="00832F1C">
        <w:rPr>
          <w:rStyle w:val="Production"/>
        </w:rPr>
        <w:t>RequiredParameterList</w:t>
      </w:r>
      <w:r>
        <w:t xml:space="preserve">   </w:t>
      </w:r>
      <w:r w:rsidRPr="006A67D1">
        <w:rPr>
          <w:rStyle w:val="Terminal"/>
        </w:rPr>
        <w:t>,</w:t>
      </w:r>
      <w:r>
        <w:t xml:space="preserve">   </w:t>
      </w:r>
      <w:r w:rsidRPr="00832F1C">
        <w:rPr>
          <w:rStyle w:val="Production"/>
        </w:rPr>
        <w:t>OptionalParameterList</w:t>
      </w:r>
      <w:r>
        <w:t xml:space="preserve">   </w:t>
      </w:r>
      <w:r w:rsidRPr="006A67D1">
        <w:rPr>
          <w:rStyle w:val="Terminal"/>
        </w:rPr>
        <w:t>,</w:t>
      </w:r>
      <w:r>
        <w:t xml:space="preserve">   </w:t>
      </w:r>
      <w:r w:rsidRPr="00832F1C">
        <w:rPr>
          <w:rStyle w:val="Production"/>
        </w:rPr>
        <w:t>RestParameter</w:t>
      </w:r>
    </w:p>
    <w:p w:rsidR="0044410D" w:rsidRPr="0044410D" w:rsidRDefault="001659E2" w:rsidP="001659E2">
      <w:pPr>
        <w:pStyle w:val="Grammar"/>
      </w:pPr>
      <w:r w:rsidRPr="00202C82">
        <w:rPr>
          <w:rStyle w:val="Production"/>
        </w:rPr>
        <w:t>RequiredParameterList:</w:t>
      </w:r>
      <w:r w:rsidR="0048218E" w:rsidRPr="0048218E">
        <w:br/>
      </w:r>
      <w:r w:rsidRPr="00832F1C">
        <w:rPr>
          <w:rStyle w:val="Production"/>
        </w:rPr>
        <w:t>RequiredParameter</w:t>
      </w:r>
      <w:r w:rsidR="0048218E" w:rsidRPr="0048218E">
        <w:br/>
      </w:r>
      <w:r w:rsidRPr="00832F1C">
        <w:rPr>
          <w:rStyle w:val="Production"/>
        </w:rPr>
        <w:t>RequiredParameterList</w:t>
      </w:r>
      <w:r>
        <w:t xml:space="preserve">   </w:t>
      </w:r>
      <w:r w:rsidRPr="00B47C88">
        <w:rPr>
          <w:rStyle w:val="Terminal"/>
        </w:rPr>
        <w:t>,</w:t>
      </w:r>
      <w:r>
        <w:t xml:space="preserve">   </w:t>
      </w:r>
      <w:r w:rsidRPr="00832F1C">
        <w:rPr>
          <w:rStyle w:val="Production"/>
        </w:rPr>
        <w:t>RequiredParameter</w:t>
      </w:r>
    </w:p>
    <w:p w:rsidR="0044410D" w:rsidRPr="00665472" w:rsidRDefault="00C124A7" w:rsidP="00832F1C">
      <w:pPr>
        <w:pStyle w:val="Grammar"/>
      </w:pPr>
      <w:r w:rsidRPr="00202C82">
        <w:rPr>
          <w:rStyle w:val="Production"/>
        </w:rPr>
        <w:t>RequiredParameter:</w:t>
      </w:r>
      <w:r w:rsidR="0048218E" w:rsidRPr="0048218E">
        <w:br/>
      </w:r>
      <w:r w:rsidR="00064050" w:rsidRPr="00832F1C">
        <w:rPr>
          <w:rStyle w:val="Production"/>
        </w:rPr>
        <w:t>AccessibilityModifier</w:t>
      </w:r>
      <w:r w:rsidR="00832F1C" w:rsidRPr="00832F1C">
        <w:rPr>
          <w:rStyle w:val="Production"/>
          <w:vertAlign w:val="subscript"/>
        </w:rPr>
        <w:t>opt</w:t>
      </w:r>
      <w:r>
        <w:t xml:space="preserve">   </w:t>
      </w:r>
      <w:r w:rsidR="0043099D">
        <w:rPr>
          <w:rStyle w:val="Production"/>
        </w:rPr>
        <w:t>BindingI</w:t>
      </w:r>
      <w:r w:rsidRPr="00832F1C">
        <w:rPr>
          <w:rStyle w:val="Production"/>
        </w:rPr>
        <w:t>dentifier</w:t>
      </w:r>
      <w:r w:rsidR="00665472">
        <w:rPr>
          <w:rStyle w:val="Production"/>
        </w:rPr>
        <w:t>OrPattern</w:t>
      </w:r>
      <w:r>
        <w:t xml:space="preserve">   </w:t>
      </w:r>
      <w:r w:rsidRPr="00832F1C">
        <w:rPr>
          <w:rStyle w:val="Production"/>
        </w:rPr>
        <w:t>TypeAnnotation</w:t>
      </w:r>
      <w:r w:rsidR="00832F1C" w:rsidRPr="00832F1C">
        <w:rPr>
          <w:rStyle w:val="Production"/>
          <w:vertAlign w:val="subscript"/>
        </w:rPr>
        <w:t>opt</w:t>
      </w:r>
      <w:r w:rsidR="00665472">
        <w:br/>
      </w:r>
      <w:r w:rsidR="0043099D">
        <w:rPr>
          <w:rStyle w:val="Production"/>
        </w:rPr>
        <w:t>Binding</w:t>
      </w:r>
      <w:r w:rsidRPr="00832F1C">
        <w:rPr>
          <w:rStyle w:val="Production"/>
        </w:rPr>
        <w:t>Identifier</w:t>
      </w:r>
      <w:r>
        <w:t xml:space="preserve">   </w:t>
      </w:r>
      <w:r w:rsidRPr="00D4672C">
        <w:rPr>
          <w:rStyle w:val="Terminal"/>
        </w:rPr>
        <w:t>:</w:t>
      </w:r>
      <w:r>
        <w:t xml:space="preserve">   </w:t>
      </w:r>
      <w:r w:rsidRPr="00832F1C">
        <w:rPr>
          <w:rStyle w:val="Production"/>
        </w:rPr>
        <w:t>StringLiteral</w:t>
      </w:r>
    </w:p>
    <w:p w:rsidR="00665472" w:rsidRPr="00665472" w:rsidRDefault="00064050" w:rsidP="00665472">
      <w:pPr>
        <w:pStyle w:val="Grammar"/>
      </w:pPr>
      <w:r w:rsidRPr="00202C82">
        <w:rPr>
          <w:rStyle w:val="Production"/>
        </w:rPr>
        <w:t>AccessibilityModifier</w:t>
      </w:r>
      <w:r w:rsidR="001659E2" w:rsidRPr="00202C82">
        <w:rPr>
          <w:rStyle w:val="Production"/>
        </w:rPr>
        <w:t>:</w:t>
      </w:r>
      <w:r w:rsidR="0048218E" w:rsidRPr="0048218E">
        <w:br/>
      </w:r>
      <w:r w:rsidR="001659E2" w:rsidRPr="003976BC">
        <w:rPr>
          <w:rStyle w:val="Terminal"/>
        </w:rPr>
        <w:t>public</w:t>
      </w:r>
      <w:r w:rsidR="0048218E" w:rsidRPr="0048218E">
        <w:br/>
      </w:r>
      <w:r w:rsidR="001659E2" w:rsidRPr="003976BC">
        <w:rPr>
          <w:rStyle w:val="Terminal"/>
        </w:rPr>
        <w:t>private</w:t>
      </w:r>
      <w:r w:rsidR="0048218E" w:rsidRPr="0048218E">
        <w:br/>
      </w:r>
      <w:r>
        <w:rPr>
          <w:rStyle w:val="Terminal"/>
        </w:rPr>
        <w:t>protected</w:t>
      </w:r>
    </w:p>
    <w:p w:rsidR="00665472" w:rsidRPr="00665472" w:rsidRDefault="0043099D" w:rsidP="001659E2">
      <w:pPr>
        <w:pStyle w:val="Grammar"/>
      </w:pPr>
      <w:r>
        <w:rPr>
          <w:rStyle w:val="Production"/>
        </w:rPr>
        <w:t>Binding</w:t>
      </w:r>
      <w:r w:rsidR="00665472">
        <w:rPr>
          <w:rStyle w:val="Production"/>
        </w:rPr>
        <w:t>IdentifierOrPattern:</w:t>
      </w:r>
      <w:r w:rsidR="00665472" w:rsidRPr="00665472">
        <w:br/>
      </w:r>
      <w:r>
        <w:rPr>
          <w:rStyle w:val="Production"/>
        </w:rPr>
        <w:t>Binding</w:t>
      </w:r>
      <w:r w:rsidR="00665472" w:rsidRPr="00665472">
        <w:rPr>
          <w:rStyle w:val="Production"/>
        </w:rPr>
        <w:t>Identifier</w:t>
      </w:r>
      <w:r w:rsidR="00665472" w:rsidRPr="00665472">
        <w:br/>
      </w:r>
      <w:r w:rsidR="00665472" w:rsidRPr="00665472">
        <w:rPr>
          <w:rStyle w:val="Production"/>
        </w:rPr>
        <w:t>BindingPattern</w:t>
      </w:r>
    </w:p>
    <w:p w:rsidR="0044410D" w:rsidRPr="0044410D" w:rsidRDefault="001659E2" w:rsidP="001659E2">
      <w:pPr>
        <w:pStyle w:val="Grammar"/>
      </w:pPr>
      <w:r w:rsidRPr="00202C82">
        <w:rPr>
          <w:rStyle w:val="Production"/>
        </w:rPr>
        <w:t>OptionalParameterList:</w:t>
      </w:r>
      <w:r w:rsidR="0048218E" w:rsidRPr="0048218E">
        <w:br/>
      </w:r>
      <w:r w:rsidRPr="00832F1C">
        <w:rPr>
          <w:rStyle w:val="Production"/>
        </w:rPr>
        <w:t>OptionalParameter</w:t>
      </w:r>
      <w:r w:rsidR="0048218E" w:rsidRPr="0048218E">
        <w:br/>
      </w:r>
      <w:r w:rsidRPr="00832F1C">
        <w:rPr>
          <w:rStyle w:val="Production"/>
        </w:rPr>
        <w:t>OptionalParameterList</w:t>
      </w:r>
      <w:r>
        <w:t xml:space="preserve">   </w:t>
      </w:r>
      <w:r w:rsidRPr="00B47C88">
        <w:rPr>
          <w:rStyle w:val="Terminal"/>
        </w:rPr>
        <w:t>,</w:t>
      </w:r>
      <w:r>
        <w:t xml:space="preserve">   </w:t>
      </w:r>
      <w:r w:rsidRPr="00832F1C">
        <w:rPr>
          <w:rStyle w:val="Production"/>
        </w:rPr>
        <w:t>OptionalParameter</w:t>
      </w:r>
    </w:p>
    <w:p w:rsidR="0044410D" w:rsidRPr="0044410D" w:rsidRDefault="001659E2" w:rsidP="00832F1C">
      <w:pPr>
        <w:pStyle w:val="Grammar"/>
      </w:pPr>
      <w:r w:rsidRPr="00202C82">
        <w:rPr>
          <w:rStyle w:val="Production"/>
        </w:rPr>
        <w:t>OptionalParameter:</w:t>
      </w:r>
      <w:r w:rsidR="0048218E" w:rsidRPr="0048218E">
        <w:br/>
      </w:r>
      <w:r w:rsidR="00064050" w:rsidRPr="00832F1C">
        <w:rPr>
          <w:rStyle w:val="Production"/>
        </w:rPr>
        <w:t>AccessibilityModifier</w:t>
      </w:r>
      <w:r w:rsidR="00832F1C" w:rsidRPr="00832F1C">
        <w:rPr>
          <w:rStyle w:val="Production"/>
          <w:vertAlign w:val="subscript"/>
        </w:rPr>
        <w:t>opt</w:t>
      </w:r>
      <w:r>
        <w:t xml:space="preserve">   </w:t>
      </w:r>
      <w:r w:rsidR="0043099D">
        <w:rPr>
          <w:rStyle w:val="Production"/>
        </w:rPr>
        <w:t>BindingI</w:t>
      </w:r>
      <w:r w:rsidRPr="00832F1C">
        <w:rPr>
          <w:rStyle w:val="Production"/>
        </w:rPr>
        <w:t>dentifier</w:t>
      </w:r>
      <w:r w:rsidR="00665472">
        <w:rPr>
          <w:rStyle w:val="Production"/>
        </w:rPr>
        <w:t>OrPattern</w:t>
      </w:r>
      <w:r>
        <w:t xml:space="preserve">   </w:t>
      </w:r>
      <w:r w:rsidRPr="00B47C88">
        <w:rPr>
          <w:rStyle w:val="Terminal"/>
        </w:rPr>
        <w:t>?</w:t>
      </w:r>
      <w:r>
        <w:t xml:space="preserve">   </w:t>
      </w:r>
      <w:r w:rsidRPr="00832F1C">
        <w:rPr>
          <w:rStyle w:val="Production"/>
        </w:rPr>
        <w:t>TypeAnnotation</w:t>
      </w:r>
      <w:r w:rsidR="00832F1C" w:rsidRPr="00832F1C">
        <w:rPr>
          <w:rStyle w:val="Production"/>
          <w:vertAlign w:val="subscript"/>
        </w:rPr>
        <w:t>opt</w:t>
      </w:r>
      <w:r w:rsidR="0048218E" w:rsidRPr="0048218E">
        <w:br/>
      </w:r>
      <w:r w:rsidR="00064050" w:rsidRPr="00832F1C">
        <w:rPr>
          <w:rStyle w:val="Production"/>
        </w:rPr>
        <w:t>AccessibilityModifier</w:t>
      </w:r>
      <w:r w:rsidR="00832F1C" w:rsidRPr="00832F1C">
        <w:rPr>
          <w:rStyle w:val="Production"/>
          <w:vertAlign w:val="subscript"/>
        </w:rPr>
        <w:t>opt</w:t>
      </w:r>
      <w:r>
        <w:t xml:space="preserve">   </w:t>
      </w:r>
      <w:r w:rsidR="0043099D">
        <w:rPr>
          <w:rStyle w:val="Production"/>
        </w:rPr>
        <w:t>BindingI</w:t>
      </w:r>
      <w:r w:rsidRPr="00832F1C">
        <w:rPr>
          <w:rStyle w:val="Production"/>
        </w:rPr>
        <w:t>dentifier</w:t>
      </w:r>
      <w:r w:rsidR="00665472">
        <w:rPr>
          <w:rStyle w:val="Production"/>
        </w:rPr>
        <w:t>OrPattern</w:t>
      </w:r>
      <w:r>
        <w:t xml:space="preserve">   </w:t>
      </w:r>
      <w:r w:rsidRPr="00832F1C">
        <w:rPr>
          <w:rStyle w:val="Production"/>
        </w:rPr>
        <w:t>TypeAnnotation</w:t>
      </w:r>
      <w:r w:rsidR="00832F1C" w:rsidRPr="00832F1C">
        <w:rPr>
          <w:rStyle w:val="Production"/>
          <w:vertAlign w:val="subscript"/>
        </w:rPr>
        <w:t>opt</w:t>
      </w:r>
      <w:r>
        <w:t xml:space="preserve">   </w:t>
      </w:r>
      <w:r w:rsidR="004C21C2">
        <w:rPr>
          <w:rStyle w:val="Production"/>
        </w:rPr>
        <w:t>Initializer</w:t>
      </w:r>
      <w:r w:rsidR="0048218E" w:rsidRPr="0048218E">
        <w:br/>
      </w:r>
      <w:r w:rsidR="006D589B">
        <w:rPr>
          <w:rStyle w:val="Production"/>
        </w:rPr>
        <w:t>Binding</w:t>
      </w:r>
      <w:r w:rsidR="001F75F3" w:rsidRPr="00832F1C">
        <w:rPr>
          <w:rStyle w:val="Production"/>
        </w:rPr>
        <w:t>Identifier</w:t>
      </w:r>
      <w:r w:rsidR="001F75F3">
        <w:t xml:space="preserve">   </w:t>
      </w:r>
      <w:r w:rsidR="001F75F3" w:rsidRPr="001F75F3">
        <w:rPr>
          <w:rStyle w:val="Terminal"/>
        </w:rPr>
        <w:t>?</w:t>
      </w:r>
      <w:r w:rsidR="001F75F3">
        <w:t xml:space="preserve">   </w:t>
      </w:r>
      <w:r w:rsidR="001F75F3" w:rsidRPr="00D4672C">
        <w:rPr>
          <w:rStyle w:val="Terminal"/>
        </w:rPr>
        <w:t>:</w:t>
      </w:r>
      <w:r w:rsidR="001F75F3">
        <w:t xml:space="preserve">   </w:t>
      </w:r>
      <w:r w:rsidR="001F75F3" w:rsidRPr="00832F1C">
        <w:rPr>
          <w:rStyle w:val="Production"/>
        </w:rPr>
        <w:t>StringLiteral</w:t>
      </w:r>
    </w:p>
    <w:p w:rsidR="0044410D" w:rsidRPr="0044410D" w:rsidRDefault="001659E2" w:rsidP="00832F1C">
      <w:pPr>
        <w:pStyle w:val="Grammar"/>
      </w:pPr>
      <w:r w:rsidRPr="00202C82">
        <w:rPr>
          <w:rStyle w:val="Production"/>
        </w:rPr>
        <w:t>RestParameter:</w:t>
      </w:r>
      <w:r w:rsidR="0048218E" w:rsidRPr="0048218E">
        <w:br/>
      </w:r>
      <w:r w:rsidRPr="002E0FF5">
        <w:rPr>
          <w:rStyle w:val="Terminal"/>
        </w:rPr>
        <w:t>...</w:t>
      </w:r>
      <w:r w:rsidR="00FD53A3">
        <w:t xml:space="preserve">   </w:t>
      </w:r>
      <w:r w:rsidR="0043099D">
        <w:rPr>
          <w:rStyle w:val="Production"/>
        </w:rPr>
        <w:t>BindingI</w:t>
      </w:r>
      <w:r w:rsidR="00FD53A3" w:rsidRPr="00832F1C">
        <w:rPr>
          <w:rStyle w:val="Production"/>
        </w:rPr>
        <w:t>dentifier</w:t>
      </w:r>
      <w:r w:rsidR="00FD53A3">
        <w:t xml:space="preserve">   </w:t>
      </w:r>
      <w:r w:rsidR="00FD53A3" w:rsidRPr="00832F1C">
        <w:rPr>
          <w:rStyle w:val="Production"/>
        </w:rPr>
        <w:t>TypeAnnotation</w:t>
      </w:r>
      <w:r w:rsidR="00832F1C" w:rsidRPr="00832F1C">
        <w:rPr>
          <w:rStyle w:val="Production"/>
          <w:vertAlign w:val="subscript"/>
        </w:rPr>
        <w:t>opt</w:t>
      </w:r>
    </w:p>
    <w:p w:rsidR="0044410D" w:rsidRPr="0044410D" w:rsidRDefault="00C969DC" w:rsidP="001659E2">
      <w:r>
        <w:t>A parameter declaration may specify either an identifier or a binding pattern (</w:t>
      </w:r>
      <w:r>
        <w:fldChar w:fldCharType="begin"/>
      </w:r>
      <w:r>
        <w:instrText xml:space="preserve"> REF _Ref408402503 \r \h </w:instrText>
      </w:r>
      <w:r>
        <w:fldChar w:fldCharType="separate"/>
      </w:r>
      <w:r w:rsidR="00A3147C">
        <w:t>5.2.2</w:t>
      </w:r>
      <w:r>
        <w:fldChar w:fldCharType="end"/>
      </w:r>
      <w:r>
        <w:t xml:space="preserve">). </w:t>
      </w:r>
      <w:r w:rsidR="004D4774">
        <w:t>The identifiers specified in parameter</w:t>
      </w:r>
      <w:r w:rsidR="00867C45">
        <w:t xml:space="preserve"> declarations </w:t>
      </w:r>
      <w:r>
        <w:t xml:space="preserve">and binding patterns </w:t>
      </w:r>
      <w:r w:rsidR="00867C45">
        <w:t xml:space="preserve">in a parameter list </w:t>
      </w:r>
      <w:r w:rsidR="004D4774">
        <w:t>must be unique within that parameter list.</w:t>
      </w:r>
    </w:p>
    <w:p w:rsidR="00D1468D" w:rsidRDefault="00D1468D" w:rsidP="00D1468D">
      <w:r>
        <w:t xml:space="preserve">The type of a parameter </w:t>
      </w:r>
      <w:r w:rsidR="003D46E3">
        <w:t xml:space="preserve">in a signature </w:t>
      </w:r>
      <w:r>
        <w:t>is determined as follows:</w:t>
      </w:r>
    </w:p>
    <w:p w:rsidR="00D1468D" w:rsidRDefault="00D1468D" w:rsidP="00367611">
      <w:pPr>
        <w:pStyle w:val="ListParagraph"/>
        <w:numPr>
          <w:ilvl w:val="0"/>
          <w:numId w:val="57"/>
        </w:numPr>
      </w:pPr>
      <w:r>
        <w:t>If the declaration includes a type annotation, the parameter is of that type.</w:t>
      </w:r>
    </w:p>
    <w:p w:rsidR="00D1468D" w:rsidRDefault="00D1468D" w:rsidP="00367611">
      <w:pPr>
        <w:pStyle w:val="ListParagraph"/>
        <w:numPr>
          <w:ilvl w:val="0"/>
          <w:numId w:val="57"/>
        </w:numPr>
      </w:pPr>
      <w:r>
        <w:lastRenderedPageBreak/>
        <w:t xml:space="preserve">Otherwise, if </w:t>
      </w:r>
      <w:r w:rsidR="00A06264">
        <w:t xml:space="preserve">the </w:t>
      </w:r>
      <w:r>
        <w:t>declaration incl</w:t>
      </w:r>
      <w:r w:rsidR="00A06264">
        <w:t xml:space="preserve">udes an initializer expression (which is permitted only when the parameter list occurs in conjunction with a function body), the parameter type </w:t>
      </w:r>
      <w:r>
        <w:t xml:space="preserve">is the widened form (section </w:t>
      </w:r>
      <w:r>
        <w:fldChar w:fldCharType="begin"/>
      </w:r>
      <w:r>
        <w:instrText xml:space="preserve"> REF _Ref331363661 \r \h </w:instrText>
      </w:r>
      <w:r>
        <w:fldChar w:fldCharType="separate"/>
      </w:r>
      <w:r w:rsidR="00A3147C">
        <w:t>3.12</w:t>
      </w:r>
      <w:r>
        <w:fldChar w:fldCharType="end"/>
      </w:r>
      <w:r>
        <w:t>) of the type of the initializer expression.</w:t>
      </w:r>
    </w:p>
    <w:p w:rsidR="00A06264" w:rsidRDefault="00A06264" w:rsidP="00367611">
      <w:pPr>
        <w:pStyle w:val="ListParagraph"/>
        <w:numPr>
          <w:ilvl w:val="0"/>
          <w:numId w:val="57"/>
        </w:numPr>
      </w:pPr>
      <w:r>
        <w:t xml:space="preserve">Otherwise, if the declaration specifies a binding pattern, the parameter type is the implied type of that binding pattern (section </w:t>
      </w:r>
      <w:r>
        <w:fldChar w:fldCharType="begin"/>
      </w:r>
      <w:r>
        <w:instrText xml:space="preserve"> REF _Ref408233591 \r \h </w:instrText>
      </w:r>
      <w:r>
        <w:fldChar w:fldCharType="separate"/>
      </w:r>
      <w:r w:rsidR="00A3147C">
        <w:t>5.2.3</w:t>
      </w:r>
      <w:r>
        <w:fldChar w:fldCharType="end"/>
      </w:r>
      <w:r>
        <w:t>).</w:t>
      </w:r>
    </w:p>
    <w:p w:rsidR="00A06264" w:rsidRDefault="00A06264" w:rsidP="00367611">
      <w:pPr>
        <w:pStyle w:val="ListParagraph"/>
        <w:numPr>
          <w:ilvl w:val="0"/>
          <w:numId w:val="57"/>
        </w:numPr>
      </w:pPr>
      <w:r>
        <w:t xml:space="preserve">Otherwise, if the parameter is a rest parameter, the parameter type is </w:t>
      </w:r>
      <w:r w:rsidRPr="00A06264">
        <w:rPr>
          <w:rStyle w:val="CodeFragment"/>
        </w:rPr>
        <w:t>any[]</w:t>
      </w:r>
      <w:r>
        <w:t>.</w:t>
      </w:r>
    </w:p>
    <w:p w:rsidR="00D1468D" w:rsidRDefault="00A06264" w:rsidP="00367611">
      <w:pPr>
        <w:pStyle w:val="ListParagraph"/>
        <w:numPr>
          <w:ilvl w:val="0"/>
          <w:numId w:val="57"/>
        </w:numPr>
      </w:pPr>
      <w:r>
        <w:t xml:space="preserve">Otherwise, the parameter type is </w:t>
      </w:r>
      <w:r w:rsidRPr="00A06264">
        <w:rPr>
          <w:rStyle w:val="CodeFragment"/>
        </w:rPr>
        <w:t>any</w:t>
      </w:r>
      <w:r w:rsidR="00D1468D">
        <w:t>.</w:t>
      </w:r>
    </w:p>
    <w:p w:rsidR="00D1468D" w:rsidRPr="0044410D" w:rsidRDefault="001659E2" w:rsidP="001659E2">
      <w:r>
        <w:t>A parameter is permitted to include</w:t>
      </w:r>
      <w:r w:rsidRPr="003B6327">
        <w:t xml:space="preserve"> a </w:t>
      </w:r>
      <w:r w:rsidRPr="00C23E8F">
        <w:rPr>
          <w:rStyle w:val="CodeFragment"/>
        </w:rPr>
        <w:t>public</w:t>
      </w:r>
      <w:r w:rsidR="00064050">
        <w:t>,</w:t>
      </w:r>
      <w:r>
        <w:t xml:space="preserve"> </w:t>
      </w:r>
      <w:r w:rsidRPr="00C23E8F">
        <w:rPr>
          <w:rStyle w:val="CodeFragment"/>
        </w:rPr>
        <w:t>private</w:t>
      </w:r>
      <w:r w:rsidR="00064050">
        <w:t xml:space="preserve">, or </w:t>
      </w:r>
      <w:r w:rsidR="00064050" w:rsidRPr="00064050">
        <w:rPr>
          <w:rStyle w:val="CodeFragment"/>
        </w:rPr>
        <w:t>protected</w:t>
      </w:r>
      <w:r>
        <w:t xml:space="preserve"> modifier </w:t>
      </w:r>
      <w:r w:rsidRPr="003B6327">
        <w:t>only</w:t>
      </w:r>
      <w:r>
        <w:t xml:space="preserve"> if it occurs in the parameter list of a </w:t>
      </w:r>
      <w:r w:rsidRPr="006C18A3">
        <w:rPr>
          <w:rStyle w:val="Production"/>
        </w:rPr>
        <w:t>ConstructorImplementation</w:t>
      </w:r>
      <w:r>
        <w:t xml:space="preserve"> (section </w:t>
      </w:r>
      <w:r>
        <w:fldChar w:fldCharType="begin"/>
      </w:r>
      <w:r>
        <w:instrText xml:space="preserve"> REF _Ref327429960 \r \h </w:instrText>
      </w:r>
      <w:r>
        <w:fldChar w:fldCharType="separate"/>
      </w:r>
      <w:r w:rsidR="00A3147C">
        <w:t>8.3.1</w:t>
      </w:r>
      <w:r>
        <w:fldChar w:fldCharType="end"/>
      </w:r>
      <w:r>
        <w:t>)</w:t>
      </w:r>
      <w:r w:rsidR="00867C45">
        <w:t xml:space="preserve"> and only if it doesn't specify a </w:t>
      </w:r>
      <w:r w:rsidR="00867C45" w:rsidRPr="00867C45">
        <w:rPr>
          <w:rStyle w:val="Production"/>
        </w:rPr>
        <w:t>BindingPattern</w:t>
      </w:r>
      <w:r>
        <w:t>.</w:t>
      </w:r>
    </w:p>
    <w:p w:rsidR="0044410D" w:rsidRPr="0044410D" w:rsidRDefault="001659E2" w:rsidP="001659E2">
      <w:r>
        <w:t>A type annotation for a rest parameter must denote an array type.</w:t>
      </w:r>
    </w:p>
    <w:p w:rsidR="0044410D" w:rsidRPr="0044410D" w:rsidRDefault="00C62F9B" w:rsidP="00C62F9B">
      <w:r>
        <w:t>When a parameter type annotati</w:t>
      </w:r>
      <w:r w:rsidR="00C71B53">
        <w:t>on specifies a string literal type</w:t>
      </w:r>
      <w:r>
        <w:t xml:space="preserve">, the containing signature is a specialized signature (section </w:t>
      </w:r>
      <w:r>
        <w:fldChar w:fldCharType="begin"/>
      </w:r>
      <w:r>
        <w:instrText xml:space="preserve"> REF _Ref352141783 \r \h </w:instrText>
      </w:r>
      <w:r>
        <w:fldChar w:fldCharType="separate"/>
      </w:r>
      <w:r w:rsidR="00A3147C">
        <w:t>3.9.2.4</w:t>
      </w:r>
      <w:r>
        <w:fldChar w:fldCharType="end"/>
      </w:r>
      <w:r>
        <w:t xml:space="preserve">). Specialized signatures are not permitted in conjunction with a function body, i.e. the </w:t>
      </w:r>
      <w:r w:rsidRPr="00986D44">
        <w:rPr>
          <w:rStyle w:val="Production"/>
        </w:rPr>
        <w:t>FunctionExpression</w:t>
      </w:r>
      <w:r>
        <w:t xml:space="preserve">, </w:t>
      </w:r>
      <w:r w:rsidRPr="00986D44">
        <w:rPr>
          <w:rStyle w:val="Production"/>
        </w:rPr>
        <w:t>FunctionImplementation</w:t>
      </w:r>
      <w:r>
        <w:t xml:space="preserve">, </w:t>
      </w:r>
      <w:r w:rsidRPr="00986D44">
        <w:rPr>
          <w:rStyle w:val="Production"/>
        </w:rPr>
        <w:t>MemberFunctionImplementation</w:t>
      </w:r>
      <w:r>
        <w:t xml:space="preserve">, and </w:t>
      </w:r>
      <w:r w:rsidRPr="00986D44">
        <w:rPr>
          <w:rStyle w:val="Production"/>
        </w:rPr>
        <w:t>ConstructorImplementation</w:t>
      </w:r>
      <w:r>
        <w:t xml:space="preserve"> grammar productions do not permit parameters with string literal types.</w:t>
      </w:r>
    </w:p>
    <w:p w:rsidR="0044410D" w:rsidRDefault="00986D44" w:rsidP="001659E2">
      <w:r>
        <w:t xml:space="preserve">A parameter can be marked optional by following its name </w:t>
      </w:r>
      <w:r w:rsidR="00867C45">
        <w:t xml:space="preserve">or binding pattern </w:t>
      </w:r>
      <w:r>
        <w:t>with a question mark (</w:t>
      </w:r>
      <w:r w:rsidRPr="002E02FE">
        <w:rPr>
          <w:rStyle w:val="CodeFragment"/>
        </w:rPr>
        <w:t>?</w:t>
      </w:r>
      <w:r>
        <w:t xml:space="preserve">) </w:t>
      </w:r>
      <w:r w:rsidR="00867C45">
        <w:t>or by including an initializer. Initializers (including binding property or element initializers)</w:t>
      </w:r>
      <w:r>
        <w:t xml:space="preserve"> </w:t>
      </w:r>
      <w:r w:rsidR="00F614EF">
        <w:t>are</w:t>
      </w:r>
      <w:r>
        <w:t xml:space="preserve"> permitted only</w:t>
      </w:r>
      <w:r w:rsidR="00B77708">
        <w:t xml:space="preserve"> </w:t>
      </w:r>
      <w:r w:rsidR="00F614EF">
        <w:t xml:space="preserve">when the parameter list occurs </w:t>
      </w:r>
      <w:r w:rsidR="00B77708">
        <w:t xml:space="preserve">in conjunction with a function body, i.e. only in </w:t>
      </w:r>
      <w:r>
        <w:t xml:space="preserve">a </w:t>
      </w:r>
      <w:r w:rsidRPr="00986D44">
        <w:rPr>
          <w:rStyle w:val="Production"/>
        </w:rPr>
        <w:t>FunctionExpression</w:t>
      </w:r>
      <w:r>
        <w:t xml:space="preserve">, </w:t>
      </w:r>
      <w:r w:rsidRPr="00986D44">
        <w:rPr>
          <w:rStyle w:val="Production"/>
        </w:rPr>
        <w:t>FunctionImplementation</w:t>
      </w:r>
      <w:r>
        <w:t xml:space="preserve">, </w:t>
      </w:r>
      <w:r w:rsidRPr="00986D44">
        <w:rPr>
          <w:rStyle w:val="Production"/>
        </w:rPr>
        <w:t>MemberFunctionImplementation</w:t>
      </w:r>
      <w:r>
        <w:t xml:space="preserve">, or </w:t>
      </w:r>
      <w:r w:rsidRPr="00986D44">
        <w:rPr>
          <w:rStyle w:val="Production"/>
        </w:rPr>
        <w:t>ConstructorImplementation</w:t>
      </w:r>
      <w:r w:rsidR="00B77708">
        <w:t xml:space="preserve"> grammar production.</w:t>
      </w:r>
    </w:p>
    <w:p w:rsidR="00DA2F3D" w:rsidRPr="00300D5D" w:rsidRDefault="00DA2F3D" w:rsidP="001659E2">
      <w:r w:rsidRPr="00DA2F3D">
        <w:rPr>
          <w:i/>
        </w:rPr>
        <w:t xml:space="preserve">TODO: Update to reflect </w:t>
      </w:r>
      <w:hyperlink r:id="rId20" w:history="1">
        <w:r w:rsidRPr="00DA2F3D">
          <w:rPr>
            <w:rStyle w:val="Hyperlink"/>
            <w:i/>
          </w:rPr>
          <w:t>binding parameter cannot be optional in implementation signature</w:t>
        </w:r>
      </w:hyperlink>
      <w:r w:rsidRPr="00300D5D">
        <w:t>.</w:t>
      </w:r>
    </w:p>
    <w:p w:rsidR="00AD27B7" w:rsidRPr="00300D5D" w:rsidRDefault="00AD27B7" w:rsidP="001659E2">
      <w:r w:rsidRPr="00AD27B7">
        <w:rPr>
          <w:i/>
        </w:rPr>
        <w:t xml:space="preserve">TODO: Update to reflect </w:t>
      </w:r>
      <w:hyperlink r:id="rId21" w:history="1">
        <w:r w:rsidRPr="00AD27B7">
          <w:rPr>
            <w:rStyle w:val="Hyperlink"/>
            <w:i/>
          </w:rPr>
          <w:t>required parameters support initializers</w:t>
        </w:r>
      </w:hyperlink>
      <w:r w:rsidRPr="00300D5D">
        <w:t>.</w:t>
      </w:r>
    </w:p>
    <w:p w:rsidR="0044410D" w:rsidRPr="0044410D" w:rsidRDefault="00A92245" w:rsidP="00A92245">
      <w:pPr>
        <w:pStyle w:val="Heading4"/>
      </w:pPr>
      <w:r>
        <w:t>Return Type</w:t>
      </w:r>
    </w:p>
    <w:p w:rsidR="0044410D" w:rsidRPr="0044410D" w:rsidRDefault="001659E2" w:rsidP="001659E2">
      <w:r>
        <w:t xml:space="preserve">If present, a </w:t>
      </w:r>
      <w:r w:rsidR="00F63BB9">
        <w:t>call</w:t>
      </w:r>
      <w:r>
        <w:t xml:space="preserve"> signature</w:t>
      </w:r>
      <w:r w:rsidR="008F4735">
        <w:t>'</w:t>
      </w:r>
      <w:r>
        <w:t xml:space="preserve">s return type annotation specifies the type of the value computed and returned by </w:t>
      </w:r>
      <w:r w:rsidR="00F63BB9">
        <w:t>a call operation</w:t>
      </w:r>
      <w:r w:rsidR="003376D0">
        <w:t>.</w:t>
      </w:r>
      <w:r w:rsidR="00156C92" w:rsidRPr="00156C92">
        <w:t xml:space="preserve"> </w:t>
      </w:r>
      <w:r w:rsidR="00156C92">
        <w:t xml:space="preserve">A </w:t>
      </w:r>
      <w:r w:rsidR="00156C92" w:rsidRPr="004D7005">
        <w:rPr>
          <w:rStyle w:val="CodeFragment"/>
        </w:rPr>
        <w:t>void</w:t>
      </w:r>
      <w:r w:rsidR="00156C92">
        <w:t xml:space="preserve"> return type annotation is used to indicate that a function has no return value.</w:t>
      </w:r>
    </w:p>
    <w:p w:rsidR="0044410D" w:rsidRPr="0044410D" w:rsidRDefault="00616DDE" w:rsidP="00616DDE">
      <w:r>
        <w:t xml:space="preserve">When a call signature with no return type annotation occurs in a context without a function body, the return type is </w:t>
      </w:r>
      <w:r w:rsidR="00EF1EAF">
        <w:t xml:space="preserve">assumed to be </w:t>
      </w:r>
      <w:r>
        <w:t>the Any type.</w:t>
      </w:r>
    </w:p>
    <w:p w:rsidR="0044410D" w:rsidRPr="0044410D" w:rsidRDefault="00616DDE" w:rsidP="001659E2">
      <w:r>
        <w:t>W</w:t>
      </w:r>
      <w:r w:rsidR="003376D0">
        <w:t>hen a call signature with no return type annotation occurs in a context that has a function body (</w:t>
      </w:r>
      <w:r w:rsidR="00156C92">
        <w:t xml:space="preserve">specifically, </w:t>
      </w:r>
      <w:r w:rsidR="001659E2">
        <w:t>a function implementation</w:t>
      </w:r>
      <w:r w:rsidR="00156C92">
        <w:t xml:space="preserve">, </w:t>
      </w:r>
      <w:r>
        <w:t xml:space="preserve">a </w:t>
      </w:r>
      <w:r w:rsidR="00156C92">
        <w:t xml:space="preserve">member function implementation, or </w:t>
      </w:r>
      <w:r>
        <w:t xml:space="preserve">a </w:t>
      </w:r>
      <w:r w:rsidR="00156C92">
        <w:t>member accessor</w:t>
      </w:r>
      <w:r>
        <w:t xml:space="preserve"> declaration</w:t>
      </w:r>
      <w:r w:rsidR="00156C92">
        <w:t>)</w:t>
      </w:r>
      <w:r w:rsidR="001659E2">
        <w:t xml:space="preserve">, the return type is inferred from the function body as described in section </w:t>
      </w:r>
      <w:r w:rsidR="001659E2">
        <w:fldChar w:fldCharType="begin"/>
      </w:r>
      <w:r w:rsidR="001659E2">
        <w:instrText xml:space="preserve"> REF _Ref320251238 \r \h </w:instrText>
      </w:r>
      <w:r w:rsidR="001659E2">
        <w:fldChar w:fldCharType="separate"/>
      </w:r>
      <w:r w:rsidR="00A3147C">
        <w:t>6.3</w:t>
      </w:r>
      <w:r w:rsidR="001659E2">
        <w:fldChar w:fldCharType="end"/>
      </w:r>
      <w:r w:rsidR="001659E2">
        <w:t>.</w:t>
      </w:r>
    </w:p>
    <w:p w:rsidR="0044410D" w:rsidRPr="0044410D" w:rsidRDefault="00443DC0" w:rsidP="00443DC0">
      <w:pPr>
        <w:pStyle w:val="Heading4"/>
      </w:pPr>
      <w:bookmarkStart w:id="105" w:name="_Ref352141783"/>
      <w:r>
        <w:t>Specialized Signatures</w:t>
      </w:r>
      <w:bookmarkEnd w:id="105"/>
    </w:p>
    <w:p w:rsidR="0044410D" w:rsidRPr="0044410D" w:rsidRDefault="00987A92" w:rsidP="00443DC0">
      <w:r>
        <w:t xml:space="preserve">When a parameter type annotation specifies a string literal type (section </w:t>
      </w:r>
      <w:r>
        <w:fldChar w:fldCharType="begin"/>
      </w:r>
      <w:r>
        <w:instrText xml:space="preserve"> REF _Ref352158837 \r \h </w:instrText>
      </w:r>
      <w:r>
        <w:fldChar w:fldCharType="separate"/>
      </w:r>
      <w:r w:rsidR="00A3147C">
        <w:t>3.2.9</w:t>
      </w:r>
      <w:r>
        <w:fldChar w:fldCharType="end"/>
      </w:r>
      <w:r>
        <w:t xml:space="preserve">), the containing signature is </w:t>
      </w:r>
      <w:r w:rsidRPr="00856413">
        <w:t xml:space="preserve">considered a specialized signature. </w:t>
      </w:r>
      <w:r w:rsidR="002573FA" w:rsidRPr="00856413">
        <w:t>S</w:t>
      </w:r>
      <w:r w:rsidR="00443DC0" w:rsidRPr="00856413">
        <w:t>pecialized</w:t>
      </w:r>
      <w:r w:rsidR="00443DC0">
        <w:t xml:space="preserve"> signatures </w:t>
      </w:r>
      <w:r w:rsidR="002573FA">
        <w:t>are used to</w:t>
      </w:r>
      <w:r w:rsidR="00443DC0">
        <w:t xml:space="preserve"> express patterns where specific </w:t>
      </w:r>
      <w:r w:rsidR="00443DC0">
        <w:lastRenderedPageBreak/>
        <w:t xml:space="preserve">string values for </w:t>
      </w:r>
      <w:r w:rsidR="001740C1">
        <w:t>some</w:t>
      </w:r>
      <w:r w:rsidR="00443DC0">
        <w:t xml:space="preserve"> parameters cause </w:t>
      </w:r>
      <w:r w:rsidR="001740C1">
        <w:t xml:space="preserve">the types of other </w:t>
      </w:r>
      <w:r w:rsidR="00443DC0">
        <w:t>parameter</w:t>
      </w:r>
      <w:r w:rsidR="001740C1">
        <w:t>s</w:t>
      </w:r>
      <w:r w:rsidR="00443DC0">
        <w:t xml:space="preserve"> </w:t>
      </w:r>
      <w:r w:rsidR="001740C1">
        <w:t>or the function result</w:t>
      </w:r>
      <w:r w:rsidR="00A706B9">
        <w:t xml:space="preserve"> to become further specialized. For example, the declaration</w:t>
      </w:r>
    </w:p>
    <w:p w:rsidR="0044410D" w:rsidRPr="0044410D" w:rsidRDefault="001740C1" w:rsidP="001740C1">
      <w:pPr>
        <w:pStyle w:val="Code"/>
      </w:pPr>
      <w:r w:rsidRPr="00D54DB2">
        <w:rPr>
          <w:color w:val="0000FF"/>
        </w:rPr>
        <w:t>interface</w:t>
      </w:r>
      <w:r w:rsidRPr="00D54DB2">
        <w:t xml:space="preserve"> Document {</w:t>
      </w:r>
      <w:r w:rsidR="0048218E" w:rsidRPr="00D54DB2">
        <w:br/>
      </w:r>
      <w:r w:rsidRPr="00D54DB2">
        <w:t xml:space="preserve">    createElement(tagName: </w:t>
      </w:r>
      <w:r w:rsidR="008F4735" w:rsidRPr="00D54DB2">
        <w:rPr>
          <w:color w:val="800000"/>
        </w:rPr>
        <w:t>"</w:t>
      </w:r>
      <w:r w:rsidRPr="00D54DB2">
        <w:rPr>
          <w:color w:val="800000"/>
        </w:rPr>
        <w:t>div</w:t>
      </w:r>
      <w:r w:rsidR="008F4735" w:rsidRPr="00D54DB2">
        <w:rPr>
          <w:color w:val="800000"/>
        </w:rPr>
        <w:t>"</w:t>
      </w:r>
      <w:r w:rsidRPr="00D54DB2">
        <w:t xml:space="preserve">): HTMLDivElement; </w:t>
      </w:r>
      <w:r w:rsidR="0048218E" w:rsidRPr="00D54DB2">
        <w:br/>
      </w:r>
      <w:r w:rsidRPr="00D54DB2">
        <w:t xml:space="preserve">    createElement(tagName: </w:t>
      </w:r>
      <w:r w:rsidR="008F4735" w:rsidRPr="00D54DB2">
        <w:rPr>
          <w:color w:val="800000"/>
        </w:rPr>
        <w:t>"</w:t>
      </w:r>
      <w:r w:rsidRPr="00D54DB2">
        <w:rPr>
          <w:color w:val="800000"/>
        </w:rPr>
        <w:t>span</w:t>
      </w:r>
      <w:r w:rsidR="008F4735" w:rsidRPr="00D54DB2">
        <w:rPr>
          <w:color w:val="800000"/>
        </w:rPr>
        <w:t>"</w:t>
      </w:r>
      <w:r w:rsidRPr="00D54DB2">
        <w:t>): HTMLSpanElement;</w:t>
      </w:r>
      <w:r w:rsidR="0048218E" w:rsidRPr="00D54DB2">
        <w:br/>
      </w:r>
      <w:r w:rsidRPr="00D54DB2">
        <w:t xml:space="preserve">    createElement(tagName: </w:t>
      </w:r>
      <w:r w:rsidR="008F4735" w:rsidRPr="00D54DB2">
        <w:rPr>
          <w:color w:val="800000"/>
        </w:rPr>
        <w:t>"</w:t>
      </w:r>
      <w:r w:rsidRPr="00D54DB2">
        <w:rPr>
          <w:color w:val="800000"/>
        </w:rPr>
        <w:t>canvas</w:t>
      </w:r>
      <w:r w:rsidR="008F4735" w:rsidRPr="00D54DB2">
        <w:rPr>
          <w:color w:val="800000"/>
        </w:rPr>
        <w:t>"</w:t>
      </w:r>
      <w:r w:rsidRPr="00D54DB2">
        <w:t>): HTMLCanvasElement;</w:t>
      </w:r>
      <w:r w:rsidR="0048218E" w:rsidRPr="00D54DB2">
        <w:br/>
      </w:r>
      <w:r w:rsidR="001D78A4" w:rsidRPr="00D54DB2">
        <w:t xml:space="preserve">    createElement(tagName: </w:t>
      </w:r>
      <w:r w:rsidR="001D78A4" w:rsidRPr="00D54DB2">
        <w:rPr>
          <w:color w:val="0000FF"/>
        </w:rPr>
        <w:t>string</w:t>
      </w:r>
      <w:r w:rsidR="001D78A4" w:rsidRPr="00D54DB2">
        <w:t>): HTMLElement;</w:t>
      </w:r>
      <w:r w:rsidR="0048218E" w:rsidRPr="00D54DB2">
        <w:br/>
      </w:r>
      <w:r w:rsidRPr="00D54DB2">
        <w:t>}</w:t>
      </w:r>
    </w:p>
    <w:p w:rsidR="0044410D" w:rsidRPr="0044410D" w:rsidRDefault="00A706B9" w:rsidP="00A706B9">
      <w:r>
        <w:t xml:space="preserve">states that calls to </w:t>
      </w:r>
      <w:r w:rsidR="008F4735">
        <w:t>'</w:t>
      </w:r>
      <w:r>
        <w:t>createElement</w:t>
      </w:r>
      <w:r w:rsidR="008F4735">
        <w:t>'</w:t>
      </w:r>
      <w:r>
        <w:t xml:space="preserve"> with the string literals </w:t>
      </w:r>
      <w:r w:rsidR="008F4735">
        <w:t>"</w:t>
      </w:r>
      <w:r>
        <w:t>div</w:t>
      </w:r>
      <w:r w:rsidR="008F4735">
        <w:t>"</w:t>
      </w:r>
      <w:r>
        <w:t xml:space="preserve">, </w:t>
      </w:r>
      <w:r w:rsidR="008F4735">
        <w:t>"</w:t>
      </w:r>
      <w:r>
        <w:t>span</w:t>
      </w:r>
      <w:r w:rsidR="008F4735">
        <w:t>"</w:t>
      </w:r>
      <w:r>
        <w:t xml:space="preserve">, and </w:t>
      </w:r>
      <w:r w:rsidR="008F4735">
        <w:t>"</w:t>
      </w:r>
      <w:r>
        <w:t>canvas</w:t>
      </w:r>
      <w:r w:rsidR="008F4735">
        <w:t>"</w:t>
      </w:r>
      <w:r>
        <w:t xml:space="preserve"> return values of type </w:t>
      </w:r>
      <w:r w:rsidR="008F4735">
        <w:t>'</w:t>
      </w:r>
      <w:r>
        <w:t>HTMLDivElement</w:t>
      </w:r>
      <w:r w:rsidR="008F4735">
        <w:t>'</w:t>
      </w:r>
      <w:r>
        <w:t xml:space="preserve">, </w:t>
      </w:r>
      <w:r w:rsidR="008F4735">
        <w:t>'</w:t>
      </w:r>
      <w:r>
        <w:t>HTMLSpanElement</w:t>
      </w:r>
      <w:r w:rsidR="008F4735">
        <w:t>'</w:t>
      </w:r>
      <w:r>
        <w:t xml:space="preserve">, and </w:t>
      </w:r>
      <w:r w:rsidR="008F4735">
        <w:t>'</w:t>
      </w:r>
      <w:r>
        <w:t>HTMLCanvasElement</w:t>
      </w:r>
      <w:r w:rsidR="008F4735">
        <w:t>'</w:t>
      </w:r>
      <w:r w:rsidR="00B445ED">
        <w:t xml:space="preserve"> respectively, </w:t>
      </w:r>
      <w:r w:rsidR="00C806ED">
        <w:t>and that</w:t>
      </w:r>
      <w:r w:rsidR="00B445ED">
        <w:t xml:space="preserve"> calls with all other string expressions return values of type </w:t>
      </w:r>
      <w:r w:rsidR="008F4735">
        <w:t>'</w:t>
      </w:r>
      <w:r w:rsidR="00B445ED">
        <w:t>HTMLElement</w:t>
      </w:r>
      <w:r w:rsidR="008F4735">
        <w:t>'</w:t>
      </w:r>
      <w:r w:rsidR="00B445ED">
        <w:t>.</w:t>
      </w:r>
    </w:p>
    <w:p w:rsidR="0044410D" w:rsidRPr="0044410D" w:rsidRDefault="001D78A4" w:rsidP="00A706B9">
      <w:r>
        <w:t>When writing overloaded declarations such as the one above it is important to list the non-specialized signature last</w:t>
      </w:r>
      <w:r w:rsidR="00605318">
        <w:t>. This is</w:t>
      </w:r>
      <w:r>
        <w:t xml:space="preserve"> </w:t>
      </w:r>
      <w:r w:rsidR="00605318">
        <w:t>because</w:t>
      </w:r>
      <w:r>
        <w:t xml:space="preserve"> overload resolution </w:t>
      </w:r>
      <w:r w:rsidR="00605318">
        <w:t xml:space="preserve">(section </w:t>
      </w:r>
      <w:r w:rsidR="00605318">
        <w:fldChar w:fldCharType="begin"/>
      </w:r>
      <w:r w:rsidR="00605318">
        <w:instrText xml:space="preserve"> REF _Ref352332088 \r \h </w:instrText>
      </w:r>
      <w:r w:rsidR="00605318">
        <w:fldChar w:fldCharType="separate"/>
      </w:r>
      <w:r w:rsidR="00A3147C">
        <w:t>4.15.1</w:t>
      </w:r>
      <w:r w:rsidR="00605318">
        <w:fldChar w:fldCharType="end"/>
      </w:r>
      <w:r w:rsidR="00605318">
        <w:t>) processes the candidates in declaration order and picks the first one that matches.</w:t>
      </w:r>
    </w:p>
    <w:p w:rsidR="0044410D" w:rsidRPr="0044410D" w:rsidRDefault="0029558F" w:rsidP="00A706B9">
      <w:r>
        <w:t xml:space="preserve">Every specialized </w:t>
      </w:r>
      <w:r w:rsidR="00DA3249">
        <w:t xml:space="preserve">call or construct </w:t>
      </w:r>
      <w:r>
        <w:t xml:space="preserve">signature in an object type must be </w:t>
      </w:r>
      <w:r w:rsidR="00410D07">
        <w:t>assignable to</w:t>
      </w:r>
      <w:r>
        <w:t xml:space="preserve"> at least one non-specialized </w:t>
      </w:r>
      <w:r w:rsidR="00DA3249">
        <w:t xml:space="preserve">call or construct </w:t>
      </w:r>
      <w:r>
        <w:t>sig</w:t>
      </w:r>
      <w:r w:rsidR="00811007">
        <w:t xml:space="preserve">nature in the same object type (where a call signature </w:t>
      </w:r>
      <w:r w:rsidR="00811007" w:rsidRPr="00811007">
        <w:rPr>
          <w:i/>
        </w:rPr>
        <w:t>A</w:t>
      </w:r>
      <w:r w:rsidR="00811007">
        <w:t xml:space="preserve"> is considered </w:t>
      </w:r>
      <w:r w:rsidR="00811007" w:rsidRPr="00811007">
        <w:t>a</w:t>
      </w:r>
      <w:r w:rsidR="00410D07">
        <w:t>ssignable to</w:t>
      </w:r>
      <w:r w:rsidR="00811007">
        <w:t xml:space="preserve"> another call signature </w:t>
      </w:r>
      <w:r w:rsidR="00811007" w:rsidRPr="00811007">
        <w:rPr>
          <w:i/>
        </w:rPr>
        <w:t>B</w:t>
      </w:r>
      <w:r w:rsidR="00811007" w:rsidRPr="00811007">
        <w:t xml:space="preserve"> if an</w:t>
      </w:r>
      <w:r w:rsidR="00811007">
        <w:t xml:space="preserve"> object type containing only </w:t>
      </w:r>
      <w:r w:rsidR="00811007" w:rsidRPr="00811007">
        <w:rPr>
          <w:i/>
        </w:rPr>
        <w:t>A</w:t>
      </w:r>
      <w:r w:rsidR="00811007" w:rsidRPr="00811007">
        <w:t xml:space="preserve"> would be a</w:t>
      </w:r>
      <w:r w:rsidR="00410D07">
        <w:t>ssignable to</w:t>
      </w:r>
      <w:r w:rsidR="00811007" w:rsidRPr="00811007">
        <w:t xml:space="preserve"> an</w:t>
      </w:r>
      <w:r w:rsidR="00811007">
        <w:t xml:space="preserve"> object type containing only </w:t>
      </w:r>
      <w:r w:rsidR="00811007" w:rsidRPr="00811007">
        <w:rPr>
          <w:i/>
        </w:rPr>
        <w:t>B</w:t>
      </w:r>
      <w:r w:rsidR="00811007">
        <w:t>)</w:t>
      </w:r>
      <w:r w:rsidR="00811007" w:rsidRPr="00811007">
        <w:t xml:space="preserve">. </w:t>
      </w:r>
      <w:r>
        <w:t xml:space="preserve">For example, the </w:t>
      </w:r>
      <w:r w:rsidR="008F4735">
        <w:t>'</w:t>
      </w:r>
      <w:r>
        <w:t>createElement</w:t>
      </w:r>
      <w:r w:rsidR="008F4735">
        <w:t>'</w:t>
      </w:r>
      <w:r>
        <w:t xml:space="preserve"> property in the example above is of a type that contains three specialized signatures, all of which are </w:t>
      </w:r>
      <w:r w:rsidR="00410D07">
        <w:t>assignable to</w:t>
      </w:r>
      <w:r>
        <w:t xml:space="preserve"> the non-specialized signature in the type.</w:t>
      </w:r>
    </w:p>
    <w:p w:rsidR="0044410D" w:rsidRPr="0044410D" w:rsidRDefault="006714DA" w:rsidP="00E616E3">
      <w:pPr>
        <w:pStyle w:val="Heading3"/>
      </w:pPr>
      <w:bookmarkStart w:id="106" w:name="_Toc439666171"/>
      <w:r>
        <w:t>Construct</w:t>
      </w:r>
      <w:r w:rsidR="008A36D2">
        <w:t xml:space="preserve"> Signatures</w:t>
      </w:r>
      <w:bookmarkEnd w:id="106"/>
    </w:p>
    <w:p w:rsidR="0044410D" w:rsidRPr="0044410D" w:rsidRDefault="006714DA" w:rsidP="008A36D2">
      <w:r>
        <w:t>A construct</w:t>
      </w:r>
      <w:r w:rsidR="008A36D2">
        <w:t xml:space="preserve"> signature defines the parameter list and return type associated with applying th</w:t>
      </w:r>
      <w:r w:rsidR="008A36D2" w:rsidRPr="000028B8">
        <w:t xml:space="preserve">e </w:t>
      </w:r>
      <w:r w:rsidR="008A36D2" w:rsidRPr="002B3A8D">
        <w:rPr>
          <w:rStyle w:val="CodeFragment"/>
        </w:rPr>
        <w:t>new</w:t>
      </w:r>
      <w:r w:rsidR="008A36D2" w:rsidRPr="000028B8">
        <w:t xml:space="preserve"> </w:t>
      </w:r>
      <w:r w:rsidR="008A36D2">
        <w:t xml:space="preserve">operator </w:t>
      </w:r>
      <w:r w:rsidR="00C64CCC">
        <w:t xml:space="preserve">(section </w:t>
      </w:r>
      <w:r w:rsidR="00C64CCC">
        <w:fldChar w:fldCharType="begin"/>
      </w:r>
      <w:r w:rsidR="00C64CCC">
        <w:instrText xml:space="preserve"> REF _Ref321406016 \r \h </w:instrText>
      </w:r>
      <w:r w:rsidR="00C64CCC">
        <w:fldChar w:fldCharType="separate"/>
      </w:r>
      <w:r w:rsidR="00A3147C">
        <w:t>4.14</w:t>
      </w:r>
      <w:r w:rsidR="00C64CCC">
        <w:fldChar w:fldCharType="end"/>
      </w:r>
      <w:r w:rsidR="00C64CCC">
        <w:t xml:space="preserve">) </w:t>
      </w:r>
      <w:r w:rsidR="008A36D2">
        <w:t>to an instance of the containing type. A type may overloa</w:t>
      </w:r>
      <w:r w:rsidR="008A36D2" w:rsidRPr="000028B8">
        <w:t xml:space="preserve">d </w:t>
      </w:r>
      <w:r w:rsidR="008A36D2" w:rsidRPr="002B3A8D">
        <w:rPr>
          <w:rStyle w:val="CodeFragment"/>
        </w:rPr>
        <w:t>new</w:t>
      </w:r>
      <w:r w:rsidR="008A36D2" w:rsidRPr="000028B8">
        <w:t xml:space="preserve"> oper</w:t>
      </w:r>
      <w:r w:rsidR="003275DA" w:rsidRPr="000028B8">
        <w:t>a</w:t>
      </w:r>
      <w:r w:rsidR="003275DA">
        <w:t>tions by defining multiple construct</w:t>
      </w:r>
      <w:r w:rsidR="008A36D2">
        <w:t xml:space="preserve"> signatures with different parameter </w:t>
      </w:r>
      <w:r w:rsidR="00783A14">
        <w:t>lists</w:t>
      </w:r>
      <w:r w:rsidR="008A36D2">
        <w:t>.</w:t>
      </w:r>
    </w:p>
    <w:p w:rsidR="0044410D" w:rsidRPr="0044410D" w:rsidRDefault="00B9755E" w:rsidP="00B9755E">
      <w:pPr>
        <w:pStyle w:val="Grammar"/>
      </w:pPr>
      <w:r w:rsidRPr="00202C82">
        <w:rPr>
          <w:rStyle w:val="Production"/>
        </w:rPr>
        <w:t>ConstructSignature:</w:t>
      </w:r>
      <w:r w:rsidR="0048218E" w:rsidRPr="0048218E">
        <w:br/>
      </w:r>
      <w:r w:rsidRPr="00CD3B1D">
        <w:rPr>
          <w:rStyle w:val="Terminal"/>
        </w:rPr>
        <w:t>new</w:t>
      </w:r>
      <w:r>
        <w:t xml:space="preserve">   </w:t>
      </w:r>
      <w:r w:rsidRPr="00832F1C">
        <w:rPr>
          <w:rStyle w:val="Production"/>
        </w:rPr>
        <w:t>TypeParameters</w:t>
      </w:r>
      <w:r w:rsidR="00D31C46" w:rsidRPr="00D31C46">
        <w:rPr>
          <w:rStyle w:val="Production"/>
          <w:vertAlign w:val="subscript"/>
        </w:rPr>
        <w:t>opt</w:t>
      </w:r>
      <w:r>
        <w:t xml:space="preserve">   </w:t>
      </w:r>
      <w:r w:rsidRPr="00223AB2">
        <w:rPr>
          <w:rStyle w:val="Terminal"/>
        </w:rPr>
        <w:t>(</w:t>
      </w:r>
      <w:r>
        <w:t xml:space="preserve">   </w:t>
      </w:r>
      <w:r w:rsidRPr="00832F1C">
        <w:rPr>
          <w:rStyle w:val="Production"/>
        </w:rPr>
        <w:t>ParameterList</w:t>
      </w:r>
      <w:r w:rsidR="00D31C46" w:rsidRPr="00D31C46">
        <w:rPr>
          <w:rStyle w:val="Production"/>
          <w:vertAlign w:val="subscript"/>
        </w:rPr>
        <w:t>opt</w:t>
      </w:r>
      <w:r>
        <w:t xml:space="preserve">   </w:t>
      </w:r>
      <w:r w:rsidRPr="00223AB2">
        <w:rPr>
          <w:rStyle w:val="Terminal"/>
        </w:rPr>
        <w:t>)</w:t>
      </w:r>
      <w:r>
        <w:t xml:space="preserve">   </w:t>
      </w:r>
      <w:r w:rsidRPr="00832F1C">
        <w:rPr>
          <w:rStyle w:val="Production"/>
        </w:rPr>
        <w:t>TypeAnnotation</w:t>
      </w:r>
      <w:r w:rsidR="00D31C46" w:rsidRPr="00D31C46">
        <w:rPr>
          <w:rStyle w:val="Production"/>
          <w:vertAlign w:val="subscript"/>
        </w:rPr>
        <w:t>opt</w:t>
      </w:r>
    </w:p>
    <w:p w:rsidR="0044410D" w:rsidRPr="0044410D" w:rsidRDefault="008A36D2" w:rsidP="008A36D2">
      <w:r>
        <w:t xml:space="preserve">The </w:t>
      </w:r>
      <w:r w:rsidR="009C3058">
        <w:t>type parameters, parameter list,</w:t>
      </w:r>
      <w:r>
        <w:t xml:space="preserve"> </w:t>
      </w:r>
      <w:r w:rsidR="006714DA">
        <w:t>and return type of a construct</w:t>
      </w:r>
      <w:r>
        <w:t xml:space="preserve"> signature are subject to the same rules as a call signature</w:t>
      </w:r>
      <w:r w:rsidR="006714DA">
        <w:t>.</w:t>
      </w:r>
    </w:p>
    <w:p w:rsidR="0044410D" w:rsidRPr="0044410D" w:rsidRDefault="008A36D2" w:rsidP="008A36D2">
      <w:r>
        <w:t xml:space="preserve">A </w:t>
      </w:r>
      <w:r w:rsidR="003275DA">
        <w:t xml:space="preserve">type containing </w:t>
      </w:r>
      <w:r w:rsidR="006714DA">
        <w:t>construct</w:t>
      </w:r>
      <w:r>
        <w:t xml:space="preserve"> signatures is said to be a </w:t>
      </w:r>
      <w:r>
        <w:rPr>
          <w:b/>
          <w:i/>
        </w:rPr>
        <w:t>constructor</w:t>
      </w:r>
      <w:r w:rsidRPr="00D405C6">
        <w:rPr>
          <w:b/>
          <w:i/>
        </w:rPr>
        <w:t xml:space="preserve"> type</w:t>
      </w:r>
      <w:r>
        <w:t>.</w:t>
      </w:r>
    </w:p>
    <w:p w:rsidR="0044410D" w:rsidRPr="0044410D" w:rsidRDefault="006714DA" w:rsidP="00E616E3">
      <w:pPr>
        <w:pStyle w:val="Heading3"/>
      </w:pPr>
      <w:bookmarkStart w:id="107" w:name="_Ref351648322"/>
      <w:bookmarkStart w:id="108" w:name="_Ref351906593"/>
      <w:bookmarkStart w:id="109" w:name="_Toc439666172"/>
      <w:r>
        <w:t>Index</w:t>
      </w:r>
      <w:r w:rsidR="008A36D2">
        <w:t xml:space="preserve"> Signatures</w:t>
      </w:r>
      <w:bookmarkEnd w:id="107"/>
      <w:bookmarkEnd w:id="108"/>
      <w:bookmarkEnd w:id="109"/>
    </w:p>
    <w:p w:rsidR="0044410D" w:rsidRPr="0044410D" w:rsidRDefault="006744C8" w:rsidP="006744C8">
      <w:r>
        <w:t xml:space="preserve">An index signature </w:t>
      </w:r>
      <w:r w:rsidR="00F768F2">
        <w:t>defines</w:t>
      </w:r>
      <w:r>
        <w:t xml:space="preserve"> a type constraint for pro</w:t>
      </w:r>
      <w:r w:rsidR="00F768F2">
        <w:t>perties in the containing type.</w:t>
      </w:r>
    </w:p>
    <w:p w:rsidR="0044410D" w:rsidRPr="0044410D" w:rsidRDefault="00F768F2" w:rsidP="00F768F2">
      <w:pPr>
        <w:pStyle w:val="Grammar"/>
      </w:pPr>
      <w:r w:rsidRPr="00202C82">
        <w:rPr>
          <w:rStyle w:val="Production"/>
        </w:rPr>
        <w:t>IndexSignature:</w:t>
      </w:r>
      <w:r w:rsidR="0048218E" w:rsidRPr="0048218E">
        <w:br/>
      </w:r>
      <w:r w:rsidRPr="006D0EA2">
        <w:rPr>
          <w:rStyle w:val="Terminal"/>
        </w:rPr>
        <w:t>[</w:t>
      </w:r>
      <w:r>
        <w:t xml:space="preserve">   </w:t>
      </w:r>
      <w:r w:rsidR="000279AB">
        <w:rPr>
          <w:rStyle w:val="Production"/>
        </w:rPr>
        <w:t>BindingI</w:t>
      </w:r>
      <w:r w:rsidRPr="00832F1C">
        <w:rPr>
          <w:rStyle w:val="Production"/>
        </w:rPr>
        <w:t>dentifier</w:t>
      </w:r>
      <w:r>
        <w:t xml:space="preserve">   </w:t>
      </w:r>
      <w:r w:rsidRPr="006D0EA2">
        <w:rPr>
          <w:rStyle w:val="Terminal"/>
        </w:rPr>
        <w:t>:</w:t>
      </w:r>
      <w:r>
        <w:t xml:space="preserve">   </w:t>
      </w:r>
      <w:r w:rsidRPr="006D0EA2">
        <w:rPr>
          <w:rStyle w:val="Terminal"/>
        </w:rPr>
        <w:t>string</w:t>
      </w:r>
      <w:r>
        <w:t xml:space="preserve">   </w:t>
      </w:r>
      <w:r w:rsidRPr="006D0EA2">
        <w:rPr>
          <w:rStyle w:val="Terminal"/>
        </w:rPr>
        <w:t>]</w:t>
      </w:r>
      <w:r>
        <w:t xml:space="preserve">   </w:t>
      </w:r>
      <w:r w:rsidRPr="00832F1C">
        <w:rPr>
          <w:rStyle w:val="Production"/>
        </w:rPr>
        <w:t>TypeAnnotation</w:t>
      </w:r>
      <w:r w:rsidR="0048218E" w:rsidRPr="0048218E">
        <w:br/>
      </w:r>
      <w:r w:rsidRPr="007B7197">
        <w:rPr>
          <w:rStyle w:val="Terminal"/>
        </w:rPr>
        <w:t>[</w:t>
      </w:r>
      <w:r>
        <w:t xml:space="preserve">   </w:t>
      </w:r>
      <w:r w:rsidR="000279AB">
        <w:rPr>
          <w:rStyle w:val="Production"/>
        </w:rPr>
        <w:t>BindingI</w:t>
      </w:r>
      <w:r w:rsidRPr="00832F1C">
        <w:rPr>
          <w:rStyle w:val="Production"/>
        </w:rPr>
        <w:t>dentifier</w:t>
      </w:r>
      <w:r>
        <w:t xml:space="preserve">   </w:t>
      </w:r>
      <w:r w:rsidRPr="006D0EA2">
        <w:rPr>
          <w:rStyle w:val="Terminal"/>
        </w:rPr>
        <w:t>:</w:t>
      </w:r>
      <w:r>
        <w:t xml:space="preserve">   </w:t>
      </w:r>
      <w:r w:rsidRPr="006D0EA2">
        <w:rPr>
          <w:rStyle w:val="Terminal"/>
        </w:rPr>
        <w:t>number</w:t>
      </w:r>
      <w:r>
        <w:t xml:space="preserve">   </w:t>
      </w:r>
      <w:r w:rsidRPr="007B7197">
        <w:rPr>
          <w:rStyle w:val="Terminal"/>
        </w:rPr>
        <w:t>]</w:t>
      </w:r>
      <w:r>
        <w:t xml:space="preserve">   </w:t>
      </w:r>
      <w:r w:rsidRPr="00832F1C">
        <w:rPr>
          <w:rStyle w:val="Production"/>
        </w:rPr>
        <w:t>TypeAnnotation</w:t>
      </w:r>
    </w:p>
    <w:p w:rsidR="0044410D" w:rsidRPr="0044410D" w:rsidRDefault="00F768F2" w:rsidP="008A36D2">
      <w:r>
        <w:lastRenderedPageBreak/>
        <w:t xml:space="preserve">There are two </w:t>
      </w:r>
      <w:r w:rsidR="00490E6B">
        <w:t>kinds</w:t>
      </w:r>
      <w:r>
        <w:t xml:space="preserve"> of index signatures:</w:t>
      </w:r>
    </w:p>
    <w:p w:rsidR="0044410D" w:rsidRPr="0044410D" w:rsidRDefault="00F768F2" w:rsidP="00563D8D">
      <w:pPr>
        <w:pStyle w:val="ListParagraph"/>
        <w:numPr>
          <w:ilvl w:val="0"/>
          <w:numId w:val="36"/>
        </w:numPr>
      </w:pPr>
      <w:r w:rsidRPr="00F768F2">
        <w:rPr>
          <w:b/>
          <w:i/>
        </w:rPr>
        <w:t>String index signatures</w:t>
      </w:r>
      <w:r>
        <w:t xml:space="preserve">, specified using index type </w:t>
      </w:r>
      <w:r w:rsidRPr="00F768F2">
        <w:rPr>
          <w:rStyle w:val="CodeFragment"/>
        </w:rPr>
        <w:t>string</w:t>
      </w:r>
      <w:r>
        <w:t xml:space="preserve">, define type constraints for all properties and numeric index signatures </w:t>
      </w:r>
      <w:r w:rsidR="00490E6B">
        <w:t xml:space="preserve">in the containing type. Specifically, in a type with a string index signature of type </w:t>
      </w:r>
      <w:r w:rsidR="00490E6B" w:rsidRPr="00490E6B">
        <w:rPr>
          <w:i/>
        </w:rPr>
        <w:t>T</w:t>
      </w:r>
      <w:r w:rsidR="00490E6B">
        <w:t xml:space="preserve">, all properties and numeric index signatures must have types that are </w:t>
      </w:r>
      <w:r w:rsidR="00740EE9">
        <w:t>assignable to</w:t>
      </w:r>
      <w:r w:rsidR="00490E6B">
        <w:t xml:space="preserve"> </w:t>
      </w:r>
      <w:r w:rsidR="00490E6B" w:rsidRPr="00490E6B">
        <w:rPr>
          <w:i/>
        </w:rPr>
        <w:t>T</w:t>
      </w:r>
      <w:r w:rsidR="00490E6B">
        <w:t>.</w:t>
      </w:r>
    </w:p>
    <w:p w:rsidR="0044410D" w:rsidRPr="0044410D" w:rsidRDefault="00F768F2" w:rsidP="00563D8D">
      <w:pPr>
        <w:pStyle w:val="ListParagraph"/>
        <w:numPr>
          <w:ilvl w:val="0"/>
          <w:numId w:val="36"/>
        </w:numPr>
      </w:pPr>
      <w:r w:rsidRPr="00F768F2">
        <w:rPr>
          <w:b/>
          <w:i/>
        </w:rPr>
        <w:t>Numeric index signatures</w:t>
      </w:r>
      <w:r>
        <w:t xml:space="preserve">, specified using index type </w:t>
      </w:r>
      <w:r w:rsidRPr="00F768F2">
        <w:rPr>
          <w:rStyle w:val="CodeFragment"/>
        </w:rPr>
        <w:t>number</w:t>
      </w:r>
      <w:r>
        <w:t>, define type constraints for all numerically named properties in the containing type.</w:t>
      </w:r>
      <w:r w:rsidR="00490E6B" w:rsidRPr="00490E6B">
        <w:t xml:space="preserve"> </w:t>
      </w:r>
      <w:r w:rsidR="00490E6B">
        <w:t xml:space="preserve">Specifically, in a type with a numeric index signature of type </w:t>
      </w:r>
      <w:r w:rsidR="00490E6B" w:rsidRPr="00490E6B">
        <w:rPr>
          <w:i/>
        </w:rPr>
        <w:t>T</w:t>
      </w:r>
      <w:r w:rsidR="00490E6B">
        <w:t xml:space="preserve">, all numerically named properties must have types that are </w:t>
      </w:r>
      <w:r w:rsidR="00740EE9">
        <w:t>assignable to</w:t>
      </w:r>
      <w:r w:rsidR="00490E6B">
        <w:t xml:space="preserve"> </w:t>
      </w:r>
      <w:r w:rsidR="00490E6B" w:rsidRPr="00490E6B">
        <w:rPr>
          <w:i/>
        </w:rPr>
        <w:t>T</w:t>
      </w:r>
      <w:r w:rsidR="00490E6B">
        <w:t>.</w:t>
      </w:r>
    </w:p>
    <w:p w:rsidR="0044410D" w:rsidRPr="0044410D" w:rsidRDefault="00490E6B" w:rsidP="00490E6B">
      <w:r>
        <w:t xml:space="preserve">A </w:t>
      </w:r>
      <w:r w:rsidRPr="00490E6B">
        <w:rPr>
          <w:b/>
          <w:i/>
        </w:rPr>
        <w:t>numerically named property</w:t>
      </w:r>
      <w:r w:rsidR="00CF2819">
        <w:t xml:space="preserve"> is a property </w:t>
      </w:r>
      <w:r w:rsidR="00DC4C82">
        <w:t xml:space="preserve">whose name is a valid numeric literal. Specifically, a property with a name </w:t>
      </w:r>
      <w:r w:rsidR="00DC4C82" w:rsidRPr="0063348A">
        <w:rPr>
          <w:i/>
        </w:rPr>
        <w:t>N</w:t>
      </w:r>
      <w:r w:rsidR="00DC4C82">
        <w:t xml:space="preserve"> for which </w:t>
      </w:r>
      <w:r w:rsidR="00F72758">
        <w:t>ToString(ToNumber(</w:t>
      </w:r>
      <w:r w:rsidR="00F72758" w:rsidRPr="00F72758">
        <w:rPr>
          <w:i/>
        </w:rPr>
        <w:t>N</w:t>
      </w:r>
      <w:r w:rsidR="00F72758">
        <w:t xml:space="preserve">)) is identical to </w:t>
      </w:r>
      <w:r w:rsidR="00F72758" w:rsidRPr="00F72758">
        <w:rPr>
          <w:i/>
        </w:rPr>
        <w:t>N</w:t>
      </w:r>
      <w:r w:rsidR="00DC4C82">
        <w:t xml:space="preserve">, where </w:t>
      </w:r>
      <w:r w:rsidR="00F72758">
        <w:t xml:space="preserve">ToString and </w:t>
      </w:r>
      <w:r w:rsidR="00DC4C82">
        <w:t xml:space="preserve">ToNumber </w:t>
      </w:r>
      <w:r w:rsidR="00F72758">
        <w:t>are</w:t>
      </w:r>
      <w:r w:rsidR="00DC4C82">
        <w:t xml:space="preserve"> the abstract operation</w:t>
      </w:r>
      <w:r w:rsidR="00F72758">
        <w:t>s</w:t>
      </w:r>
      <w:r w:rsidR="00DC4C82">
        <w:t xml:space="preserve"> defined in ECMAScript specification.</w:t>
      </w:r>
    </w:p>
    <w:p w:rsidR="0044410D" w:rsidRPr="0044410D" w:rsidRDefault="002E3D58" w:rsidP="002E3D58">
      <w:r>
        <w:t>An object type can contain at most one string index signature and one numeric index signature.</w:t>
      </w:r>
    </w:p>
    <w:p w:rsidR="0044410D" w:rsidRPr="0044410D" w:rsidRDefault="0063348A" w:rsidP="0063348A">
      <w:r>
        <w:t>Index signatures affect the determination of the type that results</w:t>
      </w:r>
      <w:r w:rsidR="001D42FE">
        <w:t xml:space="preserve"> from applying a</w:t>
      </w:r>
      <w:r w:rsidR="001F73B5">
        <w:t xml:space="preserve"> bracket notation property access</w:t>
      </w:r>
      <w:r>
        <w:t xml:space="preserve"> </w:t>
      </w:r>
      <w:r w:rsidR="001F73B5">
        <w:t>to an in</w:t>
      </w:r>
      <w:r>
        <w:t xml:space="preserve">stance of the containing type, as described in section </w:t>
      </w:r>
      <w:r>
        <w:fldChar w:fldCharType="begin"/>
      </w:r>
      <w:r>
        <w:instrText xml:space="preserve"> REF _Ref320780642 \r \h </w:instrText>
      </w:r>
      <w:r>
        <w:fldChar w:fldCharType="separate"/>
      </w:r>
      <w:r w:rsidR="00A3147C">
        <w:t>4.13</w:t>
      </w:r>
      <w:r>
        <w:fldChar w:fldCharType="end"/>
      </w:r>
      <w:r>
        <w:t>.</w:t>
      </w:r>
    </w:p>
    <w:p w:rsidR="0044410D" w:rsidRPr="0044410D" w:rsidRDefault="00C953F7" w:rsidP="00E616E3">
      <w:pPr>
        <w:pStyle w:val="Heading3"/>
      </w:pPr>
      <w:bookmarkStart w:id="110" w:name="_Ref343599928"/>
      <w:bookmarkStart w:id="111" w:name="_Toc439666173"/>
      <w:r>
        <w:t>Method</w:t>
      </w:r>
      <w:r w:rsidR="008A36D2">
        <w:t xml:space="preserve"> Signatures</w:t>
      </w:r>
      <w:bookmarkEnd w:id="110"/>
      <w:bookmarkEnd w:id="111"/>
    </w:p>
    <w:p w:rsidR="0044410D" w:rsidRPr="0044410D" w:rsidRDefault="008A36D2" w:rsidP="008A36D2">
      <w:r>
        <w:t xml:space="preserve">A </w:t>
      </w:r>
      <w:r w:rsidR="00C953F7">
        <w:t>method</w:t>
      </w:r>
      <w:r>
        <w:t xml:space="preserve"> signature is shorthand for declaring a property of a function type.</w:t>
      </w:r>
    </w:p>
    <w:p w:rsidR="0044410D" w:rsidRPr="0044410D" w:rsidRDefault="00C953F7" w:rsidP="008C2208">
      <w:pPr>
        <w:pStyle w:val="Grammar"/>
      </w:pPr>
      <w:r w:rsidRPr="00202C82">
        <w:rPr>
          <w:rStyle w:val="Production"/>
        </w:rPr>
        <w:t>Method</w:t>
      </w:r>
      <w:r w:rsidR="008C2208" w:rsidRPr="00202C82">
        <w:rPr>
          <w:rStyle w:val="Production"/>
        </w:rPr>
        <w:t>Signature:</w:t>
      </w:r>
      <w:r w:rsidR="0048218E" w:rsidRPr="0048218E">
        <w:br/>
      </w:r>
      <w:r w:rsidR="00EF6D24" w:rsidRPr="00832F1C">
        <w:rPr>
          <w:rStyle w:val="Production"/>
        </w:rPr>
        <w:t>PropertyName</w:t>
      </w:r>
      <w:r w:rsidR="008C2208">
        <w:t xml:space="preserve">   </w:t>
      </w:r>
      <w:r w:rsidR="008C2208" w:rsidRPr="004E35DA">
        <w:rPr>
          <w:rStyle w:val="Terminal"/>
        </w:rPr>
        <w:t>?</w:t>
      </w:r>
      <w:r w:rsidR="00D31C46" w:rsidRPr="00D31C46">
        <w:rPr>
          <w:rStyle w:val="Production"/>
          <w:vertAlign w:val="subscript"/>
        </w:rPr>
        <w:t>opt</w:t>
      </w:r>
      <w:r w:rsidR="008C2208">
        <w:t xml:space="preserve">   </w:t>
      </w:r>
      <w:r w:rsidR="008C2208" w:rsidRPr="00832F1C">
        <w:rPr>
          <w:rStyle w:val="Production"/>
        </w:rPr>
        <w:t>CallSignature</w:t>
      </w:r>
    </w:p>
    <w:p w:rsidR="0044410D" w:rsidRPr="0044410D" w:rsidRDefault="00B82B45" w:rsidP="008A36D2">
      <w:r>
        <w:t xml:space="preserve">If the </w:t>
      </w:r>
      <w:r>
        <w:rPr>
          <w:rStyle w:val="Production"/>
        </w:rPr>
        <w:t>PropertyName</w:t>
      </w:r>
      <w:r>
        <w:t xml:space="preserve"> is a computed property name (</w:t>
      </w:r>
      <w:r>
        <w:fldChar w:fldCharType="begin"/>
      </w:r>
      <w:r>
        <w:instrText xml:space="preserve"> REF _Ref425914908 \r \h </w:instrText>
      </w:r>
      <w:r>
        <w:fldChar w:fldCharType="separate"/>
      </w:r>
      <w:r w:rsidR="00A3147C">
        <w:t>2.2.3</w:t>
      </w:r>
      <w:r>
        <w:fldChar w:fldCharType="end"/>
      </w:r>
      <w:r>
        <w:t xml:space="preserve">), it must specify a well-known symbol. </w:t>
      </w:r>
      <w:r w:rsidR="00F20FFA">
        <w:t xml:space="preserve">If the </w:t>
      </w:r>
      <w:r w:rsidR="006514B3" w:rsidRPr="006514B3">
        <w:rPr>
          <w:rStyle w:val="Production"/>
        </w:rPr>
        <w:t>PropertyName</w:t>
      </w:r>
      <w:r w:rsidR="006514B3">
        <w:t xml:space="preserve"> </w:t>
      </w:r>
      <w:r w:rsidR="00F20FFA">
        <w:t>is followed by a question mark, the property is optional. Otherwise, the property is required.</w:t>
      </w:r>
      <w:r w:rsidR="00361287">
        <w:t xml:space="preserve"> </w:t>
      </w:r>
      <w:r w:rsidR="00F20FFA">
        <w:t xml:space="preserve">Only </w:t>
      </w:r>
      <w:r w:rsidR="00021B1E">
        <w:t xml:space="preserve">object type literals and interfaces </w:t>
      </w:r>
      <w:r w:rsidR="00F20FFA">
        <w:t>can declare</w:t>
      </w:r>
      <w:r w:rsidR="00021B1E">
        <w:t xml:space="preserve"> optional properties.</w:t>
      </w:r>
    </w:p>
    <w:p w:rsidR="0044410D" w:rsidRPr="0044410D" w:rsidRDefault="000E1822" w:rsidP="007F616B">
      <w:r>
        <w:t>A</w:t>
      </w:r>
      <w:r w:rsidR="007F616B">
        <w:t xml:space="preserve"> </w:t>
      </w:r>
      <w:r w:rsidR="003437FB">
        <w:t>method</w:t>
      </w:r>
      <w:r w:rsidR="007F616B">
        <w:t xml:space="preserve"> signature of the form</w:t>
      </w:r>
    </w:p>
    <w:p w:rsidR="0044410D" w:rsidRPr="0044410D" w:rsidRDefault="00A742A6" w:rsidP="00307AAC">
      <w:pPr>
        <w:pStyle w:val="Code"/>
      </w:pPr>
      <w:r w:rsidRPr="00D54DB2">
        <w:t>f</w:t>
      </w:r>
      <w:r w:rsidR="00307AAC" w:rsidRPr="00D54DB2">
        <w:t xml:space="preserve"> &lt; </w:t>
      </w:r>
      <w:r w:rsidRPr="00D54DB2">
        <w:t>T1, T2, ...</w:t>
      </w:r>
      <w:r w:rsidR="00307AAC" w:rsidRPr="00D54DB2">
        <w:t xml:space="preserve"> &gt; ( </w:t>
      </w:r>
      <w:r w:rsidRPr="00D54DB2">
        <w:t>p1, p2, ...</w:t>
      </w:r>
      <w:r w:rsidR="00307AAC" w:rsidRPr="00D54DB2">
        <w:t xml:space="preserve"> ) : </w:t>
      </w:r>
      <w:r w:rsidRPr="00D54DB2">
        <w:t>R</w:t>
      </w:r>
    </w:p>
    <w:p w:rsidR="0044410D" w:rsidRPr="0044410D" w:rsidRDefault="007F616B" w:rsidP="007F616B">
      <w:r>
        <w:t>is equivalent to the property declaration</w:t>
      </w:r>
    </w:p>
    <w:p w:rsidR="0044410D" w:rsidRPr="0044410D" w:rsidRDefault="00A742A6" w:rsidP="00307AAC">
      <w:pPr>
        <w:pStyle w:val="Code"/>
      </w:pPr>
      <w:r w:rsidRPr="00D54DB2">
        <w:t>f</w:t>
      </w:r>
      <w:r w:rsidR="00307AAC" w:rsidRPr="00D54DB2">
        <w:t xml:space="preserve"> : { &lt; </w:t>
      </w:r>
      <w:r w:rsidR="005C2638" w:rsidRPr="00D54DB2">
        <w:t>T</w:t>
      </w:r>
      <w:r w:rsidRPr="00D54DB2">
        <w:t>1, T2, ...</w:t>
      </w:r>
      <w:r w:rsidR="00307AAC" w:rsidRPr="00D54DB2">
        <w:t xml:space="preserve"> &gt; ( </w:t>
      </w:r>
      <w:r w:rsidRPr="00D54DB2">
        <w:t>p1, p2, ...</w:t>
      </w:r>
      <w:r w:rsidR="00307AAC" w:rsidRPr="00D54DB2">
        <w:t xml:space="preserve"> ) : </w:t>
      </w:r>
      <w:r w:rsidRPr="00D54DB2">
        <w:t>R</w:t>
      </w:r>
      <w:r w:rsidR="00307AAC" w:rsidRPr="00D54DB2">
        <w:t xml:space="preserve"> }</w:t>
      </w:r>
    </w:p>
    <w:p w:rsidR="0044410D" w:rsidRPr="0044410D" w:rsidRDefault="008A36D2" w:rsidP="008A36D2">
      <w:r>
        <w:t xml:space="preserve">A literal type may </w:t>
      </w:r>
      <w:r w:rsidRPr="00C253EF">
        <w:rPr>
          <w:b/>
          <w:i/>
        </w:rPr>
        <w:t>overload</w:t>
      </w:r>
      <w:r>
        <w:t xml:space="preserve"> a </w:t>
      </w:r>
      <w:r w:rsidR="003437FB">
        <w:t>method</w:t>
      </w:r>
      <w:r>
        <w:t xml:space="preserve"> by declaring multiple </w:t>
      </w:r>
      <w:r w:rsidR="003437FB">
        <w:t>method</w:t>
      </w:r>
      <w:r>
        <w:t xml:space="preserve"> signatures with the same name but differing parameter lists. </w:t>
      </w:r>
      <w:r w:rsidR="00F20FFA">
        <w:t xml:space="preserve">Overloads must either all be required (question mark omitted) or all be optional (question mark included). </w:t>
      </w:r>
      <w:r>
        <w:t xml:space="preserve">A set of overloaded </w:t>
      </w:r>
      <w:r w:rsidR="003437FB">
        <w:t>method</w:t>
      </w:r>
      <w:r>
        <w:t xml:space="preserve"> signatures correspond to a declaration of a single property with a type composed from an equivalent set of call signatures. Specifically</w:t>
      </w:r>
    </w:p>
    <w:p w:rsidR="0044410D" w:rsidRPr="0044410D" w:rsidRDefault="00A742A6" w:rsidP="00307AAC">
      <w:pPr>
        <w:pStyle w:val="Code"/>
      </w:pPr>
      <w:r w:rsidRPr="00D54DB2">
        <w:lastRenderedPageBreak/>
        <w:t>f</w:t>
      </w:r>
      <w:r w:rsidR="005C2638" w:rsidRPr="00D54DB2">
        <w:t xml:space="preserve"> &lt; </w:t>
      </w:r>
      <w:r w:rsidRPr="00D54DB2">
        <w:t>T1, T2, ...</w:t>
      </w:r>
      <w:r w:rsidR="005C2638" w:rsidRPr="00D54DB2">
        <w:t xml:space="preserve"> &gt; ( </w:t>
      </w:r>
      <w:r w:rsidRPr="00D54DB2">
        <w:t>p1, p2, ...</w:t>
      </w:r>
      <w:r w:rsidR="00307AAC" w:rsidRPr="00D54DB2">
        <w:t xml:space="preserve"> ) : </w:t>
      </w:r>
      <w:r w:rsidRPr="00D54DB2">
        <w:t>R</w:t>
      </w:r>
      <w:r w:rsidR="00307AAC" w:rsidRPr="00D54DB2">
        <w:t xml:space="preserve"> ;</w:t>
      </w:r>
      <w:r w:rsidR="0048218E" w:rsidRPr="00D54DB2">
        <w:br/>
      </w:r>
      <w:r w:rsidRPr="00D54DB2">
        <w:t>f</w:t>
      </w:r>
      <w:r w:rsidR="005C2638" w:rsidRPr="00D54DB2">
        <w:t xml:space="preserve"> &lt; </w:t>
      </w:r>
      <w:r w:rsidRPr="00D54DB2">
        <w:t>U1, U2, ...</w:t>
      </w:r>
      <w:r w:rsidR="005C2638" w:rsidRPr="00D54DB2">
        <w:t xml:space="preserve"> &gt; ( </w:t>
      </w:r>
      <w:r w:rsidRPr="00D54DB2">
        <w:t>q1, q2, ...</w:t>
      </w:r>
      <w:r w:rsidR="00FD44C3" w:rsidRPr="00D54DB2">
        <w:t xml:space="preserve"> ) : </w:t>
      </w:r>
      <w:r w:rsidRPr="00D54DB2">
        <w:t>S</w:t>
      </w:r>
      <w:r w:rsidR="00EC4F54" w:rsidRPr="00D54DB2">
        <w:t xml:space="preserve"> ;</w:t>
      </w:r>
      <w:r w:rsidR="0048218E" w:rsidRPr="00D54DB2">
        <w:br/>
      </w:r>
      <w:r w:rsidR="00EC4F54" w:rsidRPr="00D54DB2">
        <w:t>...</w:t>
      </w:r>
    </w:p>
    <w:p w:rsidR="0044410D" w:rsidRPr="0044410D" w:rsidRDefault="008A36D2" w:rsidP="008A36D2">
      <w:r>
        <w:t>is equivalent to</w:t>
      </w:r>
    </w:p>
    <w:p w:rsidR="0044410D" w:rsidRPr="0044410D" w:rsidRDefault="00EC4F54" w:rsidP="00EC4F54">
      <w:pPr>
        <w:pStyle w:val="Code"/>
      </w:pPr>
      <w:r w:rsidRPr="00D54DB2">
        <w:t>f</w:t>
      </w:r>
      <w:r w:rsidR="005C2638" w:rsidRPr="00D54DB2">
        <w:t xml:space="preserve"> : {</w:t>
      </w:r>
      <w:r w:rsidR="0048218E" w:rsidRPr="00D54DB2">
        <w:br/>
      </w:r>
      <w:r w:rsidR="005C2638" w:rsidRPr="00D54DB2">
        <w:t xml:space="preserve">    </w:t>
      </w:r>
      <w:r w:rsidRPr="00D54DB2">
        <w:t>&lt; T1, T2, ... &gt; ( p1, p2, ... ) : R ;</w:t>
      </w:r>
      <w:r w:rsidR="0048218E" w:rsidRPr="00D54DB2">
        <w:br/>
      </w:r>
      <w:r w:rsidRPr="00D54DB2">
        <w:t xml:space="preserve">    &lt; U1, U2, ... &gt; ( q1, q2, ... ) : S ;</w:t>
      </w:r>
      <w:r w:rsidR="0048218E" w:rsidRPr="00D54DB2">
        <w:br/>
      </w:r>
      <w:r w:rsidRPr="00D54DB2">
        <w:t xml:space="preserve">    </w:t>
      </w:r>
      <w:r w:rsidR="00FD44C3" w:rsidRPr="00D54DB2">
        <w:t>...</w:t>
      </w:r>
      <w:r w:rsidR="0048218E" w:rsidRPr="00D54DB2">
        <w:br/>
      </w:r>
      <w:r w:rsidR="00307AAC" w:rsidRPr="00D54DB2">
        <w:t>}</w:t>
      </w:r>
      <w:r w:rsidRPr="00D54DB2">
        <w:t xml:space="preserve"> ;</w:t>
      </w:r>
    </w:p>
    <w:p w:rsidR="0044410D" w:rsidRPr="0044410D" w:rsidRDefault="004B7E07" w:rsidP="00044DEF">
      <w:r>
        <w:t>I</w:t>
      </w:r>
      <w:r w:rsidR="00044DEF">
        <w:t xml:space="preserve">n the following </w:t>
      </w:r>
      <w:r>
        <w:t xml:space="preserve">example of an </w:t>
      </w:r>
      <w:r w:rsidR="00044DEF">
        <w:t>object type</w:t>
      </w:r>
    </w:p>
    <w:p w:rsidR="0044410D" w:rsidRPr="0044410D" w:rsidRDefault="002801C0" w:rsidP="00044DEF">
      <w:pPr>
        <w:pStyle w:val="Code"/>
      </w:pPr>
      <w:r w:rsidRPr="00D54DB2">
        <w:t>{</w:t>
      </w:r>
      <w:r w:rsidR="0048218E" w:rsidRPr="00D54DB2">
        <w:br/>
      </w:r>
      <w:r w:rsidRPr="00D54DB2">
        <w:t xml:space="preserve">    func1</w:t>
      </w:r>
      <w:r w:rsidR="00044DEF" w:rsidRPr="00D54DB2">
        <w:t xml:space="preserve">(x: </w:t>
      </w:r>
      <w:r w:rsidR="00044DEF" w:rsidRPr="00D54DB2">
        <w:rPr>
          <w:color w:val="0000FF"/>
        </w:rPr>
        <w:t>number</w:t>
      </w:r>
      <w:r w:rsidR="00044DEF" w:rsidRPr="00D54DB2">
        <w:t xml:space="preserve">): </w:t>
      </w:r>
      <w:r w:rsidR="00044DEF" w:rsidRPr="00D54DB2">
        <w:rPr>
          <w:color w:val="0000FF"/>
        </w:rPr>
        <w:t>number</w:t>
      </w:r>
      <w:r w:rsidR="00044DEF" w:rsidRPr="00D54DB2">
        <w:t xml:space="preserve">;         </w:t>
      </w:r>
      <w:r w:rsidR="00044DEF" w:rsidRPr="00D54DB2">
        <w:rPr>
          <w:color w:val="008000"/>
        </w:rPr>
        <w:t xml:space="preserve">// </w:t>
      </w:r>
      <w:r w:rsidR="003437FB" w:rsidRPr="00D54DB2">
        <w:rPr>
          <w:color w:val="008000"/>
        </w:rPr>
        <w:t>Method</w:t>
      </w:r>
      <w:r w:rsidR="00337513" w:rsidRPr="00D54DB2">
        <w:rPr>
          <w:color w:val="008000"/>
        </w:rPr>
        <w:t xml:space="preserve"> signature</w:t>
      </w:r>
      <w:r w:rsidR="0048218E" w:rsidRPr="00D54DB2">
        <w:br/>
      </w:r>
      <w:r w:rsidR="00044DEF" w:rsidRPr="00D54DB2">
        <w:t xml:space="preserve">    </w:t>
      </w:r>
      <w:r w:rsidRPr="00D54DB2">
        <w:t>func2</w:t>
      </w:r>
      <w:r w:rsidR="00044DEF" w:rsidRPr="00D54DB2">
        <w:t xml:space="preserve">: (x: </w:t>
      </w:r>
      <w:r w:rsidR="00044DEF" w:rsidRPr="00D54DB2">
        <w:rPr>
          <w:color w:val="0000FF"/>
        </w:rPr>
        <w:t>number</w:t>
      </w:r>
      <w:r w:rsidR="00044DEF" w:rsidRPr="00D54DB2">
        <w:t xml:space="preserve">) =&gt; </w:t>
      </w:r>
      <w:r w:rsidR="00044DEF" w:rsidRPr="00D54DB2">
        <w:rPr>
          <w:color w:val="0000FF"/>
        </w:rPr>
        <w:t>number</w:t>
      </w:r>
      <w:r w:rsidR="00044DEF" w:rsidRPr="00D54DB2">
        <w:t xml:space="preserve">;     </w:t>
      </w:r>
      <w:r w:rsidR="00044DEF" w:rsidRPr="00D54DB2">
        <w:rPr>
          <w:color w:val="008000"/>
        </w:rPr>
        <w:t xml:space="preserve">// </w:t>
      </w:r>
      <w:r w:rsidRPr="00D54DB2">
        <w:rPr>
          <w:color w:val="008000"/>
        </w:rPr>
        <w:t>F</w:t>
      </w:r>
      <w:r w:rsidR="00337513" w:rsidRPr="00D54DB2">
        <w:rPr>
          <w:color w:val="008000"/>
        </w:rPr>
        <w:t>unction type literal</w:t>
      </w:r>
      <w:r w:rsidR="0048218E" w:rsidRPr="00D54DB2">
        <w:br/>
      </w:r>
      <w:r w:rsidRPr="00D54DB2">
        <w:t xml:space="preserve">    func3</w:t>
      </w:r>
      <w:r w:rsidR="00044DEF" w:rsidRPr="00D54DB2">
        <w:t xml:space="preserve">: { (x: </w:t>
      </w:r>
      <w:r w:rsidR="00044DEF" w:rsidRPr="00D54DB2">
        <w:rPr>
          <w:color w:val="0000FF"/>
        </w:rPr>
        <w:t>number</w:t>
      </w:r>
      <w:r w:rsidR="00044DEF" w:rsidRPr="00D54DB2">
        <w:t xml:space="preserve">): </w:t>
      </w:r>
      <w:r w:rsidR="00044DEF" w:rsidRPr="00D54DB2">
        <w:rPr>
          <w:color w:val="0000FF"/>
        </w:rPr>
        <w:t>number</w:t>
      </w:r>
      <w:r w:rsidRPr="00D54DB2">
        <w:t xml:space="preserve"> };   </w:t>
      </w:r>
      <w:r w:rsidR="00337513" w:rsidRPr="00D54DB2">
        <w:rPr>
          <w:color w:val="008000"/>
        </w:rPr>
        <w:t xml:space="preserve">// </w:t>
      </w:r>
      <w:r w:rsidRPr="00D54DB2">
        <w:rPr>
          <w:color w:val="008000"/>
        </w:rPr>
        <w:t>O</w:t>
      </w:r>
      <w:r w:rsidR="00337513" w:rsidRPr="00D54DB2">
        <w:rPr>
          <w:color w:val="008000"/>
        </w:rPr>
        <w:t>bject type literal</w:t>
      </w:r>
      <w:r w:rsidR="0048218E" w:rsidRPr="00D54DB2">
        <w:br/>
      </w:r>
      <w:r w:rsidR="00044DEF" w:rsidRPr="00D54DB2">
        <w:t>}</w:t>
      </w:r>
    </w:p>
    <w:p w:rsidR="0044410D" w:rsidRPr="0044410D" w:rsidRDefault="00044DEF" w:rsidP="00044DEF">
      <w:r>
        <w:t>the</w:t>
      </w:r>
      <w:r w:rsidR="002801C0">
        <w:t xml:space="preserve"> properties </w:t>
      </w:r>
      <w:r w:rsidR="008F4735">
        <w:t>'</w:t>
      </w:r>
      <w:r w:rsidR="002801C0">
        <w:t>func1</w:t>
      </w:r>
      <w:r w:rsidR="008F4735">
        <w:t>'</w:t>
      </w:r>
      <w:r w:rsidR="002801C0">
        <w:t xml:space="preserve">, </w:t>
      </w:r>
      <w:r w:rsidR="008F4735">
        <w:t>'</w:t>
      </w:r>
      <w:r w:rsidR="002801C0">
        <w:t>func2</w:t>
      </w:r>
      <w:r w:rsidR="008F4735">
        <w:t>'</w:t>
      </w:r>
      <w:r>
        <w:t>,</w:t>
      </w:r>
      <w:r w:rsidR="002801C0">
        <w:t xml:space="preserve"> and </w:t>
      </w:r>
      <w:r w:rsidR="008F4735">
        <w:t>'</w:t>
      </w:r>
      <w:r w:rsidR="002801C0">
        <w:t>func3</w:t>
      </w:r>
      <w:r w:rsidR="008F4735">
        <w:t>'</w:t>
      </w:r>
      <w:r w:rsidR="00337513">
        <w:t xml:space="preserve"> are all of the same type, namely an object type with a single call signature taking a number and returning a number.</w:t>
      </w:r>
      <w:r>
        <w:t xml:space="preserve"> Likewise, in the object type</w:t>
      </w:r>
    </w:p>
    <w:p w:rsidR="0044410D" w:rsidRPr="0044410D" w:rsidRDefault="002801C0" w:rsidP="00044DEF">
      <w:pPr>
        <w:pStyle w:val="Code"/>
      </w:pPr>
      <w:r w:rsidRPr="00D54DB2">
        <w:t>{</w:t>
      </w:r>
      <w:r w:rsidR="0048218E" w:rsidRPr="00D54DB2">
        <w:br/>
      </w:r>
      <w:r w:rsidRPr="00D54DB2">
        <w:t xml:space="preserve">    func4</w:t>
      </w:r>
      <w:r w:rsidR="00044DEF" w:rsidRPr="00D54DB2">
        <w:t xml:space="preserve">(x: </w:t>
      </w:r>
      <w:r w:rsidR="00044DEF" w:rsidRPr="00D54DB2">
        <w:rPr>
          <w:color w:val="0000FF"/>
        </w:rPr>
        <w:t>number</w:t>
      </w:r>
      <w:r w:rsidR="00044DEF" w:rsidRPr="00D54DB2">
        <w:t xml:space="preserve">): </w:t>
      </w:r>
      <w:r w:rsidR="00044DEF" w:rsidRPr="00D54DB2">
        <w:rPr>
          <w:color w:val="0000FF"/>
        </w:rPr>
        <w:t>number</w:t>
      </w:r>
      <w:r w:rsidRPr="00D54DB2">
        <w:t>;</w:t>
      </w:r>
      <w:r w:rsidR="0048218E" w:rsidRPr="00D54DB2">
        <w:br/>
      </w:r>
      <w:r w:rsidRPr="00D54DB2">
        <w:t xml:space="preserve">    func4</w:t>
      </w:r>
      <w:r w:rsidR="00044DEF" w:rsidRPr="00D54DB2">
        <w:t xml:space="preserve">(s: </w:t>
      </w:r>
      <w:r w:rsidR="00044DEF" w:rsidRPr="00D54DB2">
        <w:rPr>
          <w:color w:val="0000FF"/>
        </w:rPr>
        <w:t>string</w:t>
      </w:r>
      <w:r w:rsidR="00044DEF" w:rsidRPr="00D54DB2">
        <w:t xml:space="preserve">): </w:t>
      </w:r>
      <w:r w:rsidR="00044DEF" w:rsidRPr="00D54DB2">
        <w:rPr>
          <w:color w:val="0000FF"/>
        </w:rPr>
        <w:t>string</w:t>
      </w:r>
      <w:r w:rsidR="00044DEF" w:rsidRPr="00D54DB2">
        <w:t>;</w:t>
      </w:r>
      <w:r w:rsidR="0048218E" w:rsidRPr="00D54DB2">
        <w:br/>
      </w:r>
      <w:r w:rsidRPr="00D54DB2">
        <w:t xml:space="preserve">    func5</w:t>
      </w:r>
      <w:r w:rsidR="00044DEF" w:rsidRPr="00D54DB2">
        <w:t>: {</w:t>
      </w:r>
      <w:r w:rsidR="0048218E" w:rsidRPr="00D54DB2">
        <w:br/>
      </w:r>
      <w:r w:rsidR="00044DEF" w:rsidRPr="00D54DB2">
        <w:t xml:space="preserve">        (x: </w:t>
      </w:r>
      <w:r w:rsidR="00044DEF" w:rsidRPr="00D54DB2">
        <w:rPr>
          <w:color w:val="0000FF"/>
        </w:rPr>
        <w:t>number</w:t>
      </w:r>
      <w:r w:rsidR="00044DEF" w:rsidRPr="00D54DB2">
        <w:t xml:space="preserve">): </w:t>
      </w:r>
      <w:r w:rsidR="00044DEF" w:rsidRPr="00D54DB2">
        <w:rPr>
          <w:color w:val="0000FF"/>
        </w:rPr>
        <w:t>number</w:t>
      </w:r>
      <w:r w:rsidR="00044DEF" w:rsidRPr="00D54DB2">
        <w:t>;</w:t>
      </w:r>
      <w:r w:rsidR="0048218E" w:rsidRPr="00D54DB2">
        <w:br/>
      </w:r>
      <w:r w:rsidR="00044DEF" w:rsidRPr="00D54DB2">
        <w:t xml:space="preserve">        (s: </w:t>
      </w:r>
      <w:r w:rsidR="00044DEF" w:rsidRPr="00D54DB2">
        <w:rPr>
          <w:color w:val="0000FF"/>
        </w:rPr>
        <w:t>string</w:t>
      </w:r>
      <w:r w:rsidR="00044DEF" w:rsidRPr="00D54DB2">
        <w:t xml:space="preserve">): </w:t>
      </w:r>
      <w:r w:rsidR="00044DEF" w:rsidRPr="00D54DB2">
        <w:rPr>
          <w:color w:val="0000FF"/>
        </w:rPr>
        <w:t>string</w:t>
      </w:r>
      <w:r w:rsidR="00044DEF" w:rsidRPr="00D54DB2">
        <w:t>;</w:t>
      </w:r>
      <w:r w:rsidR="0048218E" w:rsidRPr="00D54DB2">
        <w:br/>
      </w:r>
      <w:r w:rsidR="00044DEF" w:rsidRPr="00D54DB2">
        <w:t xml:space="preserve">    };</w:t>
      </w:r>
      <w:r w:rsidR="0048218E" w:rsidRPr="00D54DB2">
        <w:br/>
      </w:r>
      <w:r w:rsidR="00044DEF" w:rsidRPr="00D54DB2">
        <w:t>}</w:t>
      </w:r>
    </w:p>
    <w:p w:rsidR="0044410D" w:rsidRDefault="00044DEF" w:rsidP="00044DEF">
      <w:r>
        <w:t>the properti</w:t>
      </w:r>
      <w:r w:rsidR="002801C0">
        <w:t xml:space="preserve">es </w:t>
      </w:r>
      <w:r w:rsidR="008F4735">
        <w:t>'</w:t>
      </w:r>
      <w:r w:rsidR="002801C0">
        <w:t>func4</w:t>
      </w:r>
      <w:r w:rsidR="008F4735">
        <w:t>'</w:t>
      </w:r>
      <w:r w:rsidR="002801C0">
        <w:t xml:space="preserve"> and </w:t>
      </w:r>
      <w:r w:rsidR="008F4735">
        <w:t>'</w:t>
      </w:r>
      <w:r w:rsidR="002801C0">
        <w:t>func5</w:t>
      </w:r>
      <w:r w:rsidR="008F4735">
        <w:t>'</w:t>
      </w:r>
      <w:r w:rsidR="00337513">
        <w:t xml:space="preserve"> are of the same type, namely an object type with two call signatures taking and returning number and string respectively.</w:t>
      </w:r>
    </w:p>
    <w:p w:rsidR="005D17F7" w:rsidRDefault="005D17F7" w:rsidP="005D17F7">
      <w:pPr>
        <w:pStyle w:val="Heading2"/>
      </w:pPr>
      <w:bookmarkStart w:id="112" w:name="_Ref402267834"/>
      <w:bookmarkStart w:id="113" w:name="_Toc439666174"/>
      <w:r>
        <w:t>Type Aliases</w:t>
      </w:r>
      <w:bookmarkEnd w:id="112"/>
      <w:bookmarkEnd w:id="113"/>
    </w:p>
    <w:p w:rsidR="00AA6DAC" w:rsidRDefault="005D17F7" w:rsidP="005D17F7">
      <w:r>
        <w:t>A type alias decla</w:t>
      </w:r>
      <w:r w:rsidR="00AA6DAC">
        <w:t xml:space="preserve">ration </w:t>
      </w:r>
      <w:r w:rsidR="008D1F2E">
        <w:t xml:space="preserve">introduces a </w:t>
      </w:r>
      <w:r w:rsidR="008D1F2E" w:rsidRPr="008D1F2E">
        <w:rPr>
          <w:b/>
          <w:i/>
        </w:rPr>
        <w:t>type alias</w:t>
      </w:r>
      <w:r w:rsidR="008D1F2E">
        <w:t xml:space="preserve"> in the containing </w:t>
      </w:r>
      <w:r w:rsidR="0066299B">
        <w:t>declaration space</w:t>
      </w:r>
      <w:r w:rsidR="008D1F2E">
        <w:t>.</w:t>
      </w:r>
    </w:p>
    <w:p w:rsidR="005D17F7" w:rsidRDefault="00AA6DAC" w:rsidP="00AA6DAC">
      <w:pPr>
        <w:pStyle w:val="Grammar"/>
      </w:pPr>
      <w:r w:rsidRPr="00AA6DAC">
        <w:rPr>
          <w:rStyle w:val="Production"/>
        </w:rPr>
        <w:t>TypeAliasDeclaration:</w:t>
      </w:r>
      <w:r>
        <w:br/>
      </w:r>
      <w:r w:rsidRPr="00AA6DAC">
        <w:rPr>
          <w:rStyle w:val="Terminal"/>
        </w:rPr>
        <w:t>type</w:t>
      </w:r>
      <w:r>
        <w:t xml:space="preserve">   </w:t>
      </w:r>
      <w:r w:rsidR="000279AB">
        <w:rPr>
          <w:rStyle w:val="Production"/>
        </w:rPr>
        <w:t>BindingI</w:t>
      </w:r>
      <w:r w:rsidRPr="00AA6DAC">
        <w:rPr>
          <w:rStyle w:val="Production"/>
        </w:rPr>
        <w:t>dentifier</w:t>
      </w:r>
      <w:r>
        <w:t xml:space="preserve">   </w:t>
      </w:r>
      <w:r w:rsidR="00B232B8" w:rsidRPr="00536A68">
        <w:rPr>
          <w:rStyle w:val="Production"/>
        </w:rPr>
        <w:t>TypeParameters</w:t>
      </w:r>
      <w:r w:rsidR="00B232B8" w:rsidRPr="00D31C46">
        <w:rPr>
          <w:rStyle w:val="Production"/>
          <w:vertAlign w:val="subscript"/>
        </w:rPr>
        <w:t>opt</w:t>
      </w:r>
      <w:r w:rsidR="00B232B8">
        <w:t xml:space="preserve">   </w:t>
      </w:r>
      <w:r w:rsidRPr="00AA6DAC">
        <w:rPr>
          <w:rStyle w:val="Terminal"/>
        </w:rPr>
        <w:t>=</w:t>
      </w:r>
      <w:r>
        <w:t xml:space="preserve">   </w:t>
      </w:r>
      <w:r w:rsidRPr="00AA6DAC">
        <w:rPr>
          <w:rStyle w:val="Production"/>
        </w:rPr>
        <w:t>Type</w:t>
      </w:r>
      <w:r>
        <w:t xml:space="preserve">   </w:t>
      </w:r>
      <w:r w:rsidRPr="00AA6DAC">
        <w:rPr>
          <w:rStyle w:val="Terminal"/>
        </w:rPr>
        <w:t>;</w:t>
      </w:r>
    </w:p>
    <w:p w:rsidR="000818E3" w:rsidRDefault="008D1F2E" w:rsidP="008D1F2E">
      <w:r>
        <w:t>A type alias serves as an alias for the type specified in the type alias declaration.</w:t>
      </w:r>
      <w:r w:rsidR="000818E3">
        <w:t xml:space="preserve"> Unlike an interface declara</w:t>
      </w:r>
      <w:r w:rsidR="00553FC5">
        <w:t>tion, which always introduces a named</w:t>
      </w:r>
      <w:r w:rsidR="000818E3">
        <w:t xml:space="preserve"> object type, a type alias declaration can </w:t>
      </w:r>
      <w:r w:rsidR="00553FC5">
        <w:t>introduce a name</w:t>
      </w:r>
      <w:r w:rsidR="000818E3">
        <w:t xml:space="preserve"> for any kind of type</w:t>
      </w:r>
      <w:r w:rsidR="00955669">
        <w:t xml:space="preserve">, including primitive, </w:t>
      </w:r>
      <w:r w:rsidR="000818E3">
        <w:t>union</w:t>
      </w:r>
      <w:r w:rsidR="00955669">
        <w:t>, and intersection</w:t>
      </w:r>
      <w:r w:rsidR="000818E3">
        <w:t xml:space="preserve"> types.</w:t>
      </w:r>
    </w:p>
    <w:p w:rsidR="00B232B8" w:rsidRDefault="00B232B8" w:rsidP="00B232B8">
      <w:r>
        <w:lastRenderedPageBreak/>
        <w:t xml:space="preserve">A type alias may optionally have type parameters (section </w:t>
      </w:r>
      <w:r>
        <w:fldChar w:fldCharType="begin"/>
      </w:r>
      <w:r>
        <w:instrText xml:space="preserve"> REF _Ref366146437 \r \h </w:instrText>
      </w:r>
      <w:r>
        <w:fldChar w:fldCharType="separate"/>
      </w:r>
      <w:r w:rsidR="00A3147C">
        <w:t>3.6.1</w:t>
      </w:r>
      <w:r>
        <w:fldChar w:fldCharType="end"/>
      </w:r>
      <w:r>
        <w:t xml:space="preserve">) that serve as placeholders for actual types to be provided when the type alias is referenced in type references. A type alias with type parameters is called a </w:t>
      </w:r>
      <w:r w:rsidRPr="00367C3D">
        <w:rPr>
          <w:b/>
          <w:i/>
        </w:rPr>
        <w:t xml:space="preserve">generic </w:t>
      </w:r>
      <w:r>
        <w:rPr>
          <w:b/>
          <w:i/>
        </w:rPr>
        <w:t>type alias</w:t>
      </w:r>
      <w:r>
        <w:t>.</w:t>
      </w:r>
      <w:r w:rsidRPr="00D71C23">
        <w:t xml:space="preserve"> </w:t>
      </w:r>
      <w:r>
        <w:t xml:space="preserve">The type parameters of a generic type alias declaration are in scope and may be referenced in the aliased </w:t>
      </w:r>
      <w:r w:rsidRPr="00B232B8">
        <w:rPr>
          <w:rStyle w:val="Production"/>
        </w:rPr>
        <w:t>Type</w:t>
      </w:r>
      <w:r>
        <w:t>.</w:t>
      </w:r>
    </w:p>
    <w:p w:rsidR="000818E3" w:rsidRDefault="00F2478E" w:rsidP="008D1F2E">
      <w:r>
        <w:t>Type aliases are referenced using type references (</w:t>
      </w:r>
      <w:r>
        <w:fldChar w:fldCharType="begin"/>
      </w:r>
      <w:r>
        <w:instrText xml:space="preserve"> REF _Ref343165311 \r \h </w:instrText>
      </w:r>
      <w:r>
        <w:fldChar w:fldCharType="separate"/>
      </w:r>
      <w:r w:rsidR="00A3147C">
        <w:t>3.8.2</w:t>
      </w:r>
      <w:r>
        <w:fldChar w:fldCharType="end"/>
      </w:r>
      <w:r w:rsidR="0023056D">
        <w:t xml:space="preserve">). Type references to generic type aliases produce instantiations of the aliased type with the given type arguments. </w:t>
      </w:r>
      <w:r w:rsidR="000818E3">
        <w:t>Writing a</w:t>
      </w:r>
      <w:r w:rsidR="008D1F2E">
        <w:t xml:space="preserve"> </w:t>
      </w:r>
      <w:r>
        <w:t>reference to a</w:t>
      </w:r>
      <w:r w:rsidR="008D1F2E">
        <w:t xml:space="preserve"> </w:t>
      </w:r>
      <w:r w:rsidR="0023056D">
        <w:t xml:space="preserve">non-generic </w:t>
      </w:r>
      <w:r w:rsidR="008D1F2E">
        <w:t xml:space="preserve">type alias has </w:t>
      </w:r>
      <w:r w:rsidR="008D1F2E" w:rsidRPr="0023056D">
        <w:t>exactly</w:t>
      </w:r>
      <w:r w:rsidR="008D1F2E">
        <w:t xml:space="preserve"> the sam</w:t>
      </w:r>
      <w:r w:rsidR="0023056D">
        <w:t xml:space="preserve">e effect as writing the aliased </w:t>
      </w:r>
      <w:r w:rsidR="008D1F2E">
        <w:t>type</w:t>
      </w:r>
      <w:r w:rsidR="0023056D">
        <w:t xml:space="preserve"> itself, and writing a reference to a generic type alias has </w:t>
      </w:r>
      <w:r w:rsidR="0023056D" w:rsidRPr="0023056D">
        <w:t>exactly</w:t>
      </w:r>
      <w:r w:rsidR="0023056D">
        <w:t xml:space="preserve"> the same effect as writing the resulting instantiation of the aliased type.</w:t>
      </w:r>
    </w:p>
    <w:p w:rsidR="008D1F2E" w:rsidRDefault="008D1F2E" w:rsidP="008D1F2E">
      <w:r>
        <w:t xml:space="preserve">The </w:t>
      </w:r>
      <w:r w:rsidR="000279AB">
        <w:rPr>
          <w:rStyle w:val="Production"/>
        </w:rPr>
        <w:t>BindingI</w:t>
      </w:r>
      <w:r w:rsidRPr="00FE7CD2">
        <w:rPr>
          <w:rStyle w:val="Production"/>
        </w:rPr>
        <w:t>dentifier</w:t>
      </w:r>
      <w:r>
        <w:t xml:space="preserve"> of a type alias declaration may not be one of the predefined type names (section </w:t>
      </w:r>
      <w:r>
        <w:fldChar w:fldCharType="begin"/>
      </w:r>
      <w:r>
        <w:instrText xml:space="preserve"> REF _Ref352313823 \r \h </w:instrText>
      </w:r>
      <w:r>
        <w:fldChar w:fldCharType="separate"/>
      </w:r>
      <w:r w:rsidR="00A3147C">
        <w:t>3.8.1</w:t>
      </w:r>
      <w:r>
        <w:fldChar w:fldCharType="end"/>
      </w:r>
      <w:r w:rsidR="00893667">
        <w:t>).</w:t>
      </w:r>
    </w:p>
    <w:p w:rsidR="004F7370" w:rsidRDefault="004F7370" w:rsidP="008D1F2E">
      <w:r>
        <w:t xml:space="preserve">It is an error for the type specified </w:t>
      </w:r>
      <w:r w:rsidR="00627C00">
        <w:t>in a type alias to depend on that</w:t>
      </w:r>
      <w:r>
        <w:t xml:space="preserve"> type alias. Types have the following </w:t>
      </w:r>
      <w:r w:rsidR="00B501B4">
        <w:t>dependencies:</w:t>
      </w:r>
    </w:p>
    <w:p w:rsidR="00B501B4" w:rsidRDefault="00B501B4" w:rsidP="00367611">
      <w:pPr>
        <w:pStyle w:val="ListParagraph"/>
        <w:numPr>
          <w:ilvl w:val="0"/>
          <w:numId w:val="54"/>
        </w:numPr>
      </w:pPr>
      <w:r>
        <w:t xml:space="preserve">A type alias </w:t>
      </w:r>
      <w:r w:rsidRPr="00B501B4">
        <w:rPr>
          <w:i/>
        </w:rPr>
        <w:t>directly depends on</w:t>
      </w:r>
      <w:r>
        <w:t xml:space="preserve"> the type it aliases.</w:t>
      </w:r>
    </w:p>
    <w:p w:rsidR="004F7370" w:rsidRDefault="004F7370" w:rsidP="00367611">
      <w:pPr>
        <w:pStyle w:val="ListParagraph"/>
        <w:numPr>
          <w:ilvl w:val="0"/>
          <w:numId w:val="54"/>
        </w:numPr>
      </w:pPr>
      <w:r>
        <w:t xml:space="preserve">A type reference </w:t>
      </w:r>
      <w:r w:rsidRPr="00B501B4">
        <w:rPr>
          <w:i/>
        </w:rPr>
        <w:t>directly depends on</w:t>
      </w:r>
      <w:r>
        <w:t xml:space="preserve"> the referenced type and each of the type arguments, if any.</w:t>
      </w:r>
    </w:p>
    <w:p w:rsidR="004F7370" w:rsidRDefault="004F7370" w:rsidP="00367611">
      <w:pPr>
        <w:pStyle w:val="ListParagraph"/>
        <w:numPr>
          <w:ilvl w:val="0"/>
          <w:numId w:val="54"/>
        </w:numPr>
      </w:pPr>
      <w:r>
        <w:t xml:space="preserve">A union </w:t>
      </w:r>
      <w:r w:rsidR="009914F2">
        <w:t xml:space="preserve">or intersection </w:t>
      </w:r>
      <w:r>
        <w:t xml:space="preserve">type </w:t>
      </w:r>
      <w:r w:rsidRPr="00B501B4">
        <w:rPr>
          <w:i/>
        </w:rPr>
        <w:t>directly depends on</w:t>
      </w:r>
      <w:r>
        <w:t xml:space="preserve"> each of the constituent types.</w:t>
      </w:r>
    </w:p>
    <w:p w:rsidR="004F7370" w:rsidRDefault="004F7370" w:rsidP="00367611">
      <w:pPr>
        <w:pStyle w:val="ListParagraph"/>
        <w:numPr>
          <w:ilvl w:val="0"/>
          <w:numId w:val="54"/>
        </w:numPr>
      </w:pPr>
      <w:r>
        <w:t xml:space="preserve">An array type </w:t>
      </w:r>
      <w:r w:rsidRPr="00B501B4">
        <w:rPr>
          <w:i/>
        </w:rPr>
        <w:t>directly depends on</w:t>
      </w:r>
      <w:r>
        <w:t xml:space="preserve"> its element type.</w:t>
      </w:r>
    </w:p>
    <w:p w:rsidR="004F7370" w:rsidRDefault="004F7370" w:rsidP="00367611">
      <w:pPr>
        <w:pStyle w:val="ListParagraph"/>
        <w:numPr>
          <w:ilvl w:val="0"/>
          <w:numId w:val="54"/>
        </w:numPr>
      </w:pPr>
      <w:r>
        <w:t xml:space="preserve">A tuple type </w:t>
      </w:r>
      <w:r w:rsidRPr="00B501B4">
        <w:rPr>
          <w:i/>
        </w:rPr>
        <w:t>directly depends on</w:t>
      </w:r>
      <w:r>
        <w:t xml:space="preserve"> each of its element types.</w:t>
      </w:r>
    </w:p>
    <w:p w:rsidR="00B501B4" w:rsidRDefault="00B501B4" w:rsidP="00367611">
      <w:pPr>
        <w:pStyle w:val="ListParagraph"/>
        <w:numPr>
          <w:ilvl w:val="0"/>
          <w:numId w:val="54"/>
        </w:numPr>
      </w:pPr>
      <w:r>
        <w:t xml:space="preserve">A type query </w:t>
      </w:r>
      <w:r w:rsidRPr="00B501B4">
        <w:rPr>
          <w:i/>
        </w:rPr>
        <w:t>directly depends on</w:t>
      </w:r>
      <w:r>
        <w:t xml:space="preserve"> the type of the referenced entity.</w:t>
      </w:r>
    </w:p>
    <w:p w:rsidR="004F7370" w:rsidRDefault="00B501B4" w:rsidP="004F7370">
      <w:r w:rsidRPr="00B501B4">
        <w:t xml:space="preserve">Given this definition, the complete set of </w:t>
      </w:r>
      <w:r>
        <w:t>types</w:t>
      </w:r>
      <w:r w:rsidRPr="00B501B4">
        <w:t xml:space="preserve"> upon which a </w:t>
      </w:r>
      <w:r>
        <w:t>type</w:t>
      </w:r>
      <w:r w:rsidRPr="00B501B4">
        <w:t xml:space="preserve"> depends is the transitive closure of the </w:t>
      </w:r>
      <w:r w:rsidRPr="00B501B4">
        <w:rPr>
          <w:i/>
        </w:rPr>
        <w:t>directly depends on</w:t>
      </w:r>
      <w:r w:rsidRPr="00B501B4">
        <w:t xml:space="preserve"> relationship.</w:t>
      </w:r>
      <w:r w:rsidR="00490B6F">
        <w:t xml:space="preserve"> Note that object type literals, function type literals, and constructor type literals do not depend on types referenced within them and are therefore permitted to circularly reference themselves </w:t>
      </w:r>
      <w:r w:rsidR="00DD395B">
        <w:t xml:space="preserve">through </w:t>
      </w:r>
      <w:r w:rsidR="00490B6F">
        <w:t>type alia</w:t>
      </w:r>
      <w:r w:rsidR="00DD395B">
        <w:t>se</w:t>
      </w:r>
      <w:r w:rsidR="00490B6F">
        <w:t>s.</w:t>
      </w:r>
    </w:p>
    <w:p w:rsidR="00582570" w:rsidRPr="0044410D" w:rsidRDefault="00582570" w:rsidP="008D1F2E">
      <w:r>
        <w:t>Some examples of type alias declarations:</w:t>
      </w:r>
    </w:p>
    <w:p w:rsidR="00F2478E" w:rsidRDefault="00F2478E" w:rsidP="00F2478E">
      <w:pPr>
        <w:pStyle w:val="Code"/>
      </w:pPr>
      <w:r w:rsidRPr="00D54DB2">
        <w:rPr>
          <w:color w:val="0000FF"/>
        </w:rPr>
        <w:t>type</w:t>
      </w:r>
      <w:r w:rsidRPr="00D54DB2">
        <w:t xml:space="preserve"> StringOrNumber = </w:t>
      </w:r>
      <w:r w:rsidRPr="00D54DB2">
        <w:rPr>
          <w:color w:val="0000FF"/>
        </w:rPr>
        <w:t>string</w:t>
      </w:r>
      <w:r w:rsidRPr="00D54DB2">
        <w:t xml:space="preserve"> | </w:t>
      </w:r>
      <w:r w:rsidRPr="00D54DB2">
        <w:rPr>
          <w:color w:val="0000FF"/>
        </w:rPr>
        <w:t>number</w:t>
      </w:r>
      <w:r w:rsidRPr="00D54DB2">
        <w:t>;</w:t>
      </w:r>
      <w:r w:rsidRPr="00D54DB2">
        <w:br/>
      </w:r>
      <w:r w:rsidRPr="00D54DB2">
        <w:rPr>
          <w:color w:val="0000FF"/>
        </w:rPr>
        <w:t>type</w:t>
      </w:r>
      <w:r w:rsidRPr="00D54DB2">
        <w:t xml:space="preserve"> Text = </w:t>
      </w:r>
      <w:r w:rsidRPr="00D54DB2">
        <w:rPr>
          <w:color w:val="0000FF"/>
        </w:rPr>
        <w:t>string</w:t>
      </w:r>
      <w:r w:rsidR="00B501B4" w:rsidRPr="00D54DB2">
        <w:t xml:space="preserve"> | { text: </w:t>
      </w:r>
      <w:r w:rsidR="00B501B4" w:rsidRPr="00D54DB2">
        <w:rPr>
          <w:color w:val="0000FF"/>
        </w:rPr>
        <w:t>string</w:t>
      </w:r>
      <w:r w:rsidR="00B501B4" w:rsidRPr="00D54DB2">
        <w:t xml:space="preserve"> };</w:t>
      </w:r>
      <w:r w:rsidRPr="00D54DB2">
        <w:br/>
      </w:r>
      <w:r w:rsidRPr="00D54DB2">
        <w:rPr>
          <w:color w:val="0000FF"/>
        </w:rPr>
        <w:t>type</w:t>
      </w:r>
      <w:r w:rsidRPr="00D54DB2">
        <w:t xml:space="preserve"> NameLookup = Dictionary&lt;</w:t>
      </w:r>
      <w:r w:rsidRPr="00D54DB2">
        <w:rPr>
          <w:color w:val="0000FF"/>
        </w:rPr>
        <w:t>string</w:t>
      </w:r>
      <w:r w:rsidRPr="00D54DB2">
        <w:t>, Person&gt;;</w:t>
      </w:r>
      <w:r w:rsidRPr="00D54DB2">
        <w:br/>
      </w:r>
      <w:r w:rsidRPr="00D54DB2">
        <w:rPr>
          <w:color w:val="0000FF"/>
        </w:rPr>
        <w:t>type</w:t>
      </w:r>
      <w:r w:rsidRPr="00D54DB2">
        <w:t xml:space="preserve"> ObjectStatics = </w:t>
      </w:r>
      <w:r w:rsidRPr="00D54DB2">
        <w:rPr>
          <w:color w:val="0000FF"/>
        </w:rPr>
        <w:t>typeof</w:t>
      </w:r>
      <w:r w:rsidRPr="00D54DB2">
        <w:t xml:space="preserve"> Object;</w:t>
      </w:r>
      <w:r w:rsidR="00237527">
        <w:br/>
      </w:r>
      <w:r w:rsidR="00237527" w:rsidRPr="00D54DB2">
        <w:rPr>
          <w:color w:val="0000FF"/>
        </w:rPr>
        <w:t>type</w:t>
      </w:r>
      <w:r w:rsidR="00237527" w:rsidRPr="00D54DB2">
        <w:t xml:space="preserve"> Callback</w:t>
      </w:r>
      <w:r w:rsidR="00237527">
        <w:t>&lt;T&gt; = (data: T</w:t>
      </w:r>
      <w:r w:rsidR="00237527" w:rsidRPr="00D54DB2">
        <w:t xml:space="preserve">) =&gt; </w:t>
      </w:r>
      <w:r w:rsidR="00237527" w:rsidRPr="00D54DB2">
        <w:rPr>
          <w:color w:val="0000FF"/>
        </w:rPr>
        <w:t>void</w:t>
      </w:r>
      <w:r w:rsidR="00237527" w:rsidRPr="00D54DB2">
        <w:t>;</w:t>
      </w:r>
      <w:r w:rsidR="00237527" w:rsidRPr="00D54DB2">
        <w:br/>
      </w:r>
      <w:r w:rsidR="00237527" w:rsidRPr="00D54DB2">
        <w:rPr>
          <w:color w:val="0000FF"/>
        </w:rPr>
        <w:t>type</w:t>
      </w:r>
      <w:r w:rsidR="00237527" w:rsidRPr="00D54DB2">
        <w:t xml:space="preserve"> </w:t>
      </w:r>
      <w:r w:rsidR="00237527">
        <w:t>Pair&lt;T&gt; = [T, T]</w:t>
      </w:r>
      <w:r w:rsidR="00237527" w:rsidRPr="00D54DB2">
        <w:t>;</w:t>
      </w:r>
      <w:r w:rsidR="00237527">
        <w:br/>
      </w:r>
      <w:r w:rsidR="00237527" w:rsidRPr="00237527">
        <w:rPr>
          <w:color w:val="0000FF"/>
        </w:rPr>
        <w:t>type</w:t>
      </w:r>
      <w:r w:rsidR="00237527">
        <w:t xml:space="preserve"> Coordinates = Pair&lt;</w:t>
      </w:r>
      <w:r w:rsidR="00237527" w:rsidRPr="00237527">
        <w:rPr>
          <w:color w:val="0000FF"/>
        </w:rPr>
        <w:t>number</w:t>
      </w:r>
      <w:r w:rsidR="00237527">
        <w:t>&gt;;</w:t>
      </w:r>
      <w:r w:rsidR="00237527">
        <w:br/>
      </w:r>
      <w:r w:rsidR="00237527" w:rsidRPr="00237527">
        <w:rPr>
          <w:color w:val="0000FF"/>
        </w:rPr>
        <w:t>type</w:t>
      </w:r>
      <w:r w:rsidR="00237527">
        <w:t xml:space="preserve"> Tree&lt;T&gt; = T | { left: Tree&lt;T&gt;, right: Tree&lt;T&gt; };</w:t>
      </w:r>
    </w:p>
    <w:p w:rsidR="0029341D" w:rsidRDefault="0029341D" w:rsidP="00F2478E">
      <w:r>
        <w:t xml:space="preserve">Interface types have </w:t>
      </w:r>
      <w:r w:rsidR="003B24D5">
        <w:t>many</w:t>
      </w:r>
      <w:r>
        <w:t xml:space="preserve"> similarities </w:t>
      </w:r>
      <w:r w:rsidR="000E1002">
        <w:t>to</w:t>
      </w:r>
      <w:r>
        <w:t xml:space="preserve"> type ali</w:t>
      </w:r>
      <w:r w:rsidR="000E1002">
        <w:t>a</w:t>
      </w:r>
      <w:r>
        <w:t xml:space="preserve">ses for object type literals, but </w:t>
      </w:r>
      <w:r w:rsidR="000E1002">
        <w:t>since</w:t>
      </w:r>
      <w:r>
        <w:t xml:space="preserve"> interface types offer more capabilities </w:t>
      </w:r>
      <w:r w:rsidR="000E1002">
        <w:t>they are generally</w:t>
      </w:r>
      <w:r>
        <w:t xml:space="preserve"> preferred to type aliases. For example, the interface type</w:t>
      </w:r>
    </w:p>
    <w:p w:rsidR="0029341D" w:rsidRDefault="0029341D" w:rsidP="0029341D">
      <w:pPr>
        <w:pStyle w:val="Code"/>
      </w:pPr>
      <w:r w:rsidRPr="00D54DB2">
        <w:rPr>
          <w:color w:val="0000FF"/>
        </w:rPr>
        <w:lastRenderedPageBreak/>
        <w:t>interface</w:t>
      </w:r>
      <w:r w:rsidRPr="00D54DB2">
        <w:t xml:space="preserve"> Point {</w:t>
      </w:r>
      <w:r w:rsidRPr="00D54DB2">
        <w:br/>
        <w:t xml:space="preserve">    x: </w:t>
      </w:r>
      <w:r w:rsidRPr="00D54DB2">
        <w:rPr>
          <w:color w:val="0000FF"/>
        </w:rPr>
        <w:t>number</w:t>
      </w:r>
      <w:r w:rsidRPr="00D54DB2">
        <w:t>;</w:t>
      </w:r>
      <w:r w:rsidRPr="00D54DB2">
        <w:br/>
        <w:t xml:space="preserve">    y: </w:t>
      </w:r>
      <w:r w:rsidRPr="00D54DB2">
        <w:rPr>
          <w:color w:val="0000FF"/>
        </w:rPr>
        <w:t>number</w:t>
      </w:r>
      <w:r w:rsidRPr="00D54DB2">
        <w:t>;</w:t>
      </w:r>
      <w:r w:rsidRPr="00D54DB2">
        <w:br/>
        <w:t>}</w:t>
      </w:r>
    </w:p>
    <w:p w:rsidR="0029341D" w:rsidRDefault="000E1002" w:rsidP="00F2478E">
      <w:r>
        <w:t>could be written as the type alias</w:t>
      </w:r>
    </w:p>
    <w:p w:rsidR="00582570" w:rsidRDefault="00582570" w:rsidP="00582570">
      <w:pPr>
        <w:pStyle w:val="Code"/>
      </w:pPr>
      <w:r w:rsidRPr="00D54DB2">
        <w:rPr>
          <w:color w:val="0000FF"/>
        </w:rPr>
        <w:t>type</w:t>
      </w:r>
      <w:r w:rsidR="0029341D" w:rsidRPr="00D54DB2">
        <w:t xml:space="preserve"> Point = {</w:t>
      </w:r>
      <w:r w:rsidRPr="00D54DB2">
        <w:br/>
        <w:t xml:space="preserve">    x: </w:t>
      </w:r>
      <w:r w:rsidRPr="00D54DB2">
        <w:rPr>
          <w:color w:val="0000FF"/>
        </w:rPr>
        <w:t>number</w:t>
      </w:r>
      <w:r w:rsidRPr="00D54DB2">
        <w:t>;</w:t>
      </w:r>
      <w:r w:rsidRPr="00D54DB2">
        <w:br/>
        <w:t xml:space="preserve">    y: </w:t>
      </w:r>
      <w:r w:rsidRPr="00D54DB2">
        <w:rPr>
          <w:color w:val="0000FF"/>
        </w:rPr>
        <w:t>number</w:t>
      </w:r>
      <w:r w:rsidRPr="00D54DB2">
        <w:t>;</w:t>
      </w:r>
      <w:r w:rsidRPr="00D54DB2">
        <w:br/>
        <w:t>};</w:t>
      </w:r>
    </w:p>
    <w:p w:rsidR="0029341D" w:rsidRDefault="000E1002" w:rsidP="0029341D">
      <w:bookmarkStart w:id="114" w:name="_Ref320780546"/>
      <w:r>
        <w:t xml:space="preserve">However, doing so means </w:t>
      </w:r>
      <w:r w:rsidR="003B24D5">
        <w:t xml:space="preserve">the following </w:t>
      </w:r>
      <w:r>
        <w:t>capabilities are lost:</w:t>
      </w:r>
    </w:p>
    <w:p w:rsidR="000E1002" w:rsidRDefault="003B24D5" w:rsidP="00367611">
      <w:pPr>
        <w:pStyle w:val="ListParagraph"/>
        <w:numPr>
          <w:ilvl w:val="0"/>
          <w:numId w:val="56"/>
        </w:numPr>
      </w:pPr>
      <w:r>
        <w:t>An interface can be named in an extends or implements clause</w:t>
      </w:r>
      <w:r w:rsidR="000E1002">
        <w:t>, but a type alias</w:t>
      </w:r>
      <w:r>
        <w:t xml:space="preserve"> for an object type literal cannot</w:t>
      </w:r>
      <w:r w:rsidR="000E1002">
        <w:t>.</w:t>
      </w:r>
    </w:p>
    <w:p w:rsidR="000E1002" w:rsidRDefault="003B24D5" w:rsidP="00367611">
      <w:pPr>
        <w:pStyle w:val="ListParagraph"/>
        <w:numPr>
          <w:ilvl w:val="0"/>
          <w:numId w:val="56"/>
        </w:numPr>
      </w:pPr>
      <w:r>
        <w:t>An interface can have</w:t>
      </w:r>
      <w:r w:rsidR="000E1002">
        <w:t xml:space="preserve"> multiple merged declarations, but a type alias</w:t>
      </w:r>
      <w:r>
        <w:t xml:space="preserve"> for an object type literal cannot</w:t>
      </w:r>
      <w:r w:rsidR="000E1002">
        <w:t>.</w:t>
      </w:r>
    </w:p>
    <w:p w:rsidR="0044410D" w:rsidRPr="0044410D" w:rsidRDefault="00DB2AF0" w:rsidP="00E23655">
      <w:pPr>
        <w:pStyle w:val="Heading2"/>
      </w:pPr>
      <w:bookmarkStart w:id="115" w:name="_Ref410564739"/>
      <w:bookmarkStart w:id="116" w:name="_Ref410564779"/>
      <w:bookmarkStart w:id="117" w:name="_Toc439666175"/>
      <w:r>
        <w:t>Type Relationships</w:t>
      </w:r>
      <w:bookmarkEnd w:id="114"/>
      <w:bookmarkEnd w:id="115"/>
      <w:bookmarkEnd w:id="116"/>
      <w:bookmarkEnd w:id="117"/>
    </w:p>
    <w:p w:rsidR="0044410D" w:rsidRPr="0044410D" w:rsidRDefault="00DB2AF0" w:rsidP="00DB2AF0">
      <w:r>
        <w:t xml:space="preserve">Types in </w:t>
      </w:r>
      <w:r w:rsidR="003C5236">
        <w:t>TypeScript</w:t>
      </w:r>
      <w:r w:rsidR="009D0533">
        <w:t xml:space="preserve"> have identity, subtype, </w:t>
      </w:r>
      <w:r>
        <w:t>supertype</w:t>
      </w:r>
      <w:r w:rsidR="009D0533">
        <w:t>, and assignment compatibility</w:t>
      </w:r>
      <w:r w:rsidR="00D10454">
        <w:t xml:space="preserve"> relationships as defined in the following sections.</w:t>
      </w:r>
    </w:p>
    <w:p w:rsidR="0044410D" w:rsidRPr="0044410D" w:rsidRDefault="00B17BE7" w:rsidP="00B17BE7">
      <w:pPr>
        <w:pStyle w:val="Heading3"/>
        <w:rPr>
          <w:highlight w:val="white"/>
        </w:rPr>
      </w:pPr>
      <w:bookmarkStart w:id="118" w:name="_Ref366164315"/>
      <w:bookmarkStart w:id="119" w:name="_Ref402359294"/>
      <w:bookmarkStart w:id="120" w:name="_Toc439666176"/>
      <w:r>
        <w:rPr>
          <w:highlight w:val="white"/>
        </w:rPr>
        <w:t xml:space="preserve">Apparent </w:t>
      </w:r>
      <w:bookmarkEnd w:id="118"/>
      <w:r w:rsidR="0048515E">
        <w:rPr>
          <w:highlight w:val="white"/>
        </w:rPr>
        <w:t>Members</w:t>
      </w:r>
      <w:bookmarkEnd w:id="119"/>
      <w:bookmarkEnd w:id="120"/>
    </w:p>
    <w:p w:rsidR="00B70934" w:rsidRPr="009A124E" w:rsidRDefault="00B70934" w:rsidP="00B17BE7">
      <w:r>
        <w:rPr>
          <w:highlight w:val="white"/>
        </w:rPr>
        <w:t xml:space="preserve">The </w:t>
      </w:r>
      <w:r w:rsidRPr="00B70934">
        <w:rPr>
          <w:b/>
          <w:i/>
          <w:highlight w:val="white"/>
        </w:rPr>
        <w:t>apparent members</w:t>
      </w:r>
      <w:r>
        <w:rPr>
          <w:highlight w:val="white"/>
        </w:rPr>
        <w:t xml:space="preserve"> of a type are the members observed in subtype, supertype, and assignment compatibility relationships,</w:t>
      </w:r>
      <w:r>
        <w:t xml:space="preserve"> as well as in the type checking of property accesses (section </w:t>
      </w:r>
      <w:r>
        <w:fldChar w:fldCharType="begin"/>
      </w:r>
      <w:r>
        <w:instrText xml:space="preserve"> REF _Ref320780642 \r \h </w:instrText>
      </w:r>
      <w:r>
        <w:fldChar w:fldCharType="separate"/>
      </w:r>
      <w:r w:rsidR="00A3147C">
        <w:t>4.13</w:t>
      </w:r>
      <w:r>
        <w:fldChar w:fldCharType="end"/>
      </w:r>
      <w:r>
        <w:t xml:space="preserve">), </w:t>
      </w:r>
      <w:r w:rsidRPr="00CC6594">
        <w:rPr>
          <w:rStyle w:val="CodeFragment"/>
        </w:rPr>
        <w:t>new</w:t>
      </w:r>
      <w:r>
        <w:t xml:space="preserve"> operations (section </w:t>
      </w:r>
      <w:r>
        <w:fldChar w:fldCharType="begin"/>
      </w:r>
      <w:r>
        <w:instrText xml:space="preserve"> REF _Ref321406016 \r \h </w:instrText>
      </w:r>
      <w:r>
        <w:fldChar w:fldCharType="separate"/>
      </w:r>
      <w:r w:rsidR="00A3147C">
        <w:t>4.14</w:t>
      </w:r>
      <w:r>
        <w:fldChar w:fldCharType="end"/>
      </w:r>
      <w:r>
        <w:t xml:space="preserve">), and function calls (section </w:t>
      </w:r>
      <w:r>
        <w:fldChar w:fldCharType="begin"/>
      </w:r>
      <w:r>
        <w:instrText xml:space="preserve"> REF _Ref320250038 \r \h </w:instrText>
      </w:r>
      <w:r>
        <w:fldChar w:fldCharType="separate"/>
      </w:r>
      <w:r w:rsidR="00A3147C">
        <w:t>4.15</w:t>
      </w:r>
      <w:r>
        <w:fldChar w:fldCharType="end"/>
      </w:r>
      <w:r>
        <w:t>).</w:t>
      </w:r>
      <w:r w:rsidR="009A124E">
        <w:t xml:space="preserve"> </w:t>
      </w:r>
      <w:r w:rsidR="00A441D4">
        <w:t xml:space="preserve">The </w:t>
      </w:r>
      <w:r w:rsidR="00A579D4">
        <w:rPr>
          <w:highlight w:val="white"/>
        </w:rPr>
        <w:t>a</w:t>
      </w:r>
      <w:r w:rsidR="009A124E">
        <w:rPr>
          <w:highlight w:val="white"/>
        </w:rPr>
        <w:t xml:space="preserve">pparent members </w:t>
      </w:r>
      <w:r w:rsidR="00A441D4">
        <w:rPr>
          <w:highlight w:val="white"/>
        </w:rPr>
        <w:t xml:space="preserve">of a type </w:t>
      </w:r>
      <w:r>
        <w:rPr>
          <w:highlight w:val="white"/>
        </w:rPr>
        <w:t xml:space="preserve">are </w:t>
      </w:r>
      <w:r w:rsidR="009A124E">
        <w:rPr>
          <w:highlight w:val="white"/>
        </w:rPr>
        <w:t>determined</w:t>
      </w:r>
      <w:r>
        <w:rPr>
          <w:highlight w:val="white"/>
        </w:rPr>
        <w:t xml:space="preserve"> as follows:</w:t>
      </w:r>
    </w:p>
    <w:p w:rsidR="0063553A" w:rsidRDefault="0063553A" w:rsidP="0063553A">
      <w:pPr>
        <w:pStyle w:val="ListParagraph"/>
        <w:numPr>
          <w:ilvl w:val="0"/>
          <w:numId w:val="32"/>
        </w:numPr>
        <w:rPr>
          <w:highlight w:val="white"/>
        </w:rPr>
      </w:pPr>
      <w:r>
        <w:rPr>
          <w:highlight w:val="white"/>
        </w:rPr>
        <w:t>The apparent members of the primitive type Number and all enum types are the apparent members of the global interface type 'Number'.</w:t>
      </w:r>
    </w:p>
    <w:p w:rsidR="002A60E8" w:rsidRPr="0044410D" w:rsidRDefault="00B70934" w:rsidP="00563D8D">
      <w:pPr>
        <w:pStyle w:val="ListParagraph"/>
        <w:numPr>
          <w:ilvl w:val="0"/>
          <w:numId w:val="32"/>
        </w:numPr>
      </w:pPr>
      <w:r>
        <w:rPr>
          <w:highlight w:val="white"/>
        </w:rPr>
        <w:t xml:space="preserve">The apparent members of </w:t>
      </w:r>
      <w:r w:rsidR="002A60E8">
        <w:t xml:space="preserve">the primitive </w:t>
      </w:r>
      <w:r w:rsidR="0063553A">
        <w:t xml:space="preserve">type </w:t>
      </w:r>
      <w:r w:rsidR="002A60E8">
        <w:t>Boolean</w:t>
      </w:r>
      <w:r w:rsidR="0063553A">
        <w:t xml:space="preserve"> are the</w:t>
      </w:r>
      <w:r w:rsidR="002A60E8">
        <w:t xml:space="preserve"> apparent members of the global int</w:t>
      </w:r>
      <w:r w:rsidR="0063553A">
        <w:t>erface type</w:t>
      </w:r>
      <w:r w:rsidR="002A60E8">
        <w:t xml:space="preserve"> 'Boo</w:t>
      </w:r>
      <w:r w:rsidR="0063553A">
        <w:t>lean'</w:t>
      </w:r>
      <w:r w:rsidR="002A60E8">
        <w:t>.</w:t>
      </w:r>
    </w:p>
    <w:p w:rsidR="0063553A" w:rsidRDefault="0063553A" w:rsidP="0063553A">
      <w:pPr>
        <w:pStyle w:val="ListParagraph"/>
        <w:numPr>
          <w:ilvl w:val="0"/>
          <w:numId w:val="55"/>
        </w:numPr>
        <w:rPr>
          <w:highlight w:val="white"/>
        </w:rPr>
      </w:pPr>
      <w:r>
        <w:rPr>
          <w:highlight w:val="white"/>
        </w:rPr>
        <w:t>The apparent members of the primitive type String and all string literal types are the apparent members of the global interface type 'String'.</w:t>
      </w:r>
    </w:p>
    <w:p w:rsidR="002A60E8" w:rsidRDefault="002A60E8" w:rsidP="00367611">
      <w:pPr>
        <w:pStyle w:val="ListParagraph"/>
        <w:numPr>
          <w:ilvl w:val="0"/>
          <w:numId w:val="55"/>
        </w:numPr>
        <w:rPr>
          <w:highlight w:val="white"/>
        </w:rPr>
      </w:pPr>
      <w:r>
        <w:rPr>
          <w:highlight w:val="white"/>
        </w:rPr>
        <w:t xml:space="preserve">The apparent members of a type parameter are the apparent members of the constraint </w:t>
      </w:r>
      <w:r>
        <w:t xml:space="preserve">(section </w:t>
      </w:r>
      <w:r>
        <w:fldChar w:fldCharType="begin"/>
      </w:r>
      <w:r>
        <w:instrText xml:space="preserve"> REF _Ref366146437 \r \h </w:instrText>
      </w:r>
      <w:r>
        <w:fldChar w:fldCharType="separate"/>
      </w:r>
      <w:r w:rsidR="00A3147C">
        <w:t>3.6.1</w:t>
      </w:r>
      <w:r>
        <w:fldChar w:fldCharType="end"/>
      </w:r>
      <w:r>
        <w:t xml:space="preserve">) </w:t>
      </w:r>
      <w:r>
        <w:rPr>
          <w:highlight w:val="white"/>
        </w:rPr>
        <w:t>of that type parameter.</w:t>
      </w:r>
    </w:p>
    <w:p w:rsidR="002D0FE8" w:rsidRDefault="002A60E8" w:rsidP="00367611">
      <w:pPr>
        <w:pStyle w:val="ListParagraph"/>
        <w:numPr>
          <w:ilvl w:val="0"/>
          <w:numId w:val="55"/>
        </w:numPr>
        <w:rPr>
          <w:highlight w:val="white"/>
        </w:rPr>
      </w:pPr>
      <w:r w:rsidRPr="002A60E8">
        <w:rPr>
          <w:highlight w:val="white"/>
        </w:rPr>
        <w:t xml:space="preserve">The apparent members of an object type </w:t>
      </w:r>
      <w:r w:rsidRPr="009A124E">
        <w:rPr>
          <w:i/>
          <w:highlight w:val="white"/>
        </w:rPr>
        <w:t>T</w:t>
      </w:r>
      <w:r w:rsidR="00A579D4">
        <w:rPr>
          <w:highlight w:val="white"/>
        </w:rPr>
        <w:t xml:space="preserve"> are the combination of the following:</w:t>
      </w:r>
    </w:p>
    <w:p w:rsidR="002D0FE8" w:rsidRDefault="002D0FE8" w:rsidP="00367611">
      <w:pPr>
        <w:pStyle w:val="ListParagraph"/>
        <w:numPr>
          <w:ilvl w:val="1"/>
          <w:numId w:val="55"/>
        </w:numPr>
        <w:rPr>
          <w:highlight w:val="white"/>
        </w:rPr>
      </w:pPr>
      <w:r>
        <w:rPr>
          <w:highlight w:val="white"/>
        </w:rPr>
        <w:t>The declared and/or</w:t>
      </w:r>
      <w:r w:rsidR="002A60E8" w:rsidRPr="002A60E8">
        <w:rPr>
          <w:highlight w:val="white"/>
        </w:rPr>
        <w:t xml:space="preserve"> inherited members of </w:t>
      </w:r>
      <w:r w:rsidR="002A60E8" w:rsidRPr="009A124E">
        <w:rPr>
          <w:i/>
          <w:highlight w:val="white"/>
        </w:rPr>
        <w:t>T</w:t>
      </w:r>
      <w:r>
        <w:rPr>
          <w:highlight w:val="white"/>
        </w:rPr>
        <w:t>.</w:t>
      </w:r>
    </w:p>
    <w:p w:rsidR="002D0FE8" w:rsidRDefault="002D0FE8" w:rsidP="00367611">
      <w:pPr>
        <w:pStyle w:val="ListParagraph"/>
        <w:numPr>
          <w:ilvl w:val="1"/>
          <w:numId w:val="55"/>
        </w:numPr>
        <w:rPr>
          <w:highlight w:val="white"/>
        </w:rPr>
      </w:pPr>
      <w:r>
        <w:rPr>
          <w:highlight w:val="white"/>
        </w:rPr>
        <w:t>The</w:t>
      </w:r>
      <w:r w:rsidR="002A60E8" w:rsidRPr="002A60E8">
        <w:rPr>
          <w:highlight w:val="white"/>
        </w:rPr>
        <w:t xml:space="preserve"> properties of the global interface typ</w:t>
      </w:r>
      <w:r w:rsidR="002A60E8">
        <w:rPr>
          <w:highlight w:val="white"/>
        </w:rPr>
        <w:t>e 'Object' that aren't hidden b</w:t>
      </w:r>
      <w:r w:rsidR="002A60E8" w:rsidRPr="002A60E8">
        <w:rPr>
          <w:highlight w:val="white"/>
        </w:rPr>
        <w:t xml:space="preserve">y properties </w:t>
      </w:r>
      <w:r w:rsidR="00FF473B">
        <w:rPr>
          <w:highlight w:val="white"/>
        </w:rPr>
        <w:t xml:space="preserve">with the same name </w:t>
      </w:r>
      <w:r w:rsidR="002A60E8" w:rsidRPr="002A60E8">
        <w:rPr>
          <w:highlight w:val="white"/>
        </w:rPr>
        <w:t xml:space="preserve">in </w:t>
      </w:r>
      <w:r w:rsidR="002A60E8" w:rsidRPr="009A124E">
        <w:rPr>
          <w:i/>
          <w:highlight w:val="white"/>
        </w:rPr>
        <w:t>T</w:t>
      </w:r>
      <w:r w:rsidR="00FF473B">
        <w:rPr>
          <w:highlight w:val="white"/>
        </w:rPr>
        <w:t>.</w:t>
      </w:r>
    </w:p>
    <w:p w:rsidR="002A60E8" w:rsidRPr="00BA70A4" w:rsidRDefault="002D0FE8" w:rsidP="00367611">
      <w:pPr>
        <w:pStyle w:val="ListParagraph"/>
        <w:numPr>
          <w:ilvl w:val="1"/>
          <w:numId w:val="55"/>
        </w:numPr>
        <w:rPr>
          <w:highlight w:val="white"/>
        </w:rPr>
      </w:pPr>
      <w:r>
        <w:rPr>
          <w:highlight w:val="white"/>
        </w:rPr>
        <w:lastRenderedPageBreak/>
        <w:t>If</w:t>
      </w:r>
      <w:r w:rsidR="002A60E8">
        <w:t xml:space="preserve"> </w:t>
      </w:r>
      <w:r w:rsidR="002A60E8" w:rsidRPr="002A60E8">
        <w:rPr>
          <w:i/>
        </w:rPr>
        <w:t>T</w:t>
      </w:r>
      <w:r w:rsidR="002A60E8">
        <w:t xml:space="preserve"> has one or more cal</w:t>
      </w:r>
      <w:r>
        <w:t>l or construct signatures, the</w:t>
      </w:r>
      <w:r w:rsidR="002A60E8">
        <w:t xml:space="preserve"> properties of the global interface type 'Function' that aren't hidden by properties </w:t>
      </w:r>
      <w:r w:rsidR="00FF473B">
        <w:t xml:space="preserve">with the same name </w:t>
      </w:r>
      <w:r w:rsidR="002A60E8">
        <w:t xml:space="preserve">in </w:t>
      </w:r>
      <w:r w:rsidR="002A60E8" w:rsidRPr="002A60E8">
        <w:rPr>
          <w:i/>
        </w:rPr>
        <w:t>T</w:t>
      </w:r>
      <w:r w:rsidR="002A60E8">
        <w:t>.</w:t>
      </w:r>
    </w:p>
    <w:p w:rsidR="0052072B" w:rsidRDefault="0052072B" w:rsidP="00367611">
      <w:pPr>
        <w:pStyle w:val="ListParagraph"/>
        <w:numPr>
          <w:ilvl w:val="0"/>
          <w:numId w:val="55"/>
        </w:numPr>
        <w:rPr>
          <w:highlight w:val="white"/>
        </w:rPr>
      </w:pPr>
      <w:r>
        <w:rPr>
          <w:highlight w:val="white"/>
        </w:rPr>
        <w:t xml:space="preserve">The apparent members of a union type </w:t>
      </w:r>
      <w:r w:rsidR="002D0FE8" w:rsidRPr="002D0FE8">
        <w:rPr>
          <w:i/>
          <w:highlight w:val="white"/>
        </w:rPr>
        <w:t>U</w:t>
      </w:r>
      <w:r w:rsidR="002D0FE8">
        <w:rPr>
          <w:highlight w:val="white"/>
        </w:rPr>
        <w:t xml:space="preserve"> </w:t>
      </w:r>
      <w:r>
        <w:rPr>
          <w:highlight w:val="white"/>
        </w:rPr>
        <w:t xml:space="preserve">are </w:t>
      </w:r>
      <w:r w:rsidR="002D0FE8">
        <w:rPr>
          <w:highlight w:val="white"/>
        </w:rPr>
        <w:t>determined as follows:</w:t>
      </w:r>
    </w:p>
    <w:p w:rsidR="00065EA0" w:rsidRDefault="00065EA0" w:rsidP="00367611">
      <w:pPr>
        <w:pStyle w:val="ListParagraph"/>
        <w:numPr>
          <w:ilvl w:val="1"/>
          <w:numId w:val="55"/>
        </w:numPr>
      </w:pPr>
      <w:r>
        <w:t xml:space="preserve">When all constituent types of </w:t>
      </w:r>
      <w:r w:rsidRPr="00065EA0">
        <w:rPr>
          <w:i/>
        </w:rPr>
        <w:t>U</w:t>
      </w:r>
      <w:r>
        <w:t xml:space="preserve"> have a</w:t>
      </w:r>
      <w:r w:rsidR="00844F73">
        <w:t>n apparent</w:t>
      </w:r>
      <w:r>
        <w:t xml:space="preserve"> property </w:t>
      </w:r>
      <w:r w:rsidR="00844F73">
        <w:t>named</w:t>
      </w:r>
      <w:r>
        <w:t xml:space="preserve"> </w:t>
      </w:r>
      <w:r w:rsidRPr="00065EA0">
        <w:rPr>
          <w:i/>
        </w:rPr>
        <w:t>N</w:t>
      </w:r>
      <w:r>
        <w:t xml:space="preserve">, </w:t>
      </w:r>
      <w:r w:rsidRPr="00065EA0">
        <w:rPr>
          <w:i/>
        </w:rPr>
        <w:t>U</w:t>
      </w:r>
      <w:r>
        <w:t xml:space="preserve"> has an apparent property named </w:t>
      </w:r>
      <w:r w:rsidRPr="00065EA0">
        <w:rPr>
          <w:i/>
        </w:rPr>
        <w:t>N</w:t>
      </w:r>
      <w:r>
        <w:t xml:space="preserve"> </w:t>
      </w:r>
      <w:r w:rsidR="00844F73">
        <w:t>of</w:t>
      </w:r>
      <w:r>
        <w:t xml:space="preserve"> a union type of the respective property types.</w:t>
      </w:r>
    </w:p>
    <w:p w:rsidR="00850BA7" w:rsidRDefault="00065EA0" w:rsidP="00367611">
      <w:pPr>
        <w:pStyle w:val="ListParagraph"/>
        <w:numPr>
          <w:ilvl w:val="1"/>
          <w:numId w:val="55"/>
        </w:numPr>
      </w:pPr>
      <w:r>
        <w:t xml:space="preserve">When all constituent types of </w:t>
      </w:r>
      <w:r w:rsidRPr="00065EA0">
        <w:rPr>
          <w:i/>
        </w:rPr>
        <w:t>U</w:t>
      </w:r>
      <w:r>
        <w:t xml:space="preserve"> have a</w:t>
      </w:r>
      <w:r w:rsidR="00844F73">
        <w:t>n apparent</w:t>
      </w:r>
      <w:r>
        <w:t xml:space="preserve"> call signature with </w:t>
      </w:r>
      <w:r w:rsidR="00844F73">
        <w:t>a</w:t>
      </w:r>
      <w:r>
        <w:t xml:space="preserve"> parameter list </w:t>
      </w:r>
      <w:r w:rsidRPr="00065EA0">
        <w:rPr>
          <w:i/>
        </w:rPr>
        <w:t>P</w:t>
      </w:r>
      <w:r>
        <w:t xml:space="preserve">, </w:t>
      </w:r>
      <w:r w:rsidRPr="00065EA0">
        <w:rPr>
          <w:i/>
        </w:rPr>
        <w:t>U</w:t>
      </w:r>
      <w:r>
        <w:t xml:space="preserve"> </w:t>
      </w:r>
      <w:r w:rsidR="00850BA7">
        <w:t xml:space="preserve">has an apparent call signature with the parameter list </w:t>
      </w:r>
      <w:r w:rsidR="00850BA7" w:rsidRPr="00065EA0">
        <w:rPr>
          <w:i/>
        </w:rPr>
        <w:t>P</w:t>
      </w:r>
      <w:r w:rsidR="00850BA7">
        <w:t xml:space="preserve"> and a return type that is a union of the respective return types.</w:t>
      </w:r>
      <w:r w:rsidR="00844F73">
        <w:t xml:space="preserve"> The call signatures appear in the same order as in the first constituent type.</w:t>
      </w:r>
    </w:p>
    <w:p w:rsidR="00065EA0" w:rsidRDefault="00065EA0" w:rsidP="00367611">
      <w:pPr>
        <w:pStyle w:val="ListParagraph"/>
        <w:numPr>
          <w:ilvl w:val="1"/>
          <w:numId w:val="55"/>
        </w:numPr>
      </w:pPr>
      <w:r>
        <w:t xml:space="preserve">When all constituent types of </w:t>
      </w:r>
      <w:r w:rsidRPr="00065EA0">
        <w:rPr>
          <w:i/>
        </w:rPr>
        <w:t>U</w:t>
      </w:r>
      <w:r>
        <w:t xml:space="preserve"> have a</w:t>
      </w:r>
      <w:r w:rsidR="00844F73">
        <w:t>n apparent</w:t>
      </w:r>
      <w:r>
        <w:t xml:space="preserve"> construct signature with </w:t>
      </w:r>
      <w:r w:rsidR="00844F73">
        <w:t>a</w:t>
      </w:r>
      <w:r>
        <w:t xml:space="preserve"> parameter list </w:t>
      </w:r>
      <w:r w:rsidRPr="00065EA0">
        <w:rPr>
          <w:i/>
        </w:rPr>
        <w:t>P</w:t>
      </w:r>
      <w:r>
        <w:t xml:space="preserve">, </w:t>
      </w:r>
      <w:r w:rsidRPr="00065EA0">
        <w:rPr>
          <w:i/>
        </w:rPr>
        <w:t>U</w:t>
      </w:r>
      <w:r>
        <w:t xml:space="preserve"> has an apparent construct signature with the parameter list </w:t>
      </w:r>
      <w:r w:rsidRPr="00065EA0">
        <w:rPr>
          <w:i/>
        </w:rPr>
        <w:t>P</w:t>
      </w:r>
      <w:r>
        <w:t xml:space="preserve"> and a return type that is a union of the respective return types.</w:t>
      </w:r>
      <w:r w:rsidR="00844F73" w:rsidRPr="00844F73">
        <w:t xml:space="preserve"> </w:t>
      </w:r>
      <w:r w:rsidR="00844F73">
        <w:t>The construct signatures appear in the same order as in the first constituent type.</w:t>
      </w:r>
    </w:p>
    <w:p w:rsidR="00850BA7" w:rsidRDefault="00844F73" w:rsidP="00367611">
      <w:pPr>
        <w:pStyle w:val="ListParagraph"/>
        <w:numPr>
          <w:ilvl w:val="1"/>
          <w:numId w:val="55"/>
        </w:numPr>
      </w:pPr>
      <w:r>
        <w:t xml:space="preserve">When all constituent types of </w:t>
      </w:r>
      <w:r w:rsidRPr="00844F73">
        <w:rPr>
          <w:i/>
        </w:rPr>
        <w:t>U</w:t>
      </w:r>
      <w:r>
        <w:t xml:space="preserve"> have </w:t>
      </w:r>
      <w:r w:rsidR="00850BA7">
        <w:t>a</w:t>
      </w:r>
      <w:r w:rsidR="00FA4B92">
        <w:t>n apparent</w:t>
      </w:r>
      <w:r w:rsidR="00850BA7">
        <w:t xml:space="preserve"> string index signature, </w:t>
      </w:r>
      <w:r w:rsidR="00850BA7" w:rsidRPr="009D0852">
        <w:rPr>
          <w:i/>
        </w:rPr>
        <w:t>U</w:t>
      </w:r>
      <w:r w:rsidR="00850BA7">
        <w:t xml:space="preserve"> has a</w:t>
      </w:r>
      <w:r w:rsidR="00FA4B92">
        <w:t xml:space="preserve">n apparent string index signature of a union </w:t>
      </w:r>
      <w:r>
        <w:t xml:space="preserve">type </w:t>
      </w:r>
      <w:r w:rsidR="00FA4B92">
        <w:t>of the respective string index signature types.</w:t>
      </w:r>
    </w:p>
    <w:p w:rsidR="00FA4B92" w:rsidRDefault="00844F73" w:rsidP="00367611">
      <w:pPr>
        <w:pStyle w:val="ListParagraph"/>
        <w:numPr>
          <w:ilvl w:val="1"/>
          <w:numId w:val="55"/>
        </w:numPr>
      </w:pPr>
      <w:r>
        <w:t xml:space="preserve">When all constituent types of </w:t>
      </w:r>
      <w:r w:rsidRPr="00844F73">
        <w:rPr>
          <w:i/>
        </w:rPr>
        <w:t>U</w:t>
      </w:r>
      <w:r>
        <w:t xml:space="preserve"> have </w:t>
      </w:r>
      <w:r w:rsidR="00FA4B92">
        <w:t xml:space="preserve">an apparent numeric index signature, </w:t>
      </w:r>
      <w:r w:rsidR="00FA4B92" w:rsidRPr="009D0852">
        <w:rPr>
          <w:i/>
        </w:rPr>
        <w:t>U</w:t>
      </w:r>
      <w:r w:rsidR="00FA4B92">
        <w:t xml:space="preserve"> has an apparent numeric index signature of a union </w:t>
      </w:r>
      <w:r>
        <w:t xml:space="preserve">type </w:t>
      </w:r>
      <w:r w:rsidR="00FA4B92">
        <w:t>of the respective numeric index signature types.</w:t>
      </w:r>
    </w:p>
    <w:p w:rsidR="00FA4B92" w:rsidRDefault="00FA4B92" w:rsidP="00367611">
      <w:pPr>
        <w:pStyle w:val="ListParagraph"/>
        <w:numPr>
          <w:ilvl w:val="0"/>
          <w:numId w:val="55"/>
        </w:numPr>
      </w:pPr>
      <w:r>
        <w:t xml:space="preserve">The apparent members of an intersection type </w:t>
      </w:r>
      <w:r w:rsidRPr="00844F73">
        <w:rPr>
          <w:i/>
        </w:rPr>
        <w:t>I</w:t>
      </w:r>
      <w:r>
        <w:t xml:space="preserve"> are determined as follows:</w:t>
      </w:r>
    </w:p>
    <w:p w:rsidR="00FA4B92" w:rsidRDefault="00FA4B92" w:rsidP="00367611">
      <w:pPr>
        <w:pStyle w:val="ListParagraph"/>
        <w:numPr>
          <w:ilvl w:val="1"/>
          <w:numId w:val="55"/>
        </w:numPr>
      </w:pPr>
      <w:r>
        <w:t xml:space="preserve">When </w:t>
      </w:r>
      <w:r w:rsidR="00844F73">
        <w:t xml:space="preserve">one of more constituent types of </w:t>
      </w:r>
      <w:r w:rsidR="00844F73" w:rsidRPr="00844F73">
        <w:rPr>
          <w:i/>
        </w:rPr>
        <w:t>I</w:t>
      </w:r>
      <w:r w:rsidR="00844F73">
        <w:t xml:space="preserve"> have an apparent property named </w:t>
      </w:r>
      <w:r w:rsidR="00844F73" w:rsidRPr="00844F73">
        <w:rPr>
          <w:i/>
        </w:rPr>
        <w:t>N</w:t>
      </w:r>
      <w:r>
        <w:t xml:space="preserve">, </w:t>
      </w:r>
      <w:r w:rsidRPr="00FA4B92">
        <w:rPr>
          <w:i/>
        </w:rPr>
        <w:t>I</w:t>
      </w:r>
      <w:r>
        <w:t xml:space="preserve"> has an apparent property </w:t>
      </w:r>
      <w:r w:rsidR="00844F73">
        <w:t>named</w:t>
      </w:r>
      <w:r>
        <w:t xml:space="preserve"> </w:t>
      </w:r>
      <w:r w:rsidRPr="00FA4B92">
        <w:rPr>
          <w:i/>
        </w:rPr>
        <w:t>N</w:t>
      </w:r>
      <w:r w:rsidR="00844F73">
        <w:t xml:space="preserve"> of </w:t>
      </w:r>
      <w:r>
        <w:t>a</w:t>
      </w:r>
      <w:r w:rsidR="00844F73">
        <w:t xml:space="preserve">n intersection </w:t>
      </w:r>
      <w:r>
        <w:t>type of the respective property types.</w:t>
      </w:r>
    </w:p>
    <w:p w:rsidR="00FA4B92" w:rsidRDefault="00844F73" w:rsidP="00367611">
      <w:pPr>
        <w:pStyle w:val="ListParagraph"/>
        <w:numPr>
          <w:ilvl w:val="1"/>
          <w:numId w:val="55"/>
        </w:numPr>
      </w:pPr>
      <w:r>
        <w:t xml:space="preserve">When one or more constituent types of </w:t>
      </w:r>
      <w:r w:rsidRPr="005A22DA">
        <w:rPr>
          <w:i/>
        </w:rPr>
        <w:t>I</w:t>
      </w:r>
      <w:r>
        <w:t xml:space="preserve"> have a call signature </w:t>
      </w:r>
      <w:r w:rsidRPr="005A22DA">
        <w:rPr>
          <w:i/>
        </w:rPr>
        <w:t>S</w:t>
      </w:r>
      <w:r>
        <w:t xml:space="preserve">, </w:t>
      </w:r>
      <w:r w:rsidRPr="005A22DA">
        <w:rPr>
          <w:i/>
        </w:rPr>
        <w:t>I</w:t>
      </w:r>
      <w:r>
        <w:t xml:space="preserve"> has the</w:t>
      </w:r>
      <w:r w:rsidR="00DC3957">
        <w:t xml:space="preserve"> apparent call signature </w:t>
      </w:r>
      <w:r w:rsidR="00DC3957" w:rsidRPr="005A22DA">
        <w:rPr>
          <w:i/>
        </w:rPr>
        <w:t>S</w:t>
      </w:r>
      <w:r w:rsidR="00DC3957">
        <w:t xml:space="preserve">. The signatures are ordered as a concatenation of the signatures of each constituent type in the order of the constituent types within </w:t>
      </w:r>
      <w:r w:rsidR="00DC3957" w:rsidRPr="00DC3957">
        <w:rPr>
          <w:i/>
        </w:rPr>
        <w:t>I</w:t>
      </w:r>
      <w:r w:rsidR="00DC3957">
        <w:t>.</w:t>
      </w:r>
    </w:p>
    <w:p w:rsidR="00844F73" w:rsidRDefault="00844F73" w:rsidP="00367611">
      <w:pPr>
        <w:pStyle w:val="ListParagraph"/>
        <w:numPr>
          <w:ilvl w:val="1"/>
          <w:numId w:val="55"/>
        </w:numPr>
      </w:pPr>
      <w:r>
        <w:t xml:space="preserve">When one or more constituent types of </w:t>
      </w:r>
      <w:r w:rsidRPr="005A22DA">
        <w:rPr>
          <w:i/>
        </w:rPr>
        <w:t>I</w:t>
      </w:r>
      <w:r>
        <w:t xml:space="preserve"> have a construct signature </w:t>
      </w:r>
      <w:r w:rsidRPr="005A22DA">
        <w:rPr>
          <w:i/>
        </w:rPr>
        <w:t>S</w:t>
      </w:r>
      <w:r>
        <w:t xml:space="preserve">, </w:t>
      </w:r>
      <w:r w:rsidRPr="005A22DA">
        <w:rPr>
          <w:i/>
        </w:rPr>
        <w:t>I</w:t>
      </w:r>
      <w:r>
        <w:t xml:space="preserve"> has the apparent construct signature </w:t>
      </w:r>
      <w:r w:rsidRPr="005A22DA">
        <w:rPr>
          <w:i/>
        </w:rPr>
        <w:t>S</w:t>
      </w:r>
      <w:r>
        <w:t>.</w:t>
      </w:r>
      <w:r w:rsidR="00DC3957" w:rsidRPr="00DC3957">
        <w:t xml:space="preserve"> </w:t>
      </w:r>
      <w:r w:rsidR="00DC3957">
        <w:t xml:space="preserve">The signatures are ordered as a concatenation of the signatures of each constituent type in the order of the constituent types within </w:t>
      </w:r>
      <w:r w:rsidR="00DC3957" w:rsidRPr="00DC3957">
        <w:rPr>
          <w:i/>
        </w:rPr>
        <w:t>I</w:t>
      </w:r>
      <w:r w:rsidR="00DC3957">
        <w:t>.</w:t>
      </w:r>
    </w:p>
    <w:p w:rsidR="00DC3957" w:rsidRDefault="00DC3957" w:rsidP="00367611">
      <w:pPr>
        <w:pStyle w:val="ListParagraph"/>
        <w:numPr>
          <w:ilvl w:val="1"/>
          <w:numId w:val="55"/>
        </w:numPr>
      </w:pPr>
      <w:r>
        <w:t xml:space="preserve">When one or more constituent types of </w:t>
      </w:r>
      <w:r>
        <w:rPr>
          <w:i/>
        </w:rPr>
        <w:t>I</w:t>
      </w:r>
      <w:r>
        <w:t xml:space="preserve"> have an apparent string index signature, </w:t>
      </w:r>
      <w:r>
        <w:rPr>
          <w:i/>
        </w:rPr>
        <w:t>I</w:t>
      </w:r>
      <w:r>
        <w:t xml:space="preserve"> has an apparent string index signature of an intersection type of the respective string index signature types.</w:t>
      </w:r>
    </w:p>
    <w:p w:rsidR="00DC3957" w:rsidRDefault="00DC3957" w:rsidP="00367611">
      <w:pPr>
        <w:pStyle w:val="ListParagraph"/>
        <w:numPr>
          <w:ilvl w:val="1"/>
          <w:numId w:val="55"/>
        </w:numPr>
      </w:pPr>
      <w:r>
        <w:t xml:space="preserve">When one or more constituent types of </w:t>
      </w:r>
      <w:r>
        <w:rPr>
          <w:i/>
        </w:rPr>
        <w:t>I</w:t>
      </w:r>
      <w:r>
        <w:t xml:space="preserve"> have an apparent numeric index signature, </w:t>
      </w:r>
      <w:r>
        <w:rPr>
          <w:i/>
        </w:rPr>
        <w:t>I</w:t>
      </w:r>
      <w:r>
        <w:t xml:space="preserve"> has an apparent numeric index signature of an intersection type of the respective numeric index signature types.</w:t>
      </w:r>
    </w:p>
    <w:p w:rsidR="00BA70A4" w:rsidRPr="00A579D4" w:rsidRDefault="00A579D4" w:rsidP="00A579D4">
      <w:pPr>
        <w:rPr>
          <w:highlight w:val="white"/>
        </w:rPr>
      </w:pPr>
      <w:r>
        <w:t>If a type is not one of the above, it is considered to have no apparent members.</w:t>
      </w:r>
    </w:p>
    <w:p w:rsidR="0044410D" w:rsidRPr="0044410D" w:rsidRDefault="007F61E0" w:rsidP="007F61E0">
      <w:bookmarkStart w:id="121" w:name="_Ref326851506"/>
      <w:bookmarkStart w:id="122" w:name="_Ref307995639"/>
      <w:r>
        <w:t xml:space="preserve">In effect, </w:t>
      </w:r>
      <w:r w:rsidR="00FA2DEC">
        <w:t>a type</w:t>
      </w:r>
      <w:r w:rsidR="008F4735">
        <w:t>'</w:t>
      </w:r>
      <w:r w:rsidR="00FA2DEC">
        <w:t xml:space="preserve">s apparent </w:t>
      </w:r>
      <w:r w:rsidR="00BA70A4">
        <w:t>members make it a</w:t>
      </w:r>
      <w:r w:rsidR="00FA2DEC">
        <w:t xml:space="preserve"> subtype</w:t>
      </w:r>
      <w:r>
        <w:t xml:space="preserve"> of the </w:t>
      </w:r>
      <w:r w:rsidR="008F4735">
        <w:t>'</w:t>
      </w:r>
      <w:r w:rsidRPr="00C85A52">
        <w:t>Object</w:t>
      </w:r>
      <w:r w:rsidR="008F4735">
        <w:t>'</w:t>
      </w:r>
      <w:r>
        <w:t xml:space="preserve"> or </w:t>
      </w:r>
      <w:r w:rsidR="008F4735">
        <w:t>'</w:t>
      </w:r>
      <w:r>
        <w:t>Function</w:t>
      </w:r>
      <w:r w:rsidR="008F4735">
        <w:t>'</w:t>
      </w:r>
      <w:r>
        <w:t xml:space="preserve"> interface unless the </w:t>
      </w:r>
      <w:r w:rsidR="00FA2DEC">
        <w:t>type</w:t>
      </w:r>
      <w:r>
        <w:t xml:space="preserve"> define</w:t>
      </w:r>
      <w:r w:rsidR="00FA2DEC">
        <w:t>s</w:t>
      </w:r>
      <w:r>
        <w:t xml:space="preserve"> members that are incompatible with those of the </w:t>
      </w:r>
      <w:r w:rsidR="008F4735">
        <w:t>'</w:t>
      </w:r>
      <w:r w:rsidRPr="00C85A52">
        <w:t>Object</w:t>
      </w:r>
      <w:r w:rsidR="008F4735">
        <w:t>'</w:t>
      </w:r>
      <w:r>
        <w:t xml:space="preserve"> or </w:t>
      </w:r>
      <w:r w:rsidR="008F4735">
        <w:t>'</w:t>
      </w:r>
      <w:r>
        <w:t>Function</w:t>
      </w:r>
      <w:r w:rsidR="008F4735">
        <w:t>'</w:t>
      </w:r>
      <w:r>
        <w:t xml:space="preserve"> interface—which, for example, occurs if </w:t>
      </w:r>
      <w:r w:rsidR="00FA2DEC">
        <w:t>the</w:t>
      </w:r>
      <w:r>
        <w:t xml:space="preserve"> type defines a property with the same name as a property in the </w:t>
      </w:r>
      <w:r w:rsidR="008F4735">
        <w:t>'</w:t>
      </w:r>
      <w:r w:rsidRPr="00C85A52">
        <w:t>Object</w:t>
      </w:r>
      <w:r w:rsidR="008F4735">
        <w:t>'</w:t>
      </w:r>
      <w:r>
        <w:t xml:space="preserve"> or </w:t>
      </w:r>
      <w:r w:rsidR="008F4735">
        <w:t>'</w:t>
      </w:r>
      <w:r>
        <w:t>Function</w:t>
      </w:r>
      <w:r w:rsidR="008F4735">
        <w:t>'</w:t>
      </w:r>
      <w:r>
        <w:t xml:space="preserve"> interface but with a type that isn</w:t>
      </w:r>
      <w:r w:rsidR="008F4735">
        <w:t>'</w:t>
      </w:r>
      <w:r>
        <w:t xml:space="preserve">t a subtype of that in the </w:t>
      </w:r>
      <w:r w:rsidR="008F4735">
        <w:t>'</w:t>
      </w:r>
      <w:r>
        <w:t>Object</w:t>
      </w:r>
      <w:r w:rsidR="008F4735">
        <w:t>'</w:t>
      </w:r>
      <w:r>
        <w:t xml:space="preserve"> or </w:t>
      </w:r>
      <w:r w:rsidR="008F4735">
        <w:t>'</w:t>
      </w:r>
      <w:r>
        <w:t>Function</w:t>
      </w:r>
      <w:r w:rsidR="008F4735">
        <w:t>'</w:t>
      </w:r>
      <w:r>
        <w:t xml:space="preserve"> interface.</w:t>
      </w:r>
    </w:p>
    <w:p w:rsidR="0044410D" w:rsidRPr="0044410D" w:rsidRDefault="007F61E0" w:rsidP="007F61E0">
      <w:r>
        <w:t>Some examples:</w:t>
      </w:r>
    </w:p>
    <w:p w:rsidR="0044410D" w:rsidRPr="0044410D" w:rsidRDefault="007F61E0" w:rsidP="007F61E0">
      <w:pPr>
        <w:pStyle w:val="Code"/>
      </w:pPr>
      <w:r w:rsidRPr="00D54DB2">
        <w:rPr>
          <w:color w:val="0000FF"/>
        </w:rPr>
        <w:lastRenderedPageBreak/>
        <w:t>var</w:t>
      </w:r>
      <w:r w:rsidRPr="00D54DB2">
        <w:t xml:space="preserve"> o: Object = { x: </w:t>
      </w:r>
      <w:r w:rsidRPr="00D54DB2">
        <w:rPr>
          <w:color w:val="800000"/>
        </w:rPr>
        <w:t>10</w:t>
      </w:r>
      <w:r w:rsidRPr="00D54DB2">
        <w:t xml:space="preserve">, y: </w:t>
      </w:r>
      <w:r w:rsidRPr="00D54DB2">
        <w:rPr>
          <w:color w:val="800000"/>
        </w:rPr>
        <w:t>20</w:t>
      </w:r>
      <w:r w:rsidRPr="00D54DB2">
        <w:t xml:space="preserve"> };         </w:t>
      </w:r>
      <w:r w:rsidRPr="00D54DB2">
        <w:rPr>
          <w:color w:val="008000"/>
        </w:rPr>
        <w:t>// Ok</w:t>
      </w:r>
      <w:r w:rsidR="0048218E" w:rsidRPr="00D54DB2">
        <w:br/>
      </w:r>
      <w:r w:rsidRPr="00D54DB2">
        <w:rPr>
          <w:color w:val="0000FF"/>
        </w:rPr>
        <w:t>var</w:t>
      </w:r>
      <w:r w:rsidRPr="00D54DB2">
        <w:t xml:space="preserve"> f: Function = (x: </w:t>
      </w:r>
      <w:r w:rsidRPr="00D54DB2">
        <w:rPr>
          <w:color w:val="0000FF"/>
        </w:rPr>
        <w:t>number</w:t>
      </w:r>
      <w:r w:rsidRPr="00D54DB2">
        <w:t xml:space="preserve">) =&gt; x * x;   </w:t>
      </w:r>
      <w:r w:rsidRPr="00D54DB2">
        <w:rPr>
          <w:color w:val="008000"/>
        </w:rPr>
        <w:t>// Ok</w:t>
      </w:r>
      <w:r w:rsidR="0048218E" w:rsidRPr="00D54DB2">
        <w:br/>
      </w:r>
      <w:r w:rsidRPr="00D54DB2">
        <w:rPr>
          <w:color w:val="0000FF"/>
        </w:rPr>
        <w:t>var</w:t>
      </w:r>
      <w:r w:rsidRPr="00D54DB2">
        <w:t xml:space="preserve"> err: Object = { toString: </w:t>
      </w:r>
      <w:r w:rsidRPr="00D54DB2">
        <w:rPr>
          <w:color w:val="800000"/>
        </w:rPr>
        <w:t>0</w:t>
      </w:r>
      <w:r w:rsidRPr="00D54DB2">
        <w:t xml:space="preserve"> };        </w:t>
      </w:r>
      <w:r w:rsidRPr="00D54DB2">
        <w:rPr>
          <w:color w:val="008000"/>
        </w:rPr>
        <w:t>// Error</w:t>
      </w:r>
    </w:p>
    <w:p w:rsidR="0044410D" w:rsidRPr="0044410D" w:rsidRDefault="00FA2DEC" w:rsidP="00FA2DEC">
      <w:r>
        <w:t>The last assignment is</w:t>
      </w:r>
      <w:r w:rsidR="00935C88">
        <w:t xml:space="preserve"> an error because the object literal has a </w:t>
      </w:r>
      <w:r w:rsidR="008F4735">
        <w:t>'</w:t>
      </w:r>
      <w:r w:rsidR="00935C88">
        <w:t>toString</w:t>
      </w:r>
      <w:r w:rsidR="008F4735">
        <w:t>'</w:t>
      </w:r>
      <w:r w:rsidR="00935C88">
        <w:t xml:space="preserve"> method that isn</w:t>
      </w:r>
      <w:r w:rsidR="008F4735">
        <w:t>'</w:t>
      </w:r>
      <w:r w:rsidR="00935C88">
        <w:t xml:space="preserve">t compatible with that of </w:t>
      </w:r>
      <w:r w:rsidR="008F4735">
        <w:t>'</w:t>
      </w:r>
      <w:r w:rsidR="00935C88">
        <w:t>Object</w:t>
      </w:r>
      <w:r w:rsidR="008F4735">
        <w:t>'</w:t>
      </w:r>
      <w:r w:rsidR="00935C88">
        <w:t>.</w:t>
      </w:r>
    </w:p>
    <w:p w:rsidR="0044410D" w:rsidRPr="0044410D" w:rsidRDefault="00151024" w:rsidP="00151024">
      <w:pPr>
        <w:pStyle w:val="Heading3"/>
      </w:pPr>
      <w:bookmarkStart w:id="123" w:name="_Ref366489706"/>
      <w:bookmarkStart w:id="124" w:name="_Toc439666177"/>
      <w:r>
        <w:t>Type</w:t>
      </w:r>
      <w:r w:rsidR="002B53CE">
        <w:t xml:space="preserve"> and Member I</w:t>
      </w:r>
      <w:r>
        <w:t>dentity</w:t>
      </w:r>
      <w:bookmarkEnd w:id="121"/>
      <w:bookmarkEnd w:id="123"/>
      <w:bookmarkEnd w:id="124"/>
    </w:p>
    <w:p w:rsidR="0044410D" w:rsidRPr="0044410D" w:rsidRDefault="00151024" w:rsidP="00151024">
      <w:r>
        <w:t xml:space="preserve">Two types are considered </w:t>
      </w:r>
      <w:r w:rsidRPr="00241C32">
        <w:rPr>
          <w:b/>
          <w:i/>
        </w:rPr>
        <w:t>identical</w:t>
      </w:r>
      <w:r w:rsidR="00F934AD">
        <w:t xml:space="preserve"> when</w:t>
      </w:r>
    </w:p>
    <w:p w:rsidR="0044410D" w:rsidRPr="0044410D" w:rsidRDefault="0011473C" w:rsidP="00563D8D">
      <w:pPr>
        <w:pStyle w:val="ListParagraph"/>
        <w:numPr>
          <w:ilvl w:val="0"/>
          <w:numId w:val="31"/>
        </w:numPr>
      </w:pPr>
      <w:r>
        <w:t>they are both the Any type,</w:t>
      </w:r>
    </w:p>
    <w:p w:rsidR="0044410D" w:rsidRPr="0044410D" w:rsidRDefault="00151024" w:rsidP="00563D8D">
      <w:pPr>
        <w:pStyle w:val="ListParagraph"/>
        <w:numPr>
          <w:ilvl w:val="0"/>
          <w:numId w:val="31"/>
        </w:numPr>
      </w:pPr>
      <w:r>
        <w:t xml:space="preserve">they are </w:t>
      </w:r>
      <w:r w:rsidR="002B53CE">
        <w:t>the same primitive type,</w:t>
      </w:r>
    </w:p>
    <w:p w:rsidR="00F449DA" w:rsidRDefault="00F934AD" w:rsidP="00563D8D">
      <w:pPr>
        <w:pStyle w:val="ListParagraph"/>
        <w:numPr>
          <w:ilvl w:val="0"/>
          <w:numId w:val="31"/>
        </w:numPr>
      </w:pPr>
      <w:r>
        <w:t>they</w:t>
      </w:r>
      <w:r w:rsidR="00367C8D">
        <w:t xml:space="preserve"> are the same type parameter,</w:t>
      </w:r>
    </w:p>
    <w:p w:rsidR="0044410D" w:rsidRPr="0044410D" w:rsidRDefault="00F449DA" w:rsidP="00563D8D">
      <w:pPr>
        <w:pStyle w:val="ListParagraph"/>
        <w:numPr>
          <w:ilvl w:val="0"/>
          <w:numId w:val="31"/>
        </w:numPr>
      </w:pPr>
      <w:r>
        <w:t xml:space="preserve">they are union types with identical sets of constituent types, </w:t>
      </w:r>
      <w:r w:rsidR="001F3321">
        <w:t>or</w:t>
      </w:r>
    </w:p>
    <w:p w:rsidR="00955669" w:rsidRPr="0044410D" w:rsidRDefault="00955669" w:rsidP="00955669">
      <w:pPr>
        <w:pStyle w:val="ListParagraph"/>
        <w:numPr>
          <w:ilvl w:val="0"/>
          <w:numId w:val="31"/>
        </w:numPr>
      </w:pPr>
      <w:r>
        <w:t>they are intersection types with identical sets of constituent types, or</w:t>
      </w:r>
    </w:p>
    <w:p w:rsidR="00F449DA" w:rsidRDefault="00151024" w:rsidP="00563D8D">
      <w:pPr>
        <w:pStyle w:val="ListParagraph"/>
        <w:numPr>
          <w:ilvl w:val="0"/>
          <w:numId w:val="31"/>
        </w:numPr>
      </w:pPr>
      <w:r>
        <w:t xml:space="preserve">they are object types </w:t>
      </w:r>
      <w:r w:rsidR="00F934AD">
        <w:t>with identical sets of members</w:t>
      </w:r>
      <w:r w:rsidR="0013112F">
        <w:t>.</w:t>
      </w:r>
    </w:p>
    <w:p w:rsidR="0044410D" w:rsidRPr="0044410D" w:rsidRDefault="002B53CE" w:rsidP="00F934AD">
      <w:r>
        <w:t>Two members are considered identical when</w:t>
      </w:r>
    </w:p>
    <w:p w:rsidR="0044410D" w:rsidRPr="0044410D" w:rsidRDefault="002B53CE" w:rsidP="00563D8D">
      <w:pPr>
        <w:pStyle w:val="ListParagraph"/>
        <w:numPr>
          <w:ilvl w:val="0"/>
          <w:numId w:val="34"/>
        </w:numPr>
      </w:pPr>
      <w:r>
        <w:t xml:space="preserve">they are public properties </w:t>
      </w:r>
      <w:r w:rsidR="00953E63">
        <w:t>with identical names, optionality, and types,</w:t>
      </w:r>
    </w:p>
    <w:p w:rsidR="0044410D" w:rsidRPr="0044410D" w:rsidRDefault="002B53CE" w:rsidP="00563D8D">
      <w:pPr>
        <w:pStyle w:val="ListParagraph"/>
        <w:numPr>
          <w:ilvl w:val="0"/>
          <w:numId w:val="34"/>
        </w:numPr>
      </w:pPr>
      <w:r>
        <w:t xml:space="preserve">they are private </w:t>
      </w:r>
      <w:r w:rsidR="00064050">
        <w:t xml:space="preserve">or protected </w:t>
      </w:r>
      <w:r>
        <w:t xml:space="preserve">properties </w:t>
      </w:r>
      <w:r w:rsidR="009B76CC">
        <w:t xml:space="preserve">originating in the same declaration </w:t>
      </w:r>
      <w:r w:rsidR="00BA5411">
        <w:t>and having</w:t>
      </w:r>
      <w:r w:rsidR="009B76CC">
        <w:t xml:space="preserve"> identical</w:t>
      </w:r>
      <w:r w:rsidR="00953E63">
        <w:t xml:space="preserve"> types,</w:t>
      </w:r>
    </w:p>
    <w:p w:rsidR="0044410D" w:rsidRPr="0044410D" w:rsidRDefault="00953E63" w:rsidP="00563D8D">
      <w:pPr>
        <w:pStyle w:val="ListParagraph"/>
        <w:numPr>
          <w:ilvl w:val="0"/>
          <w:numId w:val="34"/>
        </w:numPr>
      </w:pPr>
      <w:r>
        <w:t>they are identical call signatures,</w:t>
      </w:r>
    </w:p>
    <w:p w:rsidR="0044410D" w:rsidRPr="0044410D" w:rsidRDefault="00953E63" w:rsidP="00563D8D">
      <w:pPr>
        <w:pStyle w:val="ListParagraph"/>
        <w:numPr>
          <w:ilvl w:val="0"/>
          <w:numId w:val="34"/>
        </w:numPr>
      </w:pPr>
      <w:r>
        <w:t>they are identical construct signatures, or</w:t>
      </w:r>
    </w:p>
    <w:p w:rsidR="0044410D" w:rsidRPr="0044410D" w:rsidRDefault="00953E63" w:rsidP="00563D8D">
      <w:pPr>
        <w:pStyle w:val="ListParagraph"/>
        <w:numPr>
          <w:ilvl w:val="0"/>
          <w:numId w:val="34"/>
        </w:numPr>
      </w:pPr>
      <w:r>
        <w:t xml:space="preserve">they are index signatures </w:t>
      </w:r>
      <w:r w:rsidR="00A738B0">
        <w:t xml:space="preserve">of identical kind </w:t>
      </w:r>
      <w:r>
        <w:t>with identical types.</w:t>
      </w:r>
    </w:p>
    <w:p w:rsidR="0044410D" w:rsidRPr="0044410D" w:rsidRDefault="00151D61" w:rsidP="00F37A0A">
      <w:r>
        <w:t xml:space="preserve">Two call </w:t>
      </w:r>
      <w:r w:rsidR="00F37A0A">
        <w:t xml:space="preserve">or construct </w:t>
      </w:r>
      <w:r>
        <w:t>signatures are considered identical when</w:t>
      </w:r>
      <w:r w:rsidR="00F37A0A">
        <w:t xml:space="preserve"> they have the same number of type parameters </w:t>
      </w:r>
      <w:r w:rsidR="009C17AD">
        <w:t xml:space="preserve">with identical type parameter constraints </w:t>
      </w:r>
      <w:r w:rsidR="00F37A0A">
        <w:t xml:space="preserve">and, </w:t>
      </w:r>
      <w:r w:rsidR="009C17AD">
        <w:t xml:space="preserve">after substituting type Any for the type parameters introduced by the signatures, </w:t>
      </w:r>
      <w:r w:rsidR="00F37A0A">
        <w:t>identical number o</w:t>
      </w:r>
      <w:r w:rsidR="00D45996">
        <w:t xml:space="preserve">f parameters with identical kind (required, optional or rest) </w:t>
      </w:r>
      <w:r w:rsidR="00F37A0A">
        <w:t>and types, and identical return types.</w:t>
      </w:r>
    </w:p>
    <w:p w:rsidR="0044410D" w:rsidRPr="0044410D" w:rsidRDefault="00707159" w:rsidP="00707159">
      <w:r>
        <w:t xml:space="preserve">Note that, except for </w:t>
      </w:r>
      <w:r w:rsidR="00AD43FC">
        <w:t>primitive types</w:t>
      </w:r>
      <w:r w:rsidR="003C2A60">
        <w:t xml:space="preserve"> and </w:t>
      </w:r>
      <w:r>
        <w:t xml:space="preserve">classes with private </w:t>
      </w:r>
      <w:r w:rsidR="00064050">
        <w:t xml:space="preserve">or protected </w:t>
      </w:r>
      <w:r>
        <w:t>members, it is structure, not naming, of types that determines identity. Also, note that parameter names are not significant when determining identity of signatures.</w:t>
      </w:r>
    </w:p>
    <w:p w:rsidR="0044410D" w:rsidRPr="0044410D" w:rsidRDefault="00D759EE" w:rsidP="002101A9">
      <w:r>
        <w:t>P</w:t>
      </w:r>
      <w:r w:rsidR="00A13BCB">
        <w:t xml:space="preserve">rivate </w:t>
      </w:r>
      <w:r w:rsidR="00064050">
        <w:t xml:space="preserve">and protected </w:t>
      </w:r>
      <w:r w:rsidR="00A13BCB">
        <w:t>propert</w:t>
      </w:r>
      <w:r w:rsidR="00306A7C">
        <w:t>ies</w:t>
      </w:r>
      <w:r w:rsidR="00DA5E37">
        <w:t xml:space="preserve"> </w:t>
      </w:r>
      <w:r w:rsidR="00DA7112">
        <w:t xml:space="preserve">match only if they </w:t>
      </w:r>
      <w:r w:rsidR="00A13BCB">
        <w:t xml:space="preserve">originate </w:t>
      </w:r>
      <w:r w:rsidR="00BB1218">
        <w:t>in</w:t>
      </w:r>
      <w:r w:rsidR="00A13BCB">
        <w:t xml:space="preserve"> the same declaration </w:t>
      </w:r>
      <w:r w:rsidR="00306A7C">
        <w:t>and have identical types.</w:t>
      </w:r>
      <w:r w:rsidR="002101A9">
        <w:t xml:space="preserve"> Two distinct types might contain properties that originate in the same declaration if the types are </w:t>
      </w:r>
      <w:r w:rsidR="0014347C">
        <w:t>separate</w:t>
      </w:r>
      <w:r w:rsidR="002101A9">
        <w:t xml:space="preserve"> parameterized references to the same generic class.</w:t>
      </w:r>
      <w:r w:rsidR="00A16D97">
        <w:t xml:space="preserve"> </w:t>
      </w:r>
      <w:r w:rsidR="00002DB4">
        <w:t>In the example</w:t>
      </w:r>
    </w:p>
    <w:p w:rsidR="0044410D" w:rsidRPr="0044410D" w:rsidRDefault="00A16D97" w:rsidP="00A16D97">
      <w:pPr>
        <w:pStyle w:val="Code"/>
      </w:pPr>
      <w:r w:rsidRPr="00D54DB2">
        <w:rPr>
          <w:color w:val="0000FF"/>
        </w:rPr>
        <w:t>class</w:t>
      </w:r>
      <w:r w:rsidRPr="00D54DB2">
        <w:t xml:space="preserve"> </w:t>
      </w:r>
      <w:r w:rsidR="001E6DE9" w:rsidRPr="00D54DB2">
        <w:t xml:space="preserve">C&lt;T&gt; </w:t>
      </w:r>
      <w:r w:rsidR="000F442B" w:rsidRPr="00D54DB2">
        <w:t xml:space="preserve">{ </w:t>
      </w:r>
      <w:r w:rsidRPr="00D54DB2">
        <w:rPr>
          <w:color w:val="0000FF"/>
        </w:rPr>
        <w:t>private</w:t>
      </w:r>
      <w:r w:rsidRPr="00D54DB2">
        <w:t xml:space="preserve"> x: T;</w:t>
      </w:r>
      <w:r w:rsidR="000F442B" w:rsidRPr="00D54DB2">
        <w:t xml:space="preserve"> </w:t>
      </w:r>
      <w:r w:rsidRPr="00D54DB2">
        <w:t>}</w:t>
      </w:r>
    </w:p>
    <w:p w:rsidR="0044410D" w:rsidRPr="0044410D" w:rsidRDefault="001E6DE9" w:rsidP="00A16D97">
      <w:pPr>
        <w:pStyle w:val="Code"/>
      </w:pPr>
      <w:r w:rsidRPr="00D54DB2">
        <w:rPr>
          <w:color w:val="0000FF"/>
        </w:rPr>
        <w:t>interface</w:t>
      </w:r>
      <w:r w:rsidRPr="00D54DB2">
        <w:t xml:space="preserve"> X </w:t>
      </w:r>
      <w:r w:rsidR="000F442B" w:rsidRPr="00D54DB2">
        <w:t xml:space="preserve">{ </w:t>
      </w:r>
      <w:r w:rsidR="00A16D97" w:rsidRPr="00D54DB2">
        <w:t xml:space="preserve">f(): </w:t>
      </w:r>
      <w:r w:rsidR="00A16D97" w:rsidRPr="00D54DB2">
        <w:rPr>
          <w:color w:val="0000FF"/>
        </w:rPr>
        <w:t>string</w:t>
      </w:r>
      <w:r w:rsidR="00A16D97" w:rsidRPr="00D54DB2">
        <w:t>;</w:t>
      </w:r>
      <w:r w:rsidR="000F442B" w:rsidRPr="00D54DB2">
        <w:t xml:space="preserve"> </w:t>
      </w:r>
      <w:r w:rsidR="00A16D97" w:rsidRPr="00D54DB2">
        <w:t>}</w:t>
      </w:r>
    </w:p>
    <w:p w:rsidR="0044410D" w:rsidRPr="0044410D" w:rsidRDefault="00A16D97" w:rsidP="00A16D97">
      <w:pPr>
        <w:pStyle w:val="Code"/>
      </w:pPr>
      <w:r w:rsidRPr="00D54DB2">
        <w:rPr>
          <w:color w:val="0000FF"/>
        </w:rPr>
        <w:t>interface</w:t>
      </w:r>
      <w:r w:rsidRPr="00D54DB2">
        <w:t xml:space="preserve"> Y</w:t>
      </w:r>
      <w:r w:rsidR="001E6DE9" w:rsidRPr="00D54DB2">
        <w:t xml:space="preserve"> </w:t>
      </w:r>
      <w:r w:rsidR="000F442B" w:rsidRPr="00D54DB2">
        <w:t xml:space="preserve">{ </w:t>
      </w:r>
      <w:r w:rsidRPr="00D54DB2">
        <w:t xml:space="preserve">f(): </w:t>
      </w:r>
      <w:r w:rsidRPr="00D54DB2">
        <w:rPr>
          <w:color w:val="0000FF"/>
        </w:rPr>
        <w:t>string</w:t>
      </w:r>
      <w:r w:rsidRPr="00D54DB2">
        <w:t>;</w:t>
      </w:r>
      <w:r w:rsidR="000F442B" w:rsidRPr="00D54DB2">
        <w:t xml:space="preserve"> </w:t>
      </w:r>
      <w:r w:rsidRPr="00D54DB2">
        <w:t>}</w:t>
      </w:r>
    </w:p>
    <w:p w:rsidR="0044410D" w:rsidRPr="0044410D" w:rsidRDefault="00A16D97" w:rsidP="001E6DE9">
      <w:pPr>
        <w:pStyle w:val="Code"/>
      </w:pPr>
      <w:r w:rsidRPr="00D54DB2">
        <w:rPr>
          <w:color w:val="0000FF"/>
        </w:rPr>
        <w:lastRenderedPageBreak/>
        <w:t>var</w:t>
      </w:r>
      <w:r w:rsidRPr="00D54DB2">
        <w:t xml:space="preserve"> a: C&lt;X&gt;;</w:t>
      </w:r>
      <w:r w:rsidR="0048218E" w:rsidRPr="00D54DB2">
        <w:br/>
      </w:r>
      <w:r w:rsidRPr="00D54DB2">
        <w:rPr>
          <w:color w:val="0000FF"/>
        </w:rPr>
        <w:t>var</w:t>
      </w:r>
      <w:r w:rsidRPr="00D54DB2">
        <w:t xml:space="preserve"> b: C&lt;Y&gt;;</w:t>
      </w:r>
    </w:p>
    <w:p w:rsidR="0044410D" w:rsidRPr="0044410D" w:rsidRDefault="00002DB4" w:rsidP="00151024">
      <w:r>
        <w:t xml:space="preserve">the variables </w:t>
      </w:r>
      <w:r w:rsidR="008F4735">
        <w:t>'</w:t>
      </w:r>
      <w:r>
        <w:t>a</w:t>
      </w:r>
      <w:r w:rsidR="008F4735">
        <w:t>'</w:t>
      </w:r>
      <w:r>
        <w:t xml:space="preserve"> and </w:t>
      </w:r>
      <w:r w:rsidR="008F4735">
        <w:t>'</w:t>
      </w:r>
      <w:r>
        <w:t>b</w:t>
      </w:r>
      <w:r w:rsidR="008F4735">
        <w:t>'</w:t>
      </w:r>
      <w:r>
        <w:t xml:space="preserve"> are of identical types because</w:t>
      </w:r>
      <w:r w:rsidR="00F143AE">
        <w:t xml:space="preserve"> the two type references to</w:t>
      </w:r>
      <w:r>
        <w:t xml:space="preserve"> </w:t>
      </w:r>
      <w:r w:rsidR="008F4735">
        <w:t>'</w:t>
      </w:r>
      <w:r>
        <w:t>C</w:t>
      </w:r>
      <w:r w:rsidR="008F4735">
        <w:t>'</w:t>
      </w:r>
      <w:r>
        <w:t xml:space="preserve"> </w:t>
      </w:r>
      <w:r w:rsidR="00F143AE">
        <w:t>create</w:t>
      </w:r>
      <w:r>
        <w:t xml:space="preserve"> types </w:t>
      </w:r>
      <w:r w:rsidR="00F143AE">
        <w:t>with a</w:t>
      </w:r>
      <w:r>
        <w:t xml:space="preserve"> private member </w:t>
      </w:r>
      <w:r w:rsidR="008F4735">
        <w:t>'</w:t>
      </w:r>
      <w:r>
        <w:t>x</w:t>
      </w:r>
      <w:r w:rsidR="008F4735">
        <w:t>'</w:t>
      </w:r>
      <w:r>
        <w:t xml:space="preserve"> </w:t>
      </w:r>
      <w:r w:rsidR="00F143AE">
        <w:t xml:space="preserve">that </w:t>
      </w:r>
      <w:r>
        <w:t>originate</w:t>
      </w:r>
      <w:r w:rsidR="00F143AE">
        <w:t xml:space="preserve">s in the same declaration, and because the two private </w:t>
      </w:r>
      <w:r w:rsidR="008F4735">
        <w:t>'</w:t>
      </w:r>
      <w:r w:rsidR="00F143AE">
        <w:t>x</w:t>
      </w:r>
      <w:r w:rsidR="008F4735">
        <w:t>'</w:t>
      </w:r>
      <w:r w:rsidR="00F143AE">
        <w:t xml:space="preserve"> members have types with identical sets of members once the type arguments </w:t>
      </w:r>
      <w:r w:rsidR="008F4735">
        <w:t>'</w:t>
      </w:r>
      <w:r w:rsidR="001E02FC">
        <w:t>X</w:t>
      </w:r>
      <w:r w:rsidR="008F4735">
        <w:t>'</w:t>
      </w:r>
      <w:r w:rsidR="001E02FC">
        <w:t xml:space="preserve"> and </w:t>
      </w:r>
      <w:r w:rsidR="008F4735">
        <w:t>'</w:t>
      </w:r>
      <w:r w:rsidR="001E02FC">
        <w:t>Y</w:t>
      </w:r>
      <w:r w:rsidR="008F4735">
        <w:t>'</w:t>
      </w:r>
      <w:r w:rsidR="001E02FC">
        <w:t xml:space="preserve"> </w:t>
      </w:r>
      <w:r w:rsidR="00F143AE">
        <w:t>are substituted.</w:t>
      </w:r>
    </w:p>
    <w:p w:rsidR="0044410D" w:rsidRPr="0044410D" w:rsidRDefault="00DB2AF0" w:rsidP="00B12BE1">
      <w:pPr>
        <w:pStyle w:val="Heading3"/>
      </w:pPr>
      <w:bookmarkStart w:id="125" w:name="_Ref326839674"/>
      <w:bookmarkStart w:id="126" w:name="_Toc439666178"/>
      <w:r>
        <w:t>Subtypes and Supertypes</w:t>
      </w:r>
      <w:bookmarkEnd w:id="122"/>
      <w:bookmarkEnd w:id="125"/>
      <w:bookmarkEnd w:id="126"/>
    </w:p>
    <w:p w:rsidR="0044410D" w:rsidRPr="0044410D" w:rsidRDefault="00712C5C" w:rsidP="00712C5C">
      <w:r w:rsidRPr="00134B7F">
        <w:rPr>
          <w:i/>
        </w:rPr>
        <w:t>S</w:t>
      </w:r>
      <w:r>
        <w:t xml:space="preserve"> is a </w:t>
      </w:r>
      <w:r w:rsidRPr="00712C5C">
        <w:rPr>
          <w:b/>
          <w:i/>
        </w:rPr>
        <w:t>subtype</w:t>
      </w:r>
      <w:r>
        <w:t xml:space="preserve"> of </w:t>
      </w:r>
      <w:r w:rsidR="00C7680E">
        <w:t xml:space="preserve">a type </w:t>
      </w:r>
      <w:r w:rsidRPr="00971B59">
        <w:rPr>
          <w:i/>
        </w:rPr>
        <w:t>T</w:t>
      </w:r>
      <w:r w:rsidR="00C7680E">
        <w:t>,</w:t>
      </w:r>
      <w:r w:rsidR="00971B59">
        <w:t xml:space="preserve"> and </w:t>
      </w:r>
      <w:r w:rsidR="00971B59" w:rsidRPr="00971B59">
        <w:rPr>
          <w:i/>
        </w:rPr>
        <w:t>T</w:t>
      </w:r>
      <w:r w:rsidR="00971B59">
        <w:t xml:space="preserve"> is a </w:t>
      </w:r>
      <w:r w:rsidR="00971B59" w:rsidRPr="00971B59">
        <w:rPr>
          <w:b/>
          <w:i/>
        </w:rPr>
        <w:t>supertype</w:t>
      </w:r>
      <w:r w:rsidR="00971B59">
        <w:t xml:space="preserve"> of </w:t>
      </w:r>
      <w:r w:rsidR="00971B59" w:rsidRPr="00971B59">
        <w:rPr>
          <w:i/>
        </w:rPr>
        <w:t>S</w:t>
      </w:r>
      <w:r w:rsidR="00C7680E">
        <w:t>,</w:t>
      </w:r>
      <w:r w:rsidR="00971B59">
        <w:t xml:space="preserve"> </w:t>
      </w:r>
      <w:r w:rsidRPr="00971B59">
        <w:t>if</w:t>
      </w:r>
      <w:r>
        <w:t xml:space="preserve"> </w:t>
      </w:r>
      <w:r w:rsidR="00CB24DA" w:rsidRPr="00CB24DA">
        <w:rPr>
          <w:i/>
        </w:rPr>
        <w:t>S</w:t>
      </w:r>
      <w:r w:rsidR="00CB24DA">
        <w:t xml:space="preserve"> has no excess properties with respect to </w:t>
      </w:r>
      <w:r w:rsidR="00CB24DA" w:rsidRPr="00CB24DA">
        <w:rPr>
          <w:i/>
        </w:rPr>
        <w:t>T</w:t>
      </w:r>
      <w:r w:rsidR="00CB24DA">
        <w:t xml:space="preserve"> (</w:t>
      </w:r>
      <w:r w:rsidR="00CB24DA">
        <w:fldChar w:fldCharType="begin"/>
      </w:r>
      <w:r w:rsidR="00CB24DA">
        <w:instrText xml:space="preserve"> REF _Ref426195366 \r \h </w:instrText>
      </w:r>
      <w:r w:rsidR="00CB24DA">
        <w:fldChar w:fldCharType="separate"/>
      </w:r>
      <w:r w:rsidR="00A3147C">
        <w:t>3.11.5</w:t>
      </w:r>
      <w:r w:rsidR="00CB24DA">
        <w:fldChar w:fldCharType="end"/>
      </w:r>
      <w:r w:rsidR="00CB24DA">
        <w:t xml:space="preserve">) and </w:t>
      </w:r>
      <w:r>
        <w:t>one of the following is true</w:t>
      </w:r>
      <w:r w:rsidR="000116DE">
        <w:t>:</w:t>
      </w:r>
    </w:p>
    <w:p w:rsidR="0044410D" w:rsidRPr="0044410D" w:rsidRDefault="00712C5C" w:rsidP="00712C5C">
      <w:pPr>
        <w:pStyle w:val="ListParagraph"/>
        <w:numPr>
          <w:ilvl w:val="0"/>
          <w:numId w:val="1"/>
        </w:numPr>
      </w:pPr>
      <w:r w:rsidRPr="001C18E9">
        <w:rPr>
          <w:i/>
        </w:rPr>
        <w:t>S</w:t>
      </w:r>
      <w:r>
        <w:t xml:space="preserve"> and </w:t>
      </w:r>
      <w:r w:rsidRPr="001C18E9">
        <w:rPr>
          <w:i/>
        </w:rPr>
        <w:t>T</w:t>
      </w:r>
      <w:r>
        <w:t xml:space="preserve"> are identical types.</w:t>
      </w:r>
    </w:p>
    <w:p w:rsidR="0044410D" w:rsidRPr="0044410D" w:rsidRDefault="00712C5C" w:rsidP="00712C5C">
      <w:pPr>
        <w:pStyle w:val="ListParagraph"/>
        <w:numPr>
          <w:ilvl w:val="0"/>
          <w:numId w:val="1"/>
        </w:numPr>
      </w:pPr>
      <w:r w:rsidRPr="007E36A2">
        <w:rPr>
          <w:i/>
        </w:rPr>
        <w:t>T</w:t>
      </w:r>
      <w:r>
        <w:t xml:space="preserve"> is the Any type.</w:t>
      </w:r>
    </w:p>
    <w:p w:rsidR="0044410D" w:rsidRPr="0044410D" w:rsidRDefault="00712C5C" w:rsidP="00712C5C">
      <w:pPr>
        <w:pStyle w:val="ListParagraph"/>
        <w:numPr>
          <w:ilvl w:val="0"/>
          <w:numId w:val="1"/>
        </w:numPr>
      </w:pPr>
      <w:r w:rsidRPr="001C18E9">
        <w:rPr>
          <w:i/>
        </w:rPr>
        <w:t>S</w:t>
      </w:r>
      <w:r>
        <w:t xml:space="preserve"> is the Undefined type.</w:t>
      </w:r>
    </w:p>
    <w:p w:rsidR="0044410D" w:rsidRPr="0044410D" w:rsidRDefault="00712C5C" w:rsidP="00712C5C">
      <w:pPr>
        <w:pStyle w:val="ListParagraph"/>
        <w:numPr>
          <w:ilvl w:val="0"/>
          <w:numId w:val="1"/>
        </w:numPr>
      </w:pPr>
      <w:r w:rsidRPr="001C18E9">
        <w:rPr>
          <w:i/>
        </w:rPr>
        <w:t>S</w:t>
      </w:r>
      <w:r>
        <w:t xml:space="preserve"> is the Null type and </w:t>
      </w:r>
      <w:r w:rsidRPr="007E36A2">
        <w:rPr>
          <w:i/>
        </w:rPr>
        <w:t>T</w:t>
      </w:r>
      <w:r w:rsidR="00900321">
        <w:t xml:space="preserve"> is not the Undefined </w:t>
      </w:r>
      <w:r>
        <w:t>type.</w:t>
      </w:r>
    </w:p>
    <w:p w:rsidR="0044410D" w:rsidRPr="0044410D" w:rsidRDefault="00AD43FC" w:rsidP="00712C5C">
      <w:pPr>
        <w:pStyle w:val="ListParagraph"/>
        <w:numPr>
          <w:ilvl w:val="0"/>
          <w:numId w:val="1"/>
        </w:numPr>
      </w:pPr>
      <w:r w:rsidRPr="00AD43FC">
        <w:rPr>
          <w:i/>
        </w:rPr>
        <w:t>S</w:t>
      </w:r>
      <w:r>
        <w:t xml:space="preserve"> is an enum type and </w:t>
      </w:r>
      <w:r w:rsidRPr="00AD43FC">
        <w:rPr>
          <w:i/>
        </w:rPr>
        <w:t>T</w:t>
      </w:r>
      <w:r>
        <w:t xml:space="preserve"> is the primitive type Number.</w:t>
      </w:r>
    </w:p>
    <w:p w:rsidR="0044410D" w:rsidRPr="0044410D" w:rsidRDefault="00E84E39" w:rsidP="00712C5C">
      <w:pPr>
        <w:pStyle w:val="ListParagraph"/>
        <w:numPr>
          <w:ilvl w:val="0"/>
          <w:numId w:val="1"/>
        </w:numPr>
      </w:pPr>
      <w:r>
        <w:rPr>
          <w:i/>
        </w:rPr>
        <w:t>S</w:t>
      </w:r>
      <w:r>
        <w:t xml:space="preserve"> is a string literal type and </w:t>
      </w:r>
      <w:r w:rsidRPr="00E84E39">
        <w:rPr>
          <w:i/>
        </w:rPr>
        <w:t>T</w:t>
      </w:r>
      <w:r>
        <w:t xml:space="preserve"> is the primitive type String.</w:t>
      </w:r>
    </w:p>
    <w:p w:rsidR="00F449DA" w:rsidRDefault="00F449DA" w:rsidP="00712C5C">
      <w:pPr>
        <w:pStyle w:val="ListParagraph"/>
        <w:numPr>
          <w:ilvl w:val="0"/>
          <w:numId w:val="1"/>
        </w:numPr>
      </w:pPr>
      <w:r w:rsidRPr="00F449DA">
        <w:rPr>
          <w:i/>
        </w:rPr>
        <w:t>S</w:t>
      </w:r>
      <w:r>
        <w:t xml:space="preserve"> is a union type and each constituent type of </w:t>
      </w:r>
      <w:r w:rsidRPr="00F449DA">
        <w:rPr>
          <w:i/>
        </w:rPr>
        <w:t>S</w:t>
      </w:r>
      <w:r>
        <w:t xml:space="preserve"> is a subtype of </w:t>
      </w:r>
      <w:r w:rsidRPr="00F449DA">
        <w:rPr>
          <w:i/>
        </w:rPr>
        <w:t>T</w:t>
      </w:r>
      <w:r>
        <w:t>.</w:t>
      </w:r>
    </w:p>
    <w:p w:rsidR="00AE7885" w:rsidRDefault="00AE7885" w:rsidP="00AE7885">
      <w:pPr>
        <w:pStyle w:val="ListParagraph"/>
        <w:numPr>
          <w:ilvl w:val="0"/>
          <w:numId w:val="1"/>
        </w:numPr>
      </w:pPr>
      <w:r w:rsidRPr="00AE7885">
        <w:rPr>
          <w:i/>
        </w:rPr>
        <w:t>S</w:t>
      </w:r>
      <w:r>
        <w:t xml:space="preserve"> is an intersection type and at least one constituent type of </w:t>
      </w:r>
      <w:r w:rsidRPr="00AE7885">
        <w:rPr>
          <w:i/>
        </w:rPr>
        <w:t>S</w:t>
      </w:r>
      <w:r>
        <w:t xml:space="preserve"> is a subtype of </w:t>
      </w:r>
      <w:r w:rsidRPr="00AE7885">
        <w:rPr>
          <w:i/>
        </w:rPr>
        <w:t>T</w:t>
      </w:r>
      <w:r>
        <w:t>.</w:t>
      </w:r>
    </w:p>
    <w:p w:rsidR="004A0AA8" w:rsidRDefault="00F449DA" w:rsidP="00712C5C">
      <w:pPr>
        <w:pStyle w:val="ListParagraph"/>
        <w:numPr>
          <w:ilvl w:val="0"/>
          <w:numId w:val="1"/>
        </w:numPr>
      </w:pPr>
      <w:r w:rsidRPr="00F449DA">
        <w:rPr>
          <w:i/>
        </w:rPr>
        <w:t>T</w:t>
      </w:r>
      <w:r>
        <w:t xml:space="preserve"> is a union type and </w:t>
      </w:r>
      <w:r w:rsidRPr="00F449DA">
        <w:rPr>
          <w:i/>
        </w:rPr>
        <w:t>S</w:t>
      </w:r>
      <w:r>
        <w:t xml:space="preserve"> is a subtype of at least one constituent type of </w:t>
      </w:r>
      <w:r w:rsidRPr="00F449DA">
        <w:rPr>
          <w:i/>
        </w:rPr>
        <w:t>T</w:t>
      </w:r>
      <w:r>
        <w:t>.</w:t>
      </w:r>
    </w:p>
    <w:p w:rsidR="00AE7885" w:rsidRDefault="00AE7885" w:rsidP="00712C5C">
      <w:pPr>
        <w:pStyle w:val="ListParagraph"/>
        <w:numPr>
          <w:ilvl w:val="0"/>
          <w:numId w:val="1"/>
        </w:numPr>
      </w:pPr>
      <w:r w:rsidRPr="00AE7885">
        <w:rPr>
          <w:i/>
        </w:rPr>
        <w:t>T</w:t>
      </w:r>
      <w:r>
        <w:t xml:space="preserve"> is an intersection type and </w:t>
      </w:r>
      <w:r w:rsidRPr="00AE7885">
        <w:rPr>
          <w:i/>
        </w:rPr>
        <w:t>S</w:t>
      </w:r>
      <w:r>
        <w:t xml:space="preserve"> is a subtype of each constituent type of </w:t>
      </w:r>
      <w:r w:rsidRPr="00AE7885">
        <w:rPr>
          <w:i/>
        </w:rPr>
        <w:t>T</w:t>
      </w:r>
      <w:r>
        <w:t>.</w:t>
      </w:r>
    </w:p>
    <w:p w:rsidR="00250ADB" w:rsidRPr="0044410D" w:rsidRDefault="00250ADB" w:rsidP="00712C5C">
      <w:pPr>
        <w:pStyle w:val="ListParagraph"/>
        <w:numPr>
          <w:ilvl w:val="0"/>
          <w:numId w:val="1"/>
        </w:numPr>
      </w:pPr>
      <w:r w:rsidRPr="00250ADB">
        <w:rPr>
          <w:i/>
        </w:rPr>
        <w:t>S</w:t>
      </w:r>
      <w:r>
        <w:t xml:space="preserve"> is a type parameter and the constraint of </w:t>
      </w:r>
      <w:r w:rsidRPr="00250ADB">
        <w:rPr>
          <w:i/>
        </w:rPr>
        <w:t>S</w:t>
      </w:r>
      <w:r>
        <w:t xml:space="preserve"> is a subtype of </w:t>
      </w:r>
      <w:r w:rsidRPr="00250ADB">
        <w:rPr>
          <w:i/>
        </w:rPr>
        <w:t>T</w:t>
      </w:r>
      <w:r>
        <w:t>.</w:t>
      </w:r>
    </w:p>
    <w:p w:rsidR="004A0AA8" w:rsidRPr="0044410D" w:rsidRDefault="004A0AA8" w:rsidP="004A0AA8">
      <w:pPr>
        <w:pStyle w:val="ListParagraph"/>
        <w:numPr>
          <w:ilvl w:val="0"/>
          <w:numId w:val="1"/>
        </w:numPr>
      </w:pPr>
      <w:r w:rsidRPr="00A46527">
        <w:rPr>
          <w:i/>
        </w:rPr>
        <w:t>S</w:t>
      </w:r>
      <w:r>
        <w:t xml:space="preserve"> is an object type, </w:t>
      </w:r>
      <w:r w:rsidR="00F76081">
        <w:t xml:space="preserve">an intersection type, an enum type, or </w:t>
      </w:r>
      <w:r>
        <w:t>the Number, Boolean, or String primitive type</w:t>
      </w:r>
      <w:r w:rsidR="00A46527">
        <w:t xml:space="preserve">, </w:t>
      </w:r>
      <w:r w:rsidR="00A46527" w:rsidRPr="00A46527">
        <w:rPr>
          <w:i/>
        </w:rPr>
        <w:t>T</w:t>
      </w:r>
      <w:r w:rsidR="00A46527">
        <w:t xml:space="preserve"> is an object type, and</w:t>
      </w:r>
      <w:r>
        <w:t xml:space="preserve"> for each member </w:t>
      </w:r>
      <w:r w:rsidRPr="00A53CA1">
        <w:rPr>
          <w:i/>
        </w:rPr>
        <w:t>M</w:t>
      </w:r>
      <w:r>
        <w:t xml:space="preserve"> in </w:t>
      </w:r>
      <w:r w:rsidRPr="00A53CA1">
        <w:rPr>
          <w:i/>
        </w:rPr>
        <w:t>T</w:t>
      </w:r>
      <w:r>
        <w:t>, one of the following is true:</w:t>
      </w:r>
    </w:p>
    <w:p w:rsidR="0044410D" w:rsidRPr="0044410D" w:rsidRDefault="008A3222" w:rsidP="008A3222">
      <w:pPr>
        <w:pStyle w:val="ListParagraph"/>
        <w:numPr>
          <w:ilvl w:val="1"/>
          <w:numId w:val="1"/>
        </w:numPr>
      </w:pPr>
      <w:r w:rsidRPr="00134B7F">
        <w:rPr>
          <w:i/>
        </w:rPr>
        <w:t>M</w:t>
      </w:r>
      <w:r>
        <w:t xml:space="preserve"> is a property and </w:t>
      </w:r>
      <w:r w:rsidRPr="00134B7F">
        <w:rPr>
          <w:i/>
        </w:rPr>
        <w:t>S</w:t>
      </w:r>
      <w:r w:rsidR="00A46527">
        <w:t xml:space="preserve"> has an apparent</w:t>
      </w:r>
      <w:r>
        <w:t xml:space="preserve"> property</w:t>
      </w:r>
      <w:r w:rsidR="00197FE0">
        <w:t xml:space="preserve"> </w:t>
      </w:r>
      <w:r w:rsidR="00197FE0" w:rsidRPr="00197FE0">
        <w:rPr>
          <w:i/>
        </w:rPr>
        <w:t>N</w:t>
      </w:r>
      <w:r w:rsidR="00197FE0">
        <w:t xml:space="preserve"> where</w:t>
      </w:r>
    </w:p>
    <w:p w:rsidR="0044410D" w:rsidRPr="0044410D" w:rsidRDefault="008A3222" w:rsidP="008A3222">
      <w:pPr>
        <w:pStyle w:val="ListParagraph"/>
        <w:numPr>
          <w:ilvl w:val="2"/>
          <w:numId w:val="1"/>
        </w:numPr>
      </w:pPr>
      <w:r w:rsidRPr="00197FE0">
        <w:rPr>
          <w:i/>
        </w:rPr>
        <w:t>M</w:t>
      </w:r>
      <w:r>
        <w:t xml:space="preserve"> and </w:t>
      </w:r>
      <w:r w:rsidRPr="00197FE0">
        <w:rPr>
          <w:i/>
        </w:rPr>
        <w:t>N</w:t>
      </w:r>
      <w:r>
        <w:t xml:space="preserve"> have the same name,</w:t>
      </w:r>
    </w:p>
    <w:p w:rsidR="0044410D" w:rsidRPr="0044410D" w:rsidRDefault="008A3222" w:rsidP="008A3222">
      <w:pPr>
        <w:pStyle w:val="ListParagraph"/>
        <w:numPr>
          <w:ilvl w:val="2"/>
          <w:numId w:val="1"/>
        </w:numPr>
      </w:pPr>
      <w:r>
        <w:t xml:space="preserve">the type of </w:t>
      </w:r>
      <w:r w:rsidRPr="00197FE0">
        <w:rPr>
          <w:i/>
        </w:rPr>
        <w:t>N</w:t>
      </w:r>
      <w:r>
        <w:t xml:space="preserve"> is a subtype of that of </w:t>
      </w:r>
      <w:r w:rsidRPr="008A3222">
        <w:rPr>
          <w:i/>
        </w:rPr>
        <w:t>M</w:t>
      </w:r>
      <w:r>
        <w:t>,</w:t>
      </w:r>
    </w:p>
    <w:p w:rsidR="0044410D" w:rsidRPr="0044410D" w:rsidRDefault="004D28D6" w:rsidP="004D28D6">
      <w:pPr>
        <w:pStyle w:val="ListParagraph"/>
        <w:numPr>
          <w:ilvl w:val="2"/>
          <w:numId w:val="1"/>
        </w:numPr>
      </w:pPr>
      <w:r>
        <w:t xml:space="preserve">if </w:t>
      </w:r>
      <w:r w:rsidRPr="00197FE0">
        <w:rPr>
          <w:i/>
        </w:rPr>
        <w:t>M</w:t>
      </w:r>
      <w:r>
        <w:t xml:space="preserve"> is a required property, </w:t>
      </w:r>
      <w:r w:rsidRPr="00197FE0">
        <w:rPr>
          <w:i/>
        </w:rPr>
        <w:t>N</w:t>
      </w:r>
      <w:r w:rsidR="0002135A">
        <w:t xml:space="preserve"> is also a required property, and</w:t>
      </w:r>
    </w:p>
    <w:p w:rsidR="0044410D" w:rsidRPr="0044410D" w:rsidRDefault="008A3222" w:rsidP="008A3222">
      <w:pPr>
        <w:pStyle w:val="ListParagraph"/>
        <w:numPr>
          <w:ilvl w:val="2"/>
          <w:numId w:val="1"/>
        </w:numPr>
      </w:pPr>
      <w:r w:rsidRPr="00197FE0">
        <w:rPr>
          <w:i/>
        </w:rPr>
        <w:t>M</w:t>
      </w:r>
      <w:r>
        <w:t xml:space="preserve"> and </w:t>
      </w:r>
      <w:r w:rsidRPr="00197FE0">
        <w:rPr>
          <w:i/>
        </w:rPr>
        <w:t>N</w:t>
      </w:r>
      <w:r>
        <w:t xml:space="preserve"> are both </w:t>
      </w:r>
      <w:r w:rsidR="0002135A">
        <w:t>public,</w:t>
      </w:r>
      <w:r w:rsidR="004D28D6">
        <w:t xml:space="preserve"> </w:t>
      </w:r>
      <w:r w:rsidR="00033595" w:rsidRPr="00197FE0">
        <w:rPr>
          <w:i/>
        </w:rPr>
        <w:t>M</w:t>
      </w:r>
      <w:r w:rsidR="00033595">
        <w:t xml:space="preserve"> and </w:t>
      </w:r>
      <w:r w:rsidR="00033595" w:rsidRPr="00197FE0">
        <w:rPr>
          <w:i/>
        </w:rPr>
        <w:t>N</w:t>
      </w:r>
      <w:r w:rsidR="00033595">
        <w:t xml:space="preserve"> are both </w:t>
      </w:r>
      <w:r>
        <w:t>private</w:t>
      </w:r>
      <w:r w:rsidR="00E7258E" w:rsidRPr="00E7258E">
        <w:t xml:space="preserve"> </w:t>
      </w:r>
      <w:r w:rsidR="00E7258E">
        <w:t>and originate in the same declaration</w:t>
      </w:r>
      <w:r w:rsidR="0002135A">
        <w:t xml:space="preserve">, </w:t>
      </w:r>
      <w:r w:rsidR="0002135A" w:rsidRPr="00197FE0">
        <w:rPr>
          <w:i/>
        </w:rPr>
        <w:t>M</w:t>
      </w:r>
      <w:r w:rsidR="0002135A">
        <w:t xml:space="preserve"> and </w:t>
      </w:r>
      <w:r w:rsidR="0002135A" w:rsidRPr="00197FE0">
        <w:rPr>
          <w:i/>
        </w:rPr>
        <w:t>N</w:t>
      </w:r>
      <w:r w:rsidR="0002135A">
        <w:t xml:space="preserve"> are both protected</w:t>
      </w:r>
      <w:r w:rsidR="0002135A" w:rsidRPr="00E7258E">
        <w:t xml:space="preserve"> </w:t>
      </w:r>
      <w:r w:rsidR="0002135A">
        <w:t xml:space="preserve">and originate in the same declaration, </w:t>
      </w:r>
      <w:r w:rsidR="004D28D6">
        <w:t xml:space="preserve">or </w:t>
      </w:r>
      <w:r w:rsidR="004D28D6" w:rsidRPr="004D28D6">
        <w:rPr>
          <w:i/>
        </w:rPr>
        <w:t>M</w:t>
      </w:r>
      <w:r w:rsidR="004D28D6">
        <w:t xml:space="preserve"> is protected and </w:t>
      </w:r>
      <w:r w:rsidR="004D28D6" w:rsidRPr="0002135A">
        <w:rPr>
          <w:i/>
        </w:rPr>
        <w:t>N</w:t>
      </w:r>
      <w:r w:rsidR="004D28D6">
        <w:t xml:space="preserve"> is declared in a class derived from th</w:t>
      </w:r>
      <w:r w:rsidR="0002135A">
        <w:t xml:space="preserve">e class in which </w:t>
      </w:r>
      <w:r w:rsidR="0002135A" w:rsidRPr="0002135A">
        <w:rPr>
          <w:i/>
        </w:rPr>
        <w:t>M</w:t>
      </w:r>
      <w:r w:rsidR="0002135A">
        <w:t xml:space="preserve"> is declared.</w:t>
      </w:r>
    </w:p>
    <w:p w:rsidR="0044410D" w:rsidRPr="0044410D" w:rsidRDefault="0091131C" w:rsidP="0091131C">
      <w:pPr>
        <w:pStyle w:val="ListParagraph"/>
        <w:numPr>
          <w:ilvl w:val="1"/>
          <w:numId w:val="1"/>
        </w:numPr>
      </w:pPr>
      <w:r w:rsidRPr="0091131C">
        <w:rPr>
          <w:i/>
        </w:rPr>
        <w:t>M</w:t>
      </w:r>
      <w:r>
        <w:t xml:space="preserve"> is a non-specialized call or construct signature and </w:t>
      </w:r>
      <w:r w:rsidRPr="0091131C">
        <w:rPr>
          <w:i/>
        </w:rPr>
        <w:t>S</w:t>
      </w:r>
      <w:r>
        <w:t xml:space="preserve"> </w:t>
      </w:r>
      <w:r w:rsidR="00A46527">
        <w:t>has an apparent</w:t>
      </w:r>
      <w:r>
        <w:t xml:space="preserve"> call or construct signature </w:t>
      </w:r>
      <w:r w:rsidRPr="0091131C">
        <w:rPr>
          <w:i/>
        </w:rPr>
        <w:t>N</w:t>
      </w:r>
      <w:r>
        <w:t xml:space="preserve"> </w:t>
      </w:r>
      <w:r w:rsidR="00197FE0">
        <w:t>where</w:t>
      </w:r>
      <w:r w:rsidR="00DD2115">
        <w:t xml:space="preserve">, when </w:t>
      </w:r>
      <w:r w:rsidR="00DD2115" w:rsidRPr="00DD2115">
        <w:rPr>
          <w:i/>
        </w:rPr>
        <w:t>M</w:t>
      </w:r>
      <w:r w:rsidR="00DD2115">
        <w:t xml:space="preserve"> and </w:t>
      </w:r>
      <w:r w:rsidR="00DD2115" w:rsidRPr="00DD2115">
        <w:rPr>
          <w:i/>
        </w:rPr>
        <w:t>N</w:t>
      </w:r>
      <w:r w:rsidR="00DD2115">
        <w:t xml:space="preserve"> are instantiated using type Any as the type argument for </w:t>
      </w:r>
      <w:r w:rsidR="002B33C1">
        <w:t>all</w:t>
      </w:r>
      <w:r w:rsidR="00DD2115">
        <w:t xml:space="preserve"> type parameters declared by </w:t>
      </w:r>
      <w:r w:rsidR="00DD2115" w:rsidRPr="00DD2115">
        <w:rPr>
          <w:i/>
        </w:rPr>
        <w:t>M</w:t>
      </w:r>
      <w:r w:rsidR="00DD2115">
        <w:t xml:space="preserve"> and </w:t>
      </w:r>
      <w:r w:rsidR="00DD2115" w:rsidRPr="00DD2115">
        <w:rPr>
          <w:i/>
        </w:rPr>
        <w:t>N</w:t>
      </w:r>
      <w:r w:rsidR="00DD2115">
        <w:t xml:space="preserve"> (if any),</w:t>
      </w:r>
    </w:p>
    <w:p w:rsidR="0044410D" w:rsidRPr="0044410D" w:rsidRDefault="00DC55CF" w:rsidP="00DC55CF">
      <w:pPr>
        <w:pStyle w:val="ListParagraph"/>
        <w:numPr>
          <w:ilvl w:val="2"/>
          <w:numId w:val="1"/>
        </w:numPr>
      </w:pPr>
      <w:r>
        <w:t>the signatures are of the same kind (call or construct),</w:t>
      </w:r>
    </w:p>
    <w:p w:rsidR="0044410D" w:rsidRPr="0044410D" w:rsidRDefault="003F3232" w:rsidP="004117E3">
      <w:pPr>
        <w:pStyle w:val="ListParagraph"/>
        <w:numPr>
          <w:ilvl w:val="2"/>
          <w:numId w:val="1"/>
        </w:numPr>
      </w:pPr>
      <w:r w:rsidRPr="003F3232">
        <w:rPr>
          <w:i/>
        </w:rPr>
        <w:t>M</w:t>
      </w:r>
      <w:r>
        <w:t xml:space="preserve"> has a rest parameter or </w:t>
      </w:r>
      <w:r w:rsidR="0091131C">
        <w:t xml:space="preserve">the number of non-optional parameters in </w:t>
      </w:r>
      <w:r w:rsidR="0091131C" w:rsidRPr="004137A7">
        <w:rPr>
          <w:i/>
        </w:rPr>
        <w:t>N</w:t>
      </w:r>
      <w:r w:rsidR="0091131C">
        <w:t xml:space="preserve"> is less than or equal to </w:t>
      </w:r>
      <w:r>
        <w:t>the total number of parameters in</w:t>
      </w:r>
      <w:r w:rsidR="0091131C">
        <w:t xml:space="preserve"> </w:t>
      </w:r>
      <w:r w:rsidR="0091131C" w:rsidRPr="004137A7">
        <w:rPr>
          <w:i/>
        </w:rPr>
        <w:t>M</w:t>
      </w:r>
      <w:r w:rsidR="0091131C">
        <w:t>,</w:t>
      </w:r>
    </w:p>
    <w:p w:rsidR="0044410D" w:rsidRPr="0044410D" w:rsidRDefault="00DD2115" w:rsidP="004117E3">
      <w:pPr>
        <w:pStyle w:val="ListParagraph"/>
        <w:numPr>
          <w:ilvl w:val="2"/>
          <w:numId w:val="1"/>
        </w:numPr>
      </w:pPr>
      <w:r>
        <w:t xml:space="preserve">for parameter positions that are present in both signatures, </w:t>
      </w:r>
      <w:r w:rsidR="0091131C">
        <w:t xml:space="preserve">each parameter type in </w:t>
      </w:r>
      <w:r w:rsidR="0091131C" w:rsidRPr="004117E3">
        <w:rPr>
          <w:i/>
        </w:rPr>
        <w:t>N</w:t>
      </w:r>
      <w:r w:rsidR="0091131C">
        <w:t xml:space="preserve"> is a subtype or supertype of the corresponding parameter type in </w:t>
      </w:r>
      <w:r w:rsidR="0091131C" w:rsidRPr="004117E3">
        <w:rPr>
          <w:i/>
        </w:rPr>
        <w:t>M</w:t>
      </w:r>
      <w:r w:rsidR="0091131C">
        <w:t>,</w:t>
      </w:r>
      <w:r w:rsidR="004117E3">
        <w:t xml:space="preserve"> and</w:t>
      </w:r>
    </w:p>
    <w:p w:rsidR="0044410D" w:rsidRPr="0044410D" w:rsidRDefault="0091131C" w:rsidP="0091131C">
      <w:pPr>
        <w:pStyle w:val="ListParagraph"/>
        <w:numPr>
          <w:ilvl w:val="2"/>
          <w:numId w:val="1"/>
        </w:numPr>
      </w:pPr>
      <w:r>
        <w:t xml:space="preserve">the result type of </w:t>
      </w:r>
      <w:r w:rsidRPr="0082204C">
        <w:rPr>
          <w:i/>
        </w:rPr>
        <w:t>M</w:t>
      </w:r>
      <w:r w:rsidR="004117E3">
        <w:t xml:space="preserve"> is Void, or the </w:t>
      </w:r>
      <w:r>
        <w:t xml:space="preserve">result type of </w:t>
      </w:r>
      <w:r w:rsidRPr="0082204C">
        <w:rPr>
          <w:i/>
        </w:rPr>
        <w:t>N</w:t>
      </w:r>
      <w:r>
        <w:t xml:space="preserve"> is a subtype of that of </w:t>
      </w:r>
      <w:r w:rsidRPr="0082204C">
        <w:rPr>
          <w:i/>
        </w:rPr>
        <w:t>M</w:t>
      </w:r>
      <w:r>
        <w:t>.</w:t>
      </w:r>
    </w:p>
    <w:p w:rsidR="0044410D" w:rsidRPr="0044410D" w:rsidRDefault="006F3452" w:rsidP="006F3452">
      <w:pPr>
        <w:pStyle w:val="ListParagraph"/>
        <w:numPr>
          <w:ilvl w:val="1"/>
          <w:numId w:val="1"/>
        </w:numPr>
      </w:pPr>
      <w:r w:rsidRPr="00155A0D">
        <w:rPr>
          <w:i/>
        </w:rPr>
        <w:lastRenderedPageBreak/>
        <w:t>M</w:t>
      </w:r>
      <w:r>
        <w:t xml:space="preserve"> is a string index signature of type </w:t>
      </w:r>
      <w:r w:rsidRPr="00155A0D">
        <w:rPr>
          <w:i/>
        </w:rPr>
        <w:t>U</w:t>
      </w:r>
      <w:r w:rsidR="00DC223D">
        <w:t xml:space="preserve">, and </w:t>
      </w:r>
      <w:r w:rsidR="00DC223D" w:rsidRPr="00DC223D">
        <w:rPr>
          <w:i/>
        </w:rPr>
        <w:t>U</w:t>
      </w:r>
      <w:r w:rsidR="00DC223D">
        <w:t xml:space="preserve"> is the Any type or </w:t>
      </w:r>
      <w:r w:rsidRPr="00155A0D">
        <w:rPr>
          <w:i/>
        </w:rPr>
        <w:t>S</w:t>
      </w:r>
      <w:r w:rsidRPr="00A46527">
        <w:t xml:space="preserve"> </w:t>
      </w:r>
      <w:r w:rsidR="00A46527">
        <w:t>has an apparent</w:t>
      </w:r>
      <w:r>
        <w:t xml:space="preserve"> string index signature of a type that is a subtype of </w:t>
      </w:r>
      <w:r w:rsidRPr="00155A0D">
        <w:rPr>
          <w:i/>
        </w:rPr>
        <w:t>U</w:t>
      </w:r>
      <w:r>
        <w:t>.</w:t>
      </w:r>
    </w:p>
    <w:p w:rsidR="0044410D" w:rsidRPr="0044410D" w:rsidRDefault="006F3452" w:rsidP="006F3452">
      <w:pPr>
        <w:pStyle w:val="ListParagraph"/>
        <w:numPr>
          <w:ilvl w:val="1"/>
          <w:numId w:val="1"/>
        </w:numPr>
      </w:pPr>
      <w:r w:rsidRPr="00155A0D">
        <w:rPr>
          <w:i/>
        </w:rPr>
        <w:t>M</w:t>
      </w:r>
      <w:r>
        <w:t xml:space="preserve"> is a numeric index signature of type </w:t>
      </w:r>
      <w:r w:rsidRPr="00155A0D">
        <w:rPr>
          <w:i/>
        </w:rPr>
        <w:t>U</w:t>
      </w:r>
      <w:r w:rsidR="00DC223D">
        <w:t>,</w:t>
      </w:r>
      <w:r w:rsidR="00155A0D">
        <w:t xml:space="preserve"> and</w:t>
      </w:r>
      <w:r w:rsidR="00DC223D">
        <w:t xml:space="preserve"> </w:t>
      </w:r>
      <w:r w:rsidR="00DC223D" w:rsidRPr="00DC223D">
        <w:rPr>
          <w:i/>
        </w:rPr>
        <w:t>U</w:t>
      </w:r>
      <w:r w:rsidR="00DC223D">
        <w:t xml:space="preserve"> is the Any type or</w:t>
      </w:r>
      <w:r w:rsidR="00155A0D">
        <w:t xml:space="preserve"> </w:t>
      </w:r>
      <w:r w:rsidR="00155A0D" w:rsidRPr="00A46527">
        <w:rPr>
          <w:i/>
        </w:rPr>
        <w:t>S</w:t>
      </w:r>
      <w:r w:rsidR="00A46527">
        <w:t xml:space="preserve"> has an apparent</w:t>
      </w:r>
      <w:r w:rsidR="00155A0D">
        <w:t xml:space="preserve"> string or numeric index signature of a type that is a subtype of </w:t>
      </w:r>
      <w:r w:rsidR="00155A0D" w:rsidRPr="00155A0D">
        <w:rPr>
          <w:i/>
        </w:rPr>
        <w:t>U</w:t>
      </w:r>
      <w:r w:rsidR="00155A0D">
        <w:t>.</w:t>
      </w:r>
    </w:p>
    <w:p w:rsidR="0044410D" w:rsidRPr="0044410D" w:rsidRDefault="00E84E39" w:rsidP="00C97557">
      <w:r>
        <w:t>W</w:t>
      </w:r>
      <w:r w:rsidR="005C009F">
        <w:t>hen comparing call or</w:t>
      </w:r>
      <w:r w:rsidR="00C97557">
        <w:t xml:space="preserve"> construct </w:t>
      </w:r>
      <w:r w:rsidR="004C404D">
        <w:t xml:space="preserve">signatures, parameter names </w:t>
      </w:r>
      <w:r w:rsidR="00C97557">
        <w:t xml:space="preserve">are ignored and rest parameters correspond to an unbounded expansion of </w:t>
      </w:r>
      <w:r w:rsidR="004C404D">
        <w:t>optional</w:t>
      </w:r>
      <w:r w:rsidR="00C97557">
        <w:t xml:space="preserve"> parameters of the rest parameter element type.</w:t>
      </w:r>
    </w:p>
    <w:p w:rsidR="0044410D" w:rsidRPr="0044410D" w:rsidRDefault="00E84E39" w:rsidP="00C97557">
      <w:r>
        <w:t xml:space="preserve">Note that specialized call and construct signatures (section </w:t>
      </w:r>
      <w:r>
        <w:fldChar w:fldCharType="begin"/>
      </w:r>
      <w:r>
        <w:instrText xml:space="preserve"> REF _Ref352141783 \r \h </w:instrText>
      </w:r>
      <w:r>
        <w:fldChar w:fldCharType="separate"/>
      </w:r>
      <w:r w:rsidR="00A3147C">
        <w:t>3.9.2.4</w:t>
      </w:r>
      <w:r>
        <w:fldChar w:fldCharType="end"/>
      </w:r>
      <w:r>
        <w:t xml:space="preserve">) are </w:t>
      </w:r>
      <w:r w:rsidR="00910BF6">
        <w:t>not significant</w:t>
      </w:r>
      <w:r>
        <w:t xml:space="preserve"> when determining subtype and supertype relationships.</w:t>
      </w:r>
    </w:p>
    <w:p w:rsidR="0044410D" w:rsidRPr="0044410D" w:rsidRDefault="00067D68" w:rsidP="00C97557">
      <w:r>
        <w:t xml:space="preserve">Also note that type parameters are not considered object types. Thus, the only subtypes of a type parameter </w:t>
      </w:r>
      <w:r w:rsidRPr="00067D68">
        <w:rPr>
          <w:i/>
        </w:rPr>
        <w:t>T</w:t>
      </w:r>
      <w:r>
        <w:t xml:space="preserve"> are </w:t>
      </w:r>
      <w:r w:rsidRPr="00067D68">
        <w:rPr>
          <w:i/>
        </w:rPr>
        <w:t>T</w:t>
      </w:r>
      <w:r>
        <w:t xml:space="preserve"> itself and other type parameters that are directly or indirectly constrained to </w:t>
      </w:r>
      <w:r w:rsidRPr="00067D68">
        <w:rPr>
          <w:i/>
        </w:rPr>
        <w:t>T</w:t>
      </w:r>
      <w:r>
        <w:t>.</w:t>
      </w:r>
    </w:p>
    <w:p w:rsidR="0044410D" w:rsidRPr="0044410D" w:rsidRDefault="0006182E" w:rsidP="00251D22">
      <w:pPr>
        <w:pStyle w:val="Heading3"/>
      </w:pPr>
      <w:bookmarkStart w:id="127" w:name="_Ref330633611"/>
      <w:bookmarkStart w:id="128" w:name="_Toc439666179"/>
      <w:r>
        <w:t>Assignment Compatibility</w:t>
      </w:r>
      <w:bookmarkEnd w:id="127"/>
      <w:bookmarkEnd w:id="128"/>
    </w:p>
    <w:p w:rsidR="0044410D" w:rsidRDefault="008D38AB" w:rsidP="00DB0C4A">
      <w:r>
        <w:t>Types are required to b</w:t>
      </w:r>
      <w:r w:rsidRPr="00C97557">
        <w:t>e</w:t>
      </w:r>
      <w:r w:rsidR="003879D3" w:rsidRPr="00C97557">
        <w:t xml:space="preserve"> assignment compatible</w:t>
      </w:r>
      <w:r w:rsidRPr="00C97557">
        <w:t xml:space="preserve"> in</w:t>
      </w:r>
      <w:bookmarkStart w:id="129" w:name="_Ref313351047"/>
      <w:r w:rsidR="00C97557">
        <w:t xml:space="preserve"> certain circumstances, such as expression and variable types in assignment statements and argument and parameter types in function calls.</w:t>
      </w:r>
    </w:p>
    <w:p w:rsidR="0044410D" w:rsidRPr="0044410D" w:rsidRDefault="00134B7F" w:rsidP="00DB0C4A">
      <w:r w:rsidRPr="00134B7F">
        <w:rPr>
          <w:i/>
        </w:rPr>
        <w:t>S</w:t>
      </w:r>
      <w:r>
        <w:t xml:space="preserve"> is </w:t>
      </w:r>
      <w:r w:rsidRPr="00F84AD8">
        <w:rPr>
          <w:b/>
          <w:i/>
        </w:rPr>
        <w:t>assignable to</w:t>
      </w:r>
      <w:r>
        <w:t xml:space="preserve"> a type </w:t>
      </w:r>
      <w:r w:rsidRPr="00134B7F">
        <w:rPr>
          <w:i/>
        </w:rPr>
        <w:t>T</w:t>
      </w:r>
      <w:r w:rsidR="00971B59">
        <w:t xml:space="preserve">, and </w:t>
      </w:r>
      <w:r w:rsidR="005D50A4" w:rsidRPr="005D50A4">
        <w:rPr>
          <w:i/>
        </w:rPr>
        <w:t>T</w:t>
      </w:r>
      <w:r w:rsidR="005D50A4">
        <w:t xml:space="preserve"> is </w:t>
      </w:r>
      <w:r w:rsidR="005D50A4" w:rsidRPr="005D50A4">
        <w:rPr>
          <w:b/>
          <w:i/>
        </w:rPr>
        <w:t>assignable from</w:t>
      </w:r>
      <w:r w:rsidR="005D50A4">
        <w:t xml:space="preserve"> </w:t>
      </w:r>
      <w:r w:rsidR="005D50A4" w:rsidRPr="005D50A4">
        <w:rPr>
          <w:i/>
        </w:rPr>
        <w:t>S</w:t>
      </w:r>
      <w:r w:rsidR="00971B59">
        <w:t>,</w:t>
      </w:r>
      <w:r w:rsidR="005D50A4">
        <w:t xml:space="preserve"> </w:t>
      </w:r>
      <w:r>
        <w:t xml:space="preserve">if </w:t>
      </w:r>
      <w:r w:rsidR="00CB24DA" w:rsidRPr="00CB24DA">
        <w:rPr>
          <w:i/>
        </w:rPr>
        <w:t>S</w:t>
      </w:r>
      <w:r w:rsidR="00CB24DA">
        <w:t xml:space="preserve"> has no excess properties with respect to </w:t>
      </w:r>
      <w:r w:rsidR="00CB24DA" w:rsidRPr="00CB24DA">
        <w:rPr>
          <w:i/>
        </w:rPr>
        <w:t>T</w:t>
      </w:r>
      <w:r w:rsidR="00CB24DA">
        <w:t xml:space="preserve"> (</w:t>
      </w:r>
      <w:r w:rsidR="00CB24DA">
        <w:fldChar w:fldCharType="begin"/>
      </w:r>
      <w:r w:rsidR="00CB24DA">
        <w:instrText xml:space="preserve"> REF _Ref426195366 \r \h </w:instrText>
      </w:r>
      <w:r w:rsidR="00CB24DA">
        <w:fldChar w:fldCharType="separate"/>
      </w:r>
      <w:r w:rsidR="00A3147C">
        <w:t>3.11.5</w:t>
      </w:r>
      <w:r w:rsidR="00CB24DA">
        <w:fldChar w:fldCharType="end"/>
      </w:r>
      <w:r w:rsidR="00CB24DA">
        <w:t xml:space="preserve">) and </w:t>
      </w:r>
      <w:r>
        <w:t>one of the following is true:</w:t>
      </w:r>
    </w:p>
    <w:p w:rsidR="0044410D" w:rsidRPr="0044410D" w:rsidRDefault="00C9010C" w:rsidP="00E1652D">
      <w:pPr>
        <w:pStyle w:val="ListParagraph"/>
        <w:numPr>
          <w:ilvl w:val="0"/>
          <w:numId w:val="1"/>
        </w:numPr>
      </w:pPr>
      <w:r w:rsidRPr="001C18E9">
        <w:rPr>
          <w:i/>
        </w:rPr>
        <w:t>S</w:t>
      </w:r>
      <w:r>
        <w:t xml:space="preserve"> and </w:t>
      </w:r>
      <w:r w:rsidRPr="001C18E9">
        <w:rPr>
          <w:i/>
        </w:rPr>
        <w:t>T</w:t>
      </w:r>
      <w:r>
        <w:t xml:space="preserve"> are </w:t>
      </w:r>
      <w:r w:rsidR="001C18E9">
        <w:t>identical types</w:t>
      </w:r>
      <w:r>
        <w:t>.</w:t>
      </w:r>
    </w:p>
    <w:p w:rsidR="0044410D" w:rsidRPr="0044410D" w:rsidRDefault="0062212F" w:rsidP="007E36A2">
      <w:pPr>
        <w:pStyle w:val="ListParagraph"/>
        <w:numPr>
          <w:ilvl w:val="0"/>
          <w:numId w:val="1"/>
        </w:numPr>
      </w:pPr>
      <w:r w:rsidRPr="0062212F">
        <w:rPr>
          <w:i/>
        </w:rPr>
        <w:t>S</w:t>
      </w:r>
      <w:r>
        <w:t xml:space="preserve"> or </w:t>
      </w:r>
      <w:r w:rsidR="007E36A2" w:rsidRPr="007E36A2">
        <w:rPr>
          <w:i/>
        </w:rPr>
        <w:t>T</w:t>
      </w:r>
      <w:r w:rsidR="007E36A2">
        <w:t xml:space="preserve"> is the Any type.</w:t>
      </w:r>
    </w:p>
    <w:p w:rsidR="0044410D" w:rsidRPr="0044410D" w:rsidRDefault="007E36A2" w:rsidP="007E36A2">
      <w:pPr>
        <w:pStyle w:val="ListParagraph"/>
        <w:numPr>
          <w:ilvl w:val="0"/>
          <w:numId w:val="1"/>
        </w:numPr>
      </w:pPr>
      <w:r w:rsidRPr="001C18E9">
        <w:rPr>
          <w:i/>
        </w:rPr>
        <w:t>S</w:t>
      </w:r>
      <w:r>
        <w:t xml:space="preserve"> is the Undefined type.</w:t>
      </w:r>
    </w:p>
    <w:p w:rsidR="0044410D" w:rsidRPr="0044410D" w:rsidRDefault="007E36A2" w:rsidP="007E36A2">
      <w:pPr>
        <w:pStyle w:val="ListParagraph"/>
        <w:numPr>
          <w:ilvl w:val="0"/>
          <w:numId w:val="1"/>
        </w:numPr>
      </w:pPr>
      <w:r w:rsidRPr="001C18E9">
        <w:rPr>
          <w:i/>
        </w:rPr>
        <w:t>S</w:t>
      </w:r>
      <w:r>
        <w:t xml:space="preserve"> is the Null type and </w:t>
      </w:r>
      <w:r w:rsidRPr="007E36A2">
        <w:rPr>
          <w:i/>
        </w:rPr>
        <w:t>T</w:t>
      </w:r>
      <w:r w:rsidR="00E25CD3">
        <w:t xml:space="preserve"> is not the Undefined </w:t>
      </w:r>
      <w:r>
        <w:t>type.</w:t>
      </w:r>
    </w:p>
    <w:p w:rsidR="0044410D" w:rsidRPr="0044410D" w:rsidRDefault="00AD43FC" w:rsidP="00AD43FC">
      <w:pPr>
        <w:pStyle w:val="ListParagraph"/>
        <w:numPr>
          <w:ilvl w:val="0"/>
          <w:numId w:val="1"/>
        </w:numPr>
      </w:pPr>
      <w:r w:rsidRPr="00AD43FC">
        <w:rPr>
          <w:i/>
        </w:rPr>
        <w:t>S</w:t>
      </w:r>
      <w:r>
        <w:t xml:space="preserve"> or </w:t>
      </w:r>
      <w:r w:rsidRPr="00AD43FC">
        <w:rPr>
          <w:i/>
        </w:rPr>
        <w:t>T</w:t>
      </w:r>
      <w:r>
        <w:t xml:space="preserve"> is an enum type </w:t>
      </w:r>
      <w:r w:rsidRPr="005C6833">
        <w:t>and the other is th</w:t>
      </w:r>
      <w:r>
        <w:t>e primitive type Number.</w:t>
      </w:r>
    </w:p>
    <w:p w:rsidR="0044410D" w:rsidRPr="0044410D" w:rsidRDefault="00410D07" w:rsidP="00410D07">
      <w:pPr>
        <w:pStyle w:val="ListParagraph"/>
        <w:numPr>
          <w:ilvl w:val="0"/>
          <w:numId w:val="1"/>
        </w:numPr>
      </w:pPr>
      <w:r>
        <w:rPr>
          <w:i/>
        </w:rPr>
        <w:t>S</w:t>
      </w:r>
      <w:r>
        <w:t xml:space="preserve"> is a string literal type and </w:t>
      </w:r>
      <w:r w:rsidRPr="00E84E39">
        <w:rPr>
          <w:i/>
        </w:rPr>
        <w:t>T</w:t>
      </w:r>
      <w:r>
        <w:t xml:space="preserve"> is the primitive type String.</w:t>
      </w:r>
    </w:p>
    <w:p w:rsidR="004C5A5A" w:rsidRDefault="004C5A5A" w:rsidP="004C5A5A">
      <w:pPr>
        <w:pStyle w:val="ListParagraph"/>
        <w:numPr>
          <w:ilvl w:val="0"/>
          <w:numId w:val="1"/>
        </w:numPr>
      </w:pPr>
      <w:r w:rsidRPr="00F449DA">
        <w:rPr>
          <w:i/>
        </w:rPr>
        <w:t>S</w:t>
      </w:r>
      <w:r>
        <w:t xml:space="preserve"> is a union type and each constituent type of </w:t>
      </w:r>
      <w:r w:rsidRPr="00F449DA">
        <w:rPr>
          <w:i/>
        </w:rPr>
        <w:t>S</w:t>
      </w:r>
      <w:r>
        <w:t xml:space="preserve"> is assignable to </w:t>
      </w:r>
      <w:r w:rsidRPr="00F449DA">
        <w:rPr>
          <w:i/>
        </w:rPr>
        <w:t>T</w:t>
      </w:r>
      <w:r>
        <w:t>.</w:t>
      </w:r>
    </w:p>
    <w:p w:rsidR="00AE7885" w:rsidRDefault="00AE7885" w:rsidP="00AE7885">
      <w:pPr>
        <w:pStyle w:val="ListParagraph"/>
        <w:numPr>
          <w:ilvl w:val="0"/>
          <w:numId w:val="1"/>
        </w:numPr>
      </w:pPr>
      <w:r w:rsidRPr="00AE7885">
        <w:rPr>
          <w:i/>
        </w:rPr>
        <w:t>S</w:t>
      </w:r>
      <w:r>
        <w:t xml:space="preserve"> is an intersection type and at least one constituent type of </w:t>
      </w:r>
      <w:r w:rsidRPr="00AE7885">
        <w:rPr>
          <w:i/>
        </w:rPr>
        <w:t>S</w:t>
      </w:r>
      <w:r>
        <w:t xml:space="preserve"> is assignable to </w:t>
      </w:r>
      <w:r w:rsidRPr="00AE7885">
        <w:rPr>
          <w:i/>
        </w:rPr>
        <w:t>T</w:t>
      </w:r>
      <w:r>
        <w:t>.</w:t>
      </w:r>
    </w:p>
    <w:p w:rsidR="004C5A5A" w:rsidRPr="0044410D" w:rsidRDefault="004C5A5A" w:rsidP="004C5A5A">
      <w:pPr>
        <w:pStyle w:val="ListParagraph"/>
        <w:numPr>
          <w:ilvl w:val="0"/>
          <w:numId w:val="1"/>
        </w:numPr>
      </w:pPr>
      <w:r w:rsidRPr="00F449DA">
        <w:rPr>
          <w:i/>
        </w:rPr>
        <w:t>T</w:t>
      </w:r>
      <w:r>
        <w:t xml:space="preserve"> is a union type and </w:t>
      </w:r>
      <w:r w:rsidRPr="00F449DA">
        <w:rPr>
          <w:i/>
        </w:rPr>
        <w:t>S</w:t>
      </w:r>
      <w:r>
        <w:t xml:space="preserve"> is assignable to at least one constituent type of </w:t>
      </w:r>
      <w:r w:rsidRPr="00F449DA">
        <w:rPr>
          <w:i/>
        </w:rPr>
        <w:t>T</w:t>
      </w:r>
      <w:r>
        <w:t>.</w:t>
      </w:r>
    </w:p>
    <w:p w:rsidR="00AE7885" w:rsidRPr="0044410D" w:rsidRDefault="00AE7885" w:rsidP="00AE7885">
      <w:pPr>
        <w:pStyle w:val="ListParagraph"/>
        <w:numPr>
          <w:ilvl w:val="0"/>
          <w:numId w:val="1"/>
        </w:numPr>
      </w:pPr>
      <w:r w:rsidRPr="00AE7885">
        <w:rPr>
          <w:i/>
        </w:rPr>
        <w:t>T</w:t>
      </w:r>
      <w:r>
        <w:t xml:space="preserve"> is an intersection type and </w:t>
      </w:r>
      <w:r w:rsidRPr="00AE7885">
        <w:rPr>
          <w:i/>
        </w:rPr>
        <w:t>S</w:t>
      </w:r>
      <w:r>
        <w:t xml:space="preserve"> is assignable to each constituent type of </w:t>
      </w:r>
      <w:r w:rsidRPr="00AE7885">
        <w:rPr>
          <w:i/>
        </w:rPr>
        <w:t>T</w:t>
      </w:r>
      <w:r>
        <w:t>.</w:t>
      </w:r>
    </w:p>
    <w:p w:rsidR="00950243" w:rsidRPr="0044410D" w:rsidRDefault="00950243" w:rsidP="00950243">
      <w:pPr>
        <w:pStyle w:val="ListParagraph"/>
        <w:numPr>
          <w:ilvl w:val="0"/>
          <w:numId w:val="1"/>
        </w:numPr>
      </w:pPr>
      <w:r w:rsidRPr="00250ADB">
        <w:rPr>
          <w:i/>
        </w:rPr>
        <w:t>S</w:t>
      </w:r>
      <w:r>
        <w:t xml:space="preserve"> is a type parameter and the constraint of </w:t>
      </w:r>
      <w:r w:rsidRPr="00250ADB">
        <w:rPr>
          <w:i/>
        </w:rPr>
        <w:t>S</w:t>
      </w:r>
      <w:r>
        <w:t xml:space="preserve"> is assignable to </w:t>
      </w:r>
      <w:r w:rsidRPr="00250ADB">
        <w:rPr>
          <w:i/>
        </w:rPr>
        <w:t>T</w:t>
      </w:r>
      <w:r>
        <w:t>.</w:t>
      </w:r>
    </w:p>
    <w:p w:rsidR="007072F8" w:rsidRPr="0044410D" w:rsidRDefault="007072F8" w:rsidP="007072F8">
      <w:pPr>
        <w:pStyle w:val="ListParagraph"/>
        <w:numPr>
          <w:ilvl w:val="0"/>
          <w:numId w:val="1"/>
        </w:numPr>
      </w:pPr>
      <w:r w:rsidRPr="00A46527">
        <w:rPr>
          <w:i/>
        </w:rPr>
        <w:t>S</w:t>
      </w:r>
      <w:r>
        <w:t xml:space="preserve"> is an object type, </w:t>
      </w:r>
      <w:r w:rsidR="002E3E4D">
        <w:t xml:space="preserve">an intersection type, </w:t>
      </w:r>
      <w:r>
        <w:t>a</w:t>
      </w:r>
      <w:r w:rsidR="00950243">
        <w:t>n enum type</w:t>
      </w:r>
      <w:r>
        <w:t xml:space="preserve">, or the Number, Boolean, or String primitive type, </w:t>
      </w:r>
      <w:r w:rsidRPr="00A46527">
        <w:rPr>
          <w:i/>
        </w:rPr>
        <w:t>T</w:t>
      </w:r>
      <w:r>
        <w:t xml:space="preserve"> is an object type, and for each member </w:t>
      </w:r>
      <w:r w:rsidRPr="00A53CA1">
        <w:rPr>
          <w:i/>
        </w:rPr>
        <w:t>M</w:t>
      </w:r>
      <w:r>
        <w:t xml:space="preserve"> in </w:t>
      </w:r>
      <w:r w:rsidRPr="00A53CA1">
        <w:rPr>
          <w:i/>
        </w:rPr>
        <w:t>T</w:t>
      </w:r>
      <w:r>
        <w:t>, one of the following is true:</w:t>
      </w:r>
    </w:p>
    <w:p w:rsidR="0044410D" w:rsidRPr="0044410D" w:rsidRDefault="00197FE0" w:rsidP="00197FE0">
      <w:pPr>
        <w:pStyle w:val="ListParagraph"/>
        <w:numPr>
          <w:ilvl w:val="1"/>
          <w:numId w:val="1"/>
        </w:numPr>
      </w:pPr>
      <w:r w:rsidRPr="00134B7F">
        <w:rPr>
          <w:i/>
        </w:rPr>
        <w:t>M</w:t>
      </w:r>
      <w:r>
        <w:t xml:space="preserve"> is a property and </w:t>
      </w:r>
      <w:r w:rsidRPr="00134B7F">
        <w:rPr>
          <w:i/>
        </w:rPr>
        <w:t>S</w:t>
      </w:r>
      <w:r w:rsidR="007072F8">
        <w:t xml:space="preserve"> has an apparent</w:t>
      </w:r>
      <w:r>
        <w:t xml:space="preserve"> property </w:t>
      </w:r>
      <w:r w:rsidRPr="00197FE0">
        <w:rPr>
          <w:i/>
        </w:rPr>
        <w:t>N</w:t>
      </w:r>
      <w:r>
        <w:t xml:space="preserve"> where</w:t>
      </w:r>
    </w:p>
    <w:p w:rsidR="0044410D" w:rsidRPr="0044410D" w:rsidRDefault="00197FE0" w:rsidP="00197FE0">
      <w:pPr>
        <w:pStyle w:val="ListParagraph"/>
        <w:numPr>
          <w:ilvl w:val="2"/>
          <w:numId w:val="1"/>
        </w:numPr>
      </w:pPr>
      <w:r w:rsidRPr="00197FE0">
        <w:rPr>
          <w:i/>
        </w:rPr>
        <w:t>M</w:t>
      </w:r>
      <w:r>
        <w:t xml:space="preserve"> and </w:t>
      </w:r>
      <w:r w:rsidRPr="00197FE0">
        <w:rPr>
          <w:i/>
        </w:rPr>
        <w:t>N</w:t>
      </w:r>
      <w:r>
        <w:t xml:space="preserve"> have the same name,</w:t>
      </w:r>
    </w:p>
    <w:p w:rsidR="0044410D" w:rsidRPr="0044410D" w:rsidRDefault="00197FE0" w:rsidP="00197FE0">
      <w:pPr>
        <w:pStyle w:val="ListParagraph"/>
        <w:numPr>
          <w:ilvl w:val="2"/>
          <w:numId w:val="1"/>
        </w:numPr>
      </w:pPr>
      <w:r>
        <w:t xml:space="preserve">the type of </w:t>
      </w:r>
      <w:r w:rsidRPr="00197FE0">
        <w:rPr>
          <w:i/>
        </w:rPr>
        <w:t>N</w:t>
      </w:r>
      <w:r>
        <w:t xml:space="preserve"> is assignable to that of </w:t>
      </w:r>
      <w:r w:rsidRPr="008A3222">
        <w:rPr>
          <w:i/>
        </w:rPr>
        <w:t>M</w:t>
      </w:r>
      <w:r>
        <w:t>,</w:t>
      </w:r>
    </w:p>
    <w:p w:rsidR="0044410D" w:rsidRPr="0044410D" w:rsidRDefault="00197FE0" w:rsidP="00197FE0">
      <w:pPr>
        <w:pStyle w:val="ListParagraph"/>
        <w:numPr>
          <w:ilvl w:val="2"/>
          <w:numId w:val="1"/>
        </w:numPr>
      </w:pPr>
      <w:r>
        <w:t xml:space="preserve">if </w:t>
      </w:r>
      <w:r w:rsidRPr="00197FE0">
        <w:rPr>
          <w:i/>
        </w:rPr>
        <w:t>M</w:t>
      </w:r>
      <w:r>
        <w:t xml:space="preserve"> is a required property, </w:t>
      </w:r>
      <w:r w:rsidRPr="00197FE0">
        <w:rPr>
          <w:i/>
        </w:rPr>
        <w:t>N</w:t>
      </w:r>
      <w:r w:rsidR="0002135A">
        <w:t xml:space="preserve"> is also a required property, and</w:t>
      </w:r>
    </w:p>
    <w:p w:rsidR="0044410D" w:rsidRPr="0044410D" w:rsidRDefault="0002135A" w:rsidP="00197FE0">
      <w:pPr>
        <w:pStyle w:val="ListParagraph"/>
        <w:numPr>
          <w:ilvl w:val="2"/>
          <w:numId w:val="1"/>
        </w:numPr>
      </w:pPr>
      <w:r w:rsidRPr="00197FE0">
        <w:rPr>
          <w:i/>
        </w:rPr>
        <w:t>M</w:t>
      </w:r>
      <w:r>
        <w:t xml:space="preserve"> and </w:t>
      </w:r>
      <w:r w:rsidRPr="00197FE0">
        <w:rPr>
          <w:i/>
        </w:rPr>
        <w:t>N</w:t>
      </w:r>
      <w:r>
        <w:t xml:space="preserve"> are both public, </w:t>
      </w:r>
      <w:r w:rsidRPr="00197FE0">
        <w:rPr>
          <w:i/>
        </w:rPr>
        <w:t>M</w:t>
      </w:r>
      <w:r>
        <w:t xml:space="preserve"> and </w:t>
      </w:r>
      <w:r w:rsidRPr="00197FE0">
        <w:rPr>
          <w:i/>
        </w:rPr>
        <w:t>N</w:t>
      </w:r>
      <w:r>
        <w:t xml:space="preserve"> are both private</w:t>
      </w:r>
      <w:r w:rsidRPr="00E7258E">
        <w:t xml:space="preserve"> </w:t>
      </w:r>
      <w:r>
        <w:t xml:space="preserve">and originate in the same declaration, </w:t>
      </w:r>
      <w:r w:rsidRPr="00197FE0">
        <w:rPr>
          <w:i/>
        </w:rPr>
        <w:t>M</w:t>
      </w:r>
      <w:r>
        <w:t xml:space="preserve"> and </w:t>
      </w:r>
      <w:r w:rsidRPr="00197FE0">
        <w:rPr>
          <w:i/>
        </w:rPr>
        <w:t>N</w:t>
      </w:r>
      <w:r>
        <w:t xml:space="preserve"> are both protected</w:t>
      </w:r>
      <w:r w:rsidRPr="00E7258E">
        <w:t xml:space="preserve"> </w:t>
      </w:r>
      <w:r>
        <w:t xml:space="preserve">and originate in the same declaration, or </w:t>
      </w:r>
      <w:r w:rsidRPr="004D28D6">
        <w:rPr>
          <w:i/>
        </w:rPr>
        <w:t>M</w:t>
      </w:r>
      <w:r>
        <w:t xml:space="preserve"> is protected and </w:t>
      </w:r>
      <w:r w:rsidRPr="0002135A">
        <w:rPr>
          <w:i/>
        </w:rPr>
        <w:t>N</w:t>
      </w:r>
      <w:r>
        <w:t xml:space="preserve"> is declared in a class derived from the class in which </w:t>
      </w:r>
      <w:r w:rsidRPr="0002135A">
        <w:rPr>
          <w:i/>
        </w:rPr>
        <w:t>M</w:t>
      </w:r>
      <w:r>
        <w:t xml:space="preserve"> is declared.</w:t>
      </w:r>
    </w:p>
    <w:p w:rsidR="0044410D" w:rsidRPr="0044410D" w:rsidRDefault="00927061" w:rsidP="00167420">
      <w:pPr>
        <w:pStyle w:val="ListParagraph"/>
        <w:numPr>
          <w:ilvl w:val="1"/>
          <w:numId w:val="1"/>
        </w:numPr>
      </w:pPr>
      <w:r w:rsidRPr="00E37BF7">
        <w:rPr>
          <w:i/>
        </w:rPr>
        <w:t>M</w:t>
      </w:r>
      <w:r>
        <w:t xml:space="preserve"> is an optional property and </w:t>
      </w:r>
      <w:r w:rsidRPr="00E37BF7">
        <w:rPr>
          <w:i/>
        </w:rPr>
        <w:t>S</w:t>
      </w:r>
      <w:r w:rsidR="007072F8">
        <w:t xml:space="preserve"> has </w:t>
      </w:r>
      <w:r w:rsidR="001C18E9">
        <w:t xml:space="preserve">no </w:t>
      </w:r>
      <w:r w:rsidR="007072F8">
        <w:t xml:space="preserve">apparent </w:t>
      </w:r>
      <w:r w:rsidR="001C18E9">
        <w:t>property</w:t>
      </w:r>
      <w:r w:rsidR="00085315">
        <w:t xml:space="preserve"> </w:t>
      </w:r>
      <w:r w:rsidR="001C18E9">
        <w:t>of</w:t>
      </w:r>
      <w:r w:rsidR="00085315">
        <w:t xml:space="preserve"> the same name as </w:t>
      </w:r>
      <w:r w:rsidR="00085315" w:rsidRPr="00E37BF7">
        <w:rPr>
          <w:i/>
        </w:rPr>
        <w:t>M</w:t>
      </w:r>
      <w:r w:rsidR="00085315">
        <w:t>.</w:t>
      </w:r>
    </w:p>
    <w:p w:rsidR="0044410D" w:rsidRPr="0044410D" w:rsidRDefault="002B33C1" w:rsidP="002B33C1">
      <w:pPr>
        <w:pStyle w:val="ListParagraph"/>
        <w:numPr>
          <w:ilvl w:val="1"/>
          <w:numId w:val="1"/>
        </w:numPr>
      </w:pPr>
      <w:bookmarkStart w:id="130" w:name="_Ref315956176"/>
      <w:r w:rsidRPr="0091131C">
        <w:rPr>
          <w:i/>
        </w:rPr>
        <w:lastRenderedPageBreak/>
        <w:t>M</w:t>
      </w:r>
      <w:r>
        <w:t xml:space="preserve"> is a non-specialized call or construct signature and </w:t>
      </w:r>
      <w:r w:rsidRPr="0091131C">
        <w:rPr>
          <w:i/>
        </w:rPr>
        <w:t>S</w:t>
      </w:r>
      <w:r w:rsidR="007072F8" w:rsidRPr="007072F8">
        <w:t xml:space="preserve"> </w:t>
      </w:r>
      <w:r w:rsidR="007072F8">
        <w:t>has</w:t>
      </w:r>
      <w:r>
        <w:t xml:space="preserve"> a</w:t>
      </w:r>
      <w:r w:rsidR="007072F8">
        <w:t>n apparent</w:t>
      </w:r>
      <w:r>
        <w:t xml:space="preserve"> call or construct signature </w:t>
      </w:r>
      <w:r w:rsidRPr="0091131C">
        <w:rPr>
          <w:i/>
        </w:rPr>
        <w:t>N</w:t>
      </w:r>
      <w:r>
        <w:t xml:space="preserve"> where, when </w:t>
      </w:r>
      <w:r w:rsidRPr="00DD2115">
        <w:rPr>
          <w:i/>
        </w:rPr>
        <w:t>M</w:t>
      </w:r>
      <w:r>
        <w:t xml:space="preserve"> and </w:t>
      </w:r>
      <w:r w:rsidRPr="00DD2115">
        <w:rPr>
          <w:i/>
        </w:rPr>
        <w:t>N</w:t>
      </w:r>
      <w:r>
        <w:t xml:space="preserve"> are instantiated using type Any as the type argument for all type parameters declared by </w:t>
      </w:r>
      <w:r w:rsidRPr="00DD2115">
        <w:rPr>
          <w:i/>
        </w:rPr>
        <w:t>M</w:t>
      </w:r>
      <w:r>
        <w:t xml:space="preserve"> and </w:t>
      </w:r>
      <w:r w:rsidRPr="00DD2115">
        <w:rPr>
          <w:i/>
        </w:rPr>
        <w:t>N</w:t>
      </w:r>
      <w:r>
        <w:t xml:space="preserve"> (if any),</w:t>
      </w:r>
    </w:p>
    <w:p w:rsidR="0044410D" w:rsidRPr="0044410D" w:rsidRDefault="002B33C1" w:rsidP="002B33C1">
      <w:pPr>
        <w:pStyle w:val="ListParagraph"/>
        <w:numPr>
          <w:ilvl w:val="2"/>
          <w:numId w:val="1"/>
        </w:numPr>
      </w:pPr>
      <w:r>
        <w:t>the signatures are of the same kind (call or construct),</w:t>
      </w:r>
    </w:p>
    <w:p w:rsidR="0044410D" w:rsidRPr="0044410D" w:rsidRDefault="002B33C1" w:rsidP="002B33C1">
      <w:pPr>
        <w:pStyle w:val="ListParagraph"/>
        <w:numPr>
          <w:ilvl w:val="2"/>
          <w:numId w:val="1"/>
        </w:numPr>
      </w:pPr>
      <w:r w:rsidRPr="003F3232">
        <w:rPr>
          <w:i/>
        </w:rPr>
        <w:t>M</w:t>
      </w:r>
      <w:r>
        <w:t xml:space="preserve"> has a rest parameter or the number of non-optional parameters in </w:t>
      </w:r>
      <w:r w:rsidRPr="004137A7">
        <w:rPr>
          <w:i/>
        </w:rPr>
        <w:t>N</w:t>
      </w:r>
      <w:r>
        <w:t xml:space="preserve"> is less than or equal to the total number of parameters in </w:t>
      </w:r>
      <w:r w:rsidRPr="004137A7">
        <w:rPr>
          <w:i/>
        </w:rPr>
        <w:t>M</w:t>
      </w:r>
      <w:r>
        <w:t>,</w:t>
      </w:r>
    </w:p>
    <w:p w:rsidR="0044410D" w:rsidRPr="0044410D" w:rsidRDefault="002B33C1" w:rsidP="002B33C1">
      <w:pPr>
        <w:pStyle w:val="ListParagraph"/>
        <w:numPr>
          <w:ilvl w:val="2"/>
          <w:numId w:val="1"/>
        </w:numPr>
      </w:pPr>
      <w:r>
        <w:t xml:space="preserve">for parameter positions that are present in both signatures, each parameter type in </w:t>
      </w:r>
      <w:r w:rsidRPr="004117E3">
        <w:rPr>
          <w:i/>
        </w:rPr>
        <w:t>N</w:t>
      </w:r>
      <w:r>
        <w:t xml:space="preserve"> is assignable to or from the corresponding parameter type in </w:t>
      </w:r>
      <w:r w:rsidRPr="004117E3">
        <w:rPr>
          <w:i/>
        </w:rPr>
        <w:t>M</w:t>
      </w:r>
      <w:r>
        <w:t>, and</w:t>
      </w:r>
    </w:p>
    <w:p w:rsidR="0044410D" w:rsidRPr="0044410D" w:rsidRDefault="002B33C1" w:rsidP="002B33C1">
      <w:pPr>
        <w:pStyle w:val="ListParagraph"/>
        <w:numPr>
          <w:ilvl w:val="2"/>
          <w:numId w:val="1"/>
        </w:numPr>
      </w:pPr>
      <w:r>
        <w:t xml:space="preserve">the result type of </w:t>
      </w:r>
      <w:r w:rsidRPr="0082204C">
        <w:rPr>
          <w:i/>
        </w:rPr>
        <w:t>M</w:t>
      </w:r>
      <w:r>
        <w:t xml:space="preserve"> is Void, or the result type of </w:t>
      </w:r>
      <w:r w:rsidRPr="0082204C">
        <w:rPr>
          <w:i/>
        </w:rPr>
        <w:t>N</w:t>
      </w:r>
      <w:r>
        <w:t xml:space="preserve"> is assignable to that of </w:t>
      </w:r>
      <w:r w:rsidRPr="0082204C">
        <w:rPr>
          <w:i/>
        </w:rPr>
        <w:t>M</w:t>
      </w:r>
      <w:r>
        <w:t>.</w:t>
      </w:r>
    </w:p>
    <w:p w:rsidR="0044410D" w:rsidRPr="0044410D" w:rsidRDefault="00155A0D" w:rsidP="00155A0D">
      <w:pPr>
        <w:pStyle w:val="ListParagraph"/>
        <w:numPr>
          <w:ilvl w:val="1"/>
          <w:numId w:val="1"/>
        </w:numPr>
      </w:pPr>
      <w:r w:rsidRPr="00155A0D">
        <w:rPr>
          <w:i/>
        </w:rPr>
        <w:t>M</w:t>
      </w:r>
      <w:r>
        <w:t xml:space="preserve"> is a string index signature of type </w:t>
      </w:r>
      <w:r w:rsidRPr="00155A0D">
        <w:rPr>
          <w:i/>
        </w:rPr>
        <w:t>U</w:t>
      </w:r>
      <w:r w:rsidR="00512ABF">
        <w:t>,</w:t>
      </w:r>
      <w:r>
        <w:t xml:space="preserve"> </w:t>
      </w:r>
      <w:r w:rsidR="00512ABF">
        <w:t xml:space="preserve">and </w:t>
      </w:r>
      <w:r w:rsidR="00512ABF" w:rsidRPr="00DC223D">
        <w:rPr>
          <w:i/>
        </w:rPr>
        <w:t>U</w:t>
      </w:r>
      <w:r w:rsidR="00512ABF">
        <w:t xml:space="preserve"> is the Any type or</w:t>
      </w:r>
      <w:r>
        <w:t xml:space="preserve"> </w:t>
      </w:r>
      <w:r w:rsidRPr="00155A0D">
        <w:rPr>
          <w:i/>
        </w:rPr>
        <w:t>S</w:t>
      </w:r>
      <w:r w:rsidR="007072F8" w:rsidRPr="007072F8">
        <w:t xml:space="preserve"> </w:t>
      </w:r>
      <w:r w:rsidR="007072F8">
        <w:t>has an apparent</w:t>
      </w:r>
      <w:r>
        <w:t xml:space="preserve"> string index signature of a type that is assignable to </w:t>
      </w:r>
      <w:r w:rsidRPr="00155A0D">
        <w:rPr>
          <w:i/>
        </w:rPr>
        <w:t>U</w:t>
      </w:r>
      <w:r>
        <w:t>.</w:t>
      </w:r>
    </w:p>
    <w:p w:rsidR="0044410D" w:rsidRPr="0044410D" w:rsidRDefault="00155A0D" w:rsidP="00155A0D">
      <w:pPr>
        <w:pStyle w:val="ListParagraph"/>
        <w:numPr>
          <w:ilvl w:val="1"/>
          <w:numId w:val="1"/>
        </w:numPr>
      </w:pPr>
      <w:r w:rsidRPr="00155A0D">
        <w:rPr>
          <w:i/>
        </w:rPr>
        <w:t>M</w:t>
      </w:r>
      <w:r>
        <w:t xml:space="preserve"> is a numeric index signature of type </w:t>
      </w:r>
      <w:r w:rsidRPr="00155A0D">
        <w:rPr>
          <w:i/>
        </w:rPr>
        <w:t>U</w:t>
      </w:r>
      <w:r w:rsidR="00512ABF">
        <w:t xml:space="preserve">, and </w:t>
      </w:r>
      <w:r w:rsidR="00512ABF" w:rsidRPr="00DC223D">
        <w:rPr>
          <w:i/>
        </w:rPr>
        <w:t>U</w:t>
      </w:r>
      <w:r w:rsidR="00512ABF">
        <w:t xml:space="preserve"> is the Any type</w:t>
      </w:r>
      <w:r w:rsidR="00512ABF" w:rsidRPr="00CB241C">
        <w:t xml:space="preserve"> or </w:t>
      </w:r>
      <w:r w:rsidRPr="00155A0D">
        <w:rPr>
          <w:i/>
        </w:rPr>
        <w:t>S</w:t>
      </w:r>
      <w:r w:rsidR="007072F8">
        <w:t xml:space="preserve"> has an apparent </w:t>
      </w:r>
      <w:r>
        <w:t xml:space="preserve">string or numeric index signature of a type that is assignable to </w:t>
      </w:r>
      <w:r w:rsidRPr="00155A0D">
        <w:rPr>
          <w:i/>
        </w:rPr>
        <w:t>U</w:t>
      </w:r>
      <w:r>
        <w:t>.</w:t>
      </w:r>
    </w:p>
    <w:p w:rsidR="0044410D" w:rsidRPr="0044410D" w:rsidRDefault="005C009F" w:rsidP="003509D1">
      <w:r>
        <w:t xml:space="preserve">When comparing call or </w:t>
      </w:r>
      <w:r w:rsidR="003509D1">
        <w:t>construct signatures, parameter names are ignored and rest parameters correspond to an unbounded expansion of optional parameters of the rest parameter element type.</w:t>
      </w:r>
    </w:p>
    <w:p w:rsidR="0044410D" w:rsidRPr="0044410D" w:rsidRDefault="00910BF6" w:rsidP="00910BF6">
      <w:r>
        <w:t xml:space="preserve">Note that specialized call and construct signatures (section </w:t>
      </w:r>
      <w:r>
        <w:fldChar w:fldCharType="begin"/>
      </w:r>
      <w:r>
        <w:instrText xml:space="preserve"> REF _Ref352141783 \r \h </w:instrText>
      </w:r>
      <w:r>
        <w:fldChar w:fldCharType="separate"/>
      </w:r>
      <w:r w:rsidR="00A3147C">
        <w:t>3.9.2.4</w:t>
      </w:r>
      <w:r>
        <w:fldChar w:fldCharType="end"/>
      </w:r>
      <w:r>
        <w:t>) are not significant when determining assignment compatibility.</w:t>
      </w:r>
    </w:p>
    <w:p w:rsidR="0044410D" w:rsidRPr="0044410D" w:rsidRDefault="00942A3C" w:rsidP="00C97557">
      <w:r>
        <w:t>T</w:t>
      </w:r>
      <w:r w:rsidR="009F39EA">
        <w:t>he assignment compatibility and subt</w:t>
      </w:r>
      <w:r w:rsidR="00B2146C">
        <w:t>yping rules differ only in that</w:t>
      </w:r>
    </w:p>
    <w:p w:rsidR="0044410D" w:rsidRPr="0044410D" w:rsidRDefault="009F39EA" w:rsidP="00563D8D">
      <w:pPr>
        <w:pStyle w:val="ListParagraph"/>
        <w:numPr>
          <w:ilvl w:val="0"/>
          <w:numId w:val="35"/>
        </w:numPr>
      </w:pPr>
      <w:r>
        <w:t>the Any type is assignable to</w:t>
      </w:r>
      <w:r w:rsidR="00516CE6">
        <w:t>, but not a subtype of,</w:t>
      </w:r>
      <w:r w:rsidR="00506D64">
        <w:t xml:space="preserve"> all types,</w:t>
      </w:r>
    </w:p>
    <w:p w:rsidR="0044410D" w:rsidRDefault="00B2146C" w:rsidP="00563D8D">
      <w:pPr>
        <w:pStyle w:val="ListParagraph"/>
        <w:numPr>
          <w:ilvl w:val="0"/>
          <w:numId w:val="35"/>
        </w:numPr>
      </w:pPr>
      <w:r>
        <w:t>the primitive type Number is assignable to, but n</w:t>
      </w:r>
      <w:r w:rsidR="00506D64">
        <w:t>ot a subtype of, all enum types, and</w:t>
      </w:r>
    </w:p>
    <w:p w:rsidR="00506D64" w:rsidRPr="0044410D" w:rsidRDefault="00506D64" w:rsidP="00563D8D">
      <w:pPr>
        <w:pStyle w:val="ListParagraph"/>
        <w:numPr>
          <w:ilvl w:val="0"/>
          <w:numId w:val="35"/>
        </w:numPr>
      </w:pPr>
      <w:r>
        <w:t>an object type without a particular property is assignable to an object type in which that property is optional.</w:t>
      </w:r>
    </w:p>
    <w:p w:rsidR="0044410D" w:rsidRPr="0044410D" w:rsidRDefault="00691E67" w:rsidP="004841C2">
      <w:r>
        <w:t xml:space="preserve">The </w:t>
      </w:r>
      <w:r w:rsidR="00226E70">
        <w:t>assignment compatibility rules</w:t>
      </w:r>
      <w:r>
        <w:t xml:space="preserve"> </w:t>
      </w:r>
      <w:r w:rsidR="00226E70">
        <w:t>imply</w:t>
      </w:r>
      <w:r>
        <w:t xml:space="preserve"> that, when assigning values or passing parameters, </w:t>
      </w:r>
      <w:r w:rsidR="004841C2">
        <w:t xml:space="preserve">optional properties must either be present and of </w:t>
      </w:r>
      <w:r>
        <w:t>a compatible</w:t>
      </w:r>
      <w:r w:rsidR="004841C2">
        <w:t xml:space="preserve"> type, or not be present at all.</w:t>
      </w:r>
      <w:r>
        <w:t xml:space="preserve"> For example:</w:t>
      </w:r>
    </w:p>
    <w:p w:rsidR="0044410D" w:rsidRPr="00D54DB2" w:rsidRDefault="00691E67" w:rsidP="00691E67">
      <w:pPr>
        <w:pStyle w:val="Code"/>
      </w:pPr>
      <w:r w:rsidRPr="00D54DB2">
        <w:rPr>
          <w:color w:val="0000FF"/>
        </w:rPr>
        <w:t>function</w:t>
      </w:r>
      <w:r w:rsidRPr="00D54DB2">
        <w:t xml:space="preserve"> foo(x: { id: </w:t>
      </w:r>
      <w:r w:rsidRPr="00D54DB2">
        <w:rPr>
          <w:color w:val="0000FF"/>
        </w:rPr>
        <w:t>number</w:t>
      </w:r>
      <w:r w:rsidRPr="00D54DB2">
        <w:t xml:space="preserve">; name?: </w:t>
      </w:r>
      <w:r w:rsidRPr="00D54DB2">
        <w:rPr>
          <w:color w:val="0000FF"/>
        </w:rPr>
        <w:t xml:space="preserve">string; </w:t>
      </w:r>
      <w:r w:rsidR="00934AAB" w:rsidRPr="00D54DB2">
        <w:t>}) { }</w:t>
      </w:r>
    </w:p>
    <w:p w:rsidR="0044410D" w:rsidRDefault="00691E67" w:rsidP="00691E67">
      <w:pPr>
        <w:pStyle w:val="Code"/>
        <w:rPr>
          <w:color w:val="008000"/>
        </w:rPr>
      </w:pPr>
      <w:r w:rsidRPr="00D54DB2">
        <w:t xml:space="preserve">foo({ id: </w:t>
      </w:r>
      <w:r w:rsidRPr="00D54DB2">
        <w:rPr>
          <w:color w:val="800000"/>
        </w:rPr>
        <w:t xml:space="preserve">1234 </w:t>
      </w:r>
      <w:r w:rsidRPr="00D54DB2">
        <w:t xml:space="preserve">});                 </w:t>
      </w:r>
      <w:r w:rsidRPr="00D54DB2">
        <w:rPr>
          <w:color w:val="008000"/>
        </w:rPr>
        <w:t>// Ok</w:t>
      </w:r>
      <w:r w:rsidR="0048218E" w:rsidRPr="00D54DB2">
        <w:br/>
      </w:r>
      <w:r w:rsidRPr="00D54DB2">
        <w:t xml:space="preserve">foo({ id: </w:t>
      </w:r>
      <w:r w:rsidRPr="00D54DB2">
        <w:rPr>
          <w:color w:val="800000"/>
        </w:rPr>
        <w:t>1234</w:t>
      </w:r>
      <w:r w:rsidRPr="00D54DB2">
        <w:t xml:space="preserve">, name: </w:t>
      </w:r>
      <w:r w:rsidR="008F4735" w:rsidRPr="00D54DB2">
        <w:rPr>
          <w:color w:val="800000"/>
        </w:rPr>
        <w:t>"</w:t>
      </w:r>
      <w:r w:rsidRPr="00D54DB2">
        <w:rPr>
          <w:color w:val="800000"/>
        </w:rPr>
        <w:t>hello</w:t>
      </w:r>
      <w:r w:rsidR="008F4735" w:rsidRPr="00D54DB2">
        <w:rPr>
          <w:color w:val="800000"/>
        </w:rPr>
        <w:t>"</w:t>
      </w:r>
      <w:r w:rsidRPr="00D54DB2">
        <w:rPr>
          <w:color w:val="800000"/>
        </w:rPr>
        <w:t xml:space="preserve"> </w:t>
      </w:r>
      <w:r w:rsidRPr="00D54DB2">
        <w:t xml:space="preserve">});  </w:t>
      </w:r>
      <w:r w:rsidRPr="00D54DB2">
        <w:rPr>
          <w:color w:val="008000"/>
        </w:rPr>
        <w:t>// Ok</w:t>
      </w:r>
      <w:r w:rsidR="0048218E" w:rsidRPr="00D54DB2">
        <w:br/>
      </w:r>
      <w:r w:rsidRPr="00D54DB2">
        <w:t xml:space="preserve">foo({ id: </w:t>
      </w:r>
      <w:r w:rsidRPr="00D54DB2">
        <w:rPr>
          <w:color w:val="800000"/>
        </w:rPr>
        <w:t>1234</w:t>
      </w:r>
      <w:r w:rsidRPr="00D54DB2">
        <w:t xml:space="preserve">, name: </w:t>
      </w:r>
      <w:r w:rsidRPr="00D54DB2">
        <w:rPr>
          <w:color w:val="0000FF"/>
        </w:rPr>
        <w:t xml:space="preserve">false </w:t>
      </w:r>
      <w:r w:rsidRPr="00D54DB2">
        <w:t xml:space="preserve">});    </w:t>
      </w:r>
      <w:r w:rsidRPr="00D54DB2">
        <w:rPr>
          <w:color w:val="008000"/>
        </w:rPr>
        <w:t>// Error, name of wrong type</w:t>
      </w:r>
      <w:r w:rsidR="0048218E" w:rsidRPr="00D54DB2">
        <w:br/>
      </w:r>
      <w:r w:rsidRPr="00D54DB2">
        <w:t xml:space="preserve">foo({ name: </w:t>
      </w:r>
      <w:r w:rsidR="008F4735" w:rsidRPr="00D54DB2">
        <w:rPr>
          <w:color w:val="800000"/>
        </w:rPr>
        <w:t>"</w:t>
      </w:r>
      <w:r w:rsidRPr="00D54DB2">
        <w:rPr>
          <w:color w:val="800000"/>
        </w:rPr>
        <w:t>hello</w:t>
      </w:r>
      <w:r w:rsidR="008F4735" w:rsidRPr="00D54DB2">
        <w:rPr>
          <w:color w:val="800000"/>
        </w:rPr>
        <w:t>"</w:t>
      </w:r>
      <w:r w:rsidRPr="00D54DB2">
        <w:rPr>
          <w:color w:val="800000"/>
        </w:rPr>
        <w:t xml:space="preserve"> </w:t>
      </w:r>
      <w:r w:rsidRPr="00D54DB2">
        <w:t xml:space="preserve">});            </w:t>
      </w:r>
      <w:r w:rsidRPr="00D54DB2">
        <w:rPr>
          <w:color w:val="008000"/>
        </w:rPr>
        <w:t>// Error, id required but missing</w:t>
      </w:r>
    </w:p>
    <w:p w:rsidR="001A4A7B" w:rsidRDefault="001A4A7B" w:rsidP="001A4A7B">
      <w:pPr>
        <w:pStyle w:val="Heading3"/>
      </w:pPr>
      <w:bookmarkStart w:id="131" w:name="_Ref426195366"/>
      <w:bookmarkStart w:id="132" w:name="_Toc439666180"/>
      <w:r>
        <w:t>Excess Properties</w:t>
      </w:r>
      <w:bookmarkEnd w:id="131"/>
      <w:bookmarkEnd w:id="132"/>
    </w:p>
    <w:p w:rsidR="004A48CF" w:rsidRDefault="001A4A7B" w:rsidP="001A4A7B">
      <w:r>
        <w:t>The subtype and assignment compatibility relationships require that source types have no excess properties with respect to the</w:t>
      </w:r>
      <w:r w:rsidR="004A48CF">
        <w:t>ir</w:t>
      </w:r>
      <w:r>
        <w:t xml:space="preserve"> target types.</w:t>
      </w:r>
      <w:r w:rsidR="00A03A7F">
        <w:t xml:space="preserve"> The pur</w:t>
      </w:r>
      <w:r w:rsidR="00CB24DA">
        <w:t>pose of this check is to detect</w:t>
      </w:r>
      <w:r w:rsidR="00A03A7F">
        <w:t xml:space="preserve"> excess or misspelled</w:t>
      </w:r>
      <w:r w:rsidR="004A48CF">
        <w:t xml:space="preserve"> properties in object literals.</w:t>
      </w:r>
    </w:p>
    <w:p w:rsidR="00A03A7F" w:rsidRDefault="00A03A7F" w:rsidP="001A4A7B">
      <w:r>
        <w:t xml:space="preserve">A source type </w:t>
      </w:r>
      <w:r w:rsidRPr="004A48CF">
        <w:rPr>
          <w:i/>
        </w:rPr>
        <w:t>S</w:t>
      </w:r>
      <w:r>
        <w:t xml:space="preserve"> is considered to have excess properties with respect to a target type </w:t>
      </w:r>
      <w:r w:rsidRPr="004A48CF">
        <w:rPr>
          <w:i/>
        </w:rPr>
        <w:t>T</w:t>
      </w:r>
      <w:r>
        <w:t xml:space="preserve"> if</w:t>
      </w:r>
    </w:p>
    <w:p w:rsidR="001A4A7B" w:rsidRDefault="00A03A7F" w:rsidP="00367611">
      <w:pPr>
        <w:pStyle w:val="ListParagraph"/>
        <w:numPr>
          <w:ilvl w:val="0"/>
          <w:numId w:val="70"/>
        </w:numPr>
      </w:pPr>
      <w:r w:rsidRPr="004A48CF">
        <w:rPr>
          <w:i/>
        </w:rPr>
        <w:t>S</w:t>
      </w:r>
      <w:r>
        <w:t xml:space="preserve"> is </w:t>
      </w:r>
      <w:r w:rsidR="00006E43" w:rsidRPr="001116CC">
        <w:t>a fresh</w:t>
      </w:r>
      <w:r w:rsidRPr="001116CC">
        <w:t xml:space="preserve"> object literal</w:t>
      </w:r>
      <w:r w:rsidR="00006E43" w:rsidRPr="001116CC">
        <w:t xml:space="preserve"> type</w:t>
      </w:r>
      <w:r w:rsidR="001116CC">
        <w:t>, as defined below</w:t>
      </w:r>
      <w:r w:rsidRPr="001116CC">
        <w:t>, and</w:t>
      </w:r>
    </w:p>
    <w:p w:rsidR="00A03A7F" w:rsidRDefault="00A03A7F" w:rsidP="00367611">
      <w:pPr>
        <w:pStyle w:val="ListParagraph"/>
        <w:numPr>
          <w:ilvl w:val="0"/>
          <w:numId w:val="70"/>
        </w:numPr>
      </w:pPr>
      <w:r w:rsidRPr="004A48CF">
        <w:rPr>
          <w:i/>
        </w:rPr>
        <w:lastRenderedPageBreak/>
        <w:t>S</w:t>
      </w:r>
      <w:r>
        <w:t xml:space="preserve"> has one or more properties that aren't expected in </w:t>
      </w:r>
      <w:r w:rsidRPr="004A48CF">
        <w:rPr>
          <w:i/>
        </w:rPr>
        <w:t>T</w:t>
      </w:r>
      <w:r>
        <w:t>.</w:t>
      </w:r>
    </w:p>
    <w:p w:rsidR="00A03A7F" w:rsidRDefault="00A03A7F" w:rsidP="00A03A7F">
      <w:r>
        <w:t xml:space="preserve">A property </w:t>
      </w:r>
      <w:r w:rsidRPr="004A48CF">
        <w:rPr>
          <w:i/>
        </w:rPr>
        <w:t>P</w:t>
      </w:r>
      <w:r>
        <w:t xml:space="preserve"> is said to be expected in a type </w:t>
      </w:r>
      <w:r w:rsidRPr="004A48CF">
        <w:rPr>
          <w:i/>
        </w:rPr>
        <w:t>T</w:t>
      </w:r>
      <w:r>
        <w:t xml:space="preserve"> if</w:t>
      </w:r>
      <w:r w:rsidR="00CB24DA">
        <w:t xml:space="preserve"> one of the following is true:</w:t>
      </w:r>
    </w:p>
    <w:p w:rsidR="00A03A7F" w:rsidRDefault="00A03A7F" w:rsidP="00367611">
      <w:pPr>
        <w:pStyle w:val="ListParagraph"/>
        <w:numPr>
          <w:ilvl w:val="0"/>
          <w:numId w:val="71"/>
        </w:numPr>
      </w:pPr>
      <w:r w:rsidRPr="004A48CF">
        <w:rPr>
          <w:i/>
        </w:rPr>
        <w:t>T</w:t>
      </w:r>
      <w:r>
        <w:t xml:space="preserve"> is not an object, union, or intersection type.</w:t>
      </w:r>
    </w:p>
    <w:p w:rsidR="00A03A7F" w:rsidRDefault="00A03A7F" w:rsidP="00367611">
      <w:pPr>
        <w:pStyle w:val="ListParagraph"/>
        <w:numPr>
          <w:ilvl w:val="0"/>
          <w:numId w:val="71"/>
        </w:numPr>
      </w:pPr>
      <w:r w:rsidRPr="004A48CF">
        <w:rPr>
          <w:i/>
        </w:rPr>
        <w:t>T</w:t>
      </w:r>
      <w:r>
        <w:t xml:space="preserve"> is an object type and</w:t>
      </w:r>
    </w:p>
    <w:p w:rsidR="00A03A7F" w:rsidRPr="001A4A7B" w:rsidRDefault="00A03A7F" w:rsidP="00367611">
      <w:pPr>
        <w:pStyle w:val="ListParagraph"/>
        <w:numPr>
          <w:ilvl w:val="1"/>
          <w:numId w:val="71"/>
        </w:numPr>
      </w:pPr>
      <w:r w:rsidRPr="004A48CF">
        <w:rPr>
          <w:i/>
        </w:rPr>
        <w:t>T</w:t>
      </w:r>
      <w:r>
        <w:t xml:space="preserve"> has a property with the same name as </w:t>
      </w:r>
      <w:r w:rsidRPr="004A48CF">
        <w:rPr>
          <w:i/>
        </w:rPr>
        <w:t>P</w:t>
      </w:r>
      <w:r>
        <w:t>,</w:t>
      </w:r>
    </w:p>
    <w:p w:rsidR="004A48CF" w:rsidRDefault="004A48CF" w:rsidP="00367611">
      <w:pPr>
        <w:pStyle w:val="ListParagraph"/>
        <w:numPr>
          <w:ilvl w:val="1"/>
          <w:numId w:val="71"/>
        </w:numPr>
      </w:pPr>
      <w:r w:rsidRPr="004A48CF">
        <w:rPr>
          <w:i/>
        </w:rPr>
        <w:t>T</w:t>
      </w:r>
      <w:r>
        <w:t xml:space="preserve"> has a strin</w:t>
      </w:r>
      <w:r w:rsidR="00CB24DA">
        <w:t>g or numeric index signature,</w:t>
      </w:r>
    </w:p>
    <w:p w:rsidR="00A03A7F" w:rsidRDefault="00A03A7F" w:rsidP="00367611">
      <w:pPr>
        <w:pStyle w:val="ListParagraph"/>
        <w:numPr>
          <w:ilvl w:val="1"/>
          <w:numId w:val="71"/>
        </w:numPr>
      </w:pPr>
      <w:r w:rsidRPr="004A48CF">
        <w:rPr>
          <w:i/>
        </w:rPr>
        <w:t>T</w:t>
      </w:r>
      <w:r>
        <w:t xml:space="preserve"> has no properties,</w:t>
      </w:r>
      <w:r w:rsidR="00CB24DA">
        <w:t xml:space="preserve"> or</w:t>
      </w:r>
    </w:p>
    <w:p w:rsidR="00A03A7F" w:rsidRDefault="00A03A7F" w:rsidP="00367611">
      <w:pPr>
        <w:pStyle w:val="ListParagraph"/>
        <w:numPr>
          <w:ilvl w:val="1"/>
          <w:numId w:val="71"/>
        </w:numPr>
      </w:pPr>
      <w:r w:rsidRPr="004A48CF">
        <w:rPr>
          <w:i/>
        </w:rPr>
        <w:t>T</w:t>
      </w:r>
      <w:r>
        <w:t xml:space="preserve"> is the global type 'Object'.</w:t>
      </w:r>
    </w:p>
    <w:p w:rsidR="00A03A7F" w:rsidRDefault="00A03A7F" w:rsidP="00367611">
      <w:pPr>
        <w:pStyle w:val="ListParagraph"/>
        <w:numPr>
          <w:ilvl w:val="0"/>
          <w:numId w:val="71"/>
        </w:numPr>
      </w:pPr>
      <w:r w:rsidRPr="004A48CF">
        <w:rPr>
          <w:i/>
        </w:rPr>
        <w:t>T</w:t>
      </w:r>
      <w:r>
        <w:t xml:space="preserve"> is a union or intersection type and </w:t>
      </w:r>
      <w:r w:rsidRPr="004A48CF">
        <w:rPr>
          <w:i/>
        </w:rPr>
        <w:t>P</w:t>
      </w:r>
      <w:r>
        <w:t xml:space="preserve"> is expected in at least one of the constituent types of </w:t>
      </w:r>
      <w:r w:rsidRPr="004A48CF">
        <w:rPr>
          <w:i/>
        </w:rPr>
        <w:t>T</w:t>
      </w:r>
      <w:r>
        <w:t>.</w:t>
      </w:r>
    </w:p>
    <w:p w:rsidR="00006E43" w:rsidRDefault="00006E43" w:rsidP="004A48CF">
      <w:r>
        <w:t xml:space="preserve">The type inferred for an object literal (as described in section </w:t>
      </w:r>
      <w:r>
        <w:fldChar w:fldCharType="begin"/>
      </w:r>
      <w:r>
        <w:instrText xml:space="preserve"> REF _Ref333241179 \r \h </w:instrText>
      </w:r>
      <w:r>
        <w:fldChar w:fldCharType="separate"/>
      </w:r>
      <w:r w:rsidR="00A3147C">
        <w:t>4.5</w:t>
      </w:r>
      <w:r>
        <w:fldChar w:fldCharType="end"/>
      </w:r>
      <w:r>
        <w:t xml:space="preserve">) is considered a </w:t>
      </w:r>
      <w:r w:rsidRPr="001116CC">
        <w:rPr>
          <w:b/>
          <w:i/>
        </w:rPr>
        <w:t>fr</w:t>
      </w:r>
      <w:r w:rsidR="00CB24DA" w:rsidRPr="001116CC">
        <w:rPr>
          <w:b/>
          <w:i/>
        </w:rPr>
        <w:t>esh object literal type</w:t>
      </w:r>
      <w:r w:rsidR="00CB24DA">
        <w:t>. The freshness disappears when an object literal type is widened (</w:t>
      </w:r>
      <w:r w:rsidR="00CB24DA">
        <w:fldChar w:fldCharType="begin"/>
      </w:r>
      <w:r w:rsidR="00CB24DA">
        <w:instrText xml:space="preserve"> REF _Ref331363661 \r \h </w:instrText>
      </w:r>
      <w:r w:rsidR="00CB24DA">
        <w:fldChar w:fldCharType="separate"/>
      </w:r>
      <w:r w:rsidR="00A3147C">
        <w:t>3.12</w:t>
      </w:r>
      <w:r w:rsidR="00CB24DA">
        <w:fldChar w:fldCharType="end"/>
      </w:r>
      <w:r w:rsidR="00CB24DA">
        <w:t>)</w:t>
      </w:r>
      <w:r>
        <w:t xml:space="preserve"> </w:t>
      </w:r>
      <w:r w:rsidR="00CB24DA">
        <w:t xml:space="preserve">or </w:t>
      </w:r>
      <w:r w:rsidR="008539B4">
        <w:t>is the type of the expression in a</w:t>
      </w:r>
      <w:r w:rsidR="00CB24DA">
        <w:t xml:space="preserve"> type assertion (</w:t>
      </w:r>
      <w:r w:rsidR="00CB24DA">
        <w:fldChar w:fldCharType="begin"/>
      </w:r>
      <w:r w:rsidR="00CB24DA">
        <w:instrText xml:space="preserve"> REF _Ref426195260 \r \h </w:instrText>
      </w:r>
      <w:r w:rsidR="00CB24DA">
        <w:fldChar w:fldCharType="separate"/>
      </w:r>
      <w:r w:rsidR="00A3147C">
        <w:t>4.16</w:t>
      </w:r>
      <w:r w:rsidR="00CB24DA">
        <w:fldChar w:fldCharType="end"/>
      </w:r>
      <w:r w:rsidR="00CB24DA">
        <w:t>).</w:t>
      </w:r>
    </w:p>
    <w:p w:rsidR="004A48CF" w:rsidRDefault="007F6B5D" w:rsidP="004A48CF">
      <w:r>
        <w:t>Consider the following example:</w:t>
      </w:r>
    </w:p>
    <w:p w:rsidR="007F6B5D" w:rsidRDefault="007F6B5D" w:rsidP="007F6B5D">
      <w:pPr>
        <w:pStyle w:val="Code"/>
      </w:pPr>
      <w:r w:rsidRPr="00B61C4B">
        <w:rPr>
          <w:color w:val="0000FF"/>
        </w:rPr>
        <w:t>interface</w:t>
      </w:r>
      <w:r>
        <w:t xml:space="preserve"> CompilerOptions {</w:t>
      </w:r>
      <w:r>
        <w:br/>
        <w:t xml:space="preserve">    strict?: </w:t>
      </w:r>
      <w:r w:rsidRPr="00B61C4B">
        <w:rPr>
          <w:color w:val="0000FF"/>
        </w:rPr>
        <w:t>boolean</w:t>
      </w:r>
      <w:r w:rsidR="00B61C4B">
        <w:t>;</w:t>
      </w:r>
      <w:r w:rsidR="00B61C4B">
        <w:br/>
        <w:t xml:space="preserve">    sourcePath</w:t>
      </w:r>
      <w:r>
        <w:t xml:space="preserve">?: </w:t>
      </w:r>
      <w:r w:rsidRPr="00B61C4B">
        <w:rPr>
          <w:color w:val="0000FF"/>
        </w:rPr>
        <w:t>string</w:t>
      </w:r>
      <w:r w:rsidR="00B61C4B">
        <w:t>;</w:t>
      </w:r>
      <w:r w:rsidR="00B61C4B">
        <w:br/>
        <w:t xml:space="preserve">    targetPath</w:t>
      </w:r>
      <w:r>
        <w:t xml:space="preserve">?: </w:t>
      </w:r>
      <w:r w:rsidRPr="00B61C4B">
        <w:rPr>
          <w:color w:val="0000FF"/>
        </w:rPr>
        <w:t>string</w:t>
      </w:r>
      <w:r>
        <w:t>;</w:t>
      </w:r>
      <w:r>
        <w:br/>
        <w:t>}</w:t>
      </w:r>
    </w:p>
    <w:p w:rsidR="007F6B5D" w:rsidRDefault="007F6B5D" w:rsidP="007F6B5D">
      <w:pPr>
        <w:pStyle w:val="Code"/>
      </w:pPr>
      <w:r w:rsidRPr="00B61C4B">
        <w:rPr>
          <w:color w:val="0000FF"/>
        </w:rPr>
        <w:t>var</w:t>
      </w:r>
      <w:r>
        <w:t xml:space="preserve"> options: CompilerOptions = {</w:t>
      </w:r>
      <w:r>
        <w:br/>
        <w:t xml:space="preserve">    strict: </w:t>
      </w:r>
      <w:r w:rsidRPr="00B61C4B">
        <w:rPr>
          <w:color w:val="0000FF"/>
        </w:rPr>
        <w:t>true</w:t>
      </w:r>
      <w:r w:rsidR="00B61C4B">
        <w:t>,</w:t>
      </w:r>
      <w:r w:rsidR="00B61C4B">
        <w:br/>
        <w:t xml:space="preserve">    sourcepath</w:t>
      </w:r>
      <w:r>
        <w:t xml:space="preserve">: </w:t>
      </w:r>
      <w:r w:rsidRPr="00B61C4B">
        <w:rPr>
          <w:color w:val="800000"/>
        </w:rPr>
        <w:t>"./src"</w:t>
      </w:r>
      <w:r>
        <w:t xml:space="preserve">,  </w:t>
      </w:r>
      <w:r w:rsidRPr="00B61C4B">
        <w:rPr>
          <w:color w:val="008000"/>
        </w:rPr>
        <w:t>// Error, excess or m</w:t>
      </w:r>
      <w:r w:rsidR="00B61C4B" w:rsidRPr="00B61C4B">
        <w:rPr>
          <w:color w:val="008000"/>
        </w:rPr>
        <w:t>isspelled property</w:t>
      </w:r>
      <w:r w:rsidR="00B61C4B">
        <w:br/>
        <w:t xml:space="preserve">    targetpath</w:t>
      </w:r>
      <w:r>
        <w:t xml:space="preserve">: </w:t>
      </w:r>
      <w:r w:rsidRPr="00B61C4B">
        <w:rPr>
          <w:color w:val="800000"/>
        </w:rPr>
        <w:t>"./bin"</w:t>
      </w:r>
      <w:r>
        <w:t xml:space="preserve">   </w:t>
      </w:r>
      <w:r w:rsidRPr="00B61C4B">
        <w:rPr>
          <w:color w:val="008000"/>
        </w:rPr>
        <w:t>// Error, excess or misspelled property</w:t>
      </w:r>
      <w:r>
        <w:br/>
        <w:t>}</w:t>
      </w:r>
      <w:r w:rsidR="00917AC4">
        <w:t>;</w:t>
      </w:r>
    </w:p>
    <w:p w:rsidR="007F6B5D" w:rsidRDefault="007F6B5D" w:rsidP="007F6B5D">
      <w:r>
        <w:t xml:space="preserve">The 'CompilerOptions' type contains only optional properties, so </w:t>
      </w:r>
      <w:r w:rsidR="00917AC4">
        <w:t>without the excess property check,</w:t>
      </w:r>
      <w:r>
        <w:t xml:space="preserve"> </w:t>
      </w:r>
      <w:r w:rsidRPr="007F6B5D">
        <w:rPr>
          <w:i/>
        </w:rPr>
        <w:t>any</w:t>
      </w:r>
      <w:r>
        <w:t xml:space="preserve"> object literal would be assignable to the 'options' variable (because a misspelled property would just be considered an excess property of a different name).</w:t>
      </w:r>
    </w:p>
    <w:p w:rsidR="00917AC4" w:rsidRDefault="00917AC4" w:rsidP="007F6B5D">
      <w:r>
        <w:t>In cases where excess properties are expected, an index signature can be added to the target type as an indicator of intent:</w:t>
      </w:r>
    </w:p>
    <w:p w:rsidR="00917AC4" w:rsidRDefault="00917AC4" w:rsidP="00917AC4">
      <w:pPr>
        <w:pStyle w:val="Code"/>
      </w:pPr>
      <w:r w:rsidRPr="00B61C4B">
        <w:rPr>
          <w:color w:val="0000FF"/>
        </w:rPr>
        <w:t>interface</w:t>
      </w:r>
      <w:r>
        <w:t xml:space="preserve"> InputElement {</w:t>
      </w:r>
      <w:r>
        <w:br/>
        <w:t xml:space="preserve">    name: </w:t>
      </w:r>
      <w:r w:rsidRPr="00B61C4B">
        <w:rPr>
          <w:color w:val="0000FF"/>
        </w:rPr>
        <w:t>string</w:t>
      </w:r>
      <w:r>
        <w:t>;</w:t>
      </w:r>
      <w:r>
        <w:br/>
        <w:t xml:space="preserve">    visible?: </w:t>
      </w:r>
      <w:r w:rsidRPr="00B61C4B">
        <w:rPr>
          <w:color w:val="0000FF"/>
        </w:rPr>
        <w:t>boolean</w:t>
      </w:r>
      <w:r>
        <w:t>;</w:t>
      </w:r>
      <w:r>
        <w:br/>
        <w:t xml:space="preserve">    [x: </w:t>
      </w:r>
      <w:r w:rsidRPr="00B61C4B">
        <w:rPr>
          <w:color w:val="0000FF"/>
        </w:rPr>
        <w:t>string</w:t>
      </w:r>
      <w:r>
        <w:t xml:space="preserve">]: </w:t>
      </w:r>
      <w:r w:rsidRPr="00B61C4B">
        <w:rPr>
          <w:color w:val="0000FF"/>
        </w:rPr>
        <w:t>any</w:t>
      </w:r>
      <w:r>
        <w:t xml:space="preserve">;  </w:t>
      </w:r>
      <w:r w:rsidR="00E66057">
        <w:t xml:space="preserve">          </w:t>
      </w:r>
      <w:r w:rsidRPr="00B61C4B">
        <w:rPr>
          <w:color w:val="008000"/>
        </w:rPr>
        <w:t>// Allow additional properties</w:t>
      </w:r>
      <w:r w:rsidR="00E66057" w:rsidRPr="00B61C4B">
        <w:rPr>
          <w:color w:val="008000"/>
        </w:rPr>
        <w:t xml:space="preserve"> of any type</w:t>
      </w:r>
      <w:r>
        <w:br/>
        <w:t>}</w:t>
      </w:r>
    </w:p>
    <w:p w:rsidR="00917AC4" w:rsidRDefault="00917AC4" w:rsidP="00E66057">
      <w:pPr>
        <w:pStyle w:val="Code"/>
      </w:pPr>
      <w:r w:rsidRPr="00B61C4B">
        <w:rPr>
          <w:color w:val="0000FF"/>
        </w:rPr>
        <w:lastRenderedPageBreak/>
        <w:t>var</w:t>
      </w:r>
      <w:r>
        <w:t xml:space="preserve"> address: InputElement = {</w:t>
      </w:r>
      <w:r>
        <w:br/>
        <w:t xml:space="preserve">    name: </w:t>
      </w:r>
      <w:r w:rsidRPr="00B61C4B">
        <w:rPr>
          <w:color w:val="800000"/>
        </w:rPr>
        <w:t>"Address"</w:t>
      </w:r>
      <w:r>
        <w:t>,</w:t>
      </w:r>
      <w:r>
        <w:br/>
        <w:t xml:space="preserve">    visible: </w:t>
      </w:r>
      <w:r w:rsidRPr="00B61C4B">
        <w:rPr>
          <w:color w:val="0000FF"/>
        </w:rPr>
        <w:t>true</w:t>
      </w:r>
      <w:r>
        <w:t>,</w:t>
      </w:r>
      <w:r>
        <w:br/>
        <w:t xml:space="preserve">    help: </w:t>
      </w:r>
      <w:r w:rsidRPr="00B61C4B">
        <w:rPr>
          <w:color w:val="800000"/>
        </w:rPr>
        <w:t>"Enter address here"</w:t>
      </w:r>
      <w:r>
        <w:t xml:space="preserve">,  </w:t>
      </w:r>
      <w:r w:rsidRPr="00B61C4B">
        <w:rPr>
          <w:color w:val="008000"/>
        </w:rPr>
        <w:t>// Allowed because of index signature</w:t>
      </w:r>
      <w:r>
        <w:br/>
        <w:t xml:space="preserve">    shortcut: </w:t>
      </w:r>
      <w:r w:rsidRPr="00B61C4B">
        <w:rPr>
          <w:color w:val="800000"/>
        </w:rPr>
        <w:t>"Alt-A"</w:t>
      </w:r>
      <w:r>
        <w:t xml:space="preserve">            </w:t>
      </w:r>
      <w:r w:rsidRPr="00B61C4B">
        <w:rPr>
          <w:color w:val="008000"/>
        </w:rPr>
        <w:t>// Allowed because of index signature</w:t>
      </w:r>
      <w:r>
        <w:br/>
        <w:t>};</w:t>
      </w:r>
    </w:p>
    <w:p w:rsidR="0044410D" w:rsidRPr="0044410D" w:rsidRDefault="008151F4" w:rsidP="00DC55CF">
      <w:pPr>
        <w:pStyle w:val="Heading3"/>
      </w:pPr>
      <w:bookmarkStart w:id="133" w:name="_Ref366241724"/>
      <w:bookmarkStart w:id="134" w:name="_Toc439666181"/>
      <w:r>
        <w:t>Contextual</w:t>
      </w:r>
      <w:r w:rsidR="00DC55CF">
        <w:t xml:space="preserve"> Signature Instantiation</w:t>
      </w:r>
      <w:bookmarkEnd w:id="133"/>
      <w:bookmarkEnd w:id="134"/>
    </w:p>
    <w:p w:rsidR="0044410D" w:rsidRPr="0044410D" w:rsidRDefault="00CC5E2D" w:rsidP="001C017B">
      <w:r>
        <w:t xml:space="preserve">During type argument inference in a function call (section </w:t>
      </w:r>
      <w:r>
        <w:fldChar w:fldCharType="begin"/>
      </w:r>
      <w:r>
        <w:instrText xml:space="preserve"> REF _Ref343601018 \r \h </w:instrText>
      </w:r>
      <w:r>
        <w:fldChar w:fldCharType="separate"/>
      </w:r>
      <w:r w:rsidR="00A3147C">
        <w:t>4.15.2</w:t>
      </w:r>
      <w:r>
        <w:fldChar w:fldCharType="end"/>
      </w:r>
      <w:r>
        <w:t xml:space="preserve">) it is in certain circumstances necessary to instantiate </w:t>
      </w:r>
      <w:r w:rsidR="00892CA9">
        <w:t>a</w:t>
      </w:r>
      <w:r>
        <w:t xml:space="preserve"> generic call signature of an argument expression in the context of </w:t>
      </w:r>
      <w:r w:rsidR="00892CA9">
        <w:t>a</w:t>
      </w:r>
      <w:r>
        <w:t xml:space="preserve"> non-generic call signature of a parameter such that further inferences can be made. A generic call signature </w:t>
      </w:r>
      <w:r w:rsidR="00FE2E74">
        <w:rPr>
          <w:i/>
        </w:rPr>
        <w:t>A</w:t>
      </w:r>
      <w:r w:rsidR="00DC55CF">
        <w:t xml:space="preserve"> is </w:t>
      </w:r>
      <w:r w:rsidR="00DC55CF" w:rsidRPr="003361F1">
        <w:rPr>
          <w:b/>
          <w:i/>
        </w:rPr>
        <w:t>instantiated in the context of</w:t>
      </w:r>
      <w:r w:rsidR="00DC55CF">
        <w:t xml:space="preserve"> </w:t>
      </w:r>
      <w:r>
        <w:t xml:space="preserve">non-generic call signature </w:t>
      </w:r>
      <w:r w:rsidR="00FE2E74">
        <w:rPr>
          <w:i/>
        </w:rPr>
        <w:t>B</w:t>
      </w:r>
      <w:r>
        <w:t xml:space="preserve"> as follows:</w:t>
      </w:r>
    </w:p>
    <w:p w:rsidR="0044410D" w:rsidRPr="0044410D" w:rsidRDefault="001C017B" w:rsidP="00563D8D">
      <w:pPr>
        <w:pStyle w:val="ListParagraph"/>
        <w:numPr>
          <w:ilvl w:val="0"/>
          <w:numId w:val="46"/>
        </w:numPr>
      </w:pPr>
      <w:r>
        <w:t xml:space="preserve">Using </w:t>
      </w:r>
      <w:r w:rsidR="005C7467">
        <w:t xml:space="preserve">the </w:t>
      </w:r>
      <w:r>
        <w:t xml:space="preserve">process described in </w:t>
      </w:r>
      <w:r>
        <w:fldChar w:fldCharType="begin"/>
      </w:r>
      <w:r>
        <w:instrText xml:space="preserve"> REF _Ref366309307 \r \h </w:instrText>
      </w:r>
      <w:r>
        <w:fldChar w:fldCharType="separate"/>
      </w:r>
      <w:r w:rsidR="00A3147C">
        <w:t>3.11.7</w:t>
      </w:r>
      <w:r>
        <w:fldChar w:fldCharType="end"/>
      </w:r>
      <w:r>
        <w:t xml:space="preserve">, inferences for </w:t>
      </w:r>
      <w:r w:rsidRPr="001C017B">
        <w:rPr>
          <w:i/>
        </w:rPr>
        <w:t>A</w:t>
      </w:r>
      <w:r w:rsidR="008F4735">
        <w:t>'</w:t>
      </w:r>
      <w:r>
        <w:t xml:space="preserve">s type parameters are made from each parameter type in </w:t>
      </w:r>
      <w:r w:rsidRPr="001C017B">
        <w:rPr>
          <w:i/>
        </w:rPr>
        <w:t>B</w:t>
      </w:r>
      <w:r>
        <w:t xml:space="preserve"> to the corresponding parameter type in </w:t>
      </w:r>
      <w:r w:rsidRPr="001C017B">
        <w:rPr>
          <w:i/>
        </w:rPr>
        <w:t>A</w:t>
      </w:r>
      <w:r w:rsidRPr="006207BC">
        <w:t xml:space="preserve"> </w:t>
      </w:r>
      <w:r w:rsidR="002E23BF">
        <w:t>for those</w:t>
      </w:r>
      <w:r>
        <w:t xml:space="preserve"> parameter positions that are present in both signatur</w:t>
      </w:r>
      <w:r w:rsidR="00D353DF">
        <w:t>es</w:t>
      </w:r>
      <w:r w:rsidR="003D48CD">
        <w:t>, where rest parameters correspond to an unbounded expansion of optional parameters of the rest parameter element type.</w:t>
      </w:r>
    </w:p>
    <w:p w:rsidR="0044410D" w:rsidRPr="0044410D" w:rsidRDefault="00367C68" w:rsidP="00563D8D">
      <w:pPr>
        <w:pStyle w:val="ListParagraph"/>
        <w:numPr>
          <w:ilvl w:val="0"/>
          <w:numId w:val="46"/>
        </w:numPr>
      </w:pPr>
      <w:r>
        <w:t>The</w:t>
      </w:r>
      <w:r w:rsidR="001C017B">
        <w:t xml:space="preserve"> inferred type argument </w:t>
      </w:r>
      <w:r w:rsidR="002E23BF">
        <w:t xml:space="preserve">for </w:t>
      </w:r>
      <w:r>
        <w:t xml:space="preserve">each type parameter </w:t>
      </w:r>
      <w:r w:rsidR="001C017B">
        <w:t xml:space="preserve">is the </w:t>
      </w:r>
      <w:r w:rsidR="00BB1F16">
        <w:t xml:space="preserve">union type </w:t>
      </w:r>
      <w:r w:rsidR="001C017B">
        <w:t>of the set of inferences made for th</w:t>
      </w:r>
      <w:r>
        <w:t>at</w:t>
      </w:r>
      <w:r w:rsidR="001C017B">
        <w:t xml:space="preserve"> type </w:t>
      </w:r>
      <w:r w:rsidR="00D92D13">
        <w:t xml:space="preserve">parameter. However, if the </w:t>
      </w:r>
      <w:r w:rsidR="00BB1F16">
        <w:t>union type</w:t>
      </w:r>
      <w:r w:rsidR="00D92D13">
        <w:t xml:space="preserve"> does not satisfy the constraint of the type parameter, the inferred type argument is instead the constraint.</w:t>
      </w:r>
    </w:p>
    <w:p w:rsidR="0044410D" w:rsidRPr="0044410D" w:rsidRDefault="009F62A1" w:rsidP="009F62A1">
      <w:pPr>
        <w:pStyle w:val="Heading3"/>
      </w:pPr>
      <w:bookmarkStart w:id="135" w:name="_Ref366309307"/>
      <w:bookmarkStart w:id="136" w:name="_Toc439666182"/>
      <w:r>
        <w:t>Type Inference</w:t>
      </w:r>
      <w:bookmarkEnd w:id="135"/>
      <w:bookmarkEnd w:id="136"/>
    </w:p>
    <w:p w:rsidR="0044410D" w:rsidRPr="0044410D" w:rsidRDefault="009F62A1" w:rsidP="00C249EF">
      <w:r>
        <w:t xml:space="preserve">In certain contexts, inferences for a given set of type parameters </w:t>
      </w:r>
      <w:r w:rsidR="00491A51">
        <w:t xml:space="preserve">are </w:t>
      </w:r>
      <w:r w:rsidR="00E566AE">
        <w:t xml:space="preserve">made </w:t>
      </w:r>
      <w:r w:rsidR="00D85F52" w:rsidRPr="00D85F52">
        <w:rPr>
          <w:i/>
        </w:rPr>
        <w:t>from</w:t>
      </w:r>
      <w:r w:rsidR="00491A51">
        <w:t xml:space="preserve"> a</w:t>
      </w:r>
      <w:r>
        <w:t xml:space="preserve"> type</w:t>
      </w:r>
      <w:r w:rsidR="00491A51">
        <w:t xml:space="preserve"> </w:t>
      </w:r>
      <w:r w:rsidR="00491A51" w:rsidRPr="00491A51">
        <w:rPr>
          <w:i/>
        </w:rPr>
        <w:t>S</w:t>
      </w:r>
      <w:r w:rsidR="00E34C91">
        <w:t xml:space="preserve">, in which </w:t>
      </w:r>
      <w:r w:rsidR="00E566AE">
        <w:t>those</w:t>
      </w:r>
      <w:r w:rsidR="00E34C91">
        <w:t xml:space="preserve"> type parameters do not occur,</w:t>
      </w:r>
      <w:r>
        <w:t xml:space="preserve"> </w:t>
      </w:r>
      <w:r w:rsidRPr="00D85F52">
        <w:rPr>
          <w:i/>
        </w:rPr>
        <w:t>to</w:t>
      </w:r>
      <w:r>
        <w:t xml:space="preserve"> another type </w:t>
      </w:r>
      <w:r w:rsidR="00491A51" w:rsidRPr="00491A51">
        <w:rPr>
          <w:i/>
        </w:rPr>
        <w:t>T</w:t>
      </w:r>
      <w:r w:rsidR="00E34C91">
        <w:t xml:space="preserve">, </w:t>
      </w:r>
      <w:r>
        <w:t xml:space="preserve">in which </w:t>
      </w:r>
      <w:r w:rsidR="00E566AE">
        <w:t>those</w:t>
      </w:r>
      <w:r>
        <w:t xml:space="preserve"> type parameters </w:t>
      </w:r>
      <w:r w:rsidR="00E34C91">
        <w:t xml:space="preserve">do </w:t>
      </w:r>
      <w:r>
        <w:t>occur.</w:t>
      </w:r>
      <w:r w:rsidR="00491A51">
        <w:t xml:space="preserve"> Inferences consist of a set of candidate type arguments collected for each of the type parameters. The inference process recursively </w:t>
      </w:r>
      <w:r w:rsidR="00E34C91">
        <w:t>relates</w:t>
      </w:r>
      <w:r w:rsidR="00491A51">
        <w:t xml:space="preserve"> </w:t>
      </w:r>
      <w:r w:rsidR="00E34C91" w:rsidRPr="00E34C91">
        <w:rPr>
          <w:i/>
        </w:rPr>
        <w:t>S</w:t>
      </w:r>
      <w:r w:rsidR="00E34C91">
        <w:t xml:space="preserve"> and </w:t>
      </w:r>
      <w:r w:rsidR="00E34C91" w:rsidRPr="00E34C91">
        <w:rPr>
          <w:i/>
        </w:rPr>
        <w:t>T</w:t>
      </w:r>
      <w:r w:rsidR="00E34C91">
        <w:t xml:space="preserve"> </w:t>
      </w:r>
      <w:r w:rsidR="00BE403A">
        <w:t>to gather as many inferences as possible:</w:t>
      </w:r>
    </w:p>
    <w:p w:rsidR="0044410D" w:rsidRDefault="00C249EF" w:rsidP="00563D8D">
      <w:pPr>
        <w:pStyle w:val="ListParagraph"/>
        <w:numPr>
          <w:ilvl w:val="0"/>
          <w:numId w:val="30"/>
        </w:numPr>
      </w:pPr>
      <w:r>
        <w:t xml:space="preserve">If </w:t>
      </w:r>
      <w:r w:rsidRPr="00776FB9">
        <w:rPr>
          <w:i/>
        </w:rPr>
        <w:t>T</w:t>
      </w:r>
      <w:r>
        <w:t xml:space="preserve"> is one of the type parameters for which inferences are being made, </w:t>
      </w:r>
      <w:r w:rsidRPr="004F3ACD">
        <w:rPr>
          <w:i/>
        </w:rPr>
        <w:t>S</w:t>
      </w:r>
      <w:r>
        <w:t xml:space="preserve"> is added to the set of inferences for that type parameter.</w:t>
      </w:r>
    </w:p>
    <w:p w:rsidR="002D62A5" w:rsidRDefault="002D62A5" w:rsidP="00563D8D">
      <w:pPr>
        <w:pStyle w:val="ListParagraph"/>
        <w:numPr>
          <w:ilvl w:val="0"/>
          <w:numId w:val="30"/>
        </w:numPr>
      </w:pPr>
      <w:r>
        <w:t xml:space="preserve">Otherwise, if </w:t>
      </w:r>
      <w:r w:rsidRPr="002D62A5">
        <w:rPr>
          <w:i/>
        </w:rPr>
        <w:t>S</w:t>
      </w:r>
      <w:r>
        <w:t xml:space="preserve"> and </w:t>
      </w:r>
      <w:r w:rsidRPr="002D62A5">
        <w:rPr>
          <w:i/>
        </w:rPr>
        <w:t>T</w:t>
      </w:r>
      <w:r>
        <w:t xml:space="preserve"> are references to the same generic type, inferences are made from each type argument in </w:t>
      </w:r>
      <w:r w:rsidRPr="002D62A5">
        <w:rPr>
          <w:i/>
        </w:rPr>
        <w:t>S</w:t>
      </w:r>
      <w:r>
        <w:t xml:space="preserve"> to each corresponding type argument in </w:t>
      </w:r>
      <w:r w:rsidRPr="002D62A5">
        <w:rPr>
          <w:i/>
        </w:rPr>
        <w:t>T</w:t>
      </w:r>
      <w:r>
        <w:t>.</w:t>
      </w:r>
    </w:p>
    <w:p w:rsidR="004D246F" w:rsidRDefault="004D246F" w:rsidP="004D246F">
      <w:pPr>
        <w:pStyle w:val="ListParagraph"/>
        <w:numPr>
          <w:ilvl w:val="0"/>
          <w:numId w:val="30"/>
        </w:numPr>
      </w:pPr>
      <w:r>
        <w:t xml:space="preserve">Otherwise, if </w:t>
      </w:r>
      <w:r w:rsidRPr="002D62A5">
        <w:rPr>
          <w:i/>
        </w:rPr>
        <w:t>S</w:t>
      </w:r>
      <w:r>
        <w:t xml:space="preserve"> and </w:t>
      </w:r>
      <w:r w:rsidRPr="002D62A5">
        <w:rPr>
          <w:i/>
        </w:rPr>
        <w:t>T</w:t>
      </w:r>
      <w:r>
        <w:t xml:space="preserve"> are tuple types with the same number of elements, inferences are made from each element type in </w:t>
      </w:r>
      <w:r w:rsidRPr="002D62A5">
        <w:rPr>
          <w:i/>
        </w:rPr>
        <w:t>S</w:t>
      </w:r>
      <w:r>
        <w:t xml:space="preserve"> to each corresponding element type in </w:t>
      </w:r>
      <w:r w:rsidRPr="002D62A5">
        <w:rPr>
          <w:i/>
        </w:rPr>
        <w:t>T</w:t>
      </w:r>
      <w:r>
        <w:t>.</w:t>
      </w:r>
    </w:p>
    <w:p w:rsidR="002D62A5" w:rsidRDefault="002D62A5" w:rsidP="00563D8D">
      <w:pPr>
        <w:pStyle w:val="ListParagraph"/>
        <w:numPr>
          <w:ilvl w:val="0"/>
          <w:numId w:val="30"/>
        </w:numPr>
      </w:pPr>
      <w:r>
        <w:t xml:space="preserve">Otherwise, if </w:t>
      </w:r>
      <w:r w:rsidRPr="00205F5B">
        <w:rPr>
          <w:i/>
        </w:rPr>
        <w:t>T</w:t>
      </w:r>
      <w:r>
        <w:t xml:space="preserve"> is a union </w:t>
      </w:r>
      <w:r w:rsidR="00955669">
        <w:t xml:space="preserve">or intersection </w:t>
      </w:r>
      <w:r>
        <w:t>type</w:t>
      </w:r>
      <w:r w:rsidR="00205F5B">
        <w:t>:</w:t>
      </w:r>
    </w:p>
    <w:p w:rsidR="002D62A5" w:rsidRDefault="002D62A5" w:rsidP="00563D8D">
      <w:pPr>
        <w:pStyle w:val="ListParagraph"/>
        <w:numPr>
          <w:ilvl w:val="1"/>
          <w:numId w:val="30"/>
        </w:numPr>
      </w:pPr>
      <w:r>
        <w:t xml:space="preserve">First, inferences are made from </w:t>
      </w:r>
      <w:r w:rsidRPr="00205F5B">
        <w:rPr>
          <w:i/>
        </w:rPr>
        <w:t>S</w:t>
      </w:r>
      <w:r>
        <w:t xml:space="preserve"> to each constituent type in </w:t>
      </w:r>
      <w:r w:rsidRPr="00205F5B">
        <w:rPr>
          <w:i/>
        </w:rPr>
        <w:t>T</w:t>
      </w:r>
      <w:r>
        <w:t xml:space="preserve"> that isn</w:t>
      </w:r>
      <w:r w:rsidR="008F4735">
        <w:t>'</w:t>
      </w:r>
      <w:r w:rsidR="00205F5B">
        <w:t xml:space="preserve">t </w:t>
      </w:r>
      <w:r w:rsidR="00E4548C">
        <w:t xml:space="preserve">simply </w:t>
      </w:r>
      <w:r w:rsidR="00205F5B">
        <w:t>one of the</w:t>
      </w:r>
      <w:r>
        <w:t xml:space="preserve"> type parameter</w:t>
      </w:r>
      <w:r w:rsidR="00205F5B">
        <w:t>s for which inferences are being made</w:t>
      </w:r>
      <w:r>
        <w:t>.</w:t>
      </w:r>
    </w:p>
    <w:p w:rsidR="002D62A5" w:rsidRDefault="002D62A5" w:rsidP="00563D8D">
      <w:pPr>
        <w:pStyle w:val="ListParagraph"/>
        <w:numPr>
          <w:ilvl w:val="1"/>
          <w:numId w:val="30"/>
        </w:numPr>
      </w:pPr>
      <w:r>
        <w:t>If the first step produced no inferences</w:t>
      </w:r>
      <w:r w:rsidR="00BD7E46">
        <w:t xml:space="preserve"> then if T is a union type</w:t>
      </w:r>
      <w:r>
        <w:t xml:space="preserve"> and exactly one constituent type in </w:t>
      </w:r>
      <w:r w:rsidRPr="00205F5B">
        <w:rPr>
          <w:i/>
        </w:rPr>
        <w:t>T</w:t>
      </w:r>
      <w:r>
        <w:t xml:space="preserve"> is </w:t>
      </w:r>
      <w:r w:rsidR="00E4548C">
        <w:t xml:space="preserve">simply </w:t>
      </w:r>
      <w:r>
        <w:t>a type parameter</w:t>
      </w:r>
      <w:r w:rsidR="00205F5B">
        <w:t xml:space="preserve"> for which inferences are being made, inferences are made from </w:t>
      </w:r>
      <w:r w:rsidR="00205F5B" w:rsidRPr="00205F5B">
        <w:rPr>
          <w:i/>
        </w:rPr>
        <w:t>S</w:t>
      </w:r>
      <w:r w:rsidR="00205F5B">
        <w:t xml:space="preserve"> to that type parameter.</w:t>
      </w:r>
    </w:p>
    <w:p w:rsidR="002D62A5" w:rsidRPr="0044410D" w:rsidRDefault="002D62A5" w:rsidP="00563D8D">
      <w:pPr>
        <w:pStyle w:val="ListParagraph"/>
        <w:numPr>
          <w:ilvl w:val="0"/>
          <w:numId w:val="30"/>
        </w:numPr>
      </w:pPr>
      <w:r>
        <w:t xml:space="preserve">Otherwise, if </w:t>
      </w:r>
      <w:r w:rsidRPr="00205F5B">
        <w:rPr>
          <w:i/>
        </w:rPr>
        <w:t>S</w:t>
      </w:r>
      <w:r>
        <w:t xml:space="preserve"> is a union </w:t>
      </w:r>
      <w:r w:rsidR="00BD7E46">
        <w:t xml:space="preserve">or intersection </w:t>
      </w:r>
      <w:r>
        <w:t>type</w:t>
      </w:r>
      <w:r w:rsidR="00205F5B">
        <w:t xml:space="preserve">, inferences are made from each constituent type in </w:t>
      </w:r>
      <w:r w:rsidR="00205F5B" w:rsidRPr="00205F5B">
        <w:rPr>
          <w:i/>
        </w:rPr>
        <w:t>S</w:t>
      </w:r>
      <w:r w:rsidR="00205F5B">
        <w:t xml:space="preserve"> to </w:t>
      </w:r>
      <w:r w:rsidR="00205F5B" w:rsidRPr="00205F5B">
        <w:rPr>
          <w:i/>
        </w:rPr>
        <w:t>T</w:t>
      </w:r>
      <w:r w:rsidR="00205F5B">
        <w:t>.</w:t>
      </w:r>
    </w:p>
    <w:p w:rsidR="0044410D" w:rsidRPr="0044410D" w:rsidRDefault="00C249EF" w:rsidP="00563D8D">
      <w:pPr>
        <w:pStyle w:val="ListParagraph"/>
        <w:numPr>
          <w:ilvl w:val="0"/>
          <w:numId w:val="30"/>
        </w:numPr>
      </w:pPr>
      <w:r>
        <w:t xml:space="preserve">Otherwise, if </w:t>
      </w:r>
      <w:r w:rsidRPr="00534DAA">
        <w:rPr>
          <w:i/>
        </w:rPr>
        <w:t>S</w:t>
      </w:r>
      <w:r>
        <w:t xml:space="preserve"> and </w:t>
      </w:r>
      <w:r w:rsidRPr="00534DAA">
        <w:rPr>
          <w:i/>
        </w:rPr>
        <w:t>T</w:t>
      </w:r>
      <w:r>
        <w:t xml:space="preserve"> are object types, then for each member </w:t>
      </w:r>
      <w:r w:rsidRPr="00534DAA">
        <w:rPr>
          <w:i/>
        </w:rPr>
        <w:t>M</w:t>
      </w:r>
      <w:r>
        <w:t xml:space="preserve"> in </w:t>
      </w:r>
      <w:r w:rsidRPr="00534DAA">
        <w:rPr>
          <w:i/>
        </w:rPr>
        <w:t>T</w:t>
      </w:r>
      <w:r>
        <w:t>:</w:t>
      </w:r>
    </w:p>
    <w:p w:rsidR="0044410D" w:rsidRPr="0044410D" w:rsidRDefault="00C249EF" w:rsidP="00563D8D">
      <w:pPr>
        <w:pStyle w:val="ListParagraph"/>
        <w:numPr>
          <w:ilvl w:val="1"/>
          <w:numId w:val="30"/>
        </w:numPr>
      </w:pPr>
      <w:r>
        <w:lastRenderedPageBreak/>
        <w:t xml:space="preserve">If </w:t>
      </w:r>
      <w:r w:rsidRPr="00140968">
        <w:rPr>
          <w:i/>
        </w:rPr>
        <w:t>M</w:t>
      </w:r>
      <w:r>
        <w:t xml:space="preserve"> is a property and </w:t>
      </w:r>
      <w:r w:rsidRPr="00140968">
        <w:rPr>
          <w:i/>
        </w:rPr>
        <w:t>S</w:t>
      </w:r>
      <w:r>
        <w:t xml:space="preserve"> contains a property </w:t>
      </w:r>
      <w:r w:rsidRPr="00140968">
        <w:rPr>
          <w:i/>
        </w:rPr>
        <w:t>N</w:t>
      </w:r>
      <w:r>
        <w:t xml:space="preserve"> with the same name as </w:t>
      </w:r>
      <w:r w:rsidRPr="00140968">
        <w:rPr>
          <w:i/>
        </w:rPr>
        <w:t>M</w:t>
      </w:r>
      <w:r>
        <w:t xml:space="preserve">, inferences are made from the type of </w:t>
      </w:r>
      <w:r w:rsidRPr="00140968">
        <w:rPr>
          <w:i/>
        </w:rPr>
        <w:t>N</w:t>
      </w:r>
      <w:r>
        <w:t xml:space="preserve"> to the type of </w:t>
      </w:r>
      <w:r w:rsidRPr="00140968">
        <w:rPr>
          <w:i/>
        </w:rPr>
        <w:t>M</w:t>
      </w:r>
      <w:r>
        <w:t>.</w:t>
      </w:r>
    </w:p>
    <w:p w:rsidR="0044410D" w:rsidRPr="0044410D" w:rsidRDefault="00EA29E1" w:rsidP="00563D8D">
      <w:pPr>
        <w:pStyle w:val="ListParagraph"/>
        <w:numPr>
          <w:ilvl w:val="1"/>
          <w:numId w:val="30"/>
        </w:numPr>
      </w:pPr>
      <w:r>
        <w:t xml:space="preserve">If </w:t>
      </w:r>
      <w:r w:rsidRPr="00BE403A">
        <w:rPr>
          <w:i/>
        </w:rPr>
        <w:t>M</w:t>
      </w:r>
      <w:r>
        <w:t xml:space="preserve"> is a call signature </w:t>
      </w:r>
      <w:r w:rsidR="00C15A31">
        <w:t>and a corresponding</w:t>
      </w:r>
      <w:r>
        <w:t xml:space="preserve"> call signature </w:t>
      </w:r>
      <w:r w:rsidRPr="00BE403A">
        <w:rPr>
          <w:i/>
        </w:rPr>
        <w:t>N</w:t>
      </w:r>
      <w:r>
        <w:t xml:space="preserve"> </w:t>
      </w:r>
      <w:r w:rsidR="00C15A31">
        <w:t xml:space="preserve">exists </w:t>
      </w:r>
      <w:r>
        <w:t xml:space="preserve">in </w:t>
      </w:r>
      <w:r w:rsidRPr="00BE403A">
        <w:rPr>
          <w:i/>
        </w:rPr>
        <w:t>S</w:t>
      </w:r>
      <w:r>
        <w:t xml:space="preserve">, </w:t>
      </w:r>
      <w:r w:rsidRPr="008A0C34">
        <w:rPr>
          <w:i/>
        </w:rPr>
        <w:t>N</w:t>
      </w:r>
      <w:r>
        <w:t xml:space="preserve"> is instantiated with the Any type as an argument for each type parameter (if any) and inferences are made from parameter types in </w:t>
      </w:r>
      <w:r w:rsidRPr="00BE403A">
        <w:rPr>
          <w:i/>
        </w:rPr>
        <w:t>N</w:t>
      </w:r>
      <w:r>
        <w:t xml:space="preserve"> to the corresponding parameter types in </w:t>
      </w:r>
      <w:r w:rsidRPr="00BE403A">
        <w:rPr>
          <w:i/>
        </w:rPr>
        <w:t>M</w:t>
      </w:r>
      <w:r>
        <w:t xml:space="preserve"> for positions that are present in both signatures, and from the return type of </w:t>
      </w:r>
      <w:r w:rsidRPr="00BE403A">
        <w:rPr>
          <w:i/>
        </w:rPr>
        <w:t>N</w:t>
      </w:r>
      <w:r>
        <w:t xml:space="preserve"> to the return type of </w:t>
      </w:r>
      <w:r w:rsidRPr="00BE403A">
        <w:rPr>
          <w:i/>
        </w:rPr>
        <w:t>M</w:t>
      </w:r>
      <w:r>
        <w:t>.</w:t>
      </w:r>
    </w:p>
    <w:p w:rsidR="0044410D" w:rsidRPr="0044410D" w:rsidRDefault="00EA29E1" w:rsidP="00563D8D">
      <w:pPr>
        <w:pStyle w:val="ListParagraph"/>
        <w:numPr>
          <w:ilvl w:val="1"/>
          <w:numId w:val="30"/>
        </w:numPr>
      </w:pPr>
      <w:r>
        <w:t xml:space="preserve">If </w:t>
      </w:r>
      <w:r w:rsidRPr="00BE403A">
        <w:rPr>
          <w:i/>
        </w:rPr>
        <w:t>M</w:t>
      </w:r>
      <w:r>
        <w:t xml:space="preserve"> is a construct signature </w:t>
      </w:r>
      <w:r w:rsidR="00C15A31">
        <w:t>and a corresponding</w:t>
      </w:r>
      <w:r>
        <w:t xml:space="preserve"> construct signature </w:t>
      </w:r>
      <w:r w:rsidRPr="00BE403A">
        <w:rPr>
          <w:i/>
        </w:rPr>
        <w:t>N</w:t>
      </w:r>
      <w:r>
        <w:t xml:space="preserve"> </w:t>
      </w:r>
      <w:r w:rsidR="00C15A31">
        <w:t xml:space="preserve">exists </w:t>
      </w:r>
      <w:r>
        <w:t xml:space="preserve">in </w:t>
      </w:r>
      <w:r w:rsidRPr="00BE403A">
        <w:rPr>
          <w:i/>
        </w:rPr>
        <w:t>S</w:t>
      </w:r>
      <w:r>
        <w:t xml:space="preserve">, </w:t>
      </w:r>
      <w:r w:rsidRPr="008A0C34">
        <w:rPr>
          <w:i/>
        </w:rPr>
        <w:t>N</w:t>
      </w:r>
      <w:r>
        <w:t xml:space="preserve"> is instantiated with the Any type as an argument for each type parameter (if any) and inferences are made from parameter types in </w:t>
      </w:r>
      <w:r w:rsidRPr="00BE403A">
        <w:rPr>
          <w:i/>
        </w:rPr>
        <w:t>N</w:t>
      </w:r>
      <w:r>
        <w:t xml:space="preserve"> to the corresponding parameter types in </w:t>
      </w:r>
      <w:r w:rsidRPr="00BE403A">
        <w:rPr>
          <w:i/>
        </w:rPr>
        <w:t>M</w:t>
      </w:r>
      <w:r>
        <w:t xml:space="preserve"> for positions that are present in both signatures, and from the return type of </w:t>
      </w:r>
      <w:r w:rsidRPr="00BE403A">
        <w:rPr>
          <w:i/>
        </w:rPr>
        <w:t>N</w:t>
      </w:r>
      <w:r>
        <w:t xml:space="preserve"> to the return type of </w:t>
      </w:r>
      <w:r w:rsidRPr="00BE403A">
        <w:rPr>
          <w:i/>
        </w:rPr>
        <w:t>M</w:t>
      </w:r>
      <w:r>
        <w:t>.</w:t>
      </w:r>
    </w:p>
    <w:p w:rsidR="0044410D" w:rsidRPr="0044410D" w:rsidRDefault="00C249EF" w:rsidP="00563D8D">
      <w:pPr>
        <w:pStyle w:val="ListParagraph"/>
        <w:numPr>
          <w:ilvl w:val="1"/>
          <w:numId w:val="30"/>
        </w:numPr>
      </w:pPr>
      <w:r>
        <w:t xml:space="preserve">If </w:t>
      </w:r>
      <w:r w:rsidRPr="000930B8">
        <w:rPr>
          <w:i/>
        </w:rPr>
        <w:t>M</w:t>
      </w:r>
      <w:r>
        <w:t xml:space="preserve"> is a string index signature</w:t>
      </w:r>
      <w:r w:rsidR="00AE40D7">
        <w:t xml:space="preserve"> and </w:t>
      </w:r>
      <w:r w:rsidR="00AE40D7" w:rsidRPr="00AE40D7">
        <w:rPr>
          <w:i/>
        </w:rPr>
        <w:t>S</w:t>
      </w:r>
      <w:r w:rsidR="00AE40D7">
        <w:t xml:space="preserve"> contains a</w:t>
      </w:r>
      <w:r>
        <w:t xml:space="preserve"> string index signature </w:t>
      </w:r>
      <w:r w:rsidRPr="000930B8">
        <w:rPr>
          <w:i/>
        </w:rPr>
        <w:t>N</w:t>
      </w:r>
      <w:r>
        <w:t xml:space="preserve">, inferences are made from the type of </w:t>
      </w:r>
      <w:r w:rsidRPr="000930B8">
        <w:rPr>
          <w:i/>
        </w:rPr>
        <w:t>N</w:t>
      </w:r>
      <w:r>
        <w:t xml:space="preserve"> to the type of </w:t>
      </w:r>
      <w:r w:rsidRPr="000930B8">
        <w:rPr>
          <w:i/>
        </w:rPr>
        <w:t>M</w:t>
      </w:r>
      <w:r>
        <w:t>.</w:t>
      </w:r>
    </w:p>
    <w:p w:rsidR="0044410D" w:rsidRPr="0044410D" w:rsidRDefault="00C249EF" w:rsidP="00563D8D">
      <w:pPr>
        <w:pStyle w:val="ListParagraph"/>
        <w:numPr>
          <w:ilvl w:val="1"/>
          <w:numId w:val="30"/>
        </w:numPr>
      </w:pPr>
      <w:r>
        <w:t xml:space="preserve">If </w:t>
      </w:r>
      <w:r w:rsidRPr="000930B8">
        <w:rPr>
          <w:i/>
        </w:rPr>
        <w:t>M</w:t>
      </w:r>
      <w:r>
        <w:t xml:space="preserve"> is a numeric index signature</w:t>
      </w:r>
      <w:r w:rsidR="00AE40D7">
        <w:t xml:space="preserve"> and </w:t>
      </w:r>
      <w:r w:rsidR="00AE40D7" w:rsidRPr="00AE40D7">
        <w:rPr>
          <w:i/>
        </w:rPr>
        <w:t>S</w:t>
      </w:r>
      <w:r w:rsidR="00AE40D7">
        <w:t xml:space="preserve"> contains a</w:t>
      </w:r>
      <w:r>
        <w:t xml:space="preserve"> numeric index signature </w:t>
      </w:r>
      <w:r w:rsidRPr="000930B8">
        <w:rPr>
          <w:i/>
        </w:rPr>
        <w:t>N</w:t>
      </w:r>
      <w:r>
        <w:t xml:space="preserve">, inferences are made from the type of </w:t>
      </w:r>
      <w:r w:rsidRPr="000930B8">
        <w:rPr>
          <w:i/>
        </w:rPr>
        <w:t>N</w:t>
      </w:r>
      <w:r>
        <w:t xml:space="preserve"> to the type of </w:t>
      </w:r>
      <w:r w:rsidRPr="000930B8">
        <w:rPr>
          <w:i/>
        </w:rPr>
        <w:t>M</w:t>
      </w:r>
      <w:r>
        <w:t>.</w:t>
      </w:r>
    </w:p>
    <w:p w:rsidR="0044410D" w:rsidRPr="0044410D" w:rsidRDefault="00252AC1" w:rsidP="00563D8D">
      <w:pPr>
        <w:pStyle w:val="ListParagraph"/>
        <w:numPr>
          <w:ilvl w:val="1"/>
          <w:numId w:val="30"/>
        </w:numPr>
      </w:pPr>
      <w:r>
        <w:t xml:space="preserve">If </w:t>
      </w:r>
      <w:r w:rsidRPr="000930B8">
        <w:rPr>
          <w:i/>
        </w:rPr>
        <w:t>M</w:t>
      </w:r>
      <w:r>
        <w:t xml:space="preserve"> is a numeric index signature and </w:t>
      </w:r>
      <w:r w:rsidRPr="00AE40D7">
        <w:rPr>
          <w:i/>
        </w:rPr>
        <w:t>S</w:t>
      </w:r>
      <w:r>
        <w:t xml:space="preserve"> contains a string index signature </w:t>
      </w:r>
      <w:r w:rsidRPr="000930B8">
        <w:rPr>
          <w:i/>
        </w:rPr>
        <w:t>N</w:t>
      </w:r>
      <w:r>
        <w:t xml:space="preserve">, inferences are made from the type of </w:t>
      </w:r>
      <w:r w:rsidRPr="000930B8">
        <w:rPr>
          <w:i/>
        </w:rPr>
        <w:t>N</w:t>
      </w:r>
      <w:r>
        <w:t xml:space="preserve"> to the type of </w:t>
      </w:r>
      <w:r w:rsidRPr="000930B8">
        <w:rPr>
          <w:i/>
        </w:rPr>
        <w:t>M</w:t>
      </w:r>
      <w:r>
        <w:t>.</w:t>
      </w:r>
    </w:p>
    <w:p w:rsidR="0044410D" w:rsidRDefault="00C15A31" w:rsidP="00C15A31">
      <w:r>
        <w:t>When comparing call or construct signatures,</w:t>
      </w:r>
      <w:r w:rsidR="00CF3CB9">
        <w:t xml:space="preserve"> signatures in </w:t>
      </w:r>
      <w:r w:rsidR="00CF3CB9" w:rsidRPr="00CF3CB9">
        <w:rPr>
          <w:i/>
        </w:rPr>
        <w:t>S</w:t>
      </w:r>
      <w:r w:rsidR="00CF3CB9">
        <w:t xml:space="preserve"> correspond to signatures of the same kind in </w:t>
      </w:r>
      <w:r w:rsidR="00CF3CB9" w:rsidRPr="00CF3CB9">
        <w:rPr>
          <w:i/>
        </w:rPr>
        <w:t>T</w:t>
      </w:r>
      <w:r w:rsidR="00CF3CB9">
        <w:t xml:space="preserve"> pairwise in declaration order. If </w:t>
      </w:r>
      <w:r w:rsidR="00CF3CB9" w:rsidRPr="00CF3CB9">
        <w:rPr>
          <w:i/>
        </w:rPr>
        <w:t>S</w:t>
      </w:r>
      <w:r w:rsidR="00CF3CB9">
        <w:t xml:space="preserve"> and </w:t>
      </w:r>
      <w:r w:rsidR="00CF3CB9" w:rsidRPr="00CF3CB9">
        <w:rPr>
          <w:i/>
        </w:rPr>
        <w:t>T</w:t>
      </w:r>
      <w:r w:rsidR="00CF3CB9">
        <w:t xml:space="preserve"> have different numbers of a given kind of signature, the excess </w:t>
      </w:r>
      <w:r w:rsidR="00CF3CB9" w:rsidRPr="00CF3CB9">
        <w:rPr>
          <w:i/>
        </w:rPr>
        <w:t>first</w:t>
      </w:r>
      <w:r w:rsidR="00CF3CB9">
        <w:t xml:space="preserve"> signatures in declaration order of the longer list are ignored.</w:t>
      </w:r>
    </w:p>
    <w:p w:rsidR="000200C8" w:rsidRPr="00300D5D" w:rsidRDefault="000200C8" w:rsidP="00C15A31">
      <w:r w:rsidRPr="000200C8">
        <w:rPr>
          <w:i/>
        </w:rPr>
        <w:t xml:space="preserve">TODO: Update to reflect </w:t>
      </w:r>
      <w:hyperlink r:id="rId22" w:history="1">
        <w:r w:rsidRPr="000200C8">
          <w:rPr>
            <w:rStyle w:val="Hyperlink"/>
            <w:i/>
          </w:rPr>
          <w:t>improved union and intersection type inference</w:t>
        </w:r>
      </w:hyperlink>
      <w:r w:rsidRPr="00300D5D">
        <w:t>.</w:t>
      </w:r>
    </w:p>
    <w:p w:rsidR="0044410D" w:rsidRPr="0044410D" w:rsidRDefault="00A542BE" w:rsidP="00A542BE">
      <w:pPr>
        <w:pStyle w:val="Heading3"/>
      </w:pPr>
      <w:bookmarkStart w:id="137" w:name="_Toc439666183"/>
      <w:r>
        <w:t>Recursive Types</w:t>
      </w:r>
      <w:bookmarkEnd w:id="137"/>
    </w:p>
    <w:p w:rsidR="0044410D" w:rsidRPr="0044410D" w:rsidRDefault="00A542BE" w:rsidP="00A542BE">
      <w:r>
        <w:t>Classes and interfaces can reference themselves in their internal structure, in effect creating recursive types with infinite nesting. For example, the type</w:t>
      </w:r>
    </w:p>
    <w:p w:rsidR="0044410D" w:rsidRPr="0044410D" w:rsidRDefault="00A542BE" w:rsidP="00A542BE">
      <w:pPr>
        <w:pStyle w:val="Code"/>
      </w:pPr>
      <w:r w:rsidRPr="00D54DB2">
        <w:rPr>
          <w:color w:val="0000FF"/>
        </w:rPr>
        <w:t>interface</w:t>
      </w:r>
      <w:r w:rsidRPr="00D54DB2">
        <w:t xml:space="preserve"> A { next: A; }</w:t>
      </w:r>
    </w:p>
    <w:p w:rsidR="0044410D" w:rsidRPr="0044410D" w:rsidRDefault="00A542BE" w:rsidP="00A542BE">
      <w:r>
        <w:t xml:space="preserve">contains an infinitely nested sequence of </w:t>
      </w:r>
      <w:r w:rsidR="008F4735">
        <w:t>'</w:t>
      </w:r>
      <w:r>
        <w:t>next</w:t>
      </w:r>
      <w:r w:rsidR="008F4735">
        <w:t>'</w:t>
      </w:r>
      <w:r>
        <w:t xml:space="preserve"> properties. Types such as this are perfectly valid but require special treatment when determining type relationships. Specifically, when comparing types </w:t>
      </w:r>
      <w:r w:rsidRPr="00AE5B0F">
        <w:rPr>
          <w:i/>
        </w:rPr>
        <w:t>S</w:t>
      </w:r>
      <w:r>
        <w:t xml:space="preserve"> and </w:t>
      </w:r>
      <w:r w:rsidRPr="00AE5B0F">
        <w:rPr>
          <w:i/>
        </w:rPr>
        <w:t>T</w:t>
      </w:r>
      <w:r>
        <w:t xml:space="preserve"> for a given relationship (identity, subtype, or assignability), the relationship in question is assumed to be true for every directly or indirectly nested occurrence of the same </w:t>
      </w:r>
      <w:r w:rsidRPr="00AE5B0F">
        <w:rPr>
          <w:i/>
        </w:rPr>
        <w:t>S</w:t>
      </w:r>
      <w:r>
        <w:t xml:space="preserve"> and </w:t>
      </w:r>
      <w:r w:rsidR="006C0583">
        <w:t xml:space="preserve">the same </w:t>
      </w:r>
      <w:r w:rsidRPr="00AE5B0F">
        <w:rPr>
          <w:i/>
        </w:rPr>
        <w:t>T</w:t>
      </w:r>
      <w:r>
        <w:t xml:space="preserve"> (where same means originating in the same declaration</w:t>
      </w:r>
      <w:r w:rsidR="00684322">
        <w:t xml:space="preserve"> and, if applicable, having identical type arguments</w:t>
      </w:r>
      <w:r>
        <w:t xml:space="preserve">). For example, consider the identity relationship between </w:t>
      </w:r>
      <w:r w:rsidR="008F4735">
        <w:t>'</w:t>
      </w:r>
      <w:r>
        <w:t>A</w:t>
      </w:r>
      <w:r w:rsidR="008F4735">
        <w:t>'</w:t>
      </w:r>
      <w:r>
        <w:t xml:space="preserve"> above and </w:t>
      </w:r>
      <w:r w:rsidR="008F4735">
        <w:t>'</w:t>
      </w:r>
      <w:r>
        <w:t>B</w:t>
      </w:r>
      <w:r w:rsidR="008F4735">
        <w:t>'</w:t>
      </w:r>
      <w:r>
        <w:t xml:space="preserve"> below:</w:t>
      </w:r>
    </w:p>
    <w:p w:rsidR="0044410D" w:rsidRPr="0044410D" w:rsidRDefault="00A542BE" w:rsidP="00A542BE">
      <w:pPr>
        <w:pStyle w:val="Code"/>
      </w:pPr>
      <w:r w:rsidRPr="00D54DB2">
        <w:rPr>
          <w:color w:val="0000FF"/>
        </w:rPr>
        <w:t>interface</w:t>
      </w:r>
      <w:r w:rsidRPr="00D54DB2">
        <w:t xml:space="preserve"> B { next: C; }</w:t>
      </w:r>
    </w:p>
    <w:p w:rsidR="0044410D" w:rsidRPr="0044410D" w:rsidRDefault="00A542BE" w:rsidP="00A542BE">
      <w:pPr>
        <w:pStyle w:val="Code"/>
      </w:pPr>
      <w:r w:rsidRPr="00D54DB2">
        <w:rPr>
          <w:color w:val="0000FF"/>
        </w:rPr>
        <w:t>interface</w:t>
      </w:r>
      <w:r w:rsidRPr="00D54DB2">
        <w:t xml:space="preserve"> C { next: D; }</w:t>
      </w:r>
    </w:p>
    <w:p w:rsidR="0044410D" w:rsidRPr="0044410D" w:rsidRDefault="00A542BE" w:rsidP="00A542BE">
      <w:pPr>
        <w:pStyle w:val="Code"/>
      </w:pPr>
      <w:r w:rsidRPr="00D54DB2">
        <w:rPr>
          <w:color w:val="0000FF"/>
        </w:rPr>
        <w:t>interface</w:t>
      </w:r>
      <w:r w:rsidRPr="00D54DB2">
        <w:t xml:space="preserve"> D { next: B; }</w:t>
      </w:r>
    </w:p>
    <w:p w:rsidR="0044410D" w:rsidRPr="0044410D" w:rsidRDefault="00A542BE" w:rsidP="00A542BE">
      <w:r>
        <w:lastRenderedPageBreak/>
        <w:t xml:space="preserve">To determine whether </w:t>
      </w:r>
      <w:r w:rsidR="008F4735">
        <w:t>'</w:t>
      </w:r>
      <w:r>
        <w:t>A</w:t>
      </w:r>
      <w:r w:rsidR="008F4735">
        <w:t>'</w:t>
      </w:r>
      <w:r>
        <w:t xml:space="preserve"> and </w:t>
      </w:r>
      <w:r w:rsidR="008F4735">
        <w:t>'</w:t>
      </w:r>
      <w:r>
        <w:t>B</w:t>
      </w:r>
      <w:r w:rsidR="008F4735">
        <w:t>'</w:t>
      </w:r>
      <w:r>
        <w:t xml:space="preserve"> are identical, first the </w:t>
      </w:r>
      <w:r w:rsidR="008F4735">
        <w:t>'</w:t>
      </w:r>
      <w:r>
        <w:t>next</w:t>
      </w:r>
      <w:r w:rsidR="008F4735">
        <w:t>'</w:t>
      </w:r>
      <w:r>
        <w:t xml:space="preserve"> properties of type </w:t>
      </w:r>
      <w:r w:rsidR="008F4735">
        <w:t>'</w:t>
      </w:r>
      <w:r>
        <w:t>A</w:t>
      </w:r>
      <w:r w:rsidR="008F4735">
        <w:t>'</w:t>
      </w:r>
      <w:r>
        <w:t xml:space="preserve"> and </w:t>
      </w:r>
      <w:r w:rsidR="008F4735">
        <w:t>'</w:t>
      </w:r>
      <w:r>
        <w:t>C</w:t>
      </w:r>
      <w:r w:rsidR="008F4735">
        <w:t>'</w:t>
      </w:r>
      <w:r>
        <w:t xml:space="preserve"> are compared. That leads to comparing the </w:t>
      </w:r>
      <w:r w:rsidR="008F4735">
        <w:t>'</w:t>
      </w:r>
      <w:r>
        <w:t>next</w:t>
      </w:r>
      <w:r w:rsidR="008F4735">
        <w:t>'</w:t>
      </w:r>
      <w:r>
        <w:t xml:space="preserve"> properties of type </w:t>
      </w:r>
      <w:r w:rsidR="008F4735">
        <w:t>'</w:t>
      </w:r>
      <w:r>
        <w:t>A</w:t>
      </w:r>
      <w:r w:rsidR="008F4735">
        <w:t>'</w:t>
      </w:r>
      <w:r>
        <w:t xml:space="preserve"> and </w:t>
      </w:r>
      <w:r w:rsidR="008F4735">
        <w:t>'</w:t>
      </w:r>
      <w:r>
        <w:t>D</w:t>
      </w:r>
      <w:r w:rsidR="008F4735">
        <w:t>'</w:t>
      </w:r>
      <w:r>
        <w:t xml:space="preserve">, which leads to comparing the </w:t>
      </w:r>
      <w:r w:rsidR="008F4735">
        <w:t>'</w:t>
      </w:r>
      <w:r>
        <w:t>next</w:t>
      </w:r>
      <w:r w:rsidR="008F4735">
        <w:t>'</w:t>
      </w:r>
      <w:r>
        <w:t xml:space="preserve"> properties of type </w:t>
      </w:r>
      <w:r w:rsidR="008F4735">
        <w:t>'</w:t>
      </w:r>
      <w:r>
        <w:t>A</w:t>
      </w:r>
      <w:r w:rsidR="008F4735">
        <w:t>'</w:t>
      </w:r>
      <w:r>
        <w:t xml:space="preserve"> and </w:t>
      </w:r>
      <w:r w:rsidR="008F4735">
        <w:t>'</w:t>
      </w:r>
      <w:r>
        <w:t>B</w:t>
      </w:r>
      <w:r w:rsidR="008F4735">
        <w:t>'</w:t>
      </w:r>
      <w:r>
        <w:t xml:space="preserve">. Since </w:t>
      </w:r>
      <w:r w:rsidR="008F4735">
        <w:t>'</w:t>
      </w:r>
      <w:r>
        <w:t>A</w:t>
      </w:r>
      <w:r w:rsidR="008F4735">
        <w:t>'</w:t>
      </w:r>
      <w:r>
        <w:t xml:space="preserve"> and </w:t>
      </w:r>
      <w:r w:rsidR="008F4735">
        <w:t>'</w:t>
      </w:r>
      <w:r>
        <w:t>B</w:t>
      </w:r>
      <w:r w:rsidR="008F4735">
        <w:t>'</w:t>
      </w:r>
      <w:r>
        <w:t xml:space="preserve"> are already being compared this relationship is by definition true. That in turn causes the other comparisons to be true, and therefore the final result is true.</w:t>
      </w:r>
    </w:p>
    <w:p w:rsidR="0044410D" w:rsidRPr="0044410D" w:rsidRDefault="00A542BE" w:rsidP="00A542BE">
      <w:r>
        <w:t>When this same technique is used to compare generic type references, two type references are considered the same when they originate in the same declaration and have identical type arguments.</w:t>
      </w:r>
    </w:p>
    <w:p w:rsidR="0044410D" w:rsidRPr="0044410D" w:rsidRDefault="00C60850" w:rsidP="00A542BE">
      <w:r>
        <w:t>In certain circumstances, g</w:t>
      </w:r>
      <w:r w:rsidR="00A542BE">
        <w:t xml:space="preserve">eneric types </w:t>
      </w:r>
      <w:r>
        <w:t>that</w:t>
      </w:r>
      <w:r w:rsidR="00A542BE">
        <w:t xml:space="preserve"> directly or indirectly reference themselves in a recursive fashion can lead to infinite series of disti</w:t>
      </w:r>
      <w:r>
        <w:t xml:space="preserve">nct instantiations. </w:t>
      </w:r>
      <w:r w:rsidR="00A05B99">
        <w:t>For example, in the type</w:t>
      </w:r>
    </w:p>
    <w:p w:rsidR="0044410D" w:rsidRPr="0044410D" w:rsidRDefault="004C7070" w:rsidP="00B53477">
      <w:pPr>
        <w:pStyle w:val="Code"/>
      </w:pPr>
      <w:r w:rsidRPr="00D54DB2">
        <w:rPr>
          <w:color w:val="0000FF"/>
        </w:rPr>
        <w:t>interface</w:t>
      </w:r>
      <w:r w:rsidRPr="00D54DB2">
        <w:t xml:space="preserve"> List&lt;T&gt; {</w:t>
      </w:r>
      <w:r w:rsidR="0048218E" w:rsidRPr="00D54DB2">
        <w:br/>
      </w:r>
      <w:r w:rsidRPr="00D54DB2">
        <w:t xml:space="preserve">    data: T;</w:t>
      </w:r>
      <w:r w:rsidR="0048218E" w:rsidRPr="00D54DB2">
        <w:br/>
      </w:r>
      <w:r w:rsidRPr="00D54DB2">
        <w:t xml:space="preserve">    next: List&lt;</w:t>
      </w:r>
      <w:r w:rsidR="00B53477" w:rsidRPr="00D54DB2">
        <w:t>T&gt;;</w:t>
      </w:r>
      <w:r w:rsidR="0048218E" w:rsidRPr="00D54DB2">
        <w:br/>
      </w:r>
      <w:r w:rsidR="00B53477" w:rsidRPr="00D54DB2">
        <w:t xml:space="preserve">    owner: List&lt;List&lt;T&gt;&gt;;</w:t>
      </w:r>
      <w:r w:rsidR="0048218E" w:rsidRPr="00D54DB2">
        <w:br/>
      </w:r>
      <w:r w:rsidR="00B53477" w:rsidRPr="00D54DB2">
        <w:t>}</w:t>
      </w:r>
    </w:p>
    <w:p w:rsidR="0044410D" w:rsidRPr="0044410D" w:rsidRDefault="008F4735" w:rsidP="00A542BE">
      <w:r>
        <w:t>'</w:t>
      </w:r>
      <w:r w:rsidR="004C7070">
        <w:t>List</w:t>
      </w:r>
      <w:r w:rsidR="00017A17">
        <w:t>&lt;T&gt;</w:t>
      </w:r>
      <w:r>
        <w:t>'</w:t>
      </w:r>
      <w:r w:rsidR="00017A17">
        <w:t xml:space="preserve"> has a member </w:t>
      </w:r>
      <w:r>
        <w:t>'</w:t>
      </w:r>
      <w:r w:rsidR="004C7070">
        <w:t>owner</w:t>
      </w:r>
      <w:r>
        <w:t>'</w:t>
      </w:r>
      <w:r w:rsidR="00017A17">
        <w:t xml:space="preserve"> of type </w:t>
      </w:r>
      <w:r>
        <w:t>'</w:t>
      </w:r>
      <w:r w:rsidR="004C7070">
        <w:t>List</w:t>
      </w:r>
      <w:r w:rsidR="00017A17">
        <w:t>&lt;</w:t>
      </w:r>
      <w:r w:rsidR="004C7070">
        <w:t>List&lt;</w:t>
      </w:r>
      <w:r w:rsidR="00017A17">
        <w:t>T</w:t>
      </w:r>
      <w:r w:rsidR="004C7070">
        <w:t>&gt;</w:t>
      </w:r>
      <w:r w:rsidR="00017A17">
        <w:t>&gt;</w:t>
      </w:r>
      <w:r>
        <w:t>'</w:t>
      </w:r>
      <w:r w:rsidR="00017A17">
        <w:t xml:space="preserve">, which has a member </w:t>
      </w:r>
      <w:r>
        <w:t>'</w:t>
      </w:r>
      <w:r w:rsidR="004C7070">
        <w:t>owner</w:t>
      </w:r>
      <w:r>
        <w:t>'</w:t>
      </w:r>
      <w:r w:rsidR="00017A17">
        <w:t xml:space="preserve"> of type </w:t>
      </w:r>
      <w:r>
        <w:t>'</w:t>
      </w:r>
      <w:r w:rsidR="004C7070">
        <w:t>List&lt;List&lt;List&lt;T&gt;&gt;</w:t>
      </w:r>
      <w:r w:rsidR="00017A17">
        <w:t>&gt;</w:t>
      </w:r>
      <w:r>
        <w:t>'</w:t>
      </w:r>
      <w:r w:rsidR="00017A17">
        <w:t xml:space="preserve">, which has a member </w:t>
      </w:r>
      <w:r>
        <w:t>'</w:t>
      </w:r>
      <w:r w:rsidR="004C7070">
        <w:t>owner</w:t>
      </w:r>
      <w:r>
        <w:t>'</w:t>
      </w:r>
      <w:r w:rsidR="00017A17">
        <w:t xml:space="preserve"> of type </w:t>
      </w:r>
      <w:r>
        <w:t>'</w:t>
      </w:r>
      <w:r w:rsidR="004C7070">
        <w:t>List&lt;List&lt;List&lt;List&lt;T&gt;&gt;&gt;&gt;</w:t>
      </w:r>
      <w:r>
        <w:t>'</w:t>
      </w:r>
      <w:r w:rsidR="00017A17">
        <w:t xml:space="preserve"> and so on</w:t>
      </w:r>
      <w:r w:rsidR="00B53477">
        <w:t>,</w:t>
      </w:r>
      <w:r w:rsidR="00017A17">
        <w:t xml:space="preserve"> ad infinitum. Since type relationships are determined structurally, possibly exploring the constituent types to their full depth, </w:t>
      </w:r>
      <w:r w:rsidR="004C7070">
        <w:t>i</w:t>
      </w:r>
      <w:r w:rsidR="00017A17">
        <w:t>n order to determine type relationships involving inf</w:t>
      </w:r>
      <w:r w:rsidR="004C7070">
        <w:t>initely expanding generic types</w:t>
      </w:r>
      <w:r w:rsidR="00017A17">
        <w:t xml:space="preserve"> it </w:t>
      </w:r>
      <w:r w:rsidR="0042213C">
        <w:t>may be necessary for the compiler to</w:t>
      </w:r>
      <w:r w:rsidR="00017A17">
        <w:t xml:space="preserve"> </w:t>
      </w:r>
      <w:r w:rsidR="0042213C">
        <w:t>terminate</w:t>
      </w:r>
      <w:r w:rsidR="004C7070">
        <w:t xml:space="preserve"> </w:t>
      </w:r>
      <w:r w:rsidR="00A05B99">
        <w:t>the recursion</w:t>
      </w:r>
      <w:r w:rsidR="0042213C">
        <w:t xml:space="preserve"> at some point with the assumption that no further exploration will change the outcome.</w:t>
      </w:r>
    </w:p>
    <w:p w:rsidR="0044410D" w:rsidRPr="0044410D" w:rsidRDefault="00034FEF" w:rsidP="00034FEF">
      <w:pPr>
        <w:pStyle w:val="Heading2"/>
      </w:pPr>
      <w:bookmarkStart w:id="138" w:name="_Ref331363661"/>
      <w:bookmarkStart w:id="139" w:name="_Toc439666184"/>
      <w:r>
        <w:t>Widened Types</w:t>
      </w:r>
      <w:bookmarkEnd w:id="129"/>
      <w:bookmarkEnd w:id="130"/>
      <w:bookmarkEnd w:id="138"/>
      <w:bookmarkEnd w:id="139"/>
    </w:p>
    <w:p w:rsidR="0044410D" w:rsidRPr="0044410D" w:rsidRDefault="005A0592" w:rsidP="00034FEF">
      <w:r>
        <w:t>I</w:t>
      </w:r>
      <w:r w:rsidR="00034FEF">
        <w:t xml:space="preserve">n </w:t>
      </w:r>
      <w:r>
        <w:t>several</w:t>
      </w:r>
      <w:r w:rsidR="00034FEF">
        <w:t xml:space="preserve"> situations </w:t>
      </w:r>
      <w:r w:rsidR="003C5236">
        <w:t>TypeScript</w:t>
      </w:r>
      <w:r>
        <w:t xml:space="preserve"> </w:t>
      </w:r>
      <w:r w:rsidR="00034FEF">
        <w:t>infer</w:t>
      </w:r>
      <w:r>
        <w:t>s</w:t>
      </w:r>
      <w:r w:rsidR="00034FEF">
        <w:t xml:space="preserve"> types from context, alleviating the need for the programmer to explicitly specify types t</w:t>
      </w:r>
      <w:r w:rsidR="00CC4870">
        <w:t>hat appear obvious. For example</w:t>
      </w:r>
    </w:p>
    <w:p w:rsidR="0044410D" w:rsidRPr="0044410D" w:rsidRDefault="00034FEF" w:rsidP="00034FEF">
      <w:pPr>
        <w:pStyle w:val="Code"/>
      </w:pPr>
      <w:r w:rsidRPr="00D54DB2">
        <w:rPr>
          <w:color w:val="0000FF"/>
        </w:rPr>
        <w:t>var</w:t>
      </w:r>
      <w:r w:rsidRPr="00D54DB2">
        <w:t xml:space="preserve"> name = </w:t>
      </w:r>
      <w:r w:rsidR="008F4735" w:rsidRPr="00D54DB2">
        <w:rPr>
          <w:color w:val="800000"/>
        </w:rPr>
        <w:t>"</w:t>
      </w:r>
      <w:r w:rsidRPr="00D54DB2">
        <w:rPr>
          <w:color w:val="800000"/>
        </w:rPr>
        <w:t>Steve</w:t>
      </w:r>
      <w:r w:rsidR="008F4735" w:rsidRPr="00D54DB2">
        <w:rPr>
          <w:color w:val="800000"/>
        </w:rPr>
        <w:t>"</w:t>
      </w:r>
      <w:r w:rsidRPr="00D54DB2">
        <w:t>;</w:t>
      </w:r>
    </w:p>
    <w:p w:rsidR="0044410D" w:rsidRPr="0044410D" w:rsidRDefault="00034FEF" w:rsidP="00034FEF">
      <w:r>
        <w:t xml:space="preserve">infers the </w:t>
      </w:r>
      <w:r w:rsidRPr="00617C55">
        <w:t xml:space="preserve">type of </w:t>
      </w:r>
      <w:r w:rsidR="008F4735">
        <w:t>'</w:t>
      </w:r>
      <w:r w:rsidRPr="00617C55">
        <w:t>name</w:t>
      </w:r>
      <w:r w:rsidR="008F4735">
        <w:t>'</w:t>
      </w:r>
      <w:r w:rsidRPr="00617C55">
        <w:t xml:space="preserve"> to be </w:t>
      </w:r>
      <w:r w:rsidR="00617C55">
        <w:t>the S</w:t>
      </w:r>
      <w:r w:rsidRPr="00617C55">
        <w:t xml:space="preserve">tring </w:t>
      </w:r>
      <w:r w:rsidR="000F06E6">
        <w:t xml:space="preserve">primitive </w:t>
      </w:r>
      <w:r w:rsidR="00617C55">
        <w:t xml:space="preserve">type </w:t>
      </w:r>
      <w:r w:rsidRPr="00617C55">
        <w:t xml:space="preserve">since that is </w:t>
      </w:r>
      <w:r>
        <w:t xml:space="preserve">the type of the value used to initialize it. When inferring the type of a variable, property or function result from an expression, the </w:t>
      </w:r>
      <w:r w:rsidRPr="00034FEF">
        <w:rPr>
          <w:b/>
          <w:i/>
        </w:rPr>
        <w:t>widened</w:t>
      </w:r>
      <w:r>
        <w:t xml:space="preserve"> form of the source type is used as the </w:t>
      </w:r>
      <w:r w:rsidR="00BC5F61">
        <w:t xml:space="preserve">inferred </w:t>
      </w:r>
      <w:r>
        <w:t xml:space="preserve">type of the target. The widened form of a </w:t>
      </w:r>
      <w:r w:rsidR="00FB4A1A">
        <w:t xml:space="preserve">type </w:t>
      </w:r>
      <w:r>
        <w:t xml:space="preserve">is the type in which all </w:t>
      </w:r>
      <w:r w:rsidR="00CC4870">
        <w:t>occurrences of the N</w:t>
      </w:r>
      <w:r w:rsidR="000C254B">
        <w:t>ull and</w:t>
      </w:r>
      <w:r w:rsidR="00CC4870">
        <w:t xml:space="preserve"> U</w:t>
      </w:r>
      <w:r>
        <w:t xml:space="preserve">ndefined types </w:t>
      </w:r>
      <w:r w:rsidR="00FB4A1A">
        <w:t xml:space="preserve">have been </w:t>
      </w:r>
      <w:r w:rsidR="00363CC7">
        <w:t xml:space="preserve">replaced with the type </w:t>
      </w:r>
      <w:r w:rsidR="00363CC7" w:rsidRPr="002B3A8D">
        <w:rPr>
          <w:rStyle w:val="CodeFragment"/>
        </w:rPr>
        <w:t>any</w:t>
      </w:r>
      <w:r w:rsidR="00FB4A1A">
        <w:t>.</w:t>
      </w:r>
    </w:p>
    <w:p w:rsidR="0044410D" w:rsidRPr="0044410D" w:rsidRDefault="00DF1B60" w:rsidP="00FB4A1A">
      <w:r>
        <w:t>The following example shows the results of widening types to produce inferred variable types.</w:t>
      </w:r>
    </w:p>
    <w:p w:rsidR="0044410D" w:rsidRPr="0044410D" w:rsidRDefault="00FB4A1A" w:rsidP="00FB4A1A">
      <w:pPr>
        <w:pStyle w:val="Code"/>
      </w:pPr>
      <w:r w:rsidRPr="00D54DB2">
        <w:rPr>
          <w:color w:val="0000FF"/>
        </w:rPr>
        <w:t>var</w:t>
      </w:r>
      <w:r w:rsidRPr="00D54DB2">
        <w:t xml:space="preserve"> a = </w:t>
      </w:r>
      <w:r w:rsidRPr="00D54DB2">
        <w:rPr>
          <w:color w:val="0000FF"/>
        </w:rPr>
        <w:t>null</w:t>
      </w:r>
      <w:r w:rsidR="00DB0DA5" w:rsidRPr="00D54DB2">
        <w:t xml:space="preserve">;                 </w:t>
      </w:r>
      <w:r w:rsidRPr="00D54DB2">
        <w:rPr>
          <w:color w:val="008000"/>
        </w:rPr>
        <w:t>// var a: any</w:t>
      </w:r>
      <w:r w:rsidR="0048218E" w:rsidRPr="00D54DB2">
        <w:br/>
      </w:r>
      <w:r w:rsidRPr="00D54DB2">
        <w:rPr>
          <w:color w:val="0000FF"/>
        </w:rPr>
        <w:t>va</w:t>
      </w:r>
      <w:r w:rsidR="00556ABB" w:rsidRPr="00D54DB2">
        <w:rPr>
          <w:color w:val="0000FF"/>
        </w:rPr>
        <w:t>r</w:t>
      </w:r>
      <w:r w:rsidR="00B02057" w:rsidRPr="00D54DB2">
        <w:t xml:space="preserve"> b = undefined;            </w:t>
      </w:r>
      <w:r w:rsidRPr="00D54DB2">
        <w:rPr>
          <w:color w:val="008000"/>
        </w:rPr>
        <w:t>// var b: any</w:t>
      </w:r>
      <w:r w:rsidR="0048218E" w:rsidRPr="00D54DB2">
        <w:br/>
      </w:r>
      <w:r w:rsidR="00363CC7" w:rsidRPr="00D54DB2">
        <w:rPr>
          <w:color w:val="0000FF"/>
        </w:rPr>
        <w:t>var</w:t>
      </w:r>
      <w:r w:rsidR="00363CC7" w:rsidRPr="00D54DB2">
        <w:t xml:space="preserve"> c</w:t>
      </w:r>
      <w:r w:rsidRPr="00D54DB2">
        <w:t xml:space="preserve"> = { x: </w:t>
      </w:r>
      <w:r w:rsidRPr="00D54DB2">
        <w:rPr>
          <w:color w:val="800000"/>
        </w:rPr>
        <w:t>0</w:t>
      </w:r>
      <w:r w:rsidRPr="00D54DB2">
        <w:t xml:space="preserve">, y: </w:t>
      </w:r>
      <w:r w:rsidRPr="00D54DB2">
        <w:rPr>
          <w:color w:val="0000FF"/>
        </w:rPr>
        <w:t>null</w:t>
      </w:r>
      <w:r w:rsidR="00F8250F">
        <w:t xml:space="preserve"> };</w:t>
      </w:r>
      <w:r w:rsidR="00B02057" w:rsidRPr="00D54DB2">
        <w:t xml:space="preserve">    </w:t>
      </w:r>
      <w:r w:rsidRPr="00D54DB2">
        <w:rPr>
          <w:color w:val="008000"/>
        </w:rPr>
        <w:t xml:space="preserve">// </w:t>
      </w:r>
      <w:r w:rsidR="00363CC7" w:rsidRPr="00D54DB2">
        <w:rPr>
          <w:color w:val="008000"/>
        </w:rPr>
        <w:t>var c</w:t>
      </w:r>
      <w:r w:rsidRPr="00D54DB2">
        <w:rPr>
          <w:color w:val="008000"/>
        </w:rPr>
        <w:t>: { x: number, y: any</w:t>
      </w:r>
      <w:r w:rsidRPr="00D54DB2">
        <w:t xml:space="preserve"> </w:t>
      </w:r>
      <w:r w:rsidRPr="00D54DB2">
        <w:rPr>
          <w:color w:val="008000"/>
        </w:rPr>
        <w:t>}</w:t>
      </w:r>
      <w:r w:rsidR="0048218E" w:rsidRPr="00D54DB2">
        <w:br/>
      </w:r>
      <w:r w:rsidR="004614B3" w:rsidRPr="00D54DB2">
        <w:rPr>
          <w:color w:val="0000FF"/>
        </w:rPr>
        <w:t>var</w:t>
      </w:r>
      <w:r w:rsidR="004614B3" w:rsidRPr="00D54DB2">
        <w:t xml:space="preserve"> d = [ </w:t>
      </w:r>
      <w:r w:rsidR="004614B3" w:rsidRPr="00D54DB2">
        <w:rPr>
          <w:color w:val="0000FF"/>
        </w:rPr>
        <w:t>null</w:t>
      </w:r>
      <w:r w:rsidR="00B02057" w:rsidRPr="00D54DB2">
        <w:t xml:space="preserve">, undefined ];  </w:t>
      </w:r>
      <w:r w:rsidR="00363CC7" w:rsidRPr="00D54DB2">
        <w:rPr>
          <w:color w:val="008000"/>
        </w:rPr>
        <w:t>// var d</w:t>
      </w:r>
      <w:r w:rsidRPr="00D54DB2">
        <w:rPr>
          <w:color w:val="008000"/>
        </w:rPr>
        <w:t xml:space="preserve">: </w:t>
      </w:r>
      <w:r w:rsidR="004614B3" w:rsidRPr="00D54DB2">
        <w:rPr>
          <w:color w:val="008000"/>
        </w:rPr>
        <w:t>any</w:t>
      </w:r>
      <w:r w:rsidRPr="00D54DB2">
        <w:rPr>
          <w:color w:val="008000"/>
        </w:rPr>
        <w:t>[]</w:t>
      </w:r>
    </w:p>
    <w:p w:rsidR="00F8250F" w:rsidRPr="0044410D" w:rsidRDefault="00F8250F" w:rsidP="0074339D"/>
    <w:p w:rsidR="001719CA" w:rsidRDefault="001719CA" w:rsidP="0074339D">
      <w:pPr>
        <w:rPr>
          <w:highlight w:val="white"/>
        </w:rPr>
        <w:sectPr w:rsidR="001719CA" w:rsidSect="001719CA">
          <w:type w:val="oddPage"/>
          <w:pgSz w:w="12240" w:h="15840"/>
          <w:pgMar w:top="1440" w:right="1440" w:bottom="1440" w:left="1440" w:header="720" w:footer="720" w:gutter="0"/>
          <w:cols w:space="720"/>
          <w:docGrid w:linePitch="360"/>
        </w:sectPr>
      </w:pPr>
    </w:p>
    <w:p w:rsidR="0044410D" w:rsidRPr="0044410D" w:rsidRDefault="00415EE3" w:rsidP="00D13EE5">
      <w:pPr>
        <w:pStyle w:val="Heading1"/>
      </w:pPr>
      <w:bookmarkStart w:id="140" w:name="_Toc439666185"/>
      <w:r>
        <w:lastRenderedPageBreak/>
        <w:t>Expressions</w:t>
      </w:r>
      <w:bookmarkEnd w:id="140"/>
    </w:p>
    <w:p w:rsidR="0044410D" w:rsidRPr="0044410D" w:rsidRDefault="006D1245" w:rsidP="006D1245">
      <w:r>
        <w:t xml:space="preserve">This chapter describes the </w:t>
      </w:r>
      <w:r w:rsidR="00FA72C1">
        <w:t>manner</w:t>
      </w:r>
      <w:r>
        <w:t xml:space="preserve"> in which </w:t>
      </w:r>
      <w:r w:rsidR="003C5236">
        <w:t>TypeScript</w:t>
      </w:r>
      <w:r>
        <w:t xml:space="preserve"> </w:t>
      </w:r>
      <w:r w:rsidR="0000594A">
        <w:t xml:space="preserve">provides type </w:t>
      </w:r>
      <w:r w:rsidR="00FA72C1">
        <w:t xml:space="preserve">inference and type </w:t>
      </w:r>
      <w:r w:rsidR="0000594A">
        <w:t xml:space="preserve">checking for </w:t>
      </w:r>
      <w:r w:rsidR="00C85A52">
        <w:t>JavaScript</w:t>
      </w:r>
      <w:r>
        <w:t xml:space="preserve"> expressions. </w:t>
      </w:r>
      <w:r w:rsidR="003C5236">
        <w:t>TypeScript</w:t>
      </w:r>
      <w:r w:rsidR="008F4735">
        <w:t>'</w:t>
      </w:r>
      <w:r>
        <w:t>s type analysis occurs entirely at compile-time and adds no run-time overhead to expression evaluation.</w:t>
      </w:r>
    </w:p>
    <w:p w:rsidR="0044410D" w:rsidRPr="0044410D" w:rsidRDefault="003C5236" w:rsidP="006D1245">
      <w:r>
        <w:t>TypeScript</w:t>
      </w:r>
      <w:r w:rsidR="008F4735">
        <w:t>'</w:t>
      </w:r>
      <w:r w:rsidR="009F27AF">
        <w:t xml:space="preserve">s typing rules </w:t>
      </w:r>
      <w:r w:rsidR="002C26EF">
        <w:t>define</w:t>
      </w:r>
      <w:r w:rsidR="009F27AF">
        <w:t xml:space="preserve"> a</w:t>
      </w:r>
      <w:r w:rsidR="00C026B2">
        <w:t xml:space="preserve"> type </w:t>
      </w:r>
      <w:r w:rsidR="00C008D3">
        <w:t xml:space="preserve">for every expression construct. For example, the </w:t>
      </w:r>
      <w:r w:rsidR="002C26EF">
        <w:t>type of</w:t>
      </w:r>
      <w:r w:rsidR="00C008D3">
        <w:t xml:space="preserve"> the liter</w:t>
      </w:r>
      <w:r w:rsidR="00C008D3" w:rsidRPr="00617C55">
        <w:t xml:space="preserve">al 123 is </w:t>
      </w:r>
      <w:r w:rsidR="00617C55">
        <w:t>the N</w:t>
      </w:r>
      <w:r w:rsidR="00C008D3" w:rsidRPr="00617C55">
        <w:t>umber</w:t>
      </w:r>
      <w:r w:rsidR="00617C55">
        <w:t xml:space="preserve"> </w:t>
      </w:r>
      <w:r w:rsidR="004A0D7D">
        <w:t xml:space="preserve">primitive </w:t>
      </w:r>
      <w:r w:rsidR="00617C55">
        <w:t>type</w:t>
      </w:r>
      <w:r w:rsidR="00C008D3" w:rsidRPr="00617C55">
        <w:t xml:space="preserve">, and </w:t>
      </w:r>
      <w:r w:rsidR="002C26EF" w:rsidRPr="00617C55">
        <w:t>the</w:t>
      </w:r>
      <w:r w:rsidR="002C26EF">
        <w:t xml:space="preserve"> type of</w:t>
      </w:r>
      <w:r w:rsidR="00C008D3">
        <w:t xml:space="preserve"> the object literal</w:t>
      </w:r>
      <w:r w:rsidR="00C008D3" w:rsidRPr="00617C55">
        <w:t xml:space="preserve"> { a: 10, b: </w:t>
      </w:r>
      <w:r w:rsidR="008F4735">
        <w:t>"</w:t>
      </w:r>
      <w:r w:rsidR="00C008D3" w:rsidRPr="00617C55">
        <w:t>hello</w:t>
      </w:r>
      <w:r w:rsidR="008F4735">
        <w:t>"</w:t>
      </w:r>
      <w:r w:rsidR="00C008D3" w:rsidRPr="00617C55">
        <w:t xml:space="preserve"> } i</w:t>
      </w:r>
      <w:r w:rsidR="00C008D3">
        <w:t>s</w:t>
      </w:r>
      <w:r w:rsidR="00C008D3" w:rsidRPr="00617C55">
        <w:t xml:space="preserve"> { a: number; b: string</w:t>
      </w:r>
      <w:r w:rsidR="00B22716" w:rsidRPr="00617C55">
        <w:t>;</w:t>
      </w:r>
      <w:r w:rsidR="00C008D3" w:rsidRPr="00617C55">
        <w:t xml:space="preserve"> }</w:t>
      </w:r>
      <w:r w:rsidR="002C26EF" w:rsidRPr="00617C55">
        <w:t>.</w:t>
      </w:r>
      <w:r w:rsidR="00E01096">
        <w:t xml:space="preserve"> The sections in this chapter describe these rules in detail.</w:t>
      </w:r>
    </w:p>
    <w:p w:rsidR="0044410D" w:rsidRPr="0044410D" w:rsidRDefault="00AE7F7D" w:rsidP="00AE7F7D">
      <w:r>
        <w:t xml:space="preserve">In addition to type inference and type checking, </w:t>
      </w:r>
      <w:r w:rsidR="003C5236">
        <w:t>TypeScript</w:t>
      </w:r>
      <w:r>
        <w:t xml:space="preserve"> </w:t>
      </w:r>
      <w:r w:rsidR="00356B7E">
        <w:t>augments JavaScript expressions with</w:t>
      </w:r>
      <w:r>
        <w:t xml:space="preserve"> the following constructs:</w:t>
      </w:r>
    </w:p>
    <w:p w:rsidR="0044410D" w:rsidRDefault="00AE7F7D" w:rsidP="00563D8D">
      <w:pPr>
        <w:pStyle w:val="ListParagraph"/>
        <w:numPr>
          <w:ilvl w:val="0"/>
          <w:numId w:val="26"/>
        </w:numPr>
      </w:pPr>
      <w:r>
        <w:t>Optional parameter and return type annotations in function expressions</w:t>
      </w:r>
      <w:r w:rsidR="00AE2545">
        <w:t xml:space="preserve"> and arrow functions</w:t>
      </w:r>
      <w:r>
        <w:t>.</w:t>
      </w:r>
    </w:p>
    <w:p w:rsidR="00223810" w:rsidRPr="0044410D" w:rsidRDefault="00223810" w:rsidP="00563D8D">
      <w:pPr>
        <w:pStyle w:val="ListParagraph"/>
        <w:numPr>
          <w:ilvl w:val="0"/>
          <w:numId w:val="26"/>
        </w:numPr>
      </w:pPr>
      <w:r>
        <w:t>Type arguments in function calls.</w:t>
      </w:r>
    </w:p>
    <w:p w:rsidR="0044410D" w:rsidRPr="0044410D" w:rsidRDefault="00AE7F7D" w:rsidP="00563D8D">
      <w:pPr>
        <w:pStyle w:val="ListParagraph"/>
        <w:numPr>
          <w:ilvl w:val="0"/>
          <w:numId w:val="26"/>
        </w:numPr>
      </w:pPr>
      <w:r>
        <w:t>Type assertions.</w:t>
      </w:r>
    </w:p>
    <w:p w:rsidR="0044410D" w:rsidRPr="0044410D" w:rsidRDefault="00AE7F7D" w:rsidP="00B347CF">
      <w:r>
        <w:t xml:space="preserve">Unless otherwise noted in the sections that follow, </w:t>
      </w:r>
      <w:r w:rsidR="003C5236">
        <w:t>TypeScript</w:t>
      </w:r>
      <w:r>
        <w:t xml:space="preserve"> expressions and </w:t>
      </w:r>
      <w:r w:rsidR="002F3ABA">
        <w:t xml:space="preserve">the </w:t>
      </w:r>
      <w:r>
        <w:t xml:space="preserve">JavaScript expressions </w:t>
      </w:r>
      <w:r w:rsidR="002F3ABA">
        <w:t xml:space="preserve">generated from them </w:t>
      </w:r>
      <w:r>
        <w:t>are identical.</w:t>
      </w:r>
    </w:p>
    <w:p w:rsidR="0044410D" w:rsidRPr="0044410D" w:rsidRDefault="00DD447D" w:rsidP="00DD447D">
      <w:pPr>
        <w:pStyle w:val="Heading2"/>
      </w:pPr>
      <w:bookmarkStart w:id="141" w:name="_Ref332716620"/>
      <w:bookmarkStart w:id="142" w:name="_Toc439666186"/>
      <w:r>
        <w:t>Values and References</w:t>
      </w:r>
      <w:bookmarkEnd w:id="141"/>
      <w:bookmarkEnd w:id="142"/>
    </w:p>
    <w:p w:rsidR="0044410D" w:rsidRPr="0044410D" w:rsidRDefault="00E625CD" w:rsidP="006D1245">
      <w:r>
        <w:t xml:space="preserve">Expressions are classified as </w:t>
      </w:r>
      <w:r w:rsidRPr="00E625CD">
        <w:rPr>
          <w:b/>
          <w:i/>
        </w:rPr>
        <w:t>values</w:t>
      </w:r>
      <w:r>
        <w:t xml:space="preserve"> or </w:t>
      </w:r>
      <w:r w:rsidRPr="00E625CD">
        <w:rPr>
          <w:b/>
          <w:i/>
        </w:rPr>
        <w:t>references</w:t>
      </w:r>
      <w:r>
        <w:t xml:space="preserve">. References are the subset of expressions that are permitted </w:t>
      </w:r>
      <w:r w:rsidR="00860F53">
        <w:t xml:space="preserve">as the target of an assignment. Specifically, references are combinations of </w:t>
      </w:r>
      <w:r w:rsidR="00B8231C">
        <w:t>i</w:t>
      </w:r>
      <w:r w:rsidR="00860F53">
        <w:t>dentifiers</w:t>
      </w:r>
      <w:r w:rsidR="00B8231C">
        <w:t xml:space="preserve"> (section </w:t>
      </w:r>
      <w:r w:rsidR="00B8231C">
        <w:fldChar w:fldCharType="begin"/>
      </w:r>
      <w:r w:rsidR="00B8231C">
        <w:instrText xml:space="preserve"> REF _Ref319149627 \r \h </w:instrText>
      </w:r>
      <w:r w:rsidR="00B8231C">
        <w:fldChar w:fldCharType="separate"/>
      </w:r>
      <w:r w:rsidR="00A3147C">
        <w:t>4.3</w:t>
      </w:r>
      <w:r w:rsidR="00B8231C">
        <w:fldChar w:fldCharType="end"/>
      </w:r>
      <w:r w:rsidR="00B8231C">
        <w:t xml:space="preserve">), parentheses (section </w:t>
      </w:r>
      <w:r w:rsidR="00B8231C">
        <w:fldChar w:fldCharType="begin"/>
      </w:r>
      <w:r w:rsidR="00B8231C">
        <w:instrText xml:space="preserve"> REF _Ref332716403 \r \h </w:instrText>
      </w:r>
      <w:r w:rsidR="00B8231C">
        <w:fldChar w:fldCharType="separate"/>
      </w:r>
      <w:r w:rsidR="00A3147C">
        <w:t>4.8</w:t>
      </w:r>
      <w:r w:rsidR="00B8231C">
        <w:fldChar w:fldCharType="end"/>
      </w:r>
      <w:r w:rsidR="00B8231C">
        <w:t>), and property a</w:t>
      </w:r>
      <w:r w:rsidR="00860F53">
        <w:t>ccesses</w:t>
      </w:r>
      <w:r w:rsidR="00B8231C">
        <w:t xml:space="preserve"> (section </w:t>
      </w:r>
      <w:r w:rsidR="00B8231C">
        <w:fldChar w:fldCharType="begin"/>
      </w:r>
      <w:r w:rsidR="00B8231C">
        <w:instrText xml:space="preserve"> REF _Ref320780642 \r \h </w:instrText>
      </w:r>
      <w:r w:rsidR="00B8231C">
        <w:fldChar w:fldCharType="separate"/>
      </w:r>
      <w:r w:rsidR="00A3147C">
        <w:t>4.13</w:t>
      </w:r>
      <w:r w:rsidR="00B8231C">
        <w:fldChar w:fldCharType="end"/>
      </w:r>
      <w:r w:rsidR="00B8231C">
        <w:t>). A</w:t>
      </w:r>
      <w:r w:rsidR="00896A34">
        <w:t xml:space="preserve">ll </w:t>
      </w:r>
      <w:r w:rsidR="00B8231C">
        <w:t xml:space="preserve">other </w:t>
      </w:r>
      <w:r w:rsidR="00896A34">
        <w:t>expression constructs described in this chapter are classified as values.</w:t>
      </w:r>
    </w:p>
    <w:p w:rsidR="0044410D" w:rsidRPr="0044410D" w:rsidRDefault="00961767" w:rsidP="00415EE3">
      <w:pPr>
        <w:pStyle w:val="Heading2"/>
      </w:pPr>
      <w:bookmarkStart w:id="143" w:name="_Ref369931928"/>
      <w:bookmarkStart w:id="144" w:name="_Toc439666187"/>
      <w:r>
        <w:t>The this Keyword</w:t>
      </w:r>
      <w:bookmarkEnd w:id="143"/>
      <w:bookmarkEnd w:id="144"/>
    </w:p>
    <w:p w:rsidR="0044410D" w:rsidRPr="0044410D" w:rsidRDefault="00415EE3" w:rsidP="00415EE3">
      <w:r w:rsidRPr="00617C55">
        <w:t xml:space="preserve">The type of </w:t>
      </w:r>
      <w:r w:rsidRPr="002B3A8D">
        <w:rPr>
          <w:rStyle w:val="CodeFragment"/>
        </w:rPr>
        <w:t>this</w:t>
      </w:r>
      <w:r w:rsidRPr="00617C55">
        <w:t xml:space="preserve"> </w:t>
      </w:r>
      <w:r w:rsidR="00BE2B0A" w:rsidRPr="00617C55">
        <w:t xml:space="preserve">in an expression </w:t>
      </w:r>
      <w:r w:rsidR="00AD5595" w:rsidRPr="00617C55">
        <w:t>depend</w:t>
      </w:r>
      <w:r w:rsidR="00AD5595">
        <w:t>s on the location in which the reference takes place:</w:t>
      </w:r>
    </w:p>
    <w:p w:rsidR="0044410D" w:rsidRPr="0044410D" w:rsidRDefault="00BB477E" w:rsidP="00563D8D">
      <w:pPr>
        <w:pStyle w:val="ListParagraph"/>
        <w:numPr>
          <w:ilvl w:val="0"/>
          <w:numId w:val="7"/>
        </w:numPr>
      </w:pPr>
      <w:r>
        <w:t xml:space="preserve">In a </w:t>
      </w:r>
      <w:r w:rsidR="00CD4AD0">
        <w:t xml:space="preserve">constructor, </w:t>
      </w:r>
      <w:r w:rsidR="007A2204">
        <w:t xml:space="preserve">instance </w:t>
      </w:r>
      <w:r w:rsidR="00C9604C">
        <w:t>member function</w:t>
      </w:r>
      <w:r w:rsidR="00F7086C">
        <w:t xml:space="preserve">, </w:t>
      </w:r>
      <w:r w:rsidR="007A2204">
        <w:t xml:space="preserve">instance </w:t>
      </w:r>
      <w:r w:rsidR="00CD4AD0">
        <w:t xml:space="preserve">member </w:t>
      </w:r>
      <w:r w:rsidR="00385B0D">
        <w:t>accessor</w:t>
      </w:r>
      <w:r w:rsidR="00BE2B0A" w:rsidRPr="00617C55">
        <w:t xml:space="preserve">, </w:t>
      </w:r>
      <w:r w:rsidR="00F7086C">
        <w:t xml:space="preserve">or </w:t>
      </w:r>
      <w:r w:rsidR="007A2204">
        <w:t xml:space="preserve">instance </w:t>
      </w:r>
      <w:r w:rsidR="00F7086C">
        <w:t>member variable initializer,</w:t>
      </w:r>
      <w:r w:rsidR="00F7086C" w:rsidRPr="00F7086C">
        <w:t xml:space="preserve"> </w:t>
      </w:r>
      <w:r w:rsidR="00BE2B0A" w:rsidRPr="002B3A8D">
        <w:rPr>
          <w:rStyle w:val="CodeFragment"/>
        </w:rPr>
        <w:t>this</w:t>
      </w:r>
      <w:r w:rsidR="00BE2B0A" w:rsidRPr="00617C55">
        <w:t xml:space="preserve"> is of the </w:t>
      </w:r>
      <w:r w:rsidR="00DB4CFF">
        <w:t>this-</w:t>
      </w:r>
      <w:r w:rsidR="00BE2B0A">
        <w:t>type</w:t>
      </w:r>
      <w:r w:rsidR="00CD4AD0">
        <w:t xml:space="preserve"> </w:t>
      </w:r>
      <w:r w:rsidR="00DB4CFF">
        <w:t xml:space="preserve">(section </w:t>
      </w:r>
      <w:r w:rsidR="00DB4CFF">
        <w:fldChar w:fldCharType="begin"/>
      </w:r>
      <w:r w:rsidR="00DB4CFF">
        <w:instrText xml:space="preserve"> REF _Ref438213125 \r \h </w:instrText>
      </w:r>
      <w:r w:rsidR="00DB4CFF">
        <w:fldChar w:fldCharType="separate"/>
      </w:r>
      <w:r w:rsidR="00A3147C">
        <w:t>3.6.3</w:t>
      </w:r>
      <w:r w:rsidR="00DB4CFF">
        <w:fldChar w:fldCharType="end"/>
      </w:r>
      <w:r w:rsidR="00DB4CFF">
        <w:t xml:space="preserve">) </w:t>
      </w:r>
      <w:r w:rsidR="00CD4AD0">
        <w:t>of the containing class</w:t>
      </w:r>
      <w:r w:rsidR="00BE2B0A">
        <w:t>.</w:t>
      </w:r>
    </w:p>
    <w:p w:rsidR="0044410D" w:rsidRPr="0044410D" w:rsidRDefault="00385B0D" w:rsidP="00563D8D">
      <w:pPr>
        <w:pStyle w:val="ListParagraph"/>
        <w:numPr>
          <w:ilvl w:val="0"/>
          <w:numId w:val="7"/>
        </w:numPr>
      </w:pPr>
      <w:r>
        <w:t xml:space="preserve">In a static </w:t>
      </w:r>
      <w:r w:rsidR="007A2204">
        <w:t xml:space="preserve">member </w:t>
      </w:r>
      <w:r>
        <w:t xml:space="preserve">function or </w:t>
      </w:r>
      <w:r w:rsidR="000A5AC7">
        <w:t xml:space="preserve">static </w:t>
      </w:r>
      <w:r w:rsidR="007A2204">
        <w:t xml:space="preserve">member </w:t>
      </w:r>
      <w:r>
        <w:t xml:space="preserve">accessor, </w:t>
      </w:r>
      <w:r w:rsidR="00D64C59">
        <w:t xml:space="preserve">the type of </w:t>
      </w:r>
      <w:r w:rsidRPr="002B3A8D">
        <w:rPr>
          <w:rStyle w:val="CodeFragment"/>
        </w:rPr>
        <w:t>this</w:t>
      </w:r>
      <w:r>
        <w:t xml:space="preserve"> is </w:t>
      </w:r>
      <w:r w:rsidR="00C62A65">
        <w:t xml:space="preserve">the </w:t>
      </w:r>
      <w:r>
        <w:t>constructor function type</w:t>
      </w:r>
      <w:r w:rsidR="00CD4AD0">
        <w:t xml:space="preserve"> of the containing class</w:t>
      </w:r>
      <w:r w:rsidR="00C62A65">
        <w:t>.</w:t>
      </w:r>
    </w:p>
    <w:p w:rsidR="0044410D" w:rsidRPr="0044410D" w:rsidRDefault="00C9604C" w:rsidP="00563D8D">
      <w:pPr>
        <w:pStyle w:val="ListParagraph"/>
        <w:numPr>
          <w:ilvl w:val="0"/>
          <w:numId w:val="7"/>
        </w:numPr>
      </w:pPr>
      <w:r>
        <w:t>In a fun</w:t>
      </w:r>
      <w:r w:rsidR="00F1764D">
        <w:t xml:space="preserve">ction declaration or a </w:t>
      </w:r>
      <w:r>
        <w:t xml:space="preserve">function expression, </w:t>
      </w:r>
      <w:r w:rsidRPr="002B3A8D">
        <w:rPr>
          <w:rStyle w:val="CodeFragment"/>
        </w:rPr>
        <w:t>this</w:t>
      </w:r>
      <w:r>
        <w:t xml:space="preserve"> is </w:t>
      </w:r>
      <w:r w:rsidR="00CD4AD0">
        <w:t>of type</w:t>
      </w:r>
      <w:r>
        <w:t xml:space="preserve"> Any.</w:t>
      </w:r>
    </w:p>
    <w:p w:rsidR="0044410D" w:rsidRPr="0044410D" w:rsidRDefault="00DA3B2D" w:rsidP="00563D8D">
      <w:pPr>
        <w:pStyle w:val="ListParagraph"/>
        <w:numPr>
          <w:ilvl w:val="0"/>
          <w:numId w:val="7"/>
        </w:numPr>
      </w:pPr>
      <w:r>
        <w:t xml:space="preserve">In the global </w:t>
      </w:r>
      <w:r w:rsidR="0066299B">
        <w:t>namespace</w:t>
      </w:r>
      <w:r w:rsidR="00CD4AD0">
        <w:t xml:space="preserve">, </w:t>
      </w:r>
      <w:r w:rsidR="00CD4AD0" w:rsidRPr="002B3A8D">
        <w:rPr>
          <w:rStyle w:val="CodeFragment"/>
        </w:rPr>
        <w:t>this</w:t>
      </w:r>
      <w:r w:rsidR="00CD4AD0">
        <w:t xml:space="preserve"> is of type Any.</w:t>
      </w:r>
    </w:p>
    <w:p w:rsidR="0044410D" w:rsidRDefault="00DA3B2D" w:rsidP="00DA3B2D">
      <w:r>
        <w:t xml:space="preserve">In all other contexts it is a compile-time error to reference </w:t>
      </w:r>
      <w:r w:rsidRPr="002B3A8D">
        <w:rPr>
          <w:rStyle w:val="CodeFragment"/>
        </w:rPr>
        <w:t>this</w:t>
      </w:r>
      <w:r>
        <w:t>.</w:t>
      </w:r>
    </w:p>
    <w:p w:rsidR="0044410D" w:rsidRPr="0044410D" w:rsidRDefault="0065025F" w:rsidP="00DA3B2D">
      <w:r>
        <w:t xml:space="preserve">Note that an arrow function (section </w:t>
      </w:r>
      <w:r>
        <w:fldChar w:fldCharType="begin"/>
      </w:r>
      <w:r>
        <w:instrText xml:space="preserve"> REF _Ref325964866 \r \h </w:instrText>
      </w:r>
      <w:r>
        <w:fldChar w:fldCharType="separate"/>
      </w:r>
      <w:r w:rsidR="00A3147C">
        <w:t>4.11</w:t>
      </w:r>
      <w:r>
        <w:fldChar w:fldCharType="end"/>
      </w:r>
      <w:r>
        <w:t xml:space="preserve">) has no </w:t>
      </w:r>
      <w:r w:rsidRPr="0065025F">
        <w:rPr>
          <w:rStyle w:val="CodeFragment"/>
        </w:rPr>
        <w:t>this</w:t>
      </w:r>
      <w:r>
        <w:t xml:space="preserve"> parameter but rather</w:t>
      </w:r>
      <w:r w:rsidRPr="00755A14">
        <w:t xml:space="preserve"> </w:t>
      </w:r>
      <w:r>
        <w:t xml:space="preserve">preserves the </w:t>
      </w:r>
      <w:r w:rsidRPr="002B3A8D">
        <w:rPr>
          <w:rStyle w:val="CodeFragment"/>
        </w:rPr>
        <w:t>this</w:t>
      </w:r>
      <w:r>
        <w:t xml:space="preserve"> of its enclosing context.</w:t>
      </w:r>
    </w:p>
    <w:p w:rsidR="0044410D" w:rsidRPr="0044410D" w:rsidRDefault="00B60BD0" w:rsidP="00B60BD0">
      <w:pPr>
        <w:pStyle w:val="Heading2"/>
      </w:pPr>
      <w:bookmarkStart w:id="145" w:name="_Ref319149627"/>
      <w:bookmarkStart w:id="146" w:name="_Toc439666188"/>
      <w:r>
        <w:lastRenderedPageBreak/>
        <w:t>Identifiers</w:t>
      </w:r>
      <w:bookmarkEnd w:id="145"/>
      <w:bookmarkEnd w:id="146"/>
    </w:p>
    <w:p w:rsidR="0044410D" w:rsidRPr="0044410D" w:rsidRDefault="003455B6" w:rsidP="003455B6">
      <w:r>
        <w:t xml:space="preserve">When an expression </w:t>
      </w:r>
      <w:r w:rsidR="00993520">
        <w:t>is</w:t>
      </w:r>
      <w:r>
        <w:t xml:space="preserve"> an </w:t>
      </w:r>
      <w:r w:rsidRPr="003455B6">
        <w:rPr>
          <w:rStyle w:val="Production"/>
        </w:rPr>
        <w:t>Identifier</w:t>
      </w:r>
      <w:r w:rsidR="000279AB">
        <w:rPr>
          <w:rStyle w:val="Production"/>
        </w:rPr>
        <w:t>Reference</w:t>
      </w:r>
      <w:r w:rsidRPr="003455B6">
        <w:rPr>
          <w:highlight w:val="white"/>
        </w:rPr>
        <w:t xml:space="preserve">, the </w:t>
      </w:r>
      <w:r w:rsidR="00993520">
        <w:rPr>
          <w:highlight w:val="white"/>
        </w:rPr>
        <w:t>expression</w:t>
      </w:r>
      <w:r w:rsidRPr="003455B6">
        <w:rPr>
          <w:highlight w:val="white"/>
        </w:rPr>
        <w:t xml:space="preserve"> refers to the </w:t>
      </w:r>
      <w:r w:rsidR="00993520">
        <w:rPr>
          <w:highlight w:val="white"/>
        </w:rPr>
        <w:t>most nested</w:t>
      </w:r>
      <w:r w:rsidRPr="003455B6">
        <w:rPr>
          <w:highlight w:val="white"/>
        </w:rPr>
        <w:t xml:space="preserve"> </w:t>
      </w:r>
      <w:r w:rsidR="0066299B">
        <w:rPr>
          <w:highlight w:val="white"/>
        </w:rPr>
        <w:t>namespace</w:t>
      </w:r>
      <w:r w:rsidRPr="003455B6">
        <w:rPr>
          <w:highlight w:val="white"/>
        </w:rPr>
        <w:t xml:space="preserve">, class, </w:t>
      </w:r>
      <w:r w:rsidR="003B72F7">
        <w:rPr>
          <w:highlight w:val="white"/>
        </w:rPr>
        <w:t xml:space="preserve">enum, </w:t>
      </w:r>
      <w:r w:rsidRPr="003455B6">
        <w:rPr>
          <w:highlight w:val="white"/>
        </w:rPr>
        <w:t>function,</w:t>
      </w:r>
      <w:r w:rsidR="00A46670">
        <w:rPr>
          <w:highlight w:val="white"/>
        </w:rPr>
        <w:t xml:space="preserve"> variable,</w:t>
      </w:r>
      <w:r w:rsidRPr="003455B6">
        <w:rPr>
          <w:highlight w:val="white"/>
        </w:rPr>
        <w:t xml:space="preserve"> or parameter with that name whose scope </w:t>
      </w:r>
      <w:r>
        <w:rPr>
          <w:highlight w:val="white"/>
        </w:rPr>
        <w:t xml:space="preserve">(section </w:t>
      </w:r>
      <w:r>
        <w:rPr>
          <w:highlight w:val="white"/>
        </w:rPr>
        <w:fldChar w:fldCharType="begin"/>
      </w:r>
      <w:r>
        <w:rPr>
          <w:highlight w:val="white"/>
        </w:rPr>
        <w:instrText xml:space="preserve"> REF _Ref320695415 \r \h </w:instrText>
      </w:r>
      <w:r>
        <w:rPr>
          <w:highlight w:val="white"/>
        </w:rPr>
      </w:r>
      <w:r>
        <w:rPr>
          <w:highlight w:val="white"/>
        </w:rPr>
        <w:fldChar w:fldCharType="separate"/>
      </w:r>
      <w:r w:rsidR="00A3147C">
        <w:rPr>
          <w:highlight w:val="white"/>
        </w:rPr>
        <w:t>2.4</w:t>
      </w:r>
      <w:r>
        <w:rPr>
          <w:highlight w:val="white"/>
        </w:rPr>
        <w:fldChar w:fldCharType="end"/>
      </w:r>
      <w:r>
        <w:rPr>
          <w:highlight w:val="white"/>
        </w:rPr>
        <w:t xml:space="preserve">) </w:t>
      </w:r>
      <w:r w:rsidRPr="003455B6">
        <w:rPr>
          <w:highlight w:val="white"/>
        </w:rPr>
        <w:t>includes the location of the reference.</w:t>
      </w:r>
      <w:r w:rsidR="00306BAA">
        <w:t xml:space="preserve"> </w:t>
      </w:r>
      <w:r w:rsidR="00A46670">
        <w:t xml:space="preserve">The type of </w:t>
      </w:r>
      <w:r w:rsidR="00306BAA">
        <w:t>such an</w:t>
      </w:r>
      <w:r w:rsidR="00A46670">
        <w:t xml:space="preserve"> expr</w:t>
      </w:r>
      <w:r w:rsidR="009A5DF8">
        <w:t>ession is the type associated with the referenced entity:</w:t>
      </w:r>
    </w:p>
    <w:p w:rsidR="0044410D" w:rsidRPr="0044410D" w:rsidRDefault="00993520" w:rsidP="00563D8D">
      <w:pPr>
        <w:pStyle w:val="ListParagraph"/>
        <w:numPr>
          <w:ilvl w:val="0"/>
          <w:numId w:val="14"/>
        </w:numPr>
      </w:pPr>
      <w:r>
        <w:t xml:space="preserve">For a </w:t>
      </w:r>
      <w:r w:rsidR="0066299B">
        <w:t>namespace</w:t>
      </w:r>
      <w:r w:rsidR="002B4D99">
        <w:t xml:space="preserve">, the object type associated with the </w:t>
      </w:r>
      <w:r w:rsidR="0066299B">
        <w:t>namespace</w:t>
      </w:r>
      <w:r w:rsidR="002B4D99">
        <w:t xml:space="preserve"> instance.</w:t>
      </w:r>
    </w:p>
    <w:p w:rsidR="0044410D" w:rsidRPr="0044410D" w:rsidRDefault="002B4D99" w:rsidP="00563D8D">
      <w:pPr>
        <w:pStyle w:val="ListParagraph"/>
        <w:numPr>
          <w:ilvl w:val="0"/>
          <w:numId w:val="14"/>
        </w:numPr>
      </w:pPr>
      <w:r>
        <w:t>For a class, the constructor type associated with the constructor function object.</w:t>
      </w:r>
    </w:p>
    <w:p w:rsidR="0044410D" w:rsidRPr="0044410D" w:rsidRDefault="003B72F7" w:rsidP="00563D8D">
      <w:pPr>
        <w:pStyle w:val="ListParagraph"/>
        <w:numPr>
          <w:ilvl w:val="0"/>
          <w:numId w:val="14"/>
        </w:numPr>
      </w:pPr>
      <w:r>
        <w:t>For an enum, the object type associated with the enum object.</w:t>
      </w:r>
    </w:p>
    <w:p w:rsidR="0044410D" w:rsidRPr="0044410D" w:rsidRDefault="002B4D99" w:rsidP="00563D8D">
      <w:pPr>
        <w:pStyle w:val="ListParagraph"/>
        <w:numPr>
          <w:ilvl w:val="0"/>
          <w:numId w:val="14"/>
        </w:numPr>
      </w:pPr>
      <w:r>
        <w:t>For a function, the function type associated with the function object.</w:t>
      </w:r>
    </w:p>
    <w:p w:rsidR="0044410D" w:rsidRPr="0044410D" w:rsidRDefault="009A5DF8" w:rsidP="00563D8D">
      <w:pPr>
        <w:pStyle w:val="ListParagraph"/>
        <w:numPr>
          <w:ilvl w:val="0"/>
          <w:numId w:val="14"/>
        </w:numPr>
      </w:pPr>
      <w:r>
        <w:t>For a variable, the type of the variable.</w:t>
      </w:r>
    </w:p>
    <w:p w:rsidR="0044410D" w:rsidRPr="0044410D" w:rsidRDefault="009A5DF8" w:rsidP="00563D8D">
      <w:pPr>
        <w:pStyle w:val="ListParagraph"/>
        <w:numPr>
          <w:ilvl w:val="0"/>
          <w:numId w:val="14"/>
        </w:numPr>
      </w:pPr>
      <w:r>
        <w:t>For a parameter, the type of the parameter.</w:t>
      </w:r>
    </w:p>
    <w:p w:rsidR="0044410D" w:rsidRPr="0044410D" w:rsidRDefault="00306BAA" w:rsidP="006879DD">
      <w:r>
        <w:t xml:space="preserve">An identifier expression that references a variable or parameter is classified as a reference. An identifier expression that references </w:t>
      </w:r>
      <w:r w:rsidR="006122F0">
        <w:t>any other</w:t>
      </w:r>
      <w:r>
        <w:t xml:space="preserve"> kind of entity is classified as a value (and therefore cannot be the target of an assignment).</w:t>
      </w:r>
    </w:p>
    <w:p w:rsidR="0044410D" w:rsidRPr="0044410D" w:rsidRDefault="00B60BD0" w:rsidP="00B60BD0">
      <w:pPr>
        <w:pStyle w:val="Heading2"/>
      </w:pPr>
      <w:bookmarkStart w:id="147" w:name="_Toc439666189"/>
      <w:r>
        <w:t>Literals</w:t>
      </w:r>
      <w:bookmarkEnd w:id="147"/>
    </w:p>
    <w:p w:rsidR="0044410D" w:rsidRPr="0044410D" w:rsidRDefault="00B60BD0" w:rsidP="00B60BD0">
      <w:r>
        <w:t>Literals are typed as follows:</w:t>
      </w:r>
    </w:p>
    <w:p w:rsidR="0044410D" w:rsidRPr="0044410D" w:rsidRDefault="00B60BD0" w:rsidP="00563D8D">
      <w:pPr>
        <w:pStyle w:val="ListParagraph"/>
        <w:numPr>
          <w:ilvl w:val="0"/>
          <w:numId w:val="10"/>
        </w:numPr>
      </w:pPr>
      <w:r>
        <w:t xml:space="preserve">The type of the </w:t>
      </w:r>
      <w:r w:rsidRPr="002B3A8D">
        <w:rPr>
          <w:rStyle w:val="CodeFragment"/>
        </w:rPr>
        <w:t>null</w:t>
      </w:r>
      <w:r w:rsidR="003B5295">
        <w:t xml:space="preserve"> literal is the N</w:t>
      </w:r>
      <w:r>
        <w:t xml:space="preserve">ull </w:t>
      </w:r>
      <w:r w:rsidR="004A0D7D">
        <w:t xml:space="preserve">primitive </w:t>
      </w:r>
      <w:r>
        <w:t>type.</w:t>
      </w:r>
    </w:p>
    <w:p w:rsidR="0044410D" w:rsidRPr="0044410D" w:rsidRDefault="00B60BD0" w:rsidP="00563D8D">
      <w:pPr>
        <w:pStyle w:val="ListParagraph"/>
        <w:numPr>
          <w:ilvl w:val="0"/>
          <w:numId w:val="10"/>
        </w:numPr>
      </w:pPr>
      <w:r>
        <w:t xml:space="preserve">The type of the literals </w:t>
      </w:r>
      <w:r w:rsidRPr="002B3A8D">
        <w:rPr>
          <w:rStyle w:val="CodeFragment"/>
        </w:rPr>
        <w:t>true</w:t>
      </w:r>
      <w:r>
        <w:t xml:space="preserve"> and </w:t>
      </w:r>
      <w:r w:rsidRPr="002B3A8D">
        <w:rPr>
          <w:rStyle w:val="CodeFragment"/>
        </w:rPr>
        <w:t>false</w:t>
      </w:r>
      <w:r>
        <w:t xml:space="preserve"> is</w:t>
      </w:r>
      <w:r w:rsidRPr="000028B8">
        <w:t xml:space="preserve"> </w:t>
      </w:r>
      <w:r w:rsidR="000028B8">
        <w:t xml:space="preserve">the Boolean </w:t>
      </w:r>
      <w:r w:rsidR="004A0D7D">
        <w:t xml:space="preserve">primitive </w:t>
      </w:r>
      <w:r w:rsidR="000028B8">
        <w:t>type</w:t>
      </w:r>
      <w:r w:rsidRPr="000028B8">
        <w:t>.</w:t>
      </w:r>
    </w:p>
    <w:p w:rsidR="0044410D" w:rsidRPr="0044410D" w:rsidRDefault="00B60BD0" w:rsidP="00563D8D">
      <w:pPr>
        <w:pStyle w:val="ListParagraph"/>
        <w:numPr>
          <w:ilvl w:val="0"/>
          <w:numId w:val="10"/>
        </w:numPr>
      </w:pPr>
      <w:r>
        <w:t xml:space="preserve">The type of numeric literals </w:t>
      </w:r>
      <w:r w:rsidRPr="000028B8">
        <w:t xml:space="preserve">is </w:t>
      </w:r>
      <w:r w:rsidR="000028B8">
        <w:t>the N</w:t>
      </w:r>
      <w:r w:rsidRPr="000028B8">
        <w:t>umber</w:t>
      </w:r>
      <w:r w:rsidR="000028B8">
        <w:t xml:space="preserve"> </w:t>
      </w:r>
      <w:r w:rsidR="004A0D7D">
        <w:t xml:space="preserve">primitive </w:t>
      </w:r>
      <w:r w:rsidR="000028B8">
        <w:t>type</w:t>
      </w:r>
      <w:r w:rsidRPr="000028B8">
        <w:t>.</w:t>
      </w:r>
    </w:p>
    <w:p w:rsidR="0044410D" w:rsidRPr="0044410D" w:rsidRDefault="00B60BD0" w:rsidP="00563D8D">
      <w:pPr>
        <w:pStyle w:val="ListParagraph"/>
        <w:numPr>
          <w:ilvl w:val="0"/>
          <w:numId w:val="10"/>
        </w:numPr>
      </w:pPr>
      <w:r>
        <w:t xml:space="preserve">The type of string literals is </w:t>
      </w:r>
      <w:r w:rsidR="000028B8">
        <w:t>the S</w:t>
      </w:r>
      <w:r w:rsidRPr="000028B8">
        <w:t>tring</w:t>
      </w:r>
      <w:r w:rsidR="000028B8">
        <w:t xml:space="preserve"> </w:t>
      </w:r>
      <w:r w:rsidR="004A0D7D">
        <w:t xml:space="preserve">primitive </w:t>
      </w:r>
      <w:r w:rsidR="000028B8">
        <w:t>type</w:t>
      </w:r>
      <w:r>
        <w:t>.</w:t>
      </w:r>
    </w:p>
    <w:p w:rsidR="0044410D" w:rsidRPr="0044410D" w:rsidRDefault="00B60BD0" w:rsidP="00563D8D">
      <w:pPr>
        <w:pStyle w:val="ListParagraph"/>
        <w:numPr>
          <w:ilvl w:val="0"/>
          <w:numId w:val="10"/>
        </w:numPr>
      </w:pPr>
      <w:r>
        <w:t xml:space="preserve">The type of regular expression literals is the </w:t>
      </w:r>
      <w:r w:rsidR="009103BE">
        <w:t xml:space="preserve">global </w:t>
      </w:r>
      <w:r w:rsidR="004A0D7D">
        <w:t>interface type</w:t>
      </w:r>
      <w:r w:rsidR="009103BE">
        <w:t xml:space="preserve"> </w:t>
      </w:r>
      <w:r w:rsidR="008F4735">
        <w:t>'</w:t>
      </w:r>
      <w:r w:rsidR="009103BE" w:rsidRPr="00355CB7">
        <w:t>RegExp</w:t>
      </w:r>
      <w:r w:rsidR="008F4735">
        <w:t>'</w:t>
      </w:r>
      <w:r>
        <w:t>.</w:t>
      </w:r>
    </w:p>
    <w:p w:rsidR="0044410D" w:rsidRPr="0044410D" w:rsidRDefault="00B60BD0" w:rsidP="00B60BD0">
      <w:pPr>
        <w:pStyle w:val="Heading2"/>
      </w:pPr>
      <w:bookmarkStart w:id="148" w:name="_Ref333241179"/>
      <w:bookmarkStart w:id="149" w:name="_Toc439666190"/>
      <w:r>
        <w:t>Object Literals</w:t>
      </w:r>
      <w:bookmarkEnd w:id="148"/>
      <w:bookmarkEnd w:id="149"/>
    </w:p>
    <w:p w:rsidR="0044410D" w:rsidRPr="0044410D" w:rsidRDefault="00F27FD3" w:rsidP="00F27FD3">
      <w:r>
        <w:t xml:space="preserve">Object literals are extended to support type annotations in </w:t>
      </w:r>
      <w:r w:rsidR="00D94E7F">
        <w:t xml:space="preserve">methods and </w:t>
      </w:r>
      <w:r>
        <w:t>get and set accessors.</w:t>
      </w:r>
    </w:p>
    <w:p w:rsidR="002B0197" w:rsidRPr="002B0197" w:rsidRDefault="002B0197" w:rsidP="002B0197">
      <w:pPr>
        <w:pStyle w:val="Grammar"/>
      </w:pPr>
      <w:r w:rsidRPr="00D94E7F">
        <w:rPr>
          <w:rStyle w:val="Production"/>
        </w:rPr>
        <w:t>PropertyDefinition:</w:t>
      </w:r>
      <w:r w:rsidR="00D94E7F">
        <w:t xml:space="preserve">  </w:t>
      </w:r>
      <w:r w:rsidR="00D94E7F" w:rsidRPr="00D94E7F">
        <w:rPr>
          <w:rStyle w:val="Production"/>
        </w:rPr>
        <w:t>( Modified )</w:t>
      </w:r>
      <w:r>
        <w:br/>
      </w:r>
      <w:r w:rsidRPr="00D94E7F">
        <w:rPr>
          <w:rStyle w:val="Production"/>
        </w:rPr>
        <w:t>IdentifierReference</w:t>
      </w:r>
      <w:r>
        <w:br/>
      </w:r>
      <w:r w:rsidRPr="00D94E7F">
        <w:rPr>
          <w:rStyle w:val="Production"/>
        </w:rPr>
        <w:t>CoverInitializedName</w:t>
      </w:r>
      <w:r>
        <w:br/>
      </w:r>
      <w:r w:rsidRPr="00D94E7F">
        <w:rPr>
          <w:rStyle w:val="Production"/>
        </w:rPr>
        <w:t>PropertyName</w:t>
      </w:r>
      <w:r>
        <w:t xml:space="preserve">   </w:t>
      </w:r>
      <w:r w:rsidRPr="00D94E7F">
        <w:rPr>
          <w:rStyle w:val="Terminal"/>
        </w:rPr>
        <w:t>:</w:t>
      </w:r>
      <w:r>
        <w:t xml:space="preserve">   </w:t>
      </w:r>
      <w:r w:rsidRPr="00D94E7F">
        <w:rPr>
          <w:rStyle w:val="Production"/>
        </w:rPr>
        <w:t>AssignmentExpression</w:t>
      </w:r>
      <w:r>
        <w:br/>
      </w:r>
      <w:r w:rsidRPr="00D94E7F">
        <w:rPr>
          <w:rStyle w:val="Production"/>
        </w:rPr>
        <w:t>PropertyName</w:t>
      </w:r>
      <w:r>
        <w:t xml:space="preserve">   </w:t>
      </w:r>
      <w:r w:rsidRPr="00D94E7F">
        <w:rPr>
          <w:rStyle w:val="Production"/>
        </w:rPr>
        <w:t>CallSignature</w:t>
      </w:r>
      <w:r>
        <w:t xml:space="preserve">   </w:t>
      </w:r>
      <w:r w:rsidRPr="00D94E7F">
        <w:rPr>
          <w:rStyle w:val="Terminal"/>
        </w:rPr>
        <w:t>{</w:t>
      </w:r>
      <w:r>
        <w:t xml:space="preserve">   </w:t>
      </w:r>
      <w:r w:rsidRPr="00D94E7F">
        <w:rPr>
          <w:rStyle w:val="Production"/>
        </w:rPr>
        <w:t>FunctionBody</w:t>
      </w:r>
      <w:r>
        <w:t xml:space="preserve">   </w:t>
      </w:r>
      <w:r w:rsidRPr="00D94E7F">
        <w:rPr>
          <w:rStyle w:val="Terminal"/>
        </w:rPr>
        <w:t>}</w:t>
      </w:r>
      <w:r>
        <w:br/>
      </w:r>
      <w:r w:rsidRPr="00D94E7F">
        <w:rPr>
          <w:rStyle w:val="Production"/>
        </w:rPr>
        <w:t>GetAccessor</w:t>
      </w:r>
      <w:r>
        <w:br/>
      </w:r>
      <w:r w:rsidRPr="00D94E7F">
        <w:rPr>
          <w:rStyle w:val="Production"/>
        </w:rPr>
        <w:t>SetAccessor</w:t>
      </w:r>
    </w:p>
    <w:p w:rsidR="0044410D" w:rsidRPr="0044410D" w:rsidRDefault="00F27FD3" w:rsidP="00F27FD3">
      <w:pPr>
        <w:pStyle w:val="Grammar"/>
      </w:pPr>
      <w:r w:rsidRPr="00202C82">
        <w:rPr>
          <w:rStyle w:val="Production"/>
        </w:rPr>
        <w:t>GetAccessor:</w:t>
      </w:r>
      <w:r w:rsidR="0048218E" w:rsidRPr="0048218E">
        <w:br/>
      </w:r>
      <w:r w:rsidRPr="003562F4">
        <w:rPr>
          <w:rStyle w:val="Terminal"/>
        </w:rPr>
        <w:t>get</w:t>
      </w:r>
      <w:r>
        <w:t xml:space="preserve">   </w:t>
      </w:r>
      <w:r w:rsidRPr="001C4ED5">
        <w:rPr>
          <w:rStyle w:val="Production"/>
        </w:rPr>
        <w:t>PropertyName</w:t>
      </w:r>
      <w:r>
        <w:t xml:space="preserve">   </w:t>
      </w:r>
      <w:r w:rsidRPr="003562F4">
        <w:rPr>
          <w:rStyle w:val="Terminal"/>
        </w:rPr>
        <w:t>(</w:t>
      </w:r>
      <w:r>
        <w:t xml:space="preserve">   </w:t>
      </w:r>
      <w:r w:rsidRPr="003562F4">
        <w:rPr>
          <w:rStyle w:val="Terminal"/>
        </w:rPr>
        <w:t>)</w:t>
      </w:r>
      <w:r>
        <w:t xml:space="preserve">   </w:t>
      </w:r>
      <w:r w:rsidRPr="001C4ED5">
        <w:rPr>
          <w:rStyle w:val="Production"/>
        </w:rPr>
        <w:t>TypeAnnotation</w:t>
      </w:r>
      <w:r w:rsidR="00D31C46" w:rsidRPr="00D31C46">
        <w:rPr>
          <w:rStyle w:val="Production"/>
          <w:vertAlign w:val="subscript"/>
        </w:rPr>
        <w:t>opt</w:t>
      </w:r>
      <w:r>
        <w:t xml:space="preserve">   </w:t>
      </w:r>
      <w:r w:rsidRPr="009B7170">
        <w:rPr>
          <w:rStyle w:val="Terminal"/>
        </w:rPr>
        <w:t>{</w:t>
      </w:r>
      <w:r>
        <w:t xml:space="preserve">   </w:t>
      </w:r>
      <w:r w:rsidRPr="001C4ED5">
        <w:rPr>
          <w:rStyle w:val="Production"/>
        </w:rPr>
        <w:t>FunctionBody</w:t>
      </w:r>
      <w:r>
        <w:t xml:space="preserve">   </w:t>
      </w:r>
      <w:r w:rsidRPr="009B7170">
        <w:rPr>
          <w:rStyle w:val="Terminal"/>
        </w:rPr>
        <w:t>}</w:t>
      </w:r>
    </w:p>
    <w:p w:rsidR="0044410D" w:rsidRPr="0044410D" w:rsidRDefault="00F27FD3" w:rsidP="00EF6D24">
      <w:pPr>
        <w:pStyle w:val="Grammar"/>
      </w:pPr>
      <w:r w:rsidRPr="00202C82">
        <w:rPr>
          <w:rStyle w:val="Production"/>
        </w:rPr>
        <w:t>SetAccessor:</w:t>
      </w:r>
      <w:r w:rsidR="0048218E" w:rsidRPr="0048218E">
        <w:br/>
      </w:r>
      <w:r w:rsidRPr="003562F4">
        <w:rPr>
          <w:rStyle w:val="Terminal"/>
        </w:rPr>
        <w:t>set</w:t>
      </w:r>
      <w:r>
        <w:t xml:space="preserve">   </w:t>
      </w:r>
      <w:r w:rsidRPr="001C4ED5">
        <w:rPr>
          <w:rStyle w:val="Production"/>
        </w:rPr>
        <w:t>PropertyName</w:t>
      </w:r>
      <w:r>
        <w:t xml:space="preserve">   </w:t>
      </w:r>
      <w:r w:rsidRPr="003562F4">
        <w:rPr>
          <w:rStyle w:val="Terminal"/>
        </w:rPr>
        <w:t>(</w:t>
      </w:r>
      <w:r>
        <w:t xml:space="preserve">   </w:t>
      </w:r>
      <w:r w:rsidR="000279AB">
        <w:rPr>
          <w:rStyle w:val="Production"/>
        </w:rPr>
        <w:t>BindingI</w:t>
      </w:r>
      <w:r w:rsidR="00FD53A3" w:rsidRPr="001C4ED5">
        <w:rPr>
          <w:rStyle w:val="Production"/>
        </w:rPr>
        <w:t>dentifier</w:t>
      </w:r>
      <w:r w:rsidR="00D94E7F">
        <w:rPr>
          <w:rStyle w:val="Production"/>
        </w:rPr>
        <w:t>OrPattern</w:t>
      </w:r>
      <w:r w:rsidR="00FD53A3">
        <w:t xml:space="preserve">   </w:t>
      </w:r>
      <w:r w:rsidR="00FD53A3" w:rsidRPr="001C4ED5">
        <w:rPr>
          <w:rStyle w:val="Production"/>
        </w:rPr>
        <w:t>TypeAnnotation</w:t>
      </w:r>
      <w:r w:rsidR="00D31C46" w:rsidRPr="00D31C46">
        <w:rPr>
          <w:rStyle w:val="Production"/>
          <w:vertAlign w:val="subscript"/>
        </w:rPr>
        <w:t>opt</w:t>
      </w:r>
      <w:r>
        <w:t xml:space="preserve">   </w:t>
      </w:r>
      <w:r w:rsidRPr="003562F4">
        <w:rPr>
          <w:rStyle w:val="Terminal"/>
        </w:rPr>
        <w:t>)</w:t>
      </w:r>
      <w:r w:rsidRPr="00075735">
        <w:t xml:space="preserve">   </w:t>
      </w:r>
      <w:r w:rsidRPr="009B7170">
        <w:rPr>
          <w:rStyle w:val="Terminal"/>
        </w:rPr>
        <w:t>{</w:t>
      </w:r>
      <w:r>
        <w:t xml:space="preserve">   </w:t>
      </w:r>
      <w:r w:rsidRPr="001C4ED5">
        <w:rPr>
          <w:rStyle w:val="Production"/>
        </w:rPr>
        <w:t>FunctionBody</w:t>
      </w:r>
      <w:r>
        <w:t xml:space="preserve">   </w:t>
      </w:r>
      <w:r w:rsidRPr="009B7170">
        <w:rPr>
          <w:rStyle w:val="Terminal"/>
        </w:rPr>
        <w:t>}</w:t>
      </w:r>
    </w:p>
    <w:p w:rsidR="0044410D" w:rsidRPr="0044410D" w:rsidRDefault="00717893" w:rsidP="000930B8">
      <w:r>
        <w:lastRenderedPageBreak/>
        <w:t>The type of an object literal is an object type with the set of properties specified by the property assignments in the object literal.</w:t>
      </w:r>
      <w:r w:rsidR="00510E07">
        <w:t xml:space="preserve"> </w:t>
      </w:r>
      <w:r w:rsidR="00933D2B">
        <w:t>A get and set accessor may specify the same property name, but otherwise it is an error to specify multiple property assignments for the same property.</w:t>
      </w:r>
    </w:p>
    <w:p w:rsidR="007A3DFA" w:rsidRDefault="007A3DFA" w:rsidP="000930B8">
      <w:r>
        <w:t>A shorthand property assignment of the form</w:t>
      </w:r>
    </w:p>
    <w:p w:rsidR="007A3DFA" w:rsidRDefault="007A3DFA" w:rsidP="007A3DFA">
      <w:pPr>
        <w:pStyle w:val="Code"/>
      </w:pPr>
      <w:r>
        <w:t>prop</w:t>
      </w:r>
    </w:p>
    <w:p w:rsidR="007A3DFA" w:rsidRDefault="007A3DFA" w:rsidP="000930B8">
      <w:r>
        <w:t>is equivalent to</w:t>
      </w:r>
    </w:p>
    <w:p w:rsidR="007A3DFA" w:rsidRDefault="007A3DFA" w:rsidP="007A3DFA">
      <w:pPr>
        <w:pStyle w:val="Code"/>
      </w:pPr>
      <w:r>
        <w:t>prop : prop</w:t>
      </w:r>
    </w:p>
    <w:p w:rsidR="0044410D" w:rsidRPr="0044410D" w:rsidRDefault="007A3DFA" w:rsidP="000930B8">
      <w:r>
        <w:t>Likewise, a</w:t>
      </w:r>
      <w:r w:rsidR="00EF6D24">
        <w:t xml:space="preserve"> property assignment of the form</w:t>
      </w:r>
    </w:p>
    <w:p w:rsidR="0044410D" w:rsidRPr="0044410D" w:rsidRDefault="00EC4F54" w:rsidP="00307AAC">
      <w:pPr>
        <w:pStyle w:val="Code"/>
      </w:pPr>
      <w:r w:rsidRPr="00D54DB2">
        <w:t>f</w:t>
      </w:r>
      <w:r w:rsidR="002A39A4" w:rsidRPr="00D54DB2">
        <w:t xml:space="preserve"> </w:t>
      </w:r>
      <w:r w:rsidR="00307AAC" w:rsidRPr="00D54DB2">
        <w:t xml:space="preserve">( ... ) </w:t>
      </w:r>
      <w:r w:rsidR="00EF6D24" w:rsidRPr="00D54DB2">
        <w:t>{</w:t>
      </w:r>
      <w:r w:rsidR="002A39A4" w:rsidRPr="00D54DB2">
        <w:t xml:space="preserve"> </w:t>
      </w:r>
      <w:r w:rsidR="00307AAC" w:rsidRPr="00D54DB2">
        <w:t>...</w:t>
      </w:r>
      <w:r w:rsidR="002A39A4" w:rsidRPr="00D54DB2">
        <w:t xml:space="preserve"> </w:t>
      </w:r>
      <w:r w:rsidR="00EF6D24" w:rsidRPr="00D54DB2">
        <w:t>}</w:t>
      </w:r>
    </w:p>
    <w:p w:rsidR="0044410D" w:rsidRPr="0044410D" w:rsidRDefault="007A3DFA" w:rsidP="00EF6D24">
      <w:r>
        <w:t>is equivalent to</w:t>
      </w:r>
    </w:p>
    <w:p w:rsidR="0044410D" w:rsidRPr="0044410D" w:rsidRDefault="00EC4F54" w:rsidP="00307AAC">
      <w:pPr>
        <w:pStyle w:val="Code"/>
      </w:pPr>
      <w:r w:rsidRPr="00D54DB2">
        <w:t>f</w:t>
      </w:r>
      <w:r w:rsidR="00307AAC" w:rsidRPr="00D54DB2">
        <w:t xml:space="preserve"> : </w:t>
      </w:r>
      <w:r w:rsidR="00307AAC" w:rsidRPr="00D54DB2">
        <w:rPr>
          <w:color w:val="0000FF"/>
        </w:rPr>
        <w:t>function</w:t>
      </w:r>
      <w:r w:rsidR="00307AAC" w:rsidRPr="00D54DB2">
        <w:t xml:space="preserve"> ( ... ) { ... }</w:t>
      </w:r>
    </w:p>
    <w:p w:rsidR="0044410D" w:rsidRPr="0044410D" w:rsidRDefault="00E4241E" w:rsidP="000930B8">
      <w:r>
        <w:t>Each</w:t>
      </w:r>
      <w:r w:rsidR="000930B8">
        <w:t xml:space="preserve"> property assignment </w:t>
      </w:r>
      <w:r>
        <w:t xml:space="preserve">in an object literal </w:t>
      </w:r>
      <w:r w:rsidR="000930B8">
        <w:t>i</w:t>
      </w:r>
      <w:r w:rsidR="00357936">
        <w:t>s processed as follows:</w:t>
      </w:r>
    </w:p>
    <w:p w:rsidR="0044410D" w:rsidRPr="0044410D" w:rsidRDefault="00357936" w:rsidP="00563D8D">
      <w:pPr>
        <w:pStyle w:val="ListParagraph"/>
        <w:numPr>
          <w:ilvl w:val="0"/>
          <w:numId w:val="37"/>
        </w:numPr>
      </w:pPr>
      <w:r>
        <w:t>If the object literal is contextually typed and the contextual type contains a property with a matching name, the property assignment is contextually typed by the type of that property.</w:t>
      </w:r>
    </w:p>
    <w:p w:rsidR="0044410D" w:rsidRPr="0044410D" w:rsidRDefault="00357936" w:rsidP="00563D8D">
      <w:pPr>
        <w:pStyle w:val="ListParagraph"/>
        <w:numPr>
          <w:ilvl w:val="0"/>
          <w:numId w:val="37"/>
        </w:numPr>
      </w:pPr>
      <w:r>
        <w:t xml:space="preserve">Otherwise, if the object literal is contextually typed, </w:t>
      </w:r>
      <w:r w:rsidR="0000686A">
        <w:t xml:space="preserve">if </w:t>
      </w:r>
      <w:r>
        <w:t xml:space="preserve">the contextual type contains a numeric index signature, and </w:t>
      </w:r>
      <w:r w:rsidR="0000686A">
        <w:t xml:space="preserve">if </w:t>
      </w:r>
      <w:r>
        <w:t>the property assignment specifies a numeric property name, the property assignment is contextually typed by the type of the numeric index signature.</w:t>
      </w:r>
    </w:p>
    <w:p w:rsidR="0044410D" w:rsidRPr="0044410D" w:rsidRDefault="00357936" w:rsidP="00563D8D">
      <w:pPr>
        <w:pStyle w:val="ListParagraph"/>
        <w:numPr>
          <w:ilvl w:val="0"/>
          <w:numId w:val="37"/>
        </w:numPr>
      </w:pPr>
      <w:r>
        <w:t>Otherwise, if the object literal is contextually typed and the contextual type contains a string index signature, the property assignment is contextually typed by the type of the string index signature.</w:t>
      </w:r>
    </w:p>
    <w:p w:rsidR="00CE204E" w:rsidRDefault="00357936" w:rsidP="00F27FD3">
      <w:pPr>
        <w:pStyle w:val="ListParagraph"/>
        <w:numPr>
          <w:ilvl w:val="0"/>
          <w:numId w:val="37"/>
        </w:numPr>
      </w:pPr>
      <w:r>
        <w:t>Otherwise, the property assignment is processed without a contextual type.</w:t>
      </w:r>
    </w:p>
    <w:p w:rsidR="0044410D" w:rsidRPr="0044410D" w:rsidRDefault="00717893" w:rsidP="00F27FD3">
      <w:r>
        <w:t xml:space="preserve">The type of a property introduced by a property assignment of the form </w:t>
      </w:r>
      <w:r w:rsidRPr="0020390F">
        <w:rPr>
          <w:i/>
        </w:rPr>
        <w:t>Name</w:t>
      </w:r>
      <w:r w:rsidRPr="00B80FD8">
        <w:t xml:space="preserve"> </w:t>
      </w:r>
      <w:r w:rsidRPr="0020390F">
        <w:rPr>
          <w:rStyle w:val="CodeFragment"/>
        </w:rPr>
        <w:t>:</w:t>
      </w:r>
      <w:r w:rsidRPr="00B80FD8">
        <w:t xml:space="preserve"> </w:t>
      </w:r>
      <w:r w:rsidRPr="0020390F">
        <w:rPr>
          <w:i/>
        </w:rPr>
        <w:t>Expr</w:t>
      </w:r>
      <w:r>
        <w:t xml:space="preserve"> </w:t>
      </w:r>
      <w:r w:rsidR="00510E07">
        <w:t xml:space="preserve">is the type of </w:t>
      </w:r>
      <w:r w:rsidR="00510E07" w:rsidRPr="00510E07">
        <w:rPr>
          <w:i/>
        </w:rPr>
        <w:t>Expr</w:t>
      </w:r>
      <w:r w:rsidR="00171E43">
        <w:t>.</w:t>
      </w:r>
    </w:p>
    <w:p w:rsidR="0044410D" w:rsidRPr="0044410D" w:rsidRDefault="00F27FD3" w:rsidP="00826041">
      <w:r>
        <w:t xml:space="preserve">A get accessor declaration is processed in the same manner as an ordinary function declaration (section </w:t>
      </w:r>
      <w:r>
        <w:fldChar w:fldCharType="begin"/>
      </w:r>
      <w:r>
        <w:instrText xml:space="preserve"> REF _Ref316213258 \r \h </w:instrText>
      </w:r>
      <w:r>
        <w:fldChar w:fldCharType="separate"/>
      </w:r>
      <w:r w:rsidR="00A3147C">
        <w:t>6.1</w:t>
      </w:r>
      <w:r>
        <w:fldChar w:fldCharType="end"/>
      </w:r>
      <w:r w:rsidR="005909A1">
        <w:t>) with no parameters</w:t>
      </w:r>
      <w:r w:rsidR="00826041">
        <w:t>.</w:t>
      </w:r>
      <w:r w:rsidR="00454490">
        <w:t xml:space="preserve"> </w:t>
      </w:r>
      <w:r w:rsidR="00826041">
        <w:t>A set accessor declaration is processed in the same manner as an ordinary function declaration with a single parameter and a Void return type.</w:t>
      </w:r>
      <w:r w:rsidR="00F722B7">
        <w:t xml:space="preserve"> </w:t>
      </w:r>
      <w:r w:rsidR="00454490">
        <w:t>When</w:t>
      </w:r>
      <w:r w:rsidR="00826041">
        <w:t xml:space="preserve"> both a get and set accessor is declared for a property</w:t>
      </w:r>
      <w:r w:rsidR="00454490">
        <w:t>:</w:t>
      </w:r>
    </w:p>
    <w:p w:rsidR="0044410D" w:rsidRPr="0044410D" w:rsidRDefault="00454490" w:rsidP="00563D8D">
      <w:pPr>
        <w:pStyle w:val="ListParagraph"/>
        <w:numPr>
          <w:ilvl w:val="0"/>
          <w:numId w:val="38"/>
        </w:numPr>
      </w:pPr>
      <w:r>
        <w:t>If both accessors include type annotations, the specified types must be identical.</w:t>
      </w:r>
    </w:p>
    <w:p w:rsidR="0044410D" w:rsidRPr="0044410D" w:rsidRDefault="00454490" w:rsidP="00563D8D">
      <w:pPr>
        <w:pStyle w:val="ListParagraph"/>
        <w:numPr>
          <w:ilvl w:val="0"/>
          <w:numId w:val="38"/>
        </w:numPr>
      </w:pPr>
      <w:r>
        <w:t>If only one accessor includes a type annotation, the other behaves as if it had the same type annotation.</w:t>
      </w:r>
    </w:p>
    <w:p w:rsidR="0044410D" w:rsidRPr="0044410D" w:rsidRDefault="00454490" w:rsidP="00563D8D">
      <w:pPr>
        <w:pStyle w:val="ListParagraph"/>
        <w:numPr>
          <w:ilvl w:val="0"/>
          <w:numId w:val="38"/>
        </w:numPr>
      </w:pPr>
      <w:r>
        <w:t>If neither accessor includes a type annotation, the inferred return type of the get accessor becomes the parameter type of the set accessor.</w:t>
      </w:r>
    </w:p>
    <w:p w:rsidR="0044410D" w:rsidRPr="0044410D" w:rsidRDefault="00454490" w:rsidP="00F27FD3">
      <w:r>
        <w:lastRenderedPageBreak/>
        <w:t xml:space="preserve">If a get accessor is declared for a property, the return type of the get accessor becomes the type of the property. If only a set accessor is declared for a property, the parameter type </w:t>
      </w:r>
      <w:r w:rsidR="00F722B7">
        <w:t xml:space="preserve">(which may be type Any if no type annotation is present) </w:t>
      </w:r>
      <w:r>
        <w:t>of the set accessor b</w:t>
      </w:r>
      <w:r w:rsidR="00F722B7">
        <w:t>ecomes the type of the property.</w:t>
      </w:r>
    </w:p>
    <w:p w:rsidR="0044410D" w:rsidRDefault="00F046B7" w:rsidP="00A86844">
      <w:r>
        <w:t>When an object literal is contextually typed</w:t>
      </w:r>
      <w:r w:rsidR="00A86844">
        <w:t xml:space="preserve"> by a type that includes a string index signature</w:t>
      </w:r>
      <w:r>
        <w:t>, the resulting type of the object literal includes</w:t>
      </w:r>
      <w:r w:rsidR="00F722B7">
        <w:t xml:space="preserve"> </w:t>
      </w:r>
      <w:r w:rsidR="00454214">
        <w:t xml:space="preserve">a string index signature with the union type of the types of the properties declared in the object literal, or the Undefined type if the object literal is empty. </w:t>
      </w:r>
      <w:r w:rsidR="00A86844">
        <w:t xml:space="preserve">Likewise, when an object literal is contextually typed by a type that includes a numeric index signature, the resulting type of the object literal includes a </w:t>
      </w:r>
      <w:r w:rsidR="00FD53A3">
        <w:t>numeric</w:t>
      </w:r>
      <w:r w:rsidR="00A86844">
        <w:t xml:space="preserve"> index signature with </w:t>
      </w:r>
      <w:r w:rsidR="00454214">
        <w:t>the union type of</w:t>
      </w:r>
      <w:r w:rsidR="00A307AE">
        <w:t xml:space="preserve"> </w:t>
      </w:r>
      <w:r w:rsidR="00A86844">
        <w:t xml:space="preserve">the </w:t>
      </w:r>
      <w:r w:rsidR="00F31FC2">
        <w:t xml:space="preserve">types of the </w:t>
      </w:r>
      <w:r w:rsidR="00A86844">
        <w:t xml:space="preserve">numerically named properties (section </w:t>
      </w:r>
      <w:r w:rsidR="00A86844">
        <w:fldChar w:fldCharType="begin"/>
      </w:r>
      <w:r w:rsidR="00A86844">
        <w:instrText xml:space="preserve"> REF _Ref351906593 \r \h </w:instrText>
      </w:r>
      <w:r w:rsidR="00A86844">
        <w:fldChar w:fldCharType="separate"/>
      </w:r>
      <w:r w:rsidR="00A3147C">
        <w:t>3.9.4</w:t>
      </w:r>
      <w:r w:rsidR="00A86844">
        <w:fldChar w:fldCharType="end"/>
      </w:r>
      <w:r w:rsidR="00A86844">
        <w:t>)</w:t>
      </w:r>
      <w:r w:rsidR="00454214">
        <w:t xml:space="preserve"> declared in the object literal, or the Undefined type if the object literal </w:t>
      </w:r>
      <w:r w:rsidR="00DE7FCD">
        <w:t>declares</w:t>
      </w:r>
      <w:r w:rsidR="00454214">
        <w:t xml:space="preserve"> no numerically named properties.</w:t>
      </w:r>
    </w:p>
    <w:p w:rsidR="00FC1D56" w:rsidRDefault="00FC1D56" w:rsidP="00FC1D56">
      <w:r>
        <w:t xml:space="preserve">If the </w:t>
      </w:r>
      <w:r w:rsidRPr="006514B3">
        <w:rPr>
          <w:rStyle w:val="Production"/>
        </w:rPr>
        <w:t>PropertyName</w:t>
      </w:r>
      <w:r w:rsidR="00903CCF">
        <w:t xml:space="preserve"> </w:t>
      </w:r>
      <w:r>
        <w:t xml:space="preserve">of a property assignment is </w:t>
      </w:r>
      <w:r w:rsidRPr="00903CCF">
        <w:t xml:space="preserve">a </w:t>
      </w:r>
      <w:r w:rsidR="00903CCF">
        <w:t xml:space="preserve">computed property name that </w:t>
      </w:r>
      <w:r>
        <w:t>doesn't denote a well-known symbol (</w:t>
      </w:r>
      <w:r w:rsidR="00BC0B44">
        <w:fldChar w:fldCharType="begin"/>
      </w:r>
      <w:r w:rsidR="00BC0B44">
        <w:instrText xml:space="preserve"> REF _Ref425914908 \r \h </w:instrText>
      </w:r>
      <w:r w:rsidR="00BC0B44">
        <w:fldChar w:fldCharType="separate"/>
      </w:r>
      <w:r w:rsidR="00A3147C">
        <w:t>2.2.3</w:t>
      </w:r>
      <w:r w:rsidR="00BC0B44">
        <w:fldChar w:fldCharType="end"/>
      </w:r>
      <w:r>
        <w:t xml:space="preserve">), the construct is considered a </w:t>
      </w:r>
      <w:r w:rsidRPr="00FC1D56">
        <w:rPr>
          <w:b/>
          <w:i/>
        </w:rPr>
        <w:t xml:space="preserve">dynamic property </w:t>
      </w:r>
      <w:r>
        <w:rPr>
          <w:b/>
          <w:i/>
        </w:rPr>
        <w:t>assignment</w:t>
      </w:r>
      <w:r>
        <w:t>. The following rules apply to dynamic property assignments:</w:t>
      </w:r>
    </w:p>
    <w:p w:rsidR="00FC1D56" w:rsidRDefault="00FC1D56" w:rsidP="00367611">
      <w:pPr>
        <w:pStyle w:val="ListParagraph"/>
        <w:numPr>
          <w:ilvl w:val="0"/>
          <w:numId w:val="69"/>
        </w:numPr>
      </w:pPr>
      <w:r>
        <w:t>A dynamic property assignment does not introduce a property in the type of the object literal.</w:t>
      </w:r>
    </w:p>
    <w:p w:rsidR="00FC1D56" w:rsidRDefault="00FC1D56" w:rsidP="00367611">
      <w:pPr>
        <w:pStyle w:val="ListParagraph"/>
        <w:numPr>
          <w:ilvl w:val="0"/>
          <w:numId w:val="69"/>
        </w:numPr>
      </w:pPr>
      <w:r>
        <w:t>The property name expression of a dynamic property assignment must be of type Any or the String, Number, or Symbol primitive type.</w:t>
      </w:r>
    </w:p>
    <w:p w:rsidR="00040095" w:rsidRDefault="00FC1D56" w:rsidP="00367611">
      <w:pPr>
        <w:pStyle w:val="ListParagraph"/>
        <w:numPr>
          <w:ilvl w:val="0"/>
          <w:numId w:val="69"/>
        </w:numPr>
      </w:pPr>
      <w:r>
        <w:t>The name associated with a dynamic property assignment is considered to be a numeric property name if the property name expression is of type Any or the Number primitive type.</w:t>
      </w:r>
    </w:p>
    <w:p w:rsidR="00824793" w:rsidRDefault="00B60BD0" w:rsidP="00824793">
      <w:pPr>
        <w:pStyle w:val="Heading2"/>
      </w:pPr>
      <w:bookmarkStart w:id="150" w:name="_Ref333241221"/>
      <w:bookmarkStart w:id="151" w:name="_Toc439666191"/>
      <w:r>
        <w:t>Array Literals</w:t>
      </w:r>
      <w:bookmarkEnd w:id="150"/>
      <w:bookmarkEnd w:id="151"/>
    </w:p>
    <w:p w:rsidR="003A5524" w:rsidRDefault="003A5524" w:rsidP="003A5524">
      <w:r>
        <w:t>An array literal</w:t>
      </w:r>
    </w:p>
    <w:p w:rsidR="003A5524" w:rsidRPr="003A5524" w:rsidRDefault="003A5524" w:rsidP="003A5524">
      <w:pPr>
        <w:pStyle w:val="Code"/>
      </w:pPr>
      <w:r w:rsidRPr="00D54DB2">
        <w:t>[</w:t>
      </w:r>
      <w:r w:rsidR="003C0320" w:rsidRPr="00D54DB2">
        <w:t xml:space="preserve"> </w:t>
      </w:r>
      <w:r w:rsidRPr="00D54DB2">
        <w:t>expr1, expr2, ..., exprN</w:t>
      </w:r>
      <w:r w:rsidR="003C0320" w:rsidRPr="00D54DB2">
        <w:t xml:space="preserve"> </w:t>
      </w:r>
      <w:r w:rsidRPr="00D54DB2">
        <w:t>]</w:t>
      </w:r>
    </w:p>
    <w:p w:rsidR="003A5524" w:rsidRDefault="00213DD2" w:rsidP="00944F1C">
      <w:r>
        <w:t>denotes a value of</w:t>
      </w:r>
      <w:r w:rsidR="003A5524">
        <w:t xml:space="preserve"> an array type </w:t>
      </w:r>
      <w:r>
        <w:t xml:space="preserve">(section </w:t>
      </w:r>
      <w:r>
        <w:fldChar w:fldCharType="begin"/>
      </w:r>
      <w:r>
        <w:instrText xml:space="preserve"> REF _Ref399822153 \r \h </w:instrText>
      </w:r>
      <w:r>
        <w:fldChar w:fldCharType="separate"/>
      </w:r>
      <w:r w:rsidR="00A3147C">
        <w:t>3.3.2</w:t>
      </w:r>
      <w:r>
        <w:fldChar w:fldCharType="end"/>
      </w:r>
      <w:r>
        <w:t xml:space="preserve">) </w:t>
      </w:r>
      <w:r w:rsidR="003A5524">
        <w:t xml:space="preserve">or a tuple type </w:t>
      </w:r>
      <w:r>
        <w:t xml:space="preserve">(section </w:t>
      </w:r>
      <w:r w:rsidR="00F100F6">
        <w:fldChar w:fldCharType="begin"/>
      </w:r>
      <w:r w:rsidR="00F100F6">
        <w:instrText xml:space="preserve"> REF _Ref399821916 \r \h </w:instrText>
      </w:r>
      <w:r w:rsidR="00F100F6">
        <w:fldChar w:fldCharType="separate"/>
      </w:r>
      <w:r w:rsidR="00A3147C">
        <w:t>3.3.3</w:t>
      </w:r>
      <w:r w:rsidR="00F100F6">
        <w:fldChar w:fldCharType="end"/>
      </w:r>
      <w:r w:rsidR="00F100F6">
        <w:t>)</w:t>
      </w:r>
      <w:r>
        <w:t xml:space="preserve"> </w:t>
      </w:r>
      <w:r w:rsidR="003A5524">
        <w:t>depending on context.</w:t>
      </w:r>
    </w:p>
    <w:p w:rsidR="00944F1C" w:rsidRPr="00944F1C" w:rsidRDefault="00944F1C" w:rsidP="00944F1C">
      <w:r>
        <w:t>Each element expression</w:t>
      </w:r>
      <w:r w:rsidR="00824793">
        <w:t xml:space="preserve"> in a non-empty</w:t>
      </w:r>
      <w:r>
        <w:t xml:space="preserve"> array literal is processed as follows:</w:t>
      </w:r>
    </w:p>
    <w:p w:rsidR="00E94C1B" w:rsidRDefault="00E94C1B" w:rsidP="00367611">
      <w:pPr>
        <w:pStyle w:val="ListParagraph"/>
        <w:numPr>
          <w:ilvl w:val="0"/>
          <w:numId w:val="48"/>
        </w:numPr>
      </w:pPr>
      <w:r>
        <w:t>If the array literal</w:t>
      </w:r>
      <w:r w:rsidR="00060493">
        <w:t xml:space="preserve"> contains no spread elements, and</w:t>
      </w:r>
      <w:r>
        <w:t xml:space="preserve"> </w:t>
      </w:r>
      <w:r w:rsidR="00060493">
        <w:t xml:space="preserve">if the array literal </w:t>
      </w:r>
      <w:r>
        <w:t xml:space="preserve">is contextually typed </w:t>
      </w:r>
      <w:r w:rsidR="00F100F6">
        <w:t xml:space="preserve">(section </w:t>
      </w:r>
      <w:r w:rsidR="00F100F6">
        <w:fldChar w:fldCharType="begin"/>
      </w:r>
      <w:r w:rsidR="00F100F6">
        <w:instrText xml:space="preserve"> REF _Ref314551848 \r \h </w:instrText>
      </w:r>
      <w:r w:rsidR="00F100F6">
        <w:fldChar w:fldCharType="separate"/>
      </w:r>
      <w:r w:rsidR="00A3147C">
        <w:t>4.23</w:t>
      </w:r>
      <w:r w:rsidR="00F100F6">
        <w:fldChar w:fldCharType="end"/>
      </w:r>
      <w:r w:rsidR="00F100F6">
        <w:t xml:space="preserve">) </w:t>
      </w:r>
      <w:r>
        <w:t xml:space="preserve">by a type </w:t>
      </w:r>
      <w:r w:rsidRPr="00E94C1B">
        <w:rPr>
          <w:i/>
        </w:rPr>
        <w:t>T</w:t>
      </w:r>
      <w:r>
        <w:t xml:space="preserve"> </w:t>
      </w:r>
      <w:r w:rsidR="0006598F">
        <w:t xml:space="preserve">and </w:t>
      </w:r>
      <w:r w:rsidR="0006598F" w:rsidRPr="0006598F">
        <w:rPr>
          <w:i/>
        </w:rPr>
        <w:t>T</w:t>
      </w:r>
      <w:r w:rsidR="0006598F">
        <w:t xml:space="preserve"> </w:t>
      </w:r>
      <w:r w:rsidR="00704AE0">
        <w:t>has</w:t>
      </w:r>
      <w:r>
        <w:t xml:space="preserve"> </w:t>
      </w:r>
      <w:r w:rsidR="0006598F">
        <w:t xml:space="preserve">a </w:t>
      </w:r>
      <w:r>
        <w:t xml:space="preserve">property with the numeric name </w:t>
      </w:r>
      <w:r w:rsidRPr="00E94C1B">
        <w:rPr>
          <w:i/>
        </w:rPr>
        <w:t>N</w:t>
      </w:r>
      <w:r>
        <w:t>,</w:t>
      </w:r>
      <w:r w:rsidR="00944F1C">
        <w:t xml:space="preserve"> where </w:t>
      </w:r>
      <w:r w:rsidR="00944F1C" w:rsidRPr="00824793">
        <w:rPr>
          <w:i/>
        </w:rPr>
        <w:t>N</w:t>
      </w:r>
      <w:r w:rsidR="00944F1C">
        <w:t xml:space="preserve"> is the </w:t>
      </w:r>
      <w:r w:rsidR="009C5EAF">
        <w:t>index of the element expression in the array literal,</w:t>
      </w:r>
      <w:r>
        <w:t xml:space="preserve"> </w:t>
      </w:r>
      <w:r w:rsidR="00704AE0">
        <w:t xml:space="preserve">the element expression is contextually typed by the type </w:t>
      </w:r>
      <w:r w:rsidR="00824793">
        <w:t xml:space="preserve">of that </w:t>
      </w:r>
      <w:r w:rsidR="00704AE0">
        <w:t>property</w:t>
      </w:r>
      <w:r>
        <w:t>.</w:t>
      </w:r>
    </w:p>
    <w:p w:rsidR="00E94C1B" w:rsidRDefault="00704AE0" w:rsidP="00367611">
      <w:pPr>
        <w:pStyle w:val="ListParagraph"/>
        <w:numPr>
          <w:ilvl w:val="0"/>
          <w:numId w:val="48"/>
        </w:numPr>
      </w:pPr>
      <w:r>
        <w:t xml:space="preserve">Otherwise, if the array literal is contextually typed by a type </w:t>
      </w:r>
      <w:r w:rsidRPr="00E94C1B">
        <w:rPr>
          <w:i/>
        </w:rPr>
        <w:t>T</w:t>
      </w:r>
      <w:r>
        <w:t xml:space="preserve"> with a numeric index signature, the element expression is contextually typed by the type of the numeric index signature.</w:t>
      </w:r>
    </w:p>
    <w:p w:rsidR="00824793" w:rsidRDefault="00704AE0" w:rsidP="00367611">
      <w:pPr>
        <w:pStyle w:val="ListParagraph"/>
        <w:numPr>
          <w:ilvl w:val="0"/>
          <w:numId w:val="48"/>
        </w:numPr>
      </w:pPr>
      <w:r>
        <w:t>Otherwise, the element expression is not contextually typed.</w:t>
      </w:r>
    </w:p>
    <w:p w:rsidR="00D42B24" w:rsidRDefault="0006598F" w:rsidP="00824793">
      <w:r>
        <w:t xml:space="preserve">The </w:t>
      </w:r>
      <w:r w:rsidR="00824793">
        <w:t xml:space="preserve">resulting type </w:t>
      </w:r>
      <w:r w:rsidR="00B1465B">
        <w:t>an</w:t>
      </w:r>
      <w:r>
        <w:t xml:space="preserve"> array literal expression is determined as follows:</w:t>
      </w:r>
    </w:p>
    <w:p w:rsidR="00B1465B" w:rsidRDefault="00B1465B" w:rsidP="00367611">
      <w:pPr>
        <w:pStyle w:val="ListParagraph"/>
        <w:numPr>
          <w:ilvl w:val="0"/>
          <w:numId w:val="49"/>
        </w:numPr>
      </w:pPr>
      <w:r>
        <w:t>If the array literal is empty, the resulting type is an array type with the element type Undefined.</w:t>
      </w:r>
    </w:p>
    <w:p w:rsidR="008A4CE4" w:rsidRDefault="00B1465B" w:rsidP="00367611">
      <w:pPr>
        <w:pStyle w:val="ListParagraph"/>
        <w:numPr>
          <w:ilvl w:val="0"/>
          <w:numId w:val="49"/>
        </w:numPr>
      </w:pPr>
      <w:r>
        <w:lastRenderedPageBreak/>
        <w:t>Otherwise,</w:t>
      </w:r>
      <w:r w:rsidR="008A4CE4">
        <w:t xml:space="preserve"> if the array literal contains no spread elements and is contextually typed by a </w:t>
      </w:r>
      <w:r w:rsidR="00E1604A">
        <w:t xml:space="preserve">tuple-like type (section </w:t>
      </w:r>
      <w:r w:rsidR="00E1604A">
        <w:fldChar w:fldCharType="begin"/>
      </w:r>
      <w:r w:rsidR="00E1604A">
        <w:instrText xml:space="preserve"> REF _Ref399821916 \r \h </w:instrText>
      </w:r>
      <w:r w:rsidR="00E1604A">
        <w:fldChar w:fldCharType="separate"/>
      </w:r>
      <w:r w:rsidR="00A3147C">
        <w:t>3.3.3</w:t>
      </w:r>
      <w:r w:rsidR="00E1604A">
        <w:fldChar w:fldCharType="end"/>
      </w:r>
      <w:r w:rsidR="00E1604A">
        <w:t>)</w:t>
      </w:r>
      <w:r w:rsidR="008A4CE4">
        <w:t>, the resulting type is a tuple type constructed from the types of the element expressions.</w:t>
      </w:r>
    </w:p>
    <w:p w:rsidR="008A4CE4" w:rsidRDefault="008A4CE4" w:rsidP="00367611">
      <w:pPr>
        <w:pStyle w:val="ListParagraph"/>
        <w:numPr>
          <w:ilvl w:val="0"/>
          <w:numId w:val="49"/>
        </w:numPr>
      </w:pPr>
      <w:r>
        <w:t xml:space="preserve">Otherwise, if the array literal contains no spread elements and is an array assignment pattern in a destructuring assignment (section </w:t>
      </w:r>
      <w:r>
        <w:fldChar w:fldCharType="begin"/>
      </w:r>
      <w:r>
        <w:instrText xml:space="preserve"> REF _Ref408663841 \r \h </w:instrText>
      </w:r>
      <w:r>
        <w:fldChar w:fldCharType="separate"/>
      </w:r>
      <w:r w:rsidR="00A3147C">
        <w:t>4.21.1</w:t>
      </w:r>
      <w:r>
        <w:fldChar w:fldCharType="end"/>
      </w:r>
      <w:r>
        <w:t>), the resulting type is a tuple type constructed from the types of the element expressions.</w:t>
      </w:r>
    </w:p>
    <w:p w:rsidR="0006598F" w:rsidRDefault="0006598F" w:rsidP="00367611">
      <w:pPr>
        <w:pStyle w:val="ListParagraph"/>
        <w:numPr>
          <w:ilvl w:val="0"/>
          <w:numId w:val="49"/>
        </w:numPr>
      </w:pPr>
      <w:r>
        <w:t>Otherwise</w:t>
      </w:r>
      <w:r w:rsidR="00B1465B">
        <w:t xml:space="preserve">, </w:t>
      </w:r>
      <w:r>
        <w:t xml:space="preserve">the </w:t>
      </w:r>
      <w:r w:rsidR="00824793">
        <w:t>resulting type</w:t>
      </w:r>
      <w:r>
        <w:t xml:space="preserve"> is </w:t>
      </w:r>
      <w:r w:rsidR="00933368">
        <w:t xml:space="preserve">an array type </w:t>
      </w:r>
      <w:r w:rsidR="001B488D">
        <w:t>with an</w:t>
      </w:r>
      <w:r w:rsidR="00933368">
        <w:t xml:space="preserve"> element type </w:t>
      </w:r>
      <w:r w:rsidR="001B488D">
        <w:t xml:space="preserve">that </w:t>
      </w:r>
      <w:r w:rsidR="00933368">
        <w:t xml:space="preserve">is </w:t>
      </w:r>
      <w:r w:rsidR="001B488D">
        <w:t xml:space="preserve">the union of the </w:t>
      </w:r>
      <w:r>
        <w:t xml:space="preserve">types of the </w:t>
      </w:r>
      <w:r w:rsidR="009B61C1">
        <w:t xml:space="preserve">non-spread </w:t>
      </w:r>
      <w:r>
        <w:t>element expressions</w:t>
      </w:r>
      <w:r w:rsidR="009B61C1">
        <w:t xml:space="preserve"> and the numeric index signature types of the spread element expressions.</w:t>
      </w:r>
    </w:p>
    <w:p w:rsidR="009B61C1" w:rsidRDefault="009B61C1" w:rsidP="00ED4AD2">
      <w:r>
        <w:t>A spread element must specify an expression of an array</w:t>
      </w:r>
      <w:r w:rsidR="00C67304">
        <w:t>-like</w:t>
      </w:r>
      <w:r>
        <w:t xml:space="preserve"> type</w:t>
      </w:r>
      <w:r w:rsidR="00A466B5">
        <w:t xml:space="preserve"> (section </w:t>
      </w:r>
      <w:r w:rsidR="00A466B5">
        <w:fldChar w:fldCharType="begin"/>
      </w:r>
      <w:r w:rsidR="00A466B5">
        <w:instrText xml:space="preserve"> REF _Ref399822153 \r \h </w:instrText>
      </w:r>
      <w:r w:rsidR="00A466B5">
        <w:fldChar w:fldCharType="separate"/>
      </w:r>
      <w:r w:rsidR="00A3147C">
        <w:t>3.3.2</w:t>
      </w:r>
      <w:r w:rsidR="00A466B5">
        <w:fldChar w:fldCharType="end"/>
      </w:r>
      <w:r w:rsidR="00A466B5">
        <w:t>)</w:t>
      </w:r>
      <w:r>
        <w:t>, or otherwise an error occurs.</w:t>
      </w:r>
    </w:p>
    <w:p w:rsidR="009B0228" w:rsidRPr="00300D5D" w:rsidRDefault="009B0228" w:rsidP="00ED4AD2">
      <w:r w:rsidRPr="00A842D6">
        <w:rPr>
          <w:i/>
        </w:rPr>
        <w:t xml:space="preserve">TODO: The compiler currently doesn't support </w:t>
      </w:r>
      <w:r w:rsidR="0010313E">
        <w:rPr>
          <w:i/>
        </w:rPr>
        <w:t>applying the spread operator to a string (to spread</w:t>
      </w:r>
      <w:r w:rsidRPr="00A842D6">
        <w:rPr>
          <w:i/>
        </w:rPr>
        <w:t xml:space="preserve"> the </w:t>
      </w:r>
      <w:r w:rsidR="0010313E">
        <w:rPr>
          <w:i/>
        </w:rPr>
        <w:t xml:space="preserve">individual </w:t>
      </w:r>
      <w:r w:rsidRPr="00A842D6">
        <w:rPr>
          <w:i/>
        </w:rPr>
        <w:t>characters of a string into a string array</w:t>
      </w:r>
      <w:r w:rsidR="0010313E">
        <w:rPr>
          <w:i/>
        </w:rPr>
        <w:t>)</w:t>
      </w:r>
      <w:r w:rsidRPr="00A842D6">
        <w:rPr>
          <w:i/>
        </w:rPr>
        <w:t>. This will eventually be allowed, but only when the code g</w:t>
      </w:r>
      <w:r w:rsidR="00D80640">
        <w:rPr>
          <w:i/>
        </w:rPr>
        <w:t>eneration target is ECMAScript 2015</w:t>
      </w:r>
      <w:r w:rsidRPr="00A842D6">
        <w:rPr>
          <w:i/>
        </w:rPr>
        <w:t xml:space="preserve"> or later</w:t>
      </w:r>
      <w:r w:rsidRPr="00300D5D">
        <w:t>.</w:t>
      </w:r>
    </w:p>
    <w:p w:rsidR="009B0228" w:rsidRPr="00300D5D" w:rsidRDefault="00213178" w:rsidP="00ED4AD2">
      <w:r w:rsidRPr="00213178">
        <w:rPr>
          <w:i/>
        </w:rPr>
        <w:t xml:space="preserve">TODO: Document spreading an </w:t>
      </w:r>
      <w:hyperlink r:id="rId23" w:history="1">
        <w:r w:rsidRPr="00213178">
          <w:rPr>
            <w:rStyle w:val="Hyperlink"/>
            <w:i/>
          </w:rPr>
          <w:t>iterator</w:t>
        </w:r>
      </w:hyperlink>
      <w:r w:rsidRPr="00213178">
        <w:rPr>
          <w:i/>
        </w:rPr>
        <w:t xml:space="preserve"> into an array literal</w:t>
      </w:r>
      <w:r w:rsidRPr="00300D5D">
        <w:t>.</w:t>
      </w:r>
    </w:p>
    <w:p w:rsidR="00ED4AD2" w:rsidRDefault="00ED4AD2" w:rsidP="00ED4AD2">
      <w:r>
        <w:t xml:space="preserve">The rules above mean that an array literal is always of an array type, unless it is contextually typed by a </w:t>
      </w:r>
      <w:r w:rsidR="00E1604A">
        <w:t>tuple-like type</w:t>
      </w:r>
      <w:r>
        <w:t>. For example</w:t>
      </w:r>
    </w:p>
    <w:p w:rsidR="00E061F8" w:rsidRDefault="00ED4AD2" w:rsidP="00E061F8">
      <w:pPr>
        <w:pStyle w:val="Code"/>
        <w:rPr>
          <w:color w:val="008000"/>
        </w:rPr>
      </w:pPr>
      <w:r w:rsidRPr="00D54DB2">
        <w:rPr>
          <w:color w:val="0000FF"/>
        </w:rPr>
        <w:t>var</w:t>
      </w:r>
      <w:r w:rsidRPr="00D54DB2">
        <w:t xml:space="preserve"> a = </w:t>
      </w:r>
      <w:r w:rsidR="00E061F8" w:rsidRPr="00D54DB2">
        <w:t>[</w:t>
      </w:r>
      <w:r w:rsidR="00E061F8" w:rsidRPr="00D54DB2">
        <w:rPr>
          <w:color w:val="800000"/>
        </w:rPr>
        <w:t>1</w:t>
      </w:r>
      <w:r w:rsidR="00E061F8" w:rsidRPr="00D54DB2">
        <w:t xml:space="preserve">, </w:t>
      </w:r>
      <w:r w:rsidR="00E061F8" w:rsidRPr="00D54DB2">
        <w:rPr>
          <w:color w:val="800000"/>
        </w:rPr>
        <w:t>2</w:t>
      </w:r>
      <w:r w:rsidR="00E061F8" w:rsidRPr="00D54DB2">
        <w:t xml:space="preserve">];                          </w:t>
      </w:r>
      <w:r w:rsidR="00FD43B8" w:rsidRPr="00D54DB2">
        <w:rPr>
          <w:color w:val="008000"/>
        </w:rPr>
        <w:t>// number</w:t>
      </w:r>
      <w:r w:rsidR="00A04954" w:rsidRPr="00D54DB2">
        <w:rPr>
          <w:color w:val="008000"/>
        </w:rPr>
        <w:t>[]</w:t>
      </w:r>
      <w:r w:rsidR="0048218E" w:rsidRPr="00D54DB2">
        <w:br/>
      </w:r>
      <w:r w:rsidR="00E061F8" w:rsidRPr="00D54DB2">
        <w:rPr>
          <w:color w:val="0000FF"/>
        </w:rPr>
        <w:t>var</w:t>
      </w:r>
      <w:r w:rsidR="00E061F8" w:rsidRPr="00D54DB2">
        <w:t xml:space="preserve"> b = [</w:t>
      </w:r>
      <w:r w:rsidR="008F4735" w:rsidRPr="00D54DB2">
        <w:rPr>
          <w:color w:val="800000"/>
        </w:rPr>
        <w:t>"</w:t>
      </w:r>
      <w:r w:rsidR="00E061F8" w:rsidRPr="00D54DB2">
        <w:rPr>
          <w:color w:val="800000"/>
        </w:rPr>
        <w:t>hello</w:t>
      </w:r>
      <w:r w:rsidR="008F4735" w:rsidRPr="00D54DB2">
        <w:rPr>
          <w:color w:val="800000"/>
        </w:rPr>
        <w:t>"</w:t>
      </w:r>
      <w:r w:rsidR="00E061F8" w:rsidRPr="00D54DB2">
        <w:t xml:space="preserve">, </w:t>
      </w:r>
      <w:r w:rsidR="00E061F8" w:rsidRPr="00D54DB2">
        <w:rPr>
          <w:color w:val="0000FF"/>
        </w:rPr>
        <w:t>true</w:t>
      </w:r>
      <w:r w:rsidR="00E061F8" w:rsidRPr="00D54DB2">
        <w:t xml:space="preserve">];                 </w:t>
      </w:r>
      <w:r w:rsidR="00B1465B" w:rsidRPr="00D54DB2">
        <w:rPr>
          <w:color w:val="008000"/>
        </w:rPr>
        <w:t xml:space="preserve">// </w:t>
      </w:r>
      <w:r w:rsidR="00A04954" w:rsidRPr="00D54DB2">
        <w:rPr>
          <w:color w:val="008000"/>
        </w:rPr>
        <w:t>(</w:t>
      </w:r>
      <w:r w:rsidR="00B1465B" w:rsidRPr="00D54DB2">
        <w:rPr>
          <w:color w:val="008000"/>
        </w:rPr>
        <w:t>string | boolean</w:t>
      </w:r>
      <w:r w:rsidR="00A04954" w:rsidRPr="00D54DB2">
        <w:rPr>
          <w:color w:val="008000"/>
        </w:rPr>
        <w:t>)[]</w:t>
      </w:r>
      <w:r w:rsidR="0048218E" w:rsidRPr="00D54DB2">
        <w:br/>
      </w:r>
      <w:r w:rsidR="00E061F8" w:rsidRPr="00D54DB2">
        <w:rPr>
          <w:color w:val="0000FF"/>
        </w:rPr>
        <w:t>var</w:t>
      </w:r>
      <w:r w:rsidR="00E061F8" w:rsidRPr="00D54DB2">
        <w:t xml:space="preserve"> c: [</w:t>
      </w:r>
      <w:r w:rsidR="00E061F8" w:rsidRPr="00D54DB2">
        <w:rPr>
          <w:color w:val="0000FF"/>
        </w:rPr>
        <w:t>number</w:t>
      </w:r>
      <w:r w:rsidR="00E061F8" w:rsidRPr="00D54DB2">
        <w:t xml:space="preserve">, </w:t>
      </w:r>
      <w:r w:rsidR="00E061F8" w:rsidRPr="00D54DB2">
        <w:rPr>
          <w:color w:val="0000FF"/>
        </w:rPr>
        <w:t>string</w:t>
      </w:r>
      <w:r w:rsidR="00E061F8" w:rsidRPr="00D54DB2">
        <w:t>] = [</w:t>
      </w:r>
      <w:r w:rsidR="00E061F8" w:rsidRPr="00D54DB2">
        <w:rPr>
          <w:color w:val="800000"/>
        </w:rPr>
        <w:t>3</w:t>
      </w:r>
      <w:r w:rsidR="00E061F8" w:rsidRPr="00D54DB2">
        <w:t xml:space="preserve">, </w:t>
      </w:r>
      <w:r w:rsidR="008F4735" w:rsidRPr="00D54DB2">
        <w:rPr>
          <w:color w:val="800000"/>
        </w:rPr>
        <w:t>"</w:t>
      </w:r>
      <w:r w:rsidR="00E061F8" w:rsidRPr="00D54DB2">
        <w:rPr>
          <w:color w:val="800000"/>
        </w:rPr>
        <w:t>three</w:t>
      </w:r>
      <w:r w:rsidR="008F4735" w:rsidRPr="00D54DB2">
        <w:rPr>
          <w:color w:val="800000"/>
        </w:rPr>
        <w:t>"</w:t>
      </w:r>
      <w:r w:rsidR="00E061F8" w:rsidRPr="00D54DB2">
        <w:t xml:space="preserve">];  </w:t>
      </w:r>
      <w:r w:rsidR="00E061F8" w:rsidRPr="00D54DB2">
        <w:rPr>
          <w:color w:val="008000"/>
        </w:rPr>
        <w:t>// [number, string]</w:t>
      </w:r>
    </w:p>
    <w:p w:rsidR="00026B15" w:rsidRDefault="00026B15" w:rsidP="00026B15">
      <w:r>
        <w:t xml:space="preserve">When the output target is ECMAScript 3 or 5, array literals containing spread elements are rewritten to invocations of the </w:t>
      </w:r>
      <w:r w:rsidRPr="00026B15">
        <w:rPr>
          <w:rStyle w:val="CodeFragment"/>
        </w:rPr>
        <w:t>concat</w:t>
      </w:r>
      <w:r>
        <w:t xml:space="preserve"> method. For example, the assignments</w:t>
      </w:r>
    </w:p>
    <w:p w:rsidR="00026B15" w:rsidRDefault="00026B15" w:rsidP="00026B15">
      <w:pPr>
        <w:pStyle w:val="Code"/>
      </w:pPr>
      <w:r w:rsidRPr="00D54DB2">
        <w:rPr>
          <w:color w:val="0000FF"/>
        </w:rPr>
        <w:t>var</w:t>
      </w:r>
      <w:r w:rsidRPr="00026B15">
        <w:t xml:space="preserve"> </w:t>
      </w:r>
      <w:r>
        <w:t>a = [</w:t>
      </w:r>
      <w:r w:rsidRPr="00026B15">
        <w:rPr>
          <w:color w:val="800000"/>
        </w:rPr>
        <w:t>2</w:t>
      </w:r>
      <w:r>
        <w:t xml:space="preserve">, </w:t>
      </w:r>
      <w:r w:rsidRPr="00026B15">
        <w:rPr>
          <w:color w:val="800000"/>
        </w:rPr>
        <w:t>3</w:t>
      </w:r>
      <w:r>
        <w:t xml:space="preserve">, </w:t>
      </w:r>
      <w:r w:rsidRPr="00026B15">
        <w:rPr>
          <w:color w:val="800000"/>
        </w:rPr>
        <w:t>4</w:t>
      </w:r>
      <w:r>
        <w:t>];</w:t>
      </w:r>
      <w:r>
        <w:br/>
      </w:r>
      <w:r w:rsidRPr="00026B15">
        <w:rPr>
          <w:color w:val="0000FF"/>
        </w:rPr>
        <w:t>var</w:t>
      </w:r>
      <w:r>
        <w:t xml:space="preserve"> b = [</w:t>
      </w:r>
      <w:r w:rsidRPr="00026B15">
        <w:rPr>
          <w:color w:val="800000"/>
        </w:rPr>
        <w:t>0</w:t>
      </w:r>
      <w:r>
        <w:t xml:space="preserve">, </w:t>
      </w:r>
      <w:r w:rsidRPr="00026B15">
        <w:rPr>
          <w:color w:val="800000"/>
        </w:rPr>
        <w:t>1</w:t>
      </w:r>
      <w:r>
        <w:t xml:space="preserve">, ...a, </w:t>
      </w:r>
      <w:r w:rsidRPr="00026B15">
        <w:rPr>
          <w:color w:val="800000"/>
        </w:rPr>
        <w:t>5</w:t>
      </w:r>
      <w:r>
        <w:t xml:space="preserve">, </w:t>
      </w:r>
      <w:r w:rsidRPr="00026B15">
        <w:rPr>
          <w:color w:val="800000"/>
        </w:rPr>
        <w:t>6</w:t>
      </w:r>
      <w:r>
        <w:t>];</w:t>
      </w:r>
    </w:p>
    <w:p w:rsidR="00026B15" w:rsidRDefault="00026B15" w:rsidP="00026B15">
      <w:r>
        <w:t>are rewritten to</w:t>
      </w:r>
    </w:p>
    <w:p w:rsidR="00026B15" w:rsidRDefault="00026B15" w:rsidP="009E59A5">
      <w:pPr>
        <w:pStyle w:val="Code"/>
      </w:pPr>
      <w:r w:rsidRPr="00D54DB2">
        <w:rPr>
          <w:color w:val="0000FF"/>
        </w:rPr>
        <w:t>var</w:t>
      </w:r>
      <w:r w:rsidRPr="00026B15">
        <w:t xml:space="preserve"> </w:t>
      </w:r>
      <w:r>
        <w:t>a = [</w:t>
      </w:r>
      <w:r w:rsidRPr="00026B15">
        <w:rPr>
          <w:color w:val="800000"/>
        </w:rPr>
        <w:t>2</w:t>
      </w:r>
      <w:r>
        <w:t xml:space="preserve">, </w:t>
      </w:r>
      <w:r w:rsidRPr="00026B15">
        <w:rPr>
          <w:color w:val="800000"/>
        </w:rPr>
        <w:t>3</w:t>
      </w:r>
      <w:r>
        <w:t xml:space="preserve">, </w:t>
      </w:r>
      <w:r w:rsidRPr="00026B15">
        <w:rPr>
          <w:color w:val="800000"/>
        </w:rPr>
        <w:t>4</w:t>
      </w:r>
      <w:r>
        <w:t>];</w:t>
      </w:r>
      <w:r>
        <w:br/>
      </w:r>
      <w:r w:rsidRPr="00026B15">
        <w:rPr>
          <w:color w:val="0000FF"/>
        </w:rPr>
        <w:t>var</w:t>
      </w:r>
      <w:r>
        <w:t xml:space="preserve"> b = [</w:t>
      </w:r>
      <w:r w:rsidRPr="00026B15">
        <w:rPr>
          <w:color w:val="800000"/>
        </w:rPr>
        <w:t>0</w:t>
      </w:r>
      <w:r>
        <w:t xml:space="preserve">, </w:t>
      </w:r>
      <w:r w:rsidRPr="00026B15">
        <w:rPr>
          <w:color w:val="800000"/>
        </w:rPr>
        <w:t>1</w:t>
      </w:r>
      <w:r w:rsidR="009E59A5">
        <w:t>].concat(a</w:t>
      </w:r>
      <w:r>
        <w:t>, [</w:t>
      </w:r>
      <w:r w:rsidRPr="00026B15">
        <w:rPr>
          <w:color w:val="800000"/>
        </w:rPr>
        <w:t>5</w:t>
      </w:r>
      <w:r>
        <w:t xml:space="preserve">, </w:t>
      </w:r>
      <w:r w:rsidRPr="00026B15">
        <w:rPr>
          <w:color w:val="800000"/>
        </w:rPr>
        <w:t>6</w:t>
      </w:r>
      <w:r>
        <w:t>]);</w:t>
      </w:r>
    </w:p>
    <w:p w:rsidR="00C7280D" w:rsidRDefault="00C7280D" w:rsidP="00C7280D">
      <w:pPr>
        <w:pStyle w:val="Heading2"/>
      </w:pPr>
      <w:bookmarkStart w:id="152" w:name="_Toc439666192"/>
      <w:r>
        <w:t>Template Literals</w:t>
      </w:r>
      <w:bookmarkEnd w:id="152"/>
    </w:p>
    <w:p w:rsidR="00C7280D" w:rsidRPr="00300D5D" w:rsidRDefault="00C7280D" w:rsidP="00C7280D">
      <w:r w:rsidRPr="00C7280D">
        <w:rPr>
          <w:i/>
        </w:rPr>
        <w:t xml:space="preserve">TODO: </w:t>
      </w:r>
      <w:hyperlink r:id="rId24" w:history="1">
        <w:r w:rsidR="00046B57" w:rsidRPr="00046B57">
          <w:rPr>
            <w:rStyle w:val="Hyperlink"/>
            <w:i/>
          </w:rPr>
          <w:t>Template literals</w:t>
        </w:r>
      </w:hyperlink>
      <w:r w:rsidRPr="00300D5D">
        <w:t>.</w:t>
      </w:r>
    </w:p>
    <w:p w:rsidR="0044410D" w:rsidRPr="0044410D" w:rsidRDefault="0002642A" w:rsidP="0002642A">
      <w:pPr>
        <w:pStyle w:val="Heading2"/>
      </w:pPr>
      <w:bookmarkStart w:id="153" w:name="_Ref332716403"/>
      <w:bookmarkStart w:id="154" w:name="_Toc439666193"/>
      <w:r>
        <w:t>Parentheses</w:t>
      </w:r>
      <w:bookmarkEnd w:id="153"/>
      <w:bookmarkEnd w:id="154"/>
    </w:p>
    <w:p w:rsidR="0044410D" w:rsidRPr="0044410D" w:rsidRDefault="0002642A" w:rsidP="0002642A">
      <w:r>
        <w:t>A parenthesized expression</w:t>
      </w:r>
    </w:p>
    <w:p w:rsidR="0044410D" w:rsidRPr="0044410D" w:rsidRDefault="0002642A" w:rsidP="00DB544C">
      <w:pPr>
        <w:pStyle w:val="Code"/>
      </w:pPr>
      <w:r w:rsidRPr="00D54DB2">
        <w:lastRenderedPageBreak/>
        <w:t xml:space="preserve">( </w:t>
      </w:r>
      <w:r w:rsidR="00EC4F54" w:rsidRPr="00D54DB2">
        <w:t>expr</w:t>
      </w:r>
      <w:r w:rsidRPr="00D54DB2">
        <w:t xml:space="preserve"> )</w:t>
      </w:r>
    </w:p>
    <w:p w:rsidR="0044410D" w:rsidRPr="0044410D" w:rsidRDefault="005440B2" w:rsidP="0002642A">
      <w:r>
        <w:t>has the same type and classification as the</w:t>
      </w:r>
      <w:r w:rsidRPr="00A742A6">
        <w:t xml:space="preserve"> </w:t>
      </w:r>
      <w:r w:rsidR="00A742A6">
        <w:t>contained e</w:t>
      </w:r>
      <w:r w:rsidRPr="00A742A6">
        <w:t>xpression i</w:t>
      </w:r>
      <w:r>
        <w:t>tself. Specifically, if the contained expression is classified as a reference, so is the parenthesized expression.</w:t>
      </w:r>
    </w:p>
    <w:p w:rsidR="0044410D" w:rsidRPr="0044410D" w:rsidRDefault="00DC32FA" w:rsidP="00DC32FA">
      <w:pPr>
        <w:pStyle w:val="Heading2"/>
      </w:pPr>
      <w:bookmarkStart w:id="155" w:name="_Toc439666194"/>
      <w:r>
        <w:t>The super Keyword</w:t>
      </w:r>
      <w:bookmarkEnd w:id="155"/>
    </w:p>
    <w:p w:rsidR="0044410D" w:rsidRPr="0044410D" w:rsidRDefault="005E6CFD" w:rsidP="008F7A7E">
      <w:r>
        <w:t>T</w:t>
      </w:r>
      <w:r w:rsidR="008F7A7E">
        <w:t xml:space="preserve">he </w:t>
      </w:r>
      <w:r w:rsidR="008F7A7E" w:rsidRPr="002B3A8D">
        <w:rPr>
          <w:rStyle w:val="CodeFragment"/>
        </w:rPr>
        <w:t>super</w:t>
      </w:r>
      <w:r w:rsidR="008F7A7E">
        <w:t xml:space="preserve"> keyword </w:t>
      </w:r>
      <w:r>
        <w:t>can</w:t>
      </w:r>
      <w:r w:rsidR="008F7A7E">
        <w:t xml:space="preserve"> be used in expressions to reference base class properties and the base class constructor.</w:t>
      </w:r>
    </w:p>
    <w:p w:rsidR="0044410D" w:rsidRPr="0044410D" w:rsidRDefault="0096533B" w:rsidP="0096533B">
      <w:pPr>
        <w:pStyle w:val="Heading3"/>
      </w:pPr>
      <w:bookmarkStart w:id="156" w:name="_Ref331172635"/>
      <w:bookmarkStart w:id="157" w:name="_Toc439666195"/>
      <w:r>
        <w:t>Super Calls</w:t>
      </w:r>
      <w:bookmarkEnd w:id="156"/>
      <w:bookmarkEnd w:id="157"/>
    </w:p>
    <w:p w:rsidR="0044410D" w:rsidRPr="0044410D" w:rsidRDefault="0086770D" w:rsidP="002C07BB">
      <w:r>
        <w:t>S</w:t>
      </w:r>
      <w:r w:rsidR="002C07BB">
        <w:t>uper call</w:t>
      </w:r>
      <w:r>
        <w:t xml:space="preserve">s consist of the </w:t>
      </w:r>
      <w:r w:rsidR="00F845FF">
        <w:t xml:space="preserve">keyword </w:t>
      </w:r>
      <w:r w:rsidRPr="002B3A8D">
        <w:rPr>
          <w:rStyle w:val="CodeFragment"/>
        </w:rPr>
        <w:t>super</w:t>
      </w:r>
      <w:r>
        <w:t xml:space="preserve"> </w:t>
      </w:r>
      <w:r w:rsidR="00F845FF">
        <w:t>followed</w:t>
      </w:r>
      <w:r w:rsidR="002C07BB">
        <w:t xml:space="preserve"> by an argument list enclosed in parentheses. Super calls are only permitted in constructors</w:t>
      </w:r>
      <w:r w:rsidR="00472872">
        <w:t xml:space="preserve"> of </w:t>
      </w:r>
      <w:r w:rsidR="00F424CF">
        <w:t xml:space="preserve">derived </w:t>
      </w:r>
      <w:r w:rsidR="00472872">
        <w:t>classes</w:t>
      </w:r>
      <w:r w:rsidR="008F7A7E">
        <w:t xml:space="preserve">, as described in section </w:t>
      </w:r>
      <w:r w:rsidR="008F7A7E">
        <w:fldChar w:fldCharType="begin"/>
      </w:r>
      <w:r w:rsidR="008F7A7E">
        <w:instrText xml:space="preserve"> REF _Ref331167300 \r \h </w:instrText>
      </w:r>
      <w:r w:rsidR="008F7A7E">
        <w:fldChar w:fldCharType="separate"/>
      </w:r>
      <w:r w:rsidR="00A3147C">
        <w:t>8.3.2</w:t>
      </w:r>
      <w:r w:rsidR="008F7A7E">
        <w:fldChar w:fldCharType="end"/>
      </w:r>
      <w:r w:rsidR="008F7A7E">
        <w:t>.</w:t>
      </w:r>
    </w:p>
    <w:p w:rsidR="0044410D" w:rsidRPr="0044410D" w:rsidRDefault="002C07BB" w:rsidP="002C07BB">
      <w:r>
        <w:t xml:space="preserve">A super call invokes the constructor of the base class on </w:t>
      </w:r>
      <w:r w:rsidR="008F7A7E">
        <w:t xml:space="preserve">the </w:t>
      </w:r>
      <w:r>
        <w:t xml:space="preserve">instance referenced by </w:t>
      </w:r>
      <w:r w:rsidRPr="002B3A8D">
        <w:rPr>
          <w:rStyle w:val="CodeFragment"/>
        </w:rPr>
        <w:t>this</w:t>
      </w:r>
      <w:r>
        <w:t xml:space="preserve">. </w:t>
      </w:r>
      <w:r w:rsidR="001E124A">
        <w:t>A</w:t>
      </w:r>
      <w:r>
        <w:t xml:space="preserve"> super call is processed as a function call </w:t>
      </w:r>
      <w:r w:rsidR="001E124A">
        <w:t xml:space="preserve">(section </w:t>
      </w:r>
      <w:r w:rsidR="001E124A">
        <w:fldChar w:fldCharType="begin"/>
      </w:r>
      <w:r w:rsidR="001E124A">
        <w:instrText xml:space="preserve"> REF _Ref320250038 \r \h </w:instrText>
      </w:r>
      <w:r w:rsidR="001E124A">
        <w:fldChar w:fldCharType="separate"/>
      </w:r>
      <w:r w:rsidR="00A3147C">
        <w:t>4.15</w:t>
      </w:r>
      <w:r w:rsidR="001E124A">
        <w:fldChar w:fldCharType="end"/>
      </w:r>
      <w:r w:rsidR="001E124A">
        <w:t xml:space="preserve">) </w:t>
      </w:r>
      <w:r w:rsidR="007F328B">
        <w:t>using</w:t>
      </w:r>
      <w:r>
        <w:t xml:space="preserve"> the construct signatures of the base class constructor </w:t>
      </w:r>
      <w:r w:rsidR="00134416">
        <w:t xml:space="preserve">function </w:t>
      </w:r>
      <w:r>
        <w:t>type</w:t>
      </w:r>
      <w:r w:rsidR="007F328B">
        <w:t xml:space="preserve"> </w:t>
      </w:r>
      <w:r>
        <w:t>as the initial set of candidate signatures for overload resolution.</w:t>
      </w:r>
      <w:r w:rsidR="00CD4825">
        <w:t xml:space="preserve"> Type arguments cannot be explicitly specified in a super call. If the base class is a generic class, the type arguments used to process a super call are always those specified in the </w:t>
      </w:r>
      <w:r w:rsidR="00CD4825" w:rsidRPr="00CD4825">
        <w:rPr>
          <w:rStyle w:val="CodeFragment"/>
        </w:rPr>
        <w:t>extends</w:t>
      </w:r>
      <w:r w:rsidR="00CD4825">
        <w:t xml:space="preserve"> clause that references the base class.</w:t>
      </w:r>
    </w:p>
    <w:p w:rsidR="0044410D" w:rsidRPr="0044410D" w:rsidRDefault="008F7A7E" w:rsidP="002C07BB">
      <w:r>
        <w:t>The type of a super call expression is Void.</w:t>
      </w:r>
    </w:p>
    <w:p w:rsidR="0044410D" w:rsidRPr="0044410D" w:rsidRDefault="00FC04A3" w:rsidP="002C07BB">
      <w:r>
        <w:t xml:space="preserve">The JavaScript code generated for a super call is specified in section </w:t>
      </w:r>
      <w:r>
        <w:fldChar w:fldCharType="begin"/>
      </w:r>
      <w:r>
        <w:instrText xml:space="preserve"> REF _Ref332975645 \r \h </w:instrText>
      </w:r>
      <w:r>
        <w:fldChar w:fldCharType="separate"/>
      </w:r>
      <w:r w:rsidR="00A3147C">
        <w:t>8.7.2</w:t>
      </w:r>
      <w:r>
        <w:fldChar w:fldCharType="end"/>
      </w:r>
      <w:r>
        <w:t>.</w:t>
      </w:r>
    </w:p>
    <w:p w:rsidR="0044410D" w:rsidRPr="0044410D" w:rsidRDefault="001F5C71" w:rsidP="0096533B">
      <w:pPr>
        <w:pStyle w:val="Heading3"/>
      </w:pPr>
      <w:bookmarkStart w:id="158" w:name="_Ref331172674"/>
      <w:bookmarkStart w:id="159" w:name="_Toc439666196"/>
      <w:r>
        <w:t>Super Property</w:t>
      </w:r>
      <w:r w:rsidR="0096533B">
        <w:t xml:space="preserve"> Access</w:t>
      </w:r>
      <w:bookmarkEnd w:id="158"/>
      <w:bookmarkEnd w:id="159"/>
    </w:p>
    <w:p w:rsidR="0044410D" w:rsidRPr="0044410D" w:rsidRDefault="0096663E" w:rsidP="006775EF">
      <w:r>
        <w:t>A s</w:t>
      </w:r>
      <w:r w:rsidR="001F5C71">
        <w:t>uper property</w:t>
      </w:r>
      <w:r w:rsidR="004F3ECF">
        <w:t xml:space="preserve"> access</w:t>
      </w:r>
      <w:r w:rsidR="0086770D">
        <w:t xml:space="preserve"> consist</w:t>
      </w:r>
      <w:r>
        <w:t>s</w:t>
      </w:r>
      <w:r w:rsidR="004F3ECF">
        <w:t xml:space="preserve"> of the </w:t>
      </w:r>
      <w:r w:rsidR="0086770D">
        <w:t xml:space="preserve">keyword </w:t>
      </w:r>
      <w:r w:rsidR="004F3ECF" w:rsidRPr="002B3A8D">
        <w:rPr>
          <w:rStyle w:val="CodeFragment"/>
        </w:rPr>
        <w:t>super</w:t>
      </w:r>
      <w:r w:rsidR="004F3ECF">
        <w:t xml:space="preserve"> followed by a dot and an identifier. </w:t>
      </w:r>
      <w:r w:rsidR="0086770D">
        <w:t>Super</w:t>
      </w:r>
      <w:r w:rsidR="001F5C71">
        <w:t xml:space="preserve"> property</w:t>
      </w:r>
      <w:r w:rsidR="004F3ECF">
        <w:t xml:space="preserve"> access</w:t>
      </w:r>
      <w:r w:rsidR="0086770D">
        <w:t>es</w:t>
      </w:r>
      <w:r w:rsidR="004F3ECF">
        <w:t xml:space="preserve"> </w:t>
      </w:r>
      <w:r w:rsidR="0086770D">
        <w:t>are</w:t>
      </w:r>
      <w:r w:rsidR="004F3ECF">
        <w:t xml:space="preserve"> used</w:t>
      </w:r>
      <w:r w:rsidR="006775EF">
        <w:t xml:space="preserve"> to access base class </w:t>
      </w:r>
      <w:r w:rsidR="009F5E29">
        <w:t>member functions</w:t>
      </w:r>
      <w:r w:rsidR="004F3ECF">
        <w:t xml:space="preserve"> </w:t>
      </w:r>
      <w:r w:rsidR="0086770D">
        <w:t xml:space="preserve">from </w:t>
      </w:r>
      <w:r w:rsidR="004F3ECF">
        <w:t>derived class</w:t>
      </w:r>
      <w:r w:rsidR="0086770D">
        <w:t>es</w:t>
      </w:r>
      <w:r w:rsidR="007A2204">
        <w:t xml:space="preserve"> and are permitted </w:t>
      </w:r>
      <w:r w:rsidR="00E96B4C">
        <w:t xml:space="preserve">in contexts where </w:t>
      </w:r>
      <w:r w:rsidR="00E96B4C" w:rsidRPr="00E96B4C">
        <w:rPr>
          <w:rStyle w:val="CodeFragment"/>
        </w:rPr>
        <w:t>this</w:t>
      </w:r>
      <w:r w:rsidR="00E96B4C">
        <w:t xml:space="preserve"> </w:t>
      </w:r>
      <w:r w:rsidR="007A2204">
        <w:t xml:space="preserve">(section </w:t>
      </w:r>
      <w:r w:rsidR="007A2204">
        <w:fldChar w:fldCharType="begin"/>
      </w:r>
      <w:r w:rsidR="007A2204">
        <w:instrText xml:space="preserve"> REF _Ref369931928 \r \h </w:instrText>
      </w:r>
      <w:r w:rsidR="007A2204">
        <w:fldChar w:fldCharType="separate"/>
      </w:r>
      <w:r w:rsidR="00A3147C">
        <w:t>4.2</w:t>
      </w:r>
      <w:r w:rsidR="007A2204">
        <w:fldChar w:fldCharType="end"/>
      </w:r>
      <w:r w:rsidR="007A2204">
        <w:t xml:space="preserve">) </w:t>
      </w:r>
      <w:r w:rsidR="00E96B4C">
        <w:t>references a derived class</w:t>
      </w:r>
      <w:r w:rsidR="007A2204">
        <w:t xml:space="preserve"> instance or a derived class constructor function</w:t>
      </w:r>
      <w:r w:rsidR="00E96B4C">
        <w:t>.</w:t>
      </w:r>
      <w:r w:rsidR="007A2204">
        <w:t xml:space="preserve"> Specifically:</w:t>
      </w:r>
    </w:p>
    <w:p w:rsidR="0044410D" w:rsidRPr="0044410D" w:rsidRDefault="007A2204" w:rsidP="00563D8D">
      <w:pPr>
        <w:pStyle w:val="ListParagraph"/>
        <w:numPr>
          <w:ilvl w:val="0"/>
          <w:numId w:val="7"/>
        </w:numPr>
      </w:pPr>
      <w:r>
        <w:t>In a constructor, instance member function, instance member accessor</w:t>
      </w:r>
      <w:r w:rsidRPr="00617C55">
        <w:t xml:space="preserve">, </w:t>
      </w:r>
      <w:r>
        <w:t xml:space="preserve">or instance member variable initializer </w:t>
      </w:r>
      <w:r w:rsidR="00885129">
        <w:t xml:space="preserve">where </w:t>
      </w:r>
      <w:r w:rsidR="00885129" w:rsidRPr="00885129">
        <w:rPr>
          <w:rStyle w:val="CodeFragment"/>
        </w:rPr>
        <w:t>this</w:t>
      </w:r>
      <w:r w:rsidR="00885129">
        <w:t xml:space="preserve"> references a</w:t>
      </w:r>
      <w:r>
        <w:t xml:space="preserve"> derived class</w:t>
      </w:r>
      <w:r w:rsidR="00885129">
        <w:t xml:space="preserve"> instance</w:t>
      </w:r>
      <w:r>
        <w:t xml:space="preserve">, a super property access </w:t>
      </w:r>
      <w:r w:rsidR="00885129">
        <w:t xml:space="preserve">is permitted and </w:t>
      </w:r>
      <w:r>
        <w:t>must specify a public instance member function of the base class.</w:t>
      </w:r>
    </w:p>
    <w:p w:rsidR="0044410D" w:rsidRPr="0044410D" w:rsidRDefault="007A2204" w:rsidP="00563D8D">
      <w:pPr>
        <w:pStyle w:val="ListParagraph"/>
        <w:numPr>
          <w:ilvl w:val="0"/>
          <w:numId w:val="7"/>
        </w:numPr>
      </w:pPr>
      <w:r>
        <w:t xml:space="preserve">In a static member function or static member accessor </w:t>
      </w:r>
      <w:r w:rsidR="00885129">
        <w:t xml:space="preserve">where </w:t>
      </w:r>
      <w:r w:rsidR="00885129" w:rsidRPr="00885129">
        <w:rPr>
          <w:rStyle w:val="CodeFragment"/>
        </w:rPr>
        <w:t>this</w:t>
      </w:r>
      <w:r w:rsidR="00885129">
        <w:t xml:space="preserve"> references the constructor function object </w:t>
      </w:r>
      <w:r>
        <w:t xml:space="preserve">of a derived class, a super property access </w:t>
      </w:r>
      <w:r w:rsidR="00885129">
        <w:t xml:space="preserve">is permitted and </w:t>
      </w:r>
      <w:r>
        <w:t>must specify a public static member function of the base class.</w:t>
      </w:r>
    </w:p>
    <w:p w:rsidR="0044410D" w:rsidRPr="0044410D" w:rsidRDefault="00C85ADE" w:rsidP="00C85ADE">
      <w:r>
        <w:t>S</w:t>
      </w:r>
      <w:r w:rsidR="00F21814">
        <w:t>uper property access</w:t>
      </w:r>
      <w:r>
        <w:t>es</w:t>
      </w:r>
      <w:r w:rsidR="00F21814">
        <w:t xml:space="preserve"> </w:t>
      </w:r>
      <w:r>
        <w:t>are</w:t>
      </w:r>
      <w:r w:rsidR="00F21814">
        <w:t xml:space="preserve"> not permitted in other contexts, and i</w:t>
      </w:r>
      <w:r w:rsidR="009F5E29">
        <w:t>t is not possible to access other kinds of base class members in a super property access.</w:t>
      </w:r>
      <w:r w:rsidR="00885129">
        <w:t xml:space="preserve"> Note that super property accesses are not permitted inside function expressions nested in the above constructs because </w:t>
      </w:r>
      <w:r w:rsidR="00885129" w:rsidRPr="00885129">
        <w:rPr>
          <w:rStyle w:val="CodeFragment"/>
        </w:rPr>
        <w:t>this</w:t>
      </w:r>
      <w:r w:rsidR="00885129">
        <w:t xml:space="preserve"> is of type Any in such function expressions.</w:t>
      </w:r>
    </w:p>
    <w:p w:rsidR="0044410D" w:rsidRPr="0044410D" w:rsidRDefault="001F5C71" w:rsidP="006775EF">
      <w:r>
        <w:t>Super property</w:t>
      </w:r>
      <w:r w:rsidR="00AA7E48">
        <w:t xml:space="preserve"> accesses are typically used to access overrid</w:t>
      </w:r>
      <w:r w:rsidR="00E63CD9">
        <w:t xml:space="preserve">den base class member functions </w:t>
      </w:r>
      <w:r w:rsidR="00AA7E48">
        <w:t xml:space="preserve">from derived class member </w:t>
      </w:r>
      <w:r w:rsidR="00E63CD9">
        <w:t>functions</w:t>
      </w:r>
      <w:r w:rsidR="00AA7E48">
        <w:t xml:space="preserve">. For an example of this, see section </w:t>
      </w:r>
      <w:r w:rsidR="00AA7E48">
        <w:fldChar w:fldCharType="begin"/>
      </w:r>
      <w:r w:rsidR="00AA7E48">
        <w:instrText xml:space="preserve"> REF _Ref331172549 \r \h </w:instrText>
      </w:r>
      <w:r w:rsidR="00AA7E48">
        <w:fldChar w:fldCharType="separate"/>
      </w:r>
      <w:r w:rsidR="00A3147C">
        <w:t>8.4.2</w:t>
      </w:r>
      <w:r w:rsidR="00AA7E48">
        <w:fldChar w:fldCharType="end"/>
      </w:r>
      <w:r w:rsidR="00AA7E48">
        <w:t>.</w:t>
      </w:r>
    </w:p>
    <w:p w:rsidR="0044410D" w:rsidRDefault="00FC04A3" w:rsidP="006775EF">
      <w:r>
        <w:lastRenderedPageBreak/>
        <w:t>The JavaScript c</w:t>
      </w:r>
      <w:r w:rsidR="001F5C71">
        <w:t>ode generated for a super property</w:t>
      </w:r>
      <w:r>
        <w:t xml:space="preserve"> access is specified in section </w:t>
      </w:r>
      <w:r>
        <w:fldChar w:fldCharType="begin"/>
      </w:r>
      <w:r>
        <w:instrText xml:space="preserve"> REF _Ref332975645 \r \h </w:instrText>
      </w:r>
      <w:r>
        <w:fldChar w:fldCharType="separate"/>
      </w:r>
      <w:r w:rsidR="00A3147C">
        <w:t>8.7.2</w:t>
      </w:r>
      <w:r>
        <w:fldChar w:fldCharType="end"/>
      </w:r>
      <w:r>
        <w:t>.</w:t>
      </w:r>
    </w:p>
    <w:p w:rsidR="001B6EE4" w:rsidRPr="00300D5D" w:rsidRDefault="001B6EE4" w:rsidP="006775EF">
      <w:r w:rsidRPr="001B6EE4">
        <w:rPr>
          <w:i/>
        </w:rPr>
        <w:t xml:space="preserve">TODO: </w:t>
      </w:r>
      <w:r>
        <w:rPr>
          <w:i/>
        </w:rPr>
        <w:t>Update section to include</w:t>
      </w:r>
      <w:r w:rsidRPr="001B6EE4">
        <w:rPr>
          <w:i/>
        </w:rPr>
        <w:t xml:space="preserve"> </w:t>
      </w:r>
      <w:hyperlink r:id="rId25" w:history="1">
        <w:r w:rsidRPr="001B6EE4">
          <w:rPr>
            <w:rStyle w:val="Hyperlink"/>
            <w:i/>
          </w:rPr>
          <w:t>bracket notation in super property access</w:t>
        </w:r>
      </w:hyperlink>
      <w:r w:rsidRPr="00300D5D">
        <w:t>.</w:t>
      </w:r>
    </w:p>
    <w:p w:rsidR="0044410D" w:rsidRPr="0044410D" w:rsidRDefault="001F6099" w:rsidP="001F6099">
      <w:pPr>
        <w:pStyle w:val="Heading2"/>
      </w:pPr>
      <w:bookmarkStart w:id="160" w:name="_Ref327619384"/>
      <w:bookmarkStart w:id="161" w:name="_Toc439666197"/>
      <w:r>
        <w:t>Funct</w:t>
      </w:r>
      <w:r w:rsidR="00714D01">
        <w:t>ion Expressions</w:t>
      </w:r>
      <w:bookmarkEnd w:id="160"/>
      <w:bookmarkEnd w:id="161"/>
    </w:p>
    <w:p w:rsidR="0044410D" w:rsidRPr="0044410D" w:rsidRDefault="00CC5920" w:rsidP="00CC5920">
      <w:r>
        <w:t xml:space="preserve">Function expressions are extended from </w:t>
      </w:r>
      <w:r w:rsidR="00C85A52">
        <w:t>JavaScript</w:t>
      </w:r>
      <w:r>
        <w:t xml:space="preserve"> to optionally include parameter and return</w:t>
      </w:r>
      <w:r w:rsidR="009A50FE">
        <w:t xml:space="preserve"> type annotations</w:t>
      </w:r>
      <w:r w:rsidR="00142A51">
        <w:t>.</w:t>
      </w:r>
    </w:p>
    <w:p w:rsidR="0044410D" w:rsidRPr="0044410D" w:rsidRDefault="00142A51" w:rsidP="00142A51">
      <w:pPr>
        <w:pStyle w:val="Grammar"/>
      </w:pPr>
      <w:r w:rsidRPr="00202C82">
        <w:rPr>
          <w:rStyle w:val="Production"/>
        </w:rPr>
        <w:t>FunctionExpression:</w:t>
      </w:r>
      <w:r>
        <w:t xml:space="preserve">  </w:t>
      </w:r>
      <w:r w:rsidRPr="00202C82">
        <w:rPr>
          <w:rStyle w:val="Production"/>
        </w:rPr>
        <w:t>( Modified )</w:t>
      </w:r>
      <w:r w:rsidR="0048218E" w:rsidRPr="0048218E">
        <w:br/>
      </w:r>
      <w:r>
        <w:rPr>
          <w:rStyle w:val="Terminal"/>
        </w:rPr>
        <w:t>function</w:t>
      </w:r>
      <w:r>
        <w:t xml:space="preserve">   </w:t>
      </w:r>
      <w:r w:rsidR="000279AB">
        <w:rPr>
          <w:rStyle w:val="Production"/>
        </w:rPr>
        <w:t>BindingI</w:t>
      </w:r>
      <w:r w:rsidRPr="00202C82">
        <w:rPr>
          <w:rStyle w:val="Production"/>
        </w:rPr>
        <w:t>dentifier</w:t>
      </w:r>
      <w:r w:rsidR="00D31C46" w:rsidRPr="00D31C46">
        <w:rPr>
          <w:rStyle w:val="Production"/>
          <w:vertAlign w:val="subscript"/>
        </w:rPr>
        <w:t>opt</w:t>
      </w:r>
      <w:r>
        <w:t xml:space="preserve">   </w:t>
      </w:r>
      <w:r w:rsidRPr="00202C82">
        <w:rPr>
          <w:rStyle w:val="Production"/>
        </w:rPr>
        <w:t>CallSignature</w:t>
      </w:r>
      <w:r>
        <w:t xml:space="preserve">   </w:t>
      </w:r>
      <w:r w:rsidRPr="008528E5">
        <w:rPr>
          <w:rStyle w:val="Terminal"/>
        </w:rPr>
        <w:t>{</w:t>
      </w:r>
      <w:r>
        <w:t xml:space="preserve">   </w:t>
      </w:r>
      <w:r w:rsidRPr="00202C82">
        <w:rPr>
          <w:rStyle w:val="Production"/>
        </w:rPr>
        <w:t>FunctionBody</w:t>
      </w:r>
      <w:r>
        <w:t xml:space="preserve">   </w:t>
      </w:r>
      <w:r w:rsidRPr="008528E5">
        <w:rPr>
          <w:rStyle w:val="Terminal"/>
        </w:rPr>
        <w:t>}</w:t>
      </w:r>
    </w:p>
    <w:p w:rsidR="00121DA9" w:rsidRDefault="00121DA9" w:rsidP="00121DA9">
      <w:r>
        <w:t xml:space="preserve">The descriptions of function declarations provided in </w:t>
      </w:r>
      <w:r w:rsidR="00487320">
        <w:t xml:space="preserve">chapter </w:t>
      </w:r>
      <w:r w:rsidR="00487320">
        <w:fldChar w:fldCharType="begin"/>
      </w:r>
      <w:r w:rsidR="00487320">
        <w:instrText xml:space="preserve"> REF _Ref366592365 \r \h </w:instrText>
      </w:r>
      <w:r w:rsidR="00487320">
        <w:fldChar w:fldCharType="separate"/>
      </w:r>
      <w:r w:rsidR="00A3147C">
        <w:t>6</w:t>
      </w:r>
      <w:r w:rsidR="00487320">
        <w:fldChar w:fldCharType="end"/>
      </w:r>
      <w:r w:rsidR="00487320">
        <w:t xml:space="preserve"> </w:t>
      </w:r>
      <w:r>
        <w:t>apply to function expressions as well, except that function expressions do not support overloading.</w:t>
      </w:r>
    </w:p>
    <w:p w:rsidR="0044410D" w:rsidRPr="0044410D" w:rsidRDefault="00B06F96" w:rsidP="00B06F96">
      <w:r>
        <w:t>The type of a function expression is an object type containing a single call signature with parameter and return types inferred from the function expression</w:t>
      </w:r>
      <w:r w:rsidR="008F4735">
        <w:t>'</w:t>
      </w:r>
      <w:r>
        <w:t>s signature and body.</w:t>
      </w:r>
    </w:p>
    <w:p w:rsidR="00121DA9" w:rsidRDefault="00121DA9" w:rsidP="00121DA9">
      <w:r>
        <w:t xml:space="preserve">When a function expression with no type parameters and no parameter type annotations is contextually typed (section </w:t>
      </w:r>
      <w:r>
        <w:fldChar w:fldCharType="begin"/>
      </w:r>
      <w:r>
        <w:instrText xml:space="preserve"> REF _Ref314551848 \r \h </w:instrText>
      </w:r>
      <w:r>
        <w:fldChar w:fldCharType="separate"/>
      </w:r>
      <w:r w:rsidR="00A3147C">
        <w:t>4.23</w:t>
      </w:r>
      <w:r>
        <w:fldChar w:fldCharType="end"/>
      </w:r>
      <w:r>
        <w:t xml:space="preserve">) by a type </w:t>
      </w:r>
      <w:r w:rsidRPr="00E97D9B">
        <w:rPr>
          <w:i/>
        </w:rPr>
        <w:t>T</w:t>
      </w:r>
      <w:r>
        <w:t xml:space="preserve"> and a contextual signature </w:t>
      </w:r>
      <w:r w:rsidRPr="00E97D9B">
        <w:rPr>
          <w:i/>
        </w:rPr>
        <w:t>S</w:t>
      </w:r>
      <w:r>
        <w:t xml:space="preserve"> can be extracted from </w:t>
      </w:r>
      <w:r w:rsidRPr="00E97D9B">
        <w:rPr>
          <w:i/>
        </w:rPr>
        <w:t>T</w:t>
      </w:r>
      <w:r>
        <w:t xml:space="preserve">, the function expression is processed as if it had explicitly specified parameter type annotations as they exist in </w:t>
      </w:r>
      <w:r>
        <w:rPr>
          <w:rStyle w:val="CodeItalic"/>
        </w:rPr>
        <w:t>S</w:t>
      </w:r>
      <w:r>
        <w:t>.</w:t>
      </w:r>
      <w:r w:rsidRPr="00E01096">
        <w:t xml:space="preserve"> </w:t>
      </w:r>
      <w:r w:rsidRPr="00C85A52">
        <w:t>Parameters are matched by position and need not have matching names</w:t>
      </w:r>
      <w:r>
        <w:t xml:space="preserve">. If the function expression has fewer parameters than </w:t>
      </w:r>
      <w:r>
        <w:rPr>
          <w:rStyle w:val="CodeItalic"/>
        </w:rPr>
        <w:t>S</w:t>
      </w:r>
      <w:r>
        <w:t xml:space="preserve">, the additional parameters in </w:t>
      </w:r>
      <w:r>
        <w:rPr>
          <w:rStyle w:val="CodeItalic"/>
        </w:rPr>
        <w:t>S</w:t>
      </w:r>
      <w:r>
        <w:t xml:space="preserve"> are ignored. If the function expression has more parameters than </w:t>
      </w:r>
      <w:r>
        <w:rPr>
          <w:rStyle w:val="CodeItalic"/>
        </w:rPr>
        <w:t>S</w:t>
      </w:r>
      <w:r>
        <w:t>, the additional parameters are all considered to have type Any.</w:t>
      </w:r>
    </w:p>
    <w:p w:rsidR="00121DA9" w:rsidRDefault="00121DA9" w:rsidP="00121DA9">
      <w:r>
        <w:t xml:space="preserve">Likewise, when a function expression with no return type annotation is contextually typed (section </w:t>
      </w:r>
      <w:r>
        <w:fldChar w:fldCharType="begin"/>
      </w:r>
      <w:r>
        <w:instrText xml:space="preserve"> REF _Ref314551848 \r \h </w:instrText>
      </w:r>
      <w:r>
        <w:fldChar w:fldCharType="separate"/>
      </w:r>
      <w:r w:rsidR="00A3147C">
        <w:t>4.23</w:t>
      </w:r>
      <w:r>
        <w:fldChar w:fldCharType="end"/>
      </w:r>
      <w:r>
        <w:t xml:space="preserve">) by a function type </w:t>
      </w:r>
      <w:r w:rsidRPr="00B7132F">
        <w:rPr>
          <w:i/>
        </w:rPr>
        <w:t>T</w:t>
      </w:r>
      <w:r>
        <w:t xml:space="preserve"> and a contextual signature </w:t>
      </w:r>
      <w:r w:rsidRPr="00E97D9B">
        <w:rPr>
          <w:i/>
        </w:rPr>
        <w:t>S</w:t>
      </w:r>
      <w:r>
        <w:t xml:space="preserve"> can be extracted from </w:t>
      </w:r>
      <w:r w:rsidRPr="00E97D9B">
        <w:rPr>
          <w:i/>
        </w:rPr>
        <w:t>T</w:t>
      </w:r>
      <w:r>
        <w:t xml:space="preserve">, expressions in contained return statements (section </w:t>
      </w:r>
      <w:r>
        <w:fldChar w:fldCharType="begin"/>
      </w:r>
      <w:r>
        <w:instrText xml:space="preserve"> REF _Ref370394199 \r \h </w:instrText>
      </w:r>
      <w:r>
        <w:fldChar w:fldCharType="separate"/>
      </w:r>
      <w:r w:rsidR="00A3147C">
        <w:t>5.10</w:t>
      </w:r>
      <w:r>
        <w:fldChar w:fldCharType="end"/>
      </w:r>
      <w:r>
        <w:t xml:space="preserve">) are contextually typed by the return type of </w:t>
      </w:r>
      <w:r w:rsidRPr="00D123AE">
        <w:rPr>
          <w:i/>
        </w:rPr>
        <w:t>S</w:t>
      </w:r>
      <w:r>
        <w:t>.</w:t>
      </w:r>
    </w:p>
    <w:p w:rsidR="00121DA9" w:rsidRDefault="00121DA9" w:rsidP="00121DA9">
      <w:r>
        <w:t xml:space="preserve">A contextual signature </w:t>
      </w:r>
      <w:r w:rsidRPr="00D123AE">
        <w:rPr>
          <w:i/>
        </w:rPr>
        <w:t>S</w:t>
      </w:r>
      <w:r>
        <w:t xml:space="preserve"> is extracted from a function type </w:t>
      </w:r>
      <w:r w:rsidRPr="00D123AE">
        <w:rPr>
          <w:i/>
        </w:rPr>
        <w:t>T</w:t>
      </w:r>
      <w:r>
        <w:t xml:space="preserve"> as follows:</w:t>
      </w:r>
    </w:p>
    <w:p w:rsidR="00121DA9" w:rsidRDefault="00121DA9" w:rsidP="00367611">
      <w:pPr>
        <w:pStyle w:val="ListParagraph"/>
        <w:numPr>
          <w:ilvl w:val="0"/>
          <w:numId w:val="60"/>
        </w:numPr>
      </w:pPr>
      <w:r>
        <w:t xml:space="preserve">If </w:t>
      </w:r>
      <w:r w:rsidRPr="00D123AE">
        <w:rPr>
          <w:i/>
        </w:rPr>
        <w:t>T</w:t>
      </w:r>
      <w:r>
        <w:t xml:space="preserve"> is a function type with exactly one call signature, and if that call signature is non-generic, </w:t>
      </w:r>
      <w:r w:rsidRPr="00D123AE">
        <w:rPr>
          <w:i/>
        </w:rPr>
        <w:t>S</w:t>
      </w:r>
      <w:r>
        <w:t xml:space="preserve"> is that signature.</w:t>
      </w:r>
    </w:p>
    <w:p w:rsidR="00121DA9" w:rsidRDefault="00121DA9" w:rsidP="00367611">
      <w:pPr>
        <w:pStyle w:val="ListParagraph"/>
        <w:numPr>
          <w:ilvl w:val="0"/>
          <w:numId w:val="60"/>
        </w:numPr>
      </w:pPr>
      <w:r>
        <w:t xml:space="preserve">If </w:t>
      </w:r>
      <w:r w:rsidRPr="00D123AE">
        <w:rPr>
          <w:i/>
        </w:rPr>
        <w:t>T</w:t>
      </w:r>
      <w:r>
        <w:t xml:space="preserve"> is a union type, let </w:t>
      </w:r>
      <w:r w:rsidRPr="00D123AE">
        <w:rPr>
          <w:i/>
        </w:rPr>
        <w:t>U</w:t>
      </w:r>
      <w:r>
        <w:t xml:space="preserve"> be the set of element types in </w:t>
      </w:r>
      <w:r w:rsidRPr="00D123AE">
        <w:rPr>
          <w:i/>
        </w:rPr>
        <w:t>T</w:t>
      </w:r>
      <w:r>
        <w:t xml:space="preserve"> that have call signatures. If each type in </w:t>
      </w:r>
      <w:r w:rsidRPr="00D123AE">
        <w:rPr>
          <w:i/>
        </w:rPr>
        <w:t>U</w:t>
      </w:r>
      <w:r>
        <w:t xml:space="preserve"> has exactly one call signature and that call signature is non-generic, and if all of the signatures are identical ignoring return types, then </w:t>
      </w:r>
      <w:r w:rsidRPr="00D123AE">
        <w:rPr>
          <w:i/>
        </w:rPr>
        <w:t>S</w:t>
      </w:r>
      <w:r>
        <w:t xml:space="preserve"> is a signature with the same parameters and a union of the return types.</w:t>
      </w:r>
    </w:p>
    <w:p w:rsidR="00121DA9" w:rsidRDefault="00121DA9" w:rsidP="00367611">
      <w:pPr>
        <w:pStyle w:val="ListParagraph"/>
        <w:numPr>
          <w:ilvl w:val="0"/>
          <w:numId w:val="60"/>
        </w:numPr>
      </w:pPr>
      <w:r>
        <w:t xml:space="preserve">Otherwise, no contextual signature can be extracted from </w:t>
      </w:r>
      <w:r w:rsidRPr="00D123AE">
        <w:rPr>
          <w:i/>
        </w:rPr>
        <w:t>T</w:t>
      </w:r>
      <w:r>
        <w:t>.</w:t>
      </w:r>
    </w:p>
    <w:p w:rsidR="00121DA9" w:rsidRPr="0044410D" w:rsidRDefault="00121DA9" w:rsidP="00121DA9">
      <w:r>
        <w:t>In the example</w:t>
      </w:r>
    </w:p>
    <w:p w:rsidR="00121DA9" w:rsidRPr="0044410D" w:rsidRDefault="00121DA9" w:rsidP="00121DA9">
      <w:pPr>
        <w:pStyle w:val="Code"/>
      </w:pPr>
      <w:r w:rsidRPr="00D54DB2">
        <w:rPr>
          <w:color w:val="0000FF"/>
        </w:rPr>
        <w:t>var</w:t>
      </w:r>
      <w:r w:rsidRPr="00D54DB2">
        <w:t xml:space="preserve"> f: (s: </w:t>
      </w:r>
      <w:r w:rsidRPr="00D54DB2">
        <w:rPr>
          <w:color w:val="0000FF"/>
        </w:rPr>
        <w:t>string</w:t>
      </w:r>
      <w:r w:rsidRPr="00D54DB2">
        <w:t xml:space="preserve">) =&gt; </w:t>
      </w:r>
      <w:r w:rsidRPr="00D54DB2">
        <w:rPr>
          <w:color w:val="0000FF"/>
        </w:rPr>
        <w:t>string</w:t>
      </w:r>
      <w:r w:rsidRPr="00D54DB2">
        <w:t xml:space="preserve"> = </w:t>
      </w:r>
      <w:r w:rsidRPr="00121DA9">
        <w:rPr>
          <w:color w:val="0000FF"/>
        </w:rPr>
        <w:t>function</w:t>
      </w:r>
      <w:r>
        <w:t xml:space="preserve"> (</w:t>
      </w:r>
      <w:r w:rsidRPr="00D54DB2">
        <w:t>s</w:t>
      </w:r>
      <w:r>
        <w:t>)</w:t>
      </w:r>
      <w:r w:rsidRPr="00D54DB2">
        <w:t xml:space="preserve"> </w:t>
      </w:r>
      <w:r>
        <w:t>{</w:t>
      </w:r>
      <w:r>
        <w:br/>
        <w:t xml:space="preserve">    </w:t>
      </w:r>
      <w:r w:rsidRPr="00121DA9">
        <w:rPr>
          <w:color w:val="0000FF"/>
        </w:rPr>
        <w:t>return</w:t>
      </w:r>
      <w:r>
        <w:t xml:space="preserve"> </w:t>
      </w:r>
      <w:r w:rsidRPr="00D54DB2">
        <w:t>s.toLowerCase();</w:t>
      </w:r>
      <w:r>
        <w:br/>
        <w:t>};</w:t>
      </w:r>
    </w:p>
    <w:p w:rsidR="00121DA9" w:rsidRPr="0044410D" w:rsidRDefault="00121DA9" w:rsidP="00CC5920">
      <w:r>
        <w:lastRenderedPageBreak/>
        <w:t>the function expression is contextually typed by the type of 'f', and since the function expression has no type parameters or type annotations its parameter type information is extracted from the contextual type, thus inferring the type of 's' to be the String primitive type.</w:t>
      </w:r>
    </w:p>
    <w:p w:rsidR="0044410D" w:rsidRPr="0044410D" w:rsidRDefault="00121DA9" w:rsidP="00121DA9">
      <w:pPr>
        <w:pStyle w:val="Heading2"/>
      </w:pPr>
      <w:bookmarkStart w:id="162" w:name="_Ref325964866"/>
      <w:bookmarkStart w:id="163" w:name="_Toc439666198"/>
      <w:r>
        <w:t>Arrow Function</w:t>
      </w:r>
      <w:r w:rsidR="00E97172">
        <w:t>s</w:t>
      </w:r>
      <w:bookmarkEnd w:id="162"/>
      <w:bookmarkEnd w:id="163"/>
    </w:p>
    <w:p w:rsidR="00121DA9" w:rsidRPr="0044410D" w:rsidRDefault="00121DA9" w:rsidP="00121DA9">
      <w:r>
        <w:t>Arrow functions are extended from JavaScript to optionally include parameter and return type annotations.</w:t>
      </w:r>
    </w:p>
    <w:p w:rsidR="00121DA9" w:rsidRDefault="00121DA9" w:rsidP="00121DA9">
      <w:pPr>
        <w:pStyle w:val="Grammar"/>
      </w:pPr>
      <w:r>
        <w:rPr>
          <w:rStyle w:val="Production"/>
        </w:rPr>
        <w:t>ArrowFormalParameters:</w:t>
      </w:r>
      <w:r w:rsidR="007259D1">
        <w:t xml:space="preserve">  </w:t>
      </w:r>
      <w:r w:rsidR="007259D1">
        <w:rPr>
          <w:rStyle w:val="Production"/>
        </w:rPr>
        <w:t>( Modified )</w:t>
      </w:r>
      <w:r>
        <w:br/>
      </w:r>
      <w:r w:rsidRPr="00AE2545">
        <w:rPr>
          <w:rStyle w:val="Production"/>
        </w:rPr>
        <w:t>CallSignature</w:t>
      </w:r>
    </w:p>
    <w:p w:rsidR="00454176" w:rsidRDefault="00454176" w:rsidP="00454176">
      <w:r>
        <w:t xml:space="preserve">The descriptions of function declarations provided in chapter </w:t>
      </w:r>
      <w:r>
        <w:fldChar w:fldCharType="begin"/>
      </w:r>
      <w:r>
        <w:instrText xml:space="preserve"> REF _Ref366592365 \r \h </w:instrText>
      </w:r>
      <w:r>
        <w:fldChar w:fldCharType="separate"/>
      </w:r>
      <w:r w:rsidR="00A3147C">
        <w:t>6</w:t>
      </w:r>
      <w:r>
        <w:fldChar w:fldCharType="end"/>
      </w:r>
      <w:r>
        <w:t xml:space="preserve"> apply to arrow functions as well, except that arrow functions do not support overloading.</w:t>
      </w:r>
    </w:p>
    <w:p w:rsidR="0025502D" w:rsidRDefault="0025502D" w:rsidP="0025502D">
      <w:r>
        <w:t xml:space="preserve">The type of an arrow function is determined in the same manner as a function expression (section </w:t>
      </w:r>
      <w:r>
        <w:fldChar w:fldCharType="begin"/>
      </w:r>
      <w:r>
        <w:instrText xml:space="preserve"> REF _Ref327619384 \r \h </w:instrText>
      </w:r>
      <w:r>
        <w:fldChar w:fldCharType="separate"/>
      </w:r>
      <w:r w:rsidR="00A3147C">
        <w:t>4.10</w:t>
      </w:r>
      <w:r>
        <w:fldChar w:fldCharType="end"/>
      </w:r>
      <w:r>
        <w:t>). Likewise, parameters of an arrow function and return statements in the body of an arrow function are contextually typed in the same manner as for function expressions.</w:t>
      </w:r>
    </w:p>
    <w:p w:rsidR="0025502D" w:rsidRDefault="0025502D" w:rsidP="0025502D">
      <w:r>
        <w:t xml:space="preserve">When an arrow function with an expression body and no return type annotation is contextually typed (section </w:t>
      </w:r>
      <w:r>
        <w:fldChar w:fldCharType="begin"/>
      </w:r>
      <w:r>
        <w:instrText xml:space="preserve"> REF _Ref314551848 \r \h </w:instrText>
      </w:r>
      <w:r>
        <w:fldChar w:fldCharType="separate"/>
      </w:r>
      <w:r w:rsidR="00A3147C">
        <w:t>4.23</w:t>
      </w:r>
      <w:r>
        <w:fldChar w:fldCharType="end"/>
      </w:r>
      <w:r>
        <w:t xml:space="preserve">) by a function type </w:t>
      </w:r>
      <w:r w:rsidRPr="00B7132F">
        <w:rPr>
          <w:i/>
        </w:rPr>
        <w:t>T</w:t>
      </w:r>
      <w:r>
        <w:t xml:space="preserve"> and a contextual signature </w:t>
      </w:r>
      <w:r w:rsidRPr="00E97D9B">
        <w:rPr>
          <w:i/>
        </w:rPr>
        <w:t>S</w:t>
      </w:r>
      <w:r>
        <w:t xml:space="preserve"> can be extracted from </w:t>
      </w:r>
      <w:r w:rsidRPr="00E97D9B">
        <w:rPr>
          <w:i/>
        </w:rPr>
        <w:t>T</w:t>
      </w:r>
      <w:r>
        <w:t xml:space="preserve">, the expression body is contextually typed by the return type of </w:t>
      </w:r>
      <w:r w:rsidRPr="00D123AE">
        <w:rPr>
          <w:i/>
        </w:rPr>
        <w:t>S</w:t>
      </w:r>
      <w:r>
        <w:t>.</w:t>
      </w:r>
    </w:p>
    <w:p w:rsidR="0044410D" w:rsidRPr="0044410D" w:rsidRDefault="006E59E8" w:rsidP="00E97172">
      <w:r>
        <w:t>A</w:t>
      </w:r>
      <w:r w:rsidR="00E97172">
        <w:t>n arrow function expression</w:t>
      </w:r>
      <w:r>
        <w:t xml:space="preserve"> of the form</w:t>
      </w:r>
    </w:p>
    <w:p w:rsidR="0044410D" w:rsidRPr="0044410D" w:rsidRDefault="00A742A6" w:rsidP="00202C82">
      <w:pPr>
        <w:pStyle w:val="Code"/>
      </w:pPr>
      <w:r w:rsidRPr="00D54DB2">
        <w:t>( ... ) =&gt; expr</w:t>
      </w:r>
    </w:p>
    <w:p w:rsidR="0044410D" w:rsidRPr="0044410D" w:rsidRDefault="006E59E8" w:rsidP="00E97172">
      <w:r>
        <w:t>is exactly equivalent to</w:t>
      </w:r>
    </w:p>
    <w:p w:rsidR="0044410D" w:rsidRPr="0044410D" w:rsidRDefault="00A742A6" w:rsidP="00D55E3B">
      <w:pPr>
        <w:pStyle w:val="Code"/>
      </w:pPr>
      <w:r w:rsidRPr="00D54DB2">
        <w:t>( ... )</w:t>
      </w:r>
      <w:r w:rsidR="006E59E8" w:rsidRPr="00D54DB2">
        <w:t xml:space="preserve"> =&gt; { </w:t>
      </w:r>
      <w:r w:rsidR="006E59E8" w:rsidRPr="00D54DB2">
        <w:rPr>
          <w:color w:val="0000FF"/>
        </w:rPr>
        <w:t>return</w:t>
      </w:r>
      <w:r w:rsidRPr="00D54DB2">
        <w:t xml:space="preserve"> expr</w:t>
      </w:r>
      <w:r w:rsidR="006E59E8" w:rsidRPr="00D54DB2">
        <w:t xml:space="preserve"> ; }</w:t>
      </w:r>
    </w:p>
    <w:p w:rsidR="0044410D" w:rsidRPr="0044410D" w:rsidRDefault="006E59E8" w:rsidP="00E97172">
      <w:r>
        <w:t>Furthermore, arrow function expressions of the forms</w:t>
      </w:r>
    </w:p>
    <w:p w:rsidR="0044410D" w:rsidRPr="0044410D" w:rsidRDefault="00A742A6" w:rsidP="00D55E3B">
      <w:pPr>
        <w:pStyle w:val="Code"/>
      </w:pPr>
      <w:r w:rsidRPr="00D54DB2">
        <w:t>id =&gt; { ... }</w:t>
      </w:r>
      <w:r w:rsidR="0048218E" w:rsidRPr="00D54DB2">
        <w:br/>
      </w:r>
      <w:r w:rsidRPr="00D54DB2">
        <w:t>id</w:t>
      </w:r>
      <w:r w:rsidR="006E59E8" w:rsidRPr="00D54DB2">
        <w:t xml:space="preserve"> =&gt; </w:t>
      </w:r>
      <w:r w:rsidRPr="00D54DB2">
        <w:t>expr</w:t>
      </w:r>
    </w:p>
    <w:p w:rsidR="0044410D" w:rsidRPr="0044410D" w:rsidRDefault="006E59E8" w:rsidP="006E59E8">
      <w:r>
        <w:t>are exactly equivalent to</w:t>
      </w:r>
    </w:p>
    <w:p w:rsidR="0044410D" w:rsidRPr="0044410D" w:rsidRDefault="006E59E8" w:rsidP="00D55E3B">
      <w:pPr>
        <w:pStyle w:val="Code"/>
      </w:pPr>
      <w:r w:rsidRPr="00D54DB2">
        <w:t xml:space="preserve">( </w:t>
      </w:r>
      <w:r w:rsidR="00A742A6" w:rsidRPr="00D54DB2">
        <w:t>id ) =&gt; { ... }</w:t>
      </w:r>
      <w:r w:rsidR="0048218E" w:rsidRPr="00D54DB2">
        <w:br/>
      </w:r>
      <w:r w:rsidRPr="00D54DB2">
        <w:t xml:space="preserve">( </w:t>
      </w:r>
      <w:r w:rsidR="00A742A6" w:rsidRPr="00D54DB2">
        <w:t>id ) =&gt; expr</w:t>
      </w:r>
    </w:p>
    <w:p w:rsidR="0044410D" w:rsidRPr="0044410D" w:rsidRDefault="00E97172" w:rsidP="00E97172">
      <w:r>
        <w:t>Thus, the following examples are all equivalent:</w:t>
      </w:r>
    </w:p>
    <w:p w:rsidR="0044410D" w:rsidRPr="0044410D" w:rsidRDefault="00E97172" w:rsidP="00E97172">
      <w:pPr>
        <w:pStyle w:val="Code"/>
      </w:pPr>
      <w:r w:rsidRPr="00D54DB2">
        <w:lastRenderedPageBreak/>
        <w:t xml:space="preserve">(x) =&gt; { </w:t>
      </w:r>
      <w:r w:rsidRPr="00D54DB2">
        <w:rPr>
          <w:color w:val="0000FF"/>
        </w:rPr>
        <w:t>return</w:t>
      </w:r>
      <w:r w:rsidRPr="00D54DB2">
        <w:t xml:space="preserve"> Math.sin(x); }</w:t>
      </w:r>
      <w:r w:rsidR="0048218E" w:rsidRPr="00D54DB2">
        <w:br/>
      </w:r>
      <w:r w:rsidRPr="00D54DB2">
        <w:t>(x) =&gt; Math.sin(x)</w:t>
      </w:r>
      <w:r w:rsidR="0048218E" w:rsidRPr="00D54DB2">
        <w:br/>
      </w:r>
      <w:r w:rsidRPr="00D54DB2">
        <w:t xml:space="preserve">x =&gt; { </w:t>
      </w:r>
      <w:r w:rsidRPr="00D54DB2">
        <w:rPr>
          <w:color w:val="0000FF"/>
        </w:rPr>
        <w:t>return</w:t>
      </w:r>
      <w:r w:rsidRPr="00D54DB2">
        <w:t xml:space="preserve"> Math.sin(x); }</w:t>
      </w:r>
      <w:r w:rsidR="0048218E" w:rsidRPr="00D54DB2">
        <w:br/>
      </w:r>
      <w:r w:rsidRPr="00D54DB2">
        <w:t>x =&gt; Math.sin(x)</w:t>
      </w:r>
    </w:p>
    <w:p w:rsidR="0044410D" w:rsidRPr="0044410D" w:rsidRDefault="0025502D" w:rsidP="00E97172">
      <w:r>
        <w:t>A function expression introduces a</w:t>
      </w:r>
      <w:r w:rsidR="00E97172">
        <w:t xml:space="preserve"> new dynamically bound </w:t>
      </w:r>
      <w:r w:rsidR="00E97172" w:rsidRPr="002B3A8D">
        <w:rPr>
          <w:rStyle w:val="CodeFragment"/>
        </w:rPr>
        <w:t>this</w:t>
      </w:r>
      <w:r w:rsidR="00E97172">
        <w:t>, whereas an arrow function expression</w:t>
      </w:r>
      <w:r w:rsidR="00E97172" w:rsidRPr="00755A14">
        <w:t xml:space="preserve"> </w:t>
      </w:r>
      <w:r w:rsidR="005802E6">
        <w:t>preserves</w:t>
      </w:r>
      <w:r w:rsidR="00E97172">
        <w:t xml:space="preserve"> the </w:t>
      </w:r>
      <w:r w:rsidR="00E97172" w:rsidRPr="002B3A8D">
        <w:rPr>
          <w:rStyle w:val="CodeFragment"/>
        </w:rPr>
        <w:t>this</w:t>
      </w:r>
      <w:r w:rsidR="00E97172">
        <w:t xml:space="preserve"> of its enclosing context. Arrow function expressions are particularly</w:t>
      </w:r>
      <w:r w:rsidR="00EE433C">
        <w:t xml:space="preserve"> useful for </w:t>
      </w:r>
      <w:r w:rsidR="00582558">
        <w:t xml:space="preserve">writing </w:t>
      </w:r>
      <w:r w:rsidR="00EE433C">
        <w:t>callback</w:t>
      </w:r>
      <w:r w:rsidR="005802E6">
        <w:t xml:space="preserve">s, which otherwise </w:t>
      </w:r>
      <w:r w:rsidR="0091332D">
        <w:t>often</w:t>
      </w:r>
      <w:r w:rsidR="005802E6">
        <w:t xml:space="preserve"> have a</w:t>
      </w:r>
      <w:r w:rsidR="0091332D">
        <w:t>n undefined or unexpected</w:t>
      </w:r>
      <w:r w:rsidR="005802E6">
        <w:t xml:space="preserve"> </w:t>
      </w:r>
      <w:r w:rsidR="005802E6" w:rsidRPr="002B3A8D">
        <w:rPr>
          <w:rStyle w:val="CodeFragment"/>
        </w:rPr>
        <w:t>this</w:t>
      </w:r>
      <w:r w:rsidR="005802E6">
        <w:t>.</w:t>
      </w:r>
    </w:p>
    <w:p w:rsidR="0044410D" w:rsidRPr="0044410D" w:rsidRDefault="005802E6" w:rsidP="00E97172">
      <w:r>
        <w:t>In the example</w:t>
      </w:r>
    </w:p>
    <w:p w:rsidR="0044410D" w:rsidRPr="00D54DB2" w:rsidRDefault="00D92692" w:rsidP="00D92692">
      <w:pPr>
        <w:pStyle w:val="Code"/>
      </w:pPr>
      <w:r w:rsidRPr="00D54DB2">
        <w:rPr>
          <w:color w:val="0000FF"/>
        </w:rPr>
        <w:t>class</w:t>
      </w:r>
      <w:r w:rsidRPr="00D54DB2">
        <w:t xml:space="preserve"> Messenger {</w:t>
      </w:r>
      <w:r w:rsidR="0048218E" w:rsidRPr="00D54DB2">
        <w:br/>
      </w:r>
      <w:r w:rsidRPr="00D54DB2">
        <w:t xml:space="preserve">    message = </w:t>
      </w:r>
      <w:r w:rsidR="008F4735" w:rsidRPr="00D54DB2">
        <w:rPr>
          <w:color w:val="800000"/>
        </w:rPr>
        <w:t>"</w:t>
      </w:r>
      <w:r w:rsidRPr="00D54DB2">
        <w:rPr>
          <w:color w:val="800000"/>
        </w:rPr>
        <w:t>Hello World</w:t>
      </w:r>
      <w:r w:rsidR="008F4735" w:rsidRPr="00D54DB2">
        <w:rPr>
          <w:color w:val="800000"/>
        </w:rPr>
        <w:t>"</w:t>
      </w:r>
      <w:r w:rsidRPr="00D54DB2">
        <w:t>;</w:t>
      </w:r>
      <w:r w:rsidR="0048218E" w:rsidRPr="00D54DB2">
        <w:br/>
      </w:r>
      <w:r w:rsidRPr="00D54DB2">
        <w:t xml:space="preserve">    start() {</w:t>
      </w:r>
      <w:r w:rsidR="0048218E" w:rsidRPr="00D54DB2">
        <w:br/>
      </w:r>
      <w:r w:rsidRPr="00D54DB2">
        <w:t xml:space="preserve">        setTimeout(() =&gt; alert(</w:t>
      </w:r>
      <w:r w:rsidRPr="00D54DB2">
        <w:rPr>
          <w:color w:val="0000FF"/>
        </w:rPr>
        <w:t>this</w:t>
      </w:r>
      <w:r w:rsidRPr="00D54DB2">
        <w:t xml:space="preserve">.message), </w:t>
      </w:r>
      <w:r w:rsidRPr="00D54DB2">
        <w:rPr>
          <w:color w:val="800000"/>
        </w:rPr>
        <w:t>3000</w:t>
      </w:r>
      <w:r w:rsidR="00EC4F54" w:rsidRPr="00D54DB2">
        <w:t>);</w:t>
      </w:r>
      <w:r w:rsidR="0048218E" w:rsidRPr="00D54DB2">
        <w:br/>
      </w:r>
      <w:r w:rsidR="00EC4F54" w:rsidRPr="00D54DB2">
        <w:t xml:space="preserve">    }</w:t>
      </w:r>
      <w:r w:rsidR="0048218E" w:rsidRPr="00D54DB2">
        <w:br/>
      </w:r>
      <w:r w:rsidR="00EC4F54" w:rsidRPr="00D54DB2">
        <w:t>};</w:t>
      </w:r>
    </w:p>
    <w:p w:rsidR="0044410D" w:rsidRPr="00D54DB2" w:rsidRDefault="00D92692" w:rsidP="00D92692">
      <w:pPr>
        <w:pStyle w:val="Code"/>
      </w:pPr>
      <w:r w:rsidRPr="00D54DB2">
        <w:rPr>
          <w:color w:val="0000FF"/>
        </w:rPr>
        <w:t>var</w:t>
      </w:r>
      <w:r w:rsidRPr="00D54DB2">
        <w:t xml:space="preserve"> messenger = </w:t>
      </w:r>
      <w:r w:rsidRPr="00D54DB2">
        <w:rPr>
          <w:color w:val="0000FF"/>
        </w:rPr>
        <w:t>new</w:t>
      </w:r>
      <w:r w:rsidRPr="00D54DB2">
        <w:t xml:space="preserve"> Messenger();</w:t>
      </w:r>
      <w:r w:rsidR="0048218E" w:rsidRPr="00D54DB2">
        <w:br/>
      </w:r>
      <w:r w:rsidRPr="00D54DB2">
        <w:t>messenger.start();</w:t>
      </w:r>
    </w:p>
    <w:p w:rsidR="0044410D" w:rsidRPr="0044410D" w:rsidRDefault="005802E6" w:rsidP="005802E6">
      <w:pPr>
        <w:rPr>
          <w:highlight w:val="white"/>
        </w:rPr>
      </w:pPr>
      <w:r>
        <w:rPr>
          <w:highlight w:val="white"/>
        </w:rPr>
        <w:t xml:space="preserve">the use of an arrow function expression causes the callback to have the same </w:t>
      </w:r>
      <w:r w:rsidRPr="002B3A8D">
        <w:rPr>
          <w:rStyle w:val="CodeFragment"/>
          <w:highlight w:val="white"/>
        </w:rPr>
        <w:t>this</w:t>
      </w:r>
      <w:r>
        <w:rPr>
          <w:highlight w:val="white"/>
        </w:rPr>
        <w:t xml:space="preserve"> as the surrounding </w:t>
      </w:r>
      <w:r w:rsidR="008F4735">
        <w:rPr>
          <w:highlight w:val="white"/>
        </w:rPr>
        <w:t>'</w:t>
      </w:r>
      <w:r>
        <w:rPr>
          <w:highlight w:val="white"/>
        </w:rPr>
        <w:t>start</w:t>
      </w:r>
      <w:r w:rsidR="008F4735">
        <w:rPr>
          <w:highlight w:val="white"/>
        </w:rPr>
        <w:t>'</w:t>
      </w:r>
      <w:r>
        <w:rPr>
          <w:highlight w:val="white"/>
        </w:rPr>
        <w:t xml:space="preserve"> </w:t>
      </w:r>
      <w:r w:rsidR="00D92692">
        <w:rPr>
          <w:highlight w:val="white"/>
        </w:rPr>
        <w:t>method</w:t>
      </w:r>
      <w:r>
        <w:rPr>
          <w:highlight w:val="white"/>
        </w:rPr>
        <w:t xml:space="preserve">. </w:t>
      </w:r>
      <w:r w:rsidR="009C0987">
        <w:rPr>
          <w:highlight w:val="white"/>
        </w:rPr>
        <w:t>Writing the callback as a standard</w:t>
      </w:r>
      <w:r>
        <w:rPr>
          <w:highlight w:val="white"/>
        </w:rPr>
        <w:t xml:space="preserve"> </w:t>
      </w:r>
      <w:r w:rsidRPr="005802E6">
        <w:rPr>
          <w:highlight w:val="white"/>
        </w:rPr>
        <w:t>function</w:t>
      </w:r>
      <w:r>
        <w:rPr>
          <w:highlight w:val="white"/>
        </w:rPr>
        <w:t xml:space="preserve"> expression </w:t>
      </w:r>
      <w:r w:rsidR="000E75AE">
        <w:rPr>
          <w:highlight w:val="white"/>
        </w:rPr>
        <w:t>it becomes necessary to</w:t>
      </w:r>
      <w:r w:rsidR="005E2FC9">
        <w:rPr>
          <w:highlight w:val="white"/>
        </w:rPr>
        <w:t xml:space="preserve"> manually arrange access to the surrounding </w:t>
      </w:r>
      <w:r w:rsidR="005E2FC9" w:rsidRPr="002B3A8D">
        <w:rPr>
          <w:rStyle w:val="CodeFragment"/>
          <w:highlight w:val="white"/>
        </w:rPr>
        <w:t>this</w:t>
      </w:r>
      <w:r w:rsidR="005E2FC9">
        <w:rPr>
          <w:highlight w:val="white"/>
        </w:rPr>
        <w:t>, for example by copying it into a local variable:</w:t>
      </w:r>
    </w:p>
    <w:p w:rsidR="0044410D" w:rsidRPr="00D54DB2" w:rsidRDefault="00D92692" w:rsidP="00D92692">
      <w:pPr>
        <w:pStyle w:val="Code"/>
      </w:pPr>
      <w:r w:rsidRPr="00D54DB2">
        <w:rPr>
          <w:color w:val="0000FF"/>
        </w:rPr>
        <w:t>class</w:t>
      </w:r>
      <w:r w:rsidRPr="00D54DB2">
        <w:t xml:space="preserve"> Messenger {</w:t>
      </w:r>
      <w:r w:rsidR="0048218E" w:rsidRPr="00D54DB2">
        <w:br/>
      </w:r>
      <w:r w:rsidRPr="00D54DB2">
        <w:t xml:space="preserve">    message = </w:t>
      </w:r>
      <w:r w:rsidR="008F4735" w:rsidRPr="00D54DB2">
        <w:rPr>
          <w:color w:val="800000"/>
        </w:rPr>
        <w:t>"</w:t>
      </w:r>
      <w:r w:rsidRPr="00D54DB2">
        <w:rPr>
          <w:color w:val="800000"/>
        </w:rPr>
        <w:t>Hello World</w:t>
      </w:r>
      <w:r w:rsidR="008F4735" w:rsidRPr="00D54DB2">
        <w:rPr>
          <w:color w:val="800000"/>
        </w:rPr>
        <w:t>"</w:t>
      </w:r>
      <w:r w:rsidRPr="00D54DB2">
        <w:t>;</w:t>
      </w:r>
      <w:r w:rsidR="0048218E" w:rsidRPr="00D54DB2">
        <w:br/>
      </w:r>
      <w:r w:rsidRPr="00D54DB2">
        <w:t xml:space="preserve">    start() {</w:t>
      </w:r>
      <w:r w:rsidR="0048218E" w:rsidRPr="00D54DB2">
        <w:br/>
      </w:r>
      <w:r w:rsidRPr="00D54DB2">
        <w:t xml:space="preserve">        </w:t>
      </w:r>
      <w:r w:rsidRPr="00D54DB2">
        <w:rPr>
          <w:color w:val="0000FF"/>
        </w:rPr>
        <w:t>var</w:t>
      </w:r>
      <w:r w:rsidRPr="00D54DB2">
        <w:t xml:space="preserve"> _this = </w:t>
      </w:r>
      <w:r w:rsidRPr="00D54DB2">
        <w:rPr>
          <w:color w:val="0000FF"/>
        </w:rPr>
        <w:t>this</w:t>
      </w:r>
      <w:r w:rsidRPr="00D54DB2">
        <w:t>;</w:t>
      </w:r>
      <w:r w:rsidR="0048218E" w:rsidRPr="00D54DB2">
        <w:br/>
      </w:r>
      <w:r w:rsidRPr="00D54DB2">
        <w:t xml:space="preserve">        setTimeout(</w:t>
      </w:r>
      <w:r w:rsidRPr="00D54DB2">
        <w:rPr>
          <w:color w:val="0000FF"/>
        </w:rPr>
        <w:t>function</w:t>
      </w:r>
      <w:r w:rsidRPr="00D54DB2">
        <w:t xml:space="preserve">() { alert(_this.message); }, </w:t>
      </w:r>
      <w:r w:rsidRPr="00D54DB2">
        <w:rPr>
          <w:color w:val="800000"/>
        </w:rPr>
        <w:t>3000</w:t>
      </w:r>
      <w:r w:rsidR="00EC4F54" w:rsidRPr="00D54DB2">
        <w:t>);</w:t>
      </w:r>
      <w:r w:rsidR="0048218E" w:rsidRPr="00D54DB2">
        <w:br/>
      </w:r>
      <w:r w:rsidR="00EC4F54" w:rsidRPr="00D54DB2">
        <w:t xml:space="preserve">    }</w:t>
      </w:r>
      <w:r w:rsidR="0048218E" w:rsidRPr="00D54DB2">
        <w:br/>
      </w:r>
      <w:r w:rsidR="00EC4F54" w:rsidRPr="00D54DB2">
        <w:t>};</w:t>
      </w:r>
    </w:p>
    <w:p w:rsidR="0044410D" w:rsidRPr="00D54DB2" w:rsidRDefault="00D92692" w:rsidP="00D92692">
      <w:pPr>
        <w:pStyle w:val="Code"/>
      </w:pPr>
      <w:r w:rsidRPr="00D54DB2">
        <w:rPr>
          <w:color w:val="0000FF"/>
        </w:rPr>
        <w:t>var</w:t>
      </w:r>
      <w:r w:rsidRPr="00D54DB2">
        <w:t xml:space="preserve"> messenger = </w:t>
      </w:r>
      <w:r w:rsidRPr="00D54DB2">
        <w:rPr>
          <w:color w:val="0000FF"/>
        </w:rPr>
        <w:t>new</w:t>
      </w:r>
      <w:r w:rsidRPr="00D54DB2">
        <w:t xml:space="preserve"> Messenger();</w:t>
      </w:r>
      <w:r w:rsidR="0048218E" w:rsidRPr="00D54DB2">
        <w:br/>
      </w:r>
      <w:r w:rsidRPr="00D54DB2">
        <w:t>messenger.start();</w:t>
      </w:r>
    </w:p>
    <w:p w:rsidR="0044410D" w:rsidRPr="0044410D" w:rsidRDefault="005802E6" w:rsidP="00E97172">
      <w:r>
        <w:t xml:space="preserve">The </w:t>
      </w:r>
      <w:r w:rsidR="003C5236">
        <w:t>TypeScript</w:t>
      </w:r>
      <w:r>
        <w:t xml:space="preserve"> compiler </w:t>
      </w:r>
      <w:r w:rsidR="000E75AE">
        <w:t>applies</w:t>
      </w:r>
      <w:r w:rsidR="005E2FC9">
        <w:t xml:space="preserve"> </w:t>
      </w:r>
      <w:r w:rsidR="009C0987">
        <w:t>this type of</w:t>
      </w:r>
      <w:r>
        <w:t xml:space="preserve"> </w:t>
      </w:r>
      <w:r w:rsidR="00682EA2">
        <w:t xml:space="preserve">transformation </w:t>
      </w:r>
      <w:r w:rsidR="00244D00">
        <w:t>to</w:t>
      </w:r>
      <w:r w:rsidR="00682EA2">
        <w:t xml:space="preserve"> </w:t>
      </w:r>
      <w:r w:rsidR="00244D00">
        <w:t>rewrite</w:t>
      </w:r>
      <w:r w:rsidR="005E2FC9">
        <w:t xml:space="preserve"> </w:t>
      </w:r>
      <w:r w:rsidR="00682EA2">
        <w:t xml:space="preserve">arrow function expressions into </w:t>
      </w:r>
      <w:r w:rsidR="00244D00">
        <w:t>standard</w:t>
      </w:r>
      <w:r w:rsidR="00682EA2">
        <w:t xml:space="preserve"> function express</w:t>
      </w:r>
      <w:r w:rsidR="00244D00">
        <w:t>ions</w:t>
      </w:r>
      <w:r w:rsidR="00682EA2">
        <w:t>.</w:t>
      </w:r>
    </w:p>
    <w:p w:rsidR="0044410D" w:rsidRPr="0044410D" w:rsidRDefault="00B803B4" w:rsidP="00E97172">
      <w:r>
        <w:t>A</w:t>
      </w:r>
      <w:r w:rsidR="000C165E" w:rsidRPr="00B803B4">
        <w:t xml:space="preserve"> construct </w:t>
      </w:r>
      <w:r>
        <w:t>of the form</w:t>
      </w:r>
    </w:p>
    <w:p w:rsidR="0044410D" w:rsidRPr="0044410D" w:rsidRDefault="000C165E" w:rsidP="00B803B4">
      <w:pPr>
        <w:pStyle w:val="Code"/>
      </w:pPr>
      <w:r w:rsidRPr="00D54DB2">
        <w:t>&lt;</w:t>
      </w:r>
      <w:r w:rsidR="00B803B4" w:rsidRPr="00D54DB2">
        <w:t xml:space="preserve"> </w:t>
      </w:r>
      <w:r w:rsidR="00A742A6" w:rsidRPr="00D54DB2">
        <w:t>T</w:t>
      </w:r>
      <w:r w:rsidR="00B803B4" w:rsidRPr="00D54DB2">
        <w:t xml:space="preserve"> </w:t>
      </w:r>
      <w:r w:rsidRPr="00D54DB2">
        <w:t>&gt;</w:t>
      </w:r>
      <w:r w:rsidR="00B803B4" w:rsidRPr="00D54DB2">
        <w:t xml:space="preserve"> ( </w:t>
      </w:r>
      <w:r w:rsidR="00A742A6" w:rsidRPr="00D54DB2">
        <w:t>...</w:t>
      </w:r>
      <w:r w:rsidR="00B803B4" w:rsidRPr="00D54DB2">
        <w:t xml:space="preserve"> </w:t>
      </w:r>
      <w:r w:rsidRPr="00D54DB2">
        <w:t>) =&gt; {</w:t>
      </w:r>
      <w:r w:rsidR="00B803B4" w:rsidRPr="00D54DB2">
        <w:t xml:space="preserve"> ... </w:t>
      </w:r>
      <w:r w:rsidRPr="00D54DB2">
        <w:t>}</w:t>
      </w:r>
    </w:p>
    <w:p w:rsidR="0044410D" w:rsidRPr="0044410D" w:rsidRDefault="000C165E" w:rsidP="00E97172">
      <w:r w:rsidRPr="00B803B4">
        <w:lastRenderedPageBreak/>
        <w:t xml:space="preserve">could be </w:t>
      </w:r>
      <w:r w:rsidR="00B803B4">
        <w:t xml:space="preserve">parsed as </w:t>
      </w:r>
      <w:r w:rsidRPr="00B803B4">
        <w:t>an arrow function expression with a type parameter or a type assertion applied to an arrow fu</w:t>
      </w:r>
      <w:r w:rsidR="00C52CEC" w:rsidRPr="00B803B4">
        <w:t>nction with no type parameter. It is r</w:t>
      </w:r>
      <w:r w:rsidRPr="00B803B4">
        <w:t xml:space="preserve">esolved as the former, </w:t>
      </w:r>
      <w:r w:rsidR="00C52CEC" w:rsidRPr="00B803B4">
        <w:t xml:space="preserve">but </w:t>
      </w:r>
      <w:r w:rsidR="00B803B4">
        <w:t>parentheses can be used to select the latter meaning:</w:t>
      </w:r>
    </w:p>
    <w:p w:rsidR="0044410D" w:rsidRDefault="00B803B4" w:rsidP="00EF118F">
      <w:pPr>
        <w:pStyle w:val="Code"/>
      </w:pPr>
      <w:r w:rsidRPr="00D54DB2">
        <w:t xml:space="preserve">&lt; </w:t>
      </w:r>
      <w:r w:rsidR="00A742A6" w:rsidRPr="00D54DB2">
        <w:t>T</w:t>
      </w:r>
      <w:r w:rsidRPr="00D54DB2">
        <w:t xml:space="preserve"> &gt; ( ( </w:t>
      </w:r>
      <w:r w:rsidR="00A742A6" w:rsidRPr="00D54DB2">
        <w:t>...</w:t>
      </w:r>
      <w:r w:rsidRPr="00D54DB2">
        <w:t xml:space="preserve"> ) =&gt; { ... } )</w:t>
      </w:r>
    </w:p>
    <w:p w:rsidR="00145529" w:rsidRDefault="00145529" w:rsidP="00145529">
      <w:pPr>
        <w:pStyle w:val="Heading2"/>
      </w:pPr>
      <w:bookmarkStart w:id="164" w:name="_Toc439666199"/>
      <w:r>
        <w:t>Class Expressions</w:t>
      </w:r>
      <w:bookmarkEnd w:id="164"/>
    </w:p>
    <w:p w:rsidR="00145529" w:rsidRPr="00300D5D" w:rsidRDefault="00145529" w:rsidP="00145529">
      <w:r w:rsidRPr="00145529">
        <w:rPr>
          <w:i/>
        </w:rPr>
        <w:t xml:space="preserve">TODO: Document </w:t>
      </w:r>
      <w:hyperlink r:id="rId26" w:history="1">
        <w:r w:rsidRPr="00145529">
          <w:rPr>
            <w:rStyle w:val="Hyperlink"/>
            <w:i/>
          </w:rPr>
          <w:t>class expressions</w:t>
        </w:r>
      </w:hyperlink>
      <w:r w:rsidRPr="00300D5D">
        <w:t>.</w:t>
      </w:r>
    </w:p>
    <w:p w:rsidR="0044410D" w:rsidRPr="0044410D" w:rsidRDefault="00AC5FE0" w:rsidP="00BD136F">
      <w:pPr>
        <w:pStyle w:val="Heading2"/>
      </w:pPr>
      <w:bookmarkStart w:id="165" w:name="_Ref320780642"/>
      <w:bookmarkStart w:id="166" w:name="_Toc439666200"/>
      <w:r>
        <w:t>Property Access</w:t>
      </w:r>
      <w:bookmarkEnd w:id="165"/>
      <w:bookmarkEnd w:id="166"/>
    </w:p>
    <w:p w:rsidR="0044410D" w:rsidRPr="0044410D" w:rsidRDefault="004502D7" w:rsidP="004502D7">
      <w:r>
        <w:t>A property access uses either dot notation or bracket notation.</w:t>
      </w:r>
      <w:r w:rsidR="006879DD">
        <w:t xml:space="preserve"> A property access expression is always classified as a reference.</w:t>
      </w:r>
    </w:p>
    <w:p w:rsidR="0044410D" w:rsidRPr="0044410D" w:rsidRDefault="00005869" w:rsidP="000B373A">
      <w:r>
        <w:t xml:space="preserve">A </w:t>
      </w:r>
      <w:r w:rsidR="00386D19">
        <w:t xml:space="preserve">dot notation </w:t>
      </w:r>
      <w:r>
        <w:t>property access</w:t>
      </w:r>
      <w:r w:rsidR="00AC5FE0">
        <w:t xml:space="preserve"> of the form</w:t>
      </w:r>
    </w:p>
    <w:p w:rsidR="0044410D" w:rsidRPr="0044410D" w:rsidRDefault="00C173F0" w:rsidP="00AC5FE0">
      <w:pPr>
        <w:pStyle w:val="Code"/>
      </w:pPr>
      <w:r w:rsidRPr="00D54DB2">
        <w:t>object</w:t>
      </w:r>
      <w:r w:rsidR="00AC5FE0" w:rsidRPr="00D54DB2">
        <w:t xml:space="preserve"> . </w:t>
      </w:r>
      <w:r w:rsidR="00EC4F54" w:rsidRPr="00D54DB2">
        <w:t>name</w:t>
      </w:r>
    </w:p>
    <w:p w:rsidR="0044410D" w:rsidRPr="0044410D" w:rsidRDefault="00901F80" w:rsidP="00AC5FE0">
      <w:r>
        <w:t xml:space="preserve">where </w:t>
      </w:r>
      <w:r w:rsidR="00C173F0">
        <w:rPr>
          <w:i/>
        </w:rPr>
        <w:t>object</w:t>
      </w:r>
      <w:r>
        <w:t xml:space="preserve"> is an expression and </w:t>
      </w:r>
      <w:r w:rsidR="00C173F0">
        <w:rPr>
          <w:i/>
        </w:rPr>
        <w:t>n</w:t>
      </w:r>
      <w:r w:rsidR="00B416FD">
        <w:rPr>
          <w:i/>
        </w:rPr>
        <w:t>ame</w:t>
      </w:r>
      <w:r>
        <w:t xml:space="preserve"> is an identifier</w:t>
      </w:r>
      <w:r w:rsidR="006747E8">
        <w:t xml:space="preserve"> (including, possibly, a reserved word</w:t>
      </w:r>
      <w:r w:rsidR="00B416FD">
        <w:t>)</w:t>
      </w:r>
      <w:r>
        <w:t xml:space="preserve">, </w:t>
      </w:r>
      <w:r w:rsidR="00AC5FE0">
        <w:t xml:space="preserve">is used to access the property with the </w:t>
      </w:r>
      <w:r>
        <w:t xml:space="preserve">given </w:t>
      </w:r>
      <w:r w:rsidR="00AC5FE0">
        <w:t xml:space="preserve">name </w:t>
      </w:r>
      <w:r>
        <w:t>on the given object</w:t>
      </w:r>
      <w:r w:rsidR="00AC5FE0">
        <w:t>.</w:t>
      </w:r>
      <w:r w:rsidR="00005869">
        <w:t xml:space="preserve"> A </w:t>
      </w:r>
      <w:r w:rsidR="00386D19">
        <w:t xml:space="preserve">dot notation </w:t>
      </w:r>
      <w:r w:rsidR="00005869">
        <w:t>property access</w:t>
      </w:r>
      <w:r w:rsidR="00537A9E">
        <w:t xml:space="preserve"> is processed as follows at compile-time:</w:t>
      </w:r>
    </w:p>
    <w:p w:rsidR="0044410D" w:rsidRPr="0044410D" w:rsidRDefault="006A27EC" w:rsidP="00563D8D">
      <w:pPr>
        <w:pStyle w:val="ListParagraph"/>
        <w:numPr>
          <w:ilvl w:val="0"/>
          <w:numId w:val="12"/>
        </w:numPr>
      </w:pPr>
      <w:r>
        <w:t xml:space="preserve">If </w:t>
      </w:r>
      <w:r w:rsidR="00C173F0">
        <w:rPr>
          <w:i/>
        </w:rPr>
        <w:t>object</w:t>
      </w:r>
      <w:r>
        <w:t xml:space="preserve"> is of </w:t>
      </w:r>
      <w:r w:rsidR="00F11745">
        <w:t xml:space="preserve">type </w:t>
      </w:r>
      <w:r>
        <w:t>A</w:t>
      </w:r>
      <w:r w:rsidRPr="00163720">
        <w:t>ny</w:t>
      </w:r>
      <w:r>
        <w:t xml:space="preserve">, any </w:t>
      </w:r>
      <w:r w:rsidR="00C173F0">
        <w:rPr>
          <w:i/>
        </w:rPr>
        <w:t>n</w:t>
      </w:r>
      <w:r w:rsidR="00B416FD">
        <w:rPr>
          <w:i/>
        </w:rPr>
        <w:t>ame</w:t>
      </w:r>
      <w:r>
        <w:t xml:space="preserve"> is permitted and the </w:t>
      </w:r>
      <w:r w:rsidR="00F11745">
        <w:t xml:space="preserve">property access is of </w:t>
      </w:r>
      <w:r>
        <w:t>type Any.</w:t>
      </w:r>
    </w:p>
    <w:p w:rsidR="0044410D" w:rsidRPr="0044410D" w:rsidRDefault="006A27EC" w:rsidP="00563D8D">
      <w:pPr>
        <w:pStyle w:val="ListParagraph"/>
        <w:numPr>
          <w:ilvl w:val="0"/>
          <w:numId w:val="12"/>
        </w:numPr>
      </w:pPr>
      <w:r>
        <w:t xml:space="preserve">Otherwise, if </w:t>
      </w:r>
      <w:r w:rsidR="00C173F0">
        <w:rPr>
          <w:i/>
        </w:rPr>
        <w:t>n</w:t>
      </w:r>
      <w:r w:rsidR="00F11745" w:rsidRPr="00F11745">
        <w:rPr>
          <w:i/>
        </w:rPr>
        <w:t>ame</w:t>
      </w:r>
      <w:r w:rsidR="00F11745">
        <w:t xml:space="preserve"> denotes a</w:t>
      </w:r>
      <w:r w:rsidR="001D2B57">
        <w:t xml:space="preserve">n accessible </w:t>
      </w:r>
      <w:r w:rsidR="00033799">
        <w:t xml:space="preserve">apparent </w:t>
      </w:r>
      <w:r w:rsidR="00F11745">
        <w:t xml:space="preserve">property </w:t>
      </w:r>
      <w:r w:rsidR="00033799">
        <w:t xml:space="preserve">(section </w:t>
      </w:r>
      <w:r w:rsidR="00033799">
        <w:fldChar w:fldCharType="begin"/>
      </w:r>
      <w:r w:rsidR="00033799">
        <w:instrText xml:space="preserve"> REF _Ref366164315 \r \h </w:instrText>
      </w:r>
      <w:r w:rsidR="00033799">
        <w:fldChar w:fldCharType="separate"/>
      </w:r>
      <w:r w:rsidR="00A3147C">
        <w:t>3.11.1</w:t>
      </w:r>
      <w:r w:rsidR="00033799">
        <w:fldChar w:fldCharType="end"/>
      </w:r>
      <w:r w:rsidR="00033799">
        <w:t xml:space="preserve">) </w:t>
      </w:r>
      <w:r w:rsidR="00F11745">
        <w:t xml:space="preserve">in the </w:t>
      </w:r>
      <w:r w:rsidR="001D5B5C">
        <w:t xml:space="preserve">widened </w:t>
      </w:r>
      <w:r w:rsidR="00F11745">
        <w:t>type</w:t>
      </w:r>
      <w:r w:rsidR="001D5B5C">
        <w:t xml:space="preserve"> (section </w:t>
      </w:r>
      <w:r w:rsidR="001D5B5C">
        <w:fldChar w:fldCharType="begin"/>
      </w:r>
      <w:r w:rsidR="001D5B5C">
        <w:instrText xml:space="preserve"> REF _Ref331363661 \r \h </w:instrText>
      </w:r>
      <w:r w:rsidR="001D5B5C">
        <w:fldChar w:fldCharType="separate"/>
      </w:r>
      <w:r w:rsidR="00A3147C">
        <w:t>3.12</w:t>
      </w:r>
      <w:r w:rsidR="001D5B5C">
        <w:fldChar w:fldCharType="end"/>
      </w:r>
      <w:r w:rsidR="001D5B5C">
        <w:t>)</w:t>
      </w:r>
      <w:r w:rsidR="00F11745">
        <w:t xml:space="preserve"> of </w:t>
      </w:r>
      <w:r w:rsidR="00C173F0">
        <w:rPr>
          <w:i/>
        </w:rPr>
        <w:t>object</w:t>
      </w:r>
      <w:r>
        <w:t xml:space="preserve">, the </w:t>
      </w:r>
      <w:r w:rsidR="00F11745">
        <w:t>property access is of the type of that property</w:t>
      </w:r>
      <w:r>
        <w:t>.</w:t>
      </w:r>
      <w:r w:rsidR="001D2B57">
        <w:t xml:space="preserve"> Public members are always accessible, but private and protected members of a class have restricted accessibility, as described in </w:t>
      </w:r>
      <w:r w:rsidR="001D2B57">
        <w:fldChar w:fldCharType="begin"/>
      </w:r>
      <w:r w:rsidR="001D2B57">
        <w:instrText xml:space="preserve"> REF _Ref330633039 \r \h </w:instrText>
      </w:r>
      <w:r w:rsidR="001D2B57">
        <w:fldChar w:fldCharType="separate"/>
      </w:r>
      <w:r w:rsidR="00A3147C">
        <w:t>8.2.2</w:t>
      </w:r>
      <w:r w:rsidR="001D2B57">
        <w:fldChar w:fldCharType="end"/>
      </w:r>
      <w:r w:rsidR="001D2B57">
        <w:t>.</w:t>
      </w:r>
    </w:p>
    <w:p w:rsidR="0044410D" w:rsidRPr="0044410D" w:rsidRDefault="00AF2E02" w:rsidP="00563D8D">
      <w:pPr>
        <w:pStyle w:val="ListParagraph"/>
        <w:numPr>
          <w:ilvl w:val="0"/>
          <w:numId w:val="12"/>
        </w:numPr>
      </w:pPr>
      <w:r>
        <w:t>Otherwise, the property access is invalid and a compile-time error occurs.</w:t>
      </w:r>
    </w:p>
    <w:p w:rsidR="0044410D" w:rsidRPr="0044410D" w:rsidRDefault="00901F80" w:rsidP="00901F80">
      <w:r>
        <w:t xml:space="preserve">A </w:t>
      </w:r>
      <w:r w:rsidR="00386D19">
        <w:t xml:space="preserve">bracket notation </w:t>
      </w:r>
      <w:r>
        <w:t>property access of the form</w:t>
      </w:r>
    </w:p>
    <w:p w:rsidR="0044410D" w:rsidRPr="0044410D" w:rsidRDefault="00C173F0" w:rsidP="00901F80">
      <w:pPr>
        <w:pStyle w:val="Code"/>
      </w:pPr>
      <w:r w:rsidRPr="00D54DB2">
        <w:t>object</w:t>
      </w:r>
      <w:r w:rsidR="00901F80" w:rsidRPr="00D54DB2">
        <w:t xml:space="preserve"> [ </w:t>
      </w:r>
      <w:r w:rsidRPr="00D54DB2">
        <w:t>index</w:t>
      </w:r>
      <w:r w:rsidR="00901F80" w:rsidRPr="00D54DB2">
        <w:t xml:space="preserve"> ]</w:t>
      </w:r>
    </w:p>
    <w:p w:rsidR="0044410D" w:rsidRPr="0044410D" w:rsidRDefault="00901F80" w:rsidP="00090AAE">
      <w:r>
        <w:t xml:space="preserve">where </w:t>
      </w:r>
      <w:r w:rsidR="00C173F0">
        <w:rPr>
          <w:i/>
        </w:rPr>
        <w:t>object</w:t>
      </w:r>
      <w:r>
        <w:t xml:space="preserve"> and </w:t>
      </w:r>
      <w:r w:rsidR="00C173F0">
        <w:rPr>
          <w:i/>
        </w:rPr>
        <w:t>index</w:t>
      </w:r>
      <w:r>
        <w:t xml:space="preserve"> are expressions, is used to access the property with the name computed by the index expression </w:t>
      </w:r>
      <w:r w:rsidR="00386D19">
        <w:t>on the given object.</w:t>
      </w:r>
      <w:r w:rsidR="00090AAE" w:rsidRPr="00090AAE">
        <w:t xml:space="preserve"> </w:t>
      </w:r>
      <w:r w:rsidR="00090AAE">
        <w:t>A bracket notation property access is processed as follows at compile-time:</w:t>
      </w:r>
    </w:p>
    <w:p w:rsidR="0044410D" w:rsidRPr="0044410D" w:rsidRDefault="00527543" w:rsidP="00563D8D">
      <w:pPr>
        <w:pStyle w:val="ListParagraph"/>
        <w:numPr>
          <w:ilvl w:val="0"/>
          <w:numId w:val="25"/>
        </w:numPr>
      </w:pPr>
      <w:r>
        <w:t>I</w:t>
      </w:r>
      <w:r w:rsidR="00366216">
        <w:t xml:space="preserve">f </w:t>
      </w:r>
      <w:r w:rsidR="00C173F0">
        <w:rPr>
          <w:i/>
        </w:rPr>
        <w:t>index</w:t>
      </w:r>
      <w:r w:rsidR="00366216">
        <w:t xml:space="preserve"> is a string literal or a numeric literal and </w:t>
      </w:r>
      <w:r w:rsidR="00C173F0">
        <w:rPr>
          <w:i/>
        </w:rPr>
        <w:t>object</w:t>
      </w:r>
      <w:r w:rsidR="00366216">
        <w:t xml:space="preserve"> </w:t>
      </w:r>
      <w:r w:rsidR="006747E8">
        <w:t>has</w:t>
      </w:r>
      <w:r w:rsidR="00366216">
        <w:t xml:space="preserve"> a</w:t>
      </w:r>
      <w:r w:rsidR="00033799">
        <w:t>n apparent</w:t>
      </w:r>
      <w:r w:rsidR="00366216">
        <w:t xml:space="preserve"> property </w:t>
      </w:r>
      <w:r w:rsidR="00033799">
        <w:t xml:space="preserve">(section </w:t>
      </w:r>
      <w:r w:rsidR="00033799">
        <w:fldChar w:fldCharType="begin"/>
      </w:r>
      <w:r w:rsidR="00033799">
        <w:instrText xml:space="preserve"> REF _Ref366164315 \r \h </w:instrText>
      </w:r>
      <w:r w:rsidR="00033799">
        <w:fldChar w:fldCharType="separate"/>
      </w:r>
      <w:r w:rsidR="00A3147C">
        <w:t>3.11.1</w:t>
      </w:r>
      <w:r w:rsidR="00033799">
        <w:fldChar w:fldCharType="end"/>
      </w:r>
      <w:r w:rsidR="00033799">
        <w:t xml:space="preserve">) </w:t>
      </w:r>
      <w:r w:rsidR="00366216">
        <w:t xml:space="preserve">with the name given by that literal (converted to its string representation in the case of a numeric literal), the </w:t>
      </w:r>
      <w:r w:rsidR="00F11745">
        <w:t>property access</w:t>
      </w:r>
      <w:r w:rsidR="00366216">
        <w:t xml:space="preserve"> is of the type of that property.</w:t>
      </w:r>
    </w:p>
    <w:p w:rsidR="0044410D" w:rsidRPr="0044410D" w:rsidRDefault="006747E8" w:rsidP="00563D8D">
      <w:pPr>
        <w:pStyle w:val="ListParagraph"/>
        <w:numPr>
          <w:ilvl w:val="0"/>
          <w:numId w:val="25"/>
        </w:numPr>
      </w:pPr>
      <w:r>
        <w:t xml:space="preserve">Otherwise, if </w:t>
      </w:r>
      <w:r w:rsidR="00C173F0">
        <w:rPr>
          <w:i/>
        </w:rPr>
        <w:t>object</w:t>
      </w:r>
      <w:r w:rsidR="00527543" w:rsidRPr="00033799">
        <w:t xml:space="preserve"> </w:t>
      </w:r>
      <w:r w:rsidR="00527543">
        <w:t>has a</w:t>
      </w:r>
      <w:r w:rsidR="00033799">
        <w:t>n apparent</w:t>
      </w:r>
      <w:r w:rsidR="00527543">
        <w:t xml:space="preserve"> numeric</w:t>
      </w:r>
      <w:r>
        <w:t xml:space="preserve"> index signature and </w:t>
      </w:r>
      <w:r w:rsidR="00C173F0">
        <w:rPr>
          <w:i/>
        </w:rPr>
        <w:t>index</w:t>
      </w:r>
      <w:r w:rsidR="001438C1">
        <w:t xml:space="preserve"> is of type Any, </w:t>
      </w:r>
      <w:r>
        <w:t xml:space="preserve">the Number primitive type, </w:t>
      </w:r>
      <w:r w:rsidR="001438C1">
        <w:t xml:space="preserve">or an enum type, </w:t>
      </w:r>
      <w:r>
        <w:t xml:space="preserve">the </w:t>
      </w:r>
      <w:r w:rsidR="0068051A">
        <w:t xml:space="preserve">property access is of the </w:t>
      </w:r>
      <w:r>
        <w:t>type of that index signature.</w:t>
      </w:r>
    </w:p>
    <w:p w:rsidR="0044410D" w:rsidRPr="0044410D" w:rsidRDefault="006747E8" w:rsidP="00563D8D">
      <w:pPr>
        <w:pStyle w:val="ListParagraph"/>
        <w:numPr>
          <w:ilvl w:val="0"/>
          <w:numId w:val="25"/>
        </w:numPr>
      </w:pPr>
      <w:r>
        <w:lastRenderedPageBreak/>
        <w:t xml:space="preserve">Otherwise, if </w:t>
      </w:r>
      <w:r w:rsidR="00C173F0">
        <w:rPr>
          <w:i/>
        </w:rPr>
        <w:t>object</w:t>
      </w:r>
      <w:r w:rsidR="00527543" w:rsidRPr="00033799">
        <w:t xml:space="preserve"> </w:t>
      </w:r>
      <w:r w:rsidR="00527543">
        <w:t>has a</w:t>
      </w:r>
      <w:r w:rsidR="00033799">
        <w:t>n apparent</w:t>
      </w:r>
      <w:r w:rsidR="00527543">
        <w:t xml:space="preserve"> string</w:t>
      </w:r>
      <w:r>
        <w:t xml:space="preserve"> index signature and </w:t>
      </w:r>
      <w:r w:rsidR="00C173F0">
        <w:rPr>
          <w:i/>
        </w:rPr>
        <w:t>index</w:t>
      </w:r>
      <w:r w:rsidR="001438C1">
        <w:t xml:space="preserve"> is of type Any,</w:t>
      </w:r>
      <w:r w:rsidR="00D81F83">
        <w:t xml:space="preserve"> the String or Number </w:t>
      </w:r>
      <w:r>
        <w:t xml:space="preserve">primitive type, </w:t>
      </w:r>
      <w:r w:rsidR="001438C1">
        <w:t xml:space="preserve">or an enum type, </w:t>
      </w:r>
      <w:r>
        <w:t xml:space="preserve">the </w:t>
      </w:r>
      <w:r w:rsidR="0068051A">
        <w:t>property access is of the</w:t>
      </w:r>
      <w:r>
        <w:t xml:space="preserve"> type of that index signature.</w:t>
      </w:r>
    </w:p>
    <w:p w:rsidR="0044410D" w:rsidRPr="0044410D" w:rsidRDefault="00527543" w:rsidP="00563D8D">
      <w:pPr>
        <w:pStyle w:val="ListParagraph"/>
        <w:numPr>
          <w:ilvl w:val="0"/>
          <w:numId w:val="25"/>
        </w:numPr>
      </w:pPr>
      <w:r>
        <w:t xml:space="preserve">Otherwise, if </w:t>
      </w:r>
      <w:r w:rsidR="00C173F0">
        <w:rPr>
          <w:i/>
        </w:rPr>
        <w:t>index</w:t>
      </w:r>
      <w:r w:rsidR="001438C1">
        <w:t xml:space="preserve"> is of type Any, </w:t>
      </w:r>
      <w:r>
        <w:t>the String or Number primitive type</w:t>
      </w:r>
      <w:r w:rsidR="001438C1">
        <w:t>, or an enum type</w:t>
      </w:r>
      <w:r>
        <w:t>, the property access is of type Any.</w:t>
      </w:r>
    </w:p>
    <w:p w:rsidR="0044410D" w:rsidRDefault="00090AAE" w:rsidP="00563D8D">
      <w:pPr>
        <w:pStyle w:val="ListParagraph"/>
        <w:numPr>
          <w:ilvl w:val="0"/>
          <w:numId w:val="25"/>
        </w:numPr>
      </w:pPr>
      <w:r>
        <w:t>Otherwise, the property access is invalid and a compile-time error occurs.</w:t>
      </w:r>
    </w:p>
    <w:p w:rsidR="00016393" w:rsidRPr="00300D5D" w:rsidRDefault="00016393" w:rsidP="00B938B8">
      <w:r w:rsidRPr="00016393">
        <w:rPr>
          <w:i/>
        </w:rPr>
        <w:t xml:space="preserve">TODO: </w:t>
      </w:r>
      <w:r>
        <w:rPr>
          <w:i/>
        </w:rPr>
        <w:t>I</w:t>
      </w:r>
      <w:r w:rsidRPr="00016393">
        <w:rPr>
          <w:i/>
        </w:rPr>
        <w:t xml:space="preserve">ndexing with </w:t>
      </w:r>
      <w:hyperlink r:id="rId27" w:history="1">
        <w:r w:rsidRPr="00046B57">
          <w:rPr>
            <w:rStyle w:val="Hyperlink"/>
            <w:i/>
          </w:rPr>
          <w:t>symbols</w:t>
        </w:r>
      </w:hyperlink>
      <w:r w:rsidRPr="00300D5D">
        <w:t>.</w:t>
      </w:r>
    </w:p>
    <w:p w:rsidR="00B938B8" w:rsidRDefault="00B938B8" w:rsidP="00B938B8">
      <w:r>
        <w:t>The rules above mean that properties are strongly typed when accessed using bracket notation with the literal representation of their name. For example:</w:t>
      </w:r>
    </w:p>
    <w:p w:rsidR="00B938B8" w:rsidRDefault="00B938B8" w:rsidP="00B938B8">
      <w:pPr>
        <w:pStyle w:val="Code"/>
      </w:pPr>
      <w:r w:rsidRPr="00D54DB2">
        <w:rPr>
          <w:color w:val="0000FF"/>
        </w:rPr>
        <w:t>var</w:t>
      </w:r>
      <w:r w:rsidRPr="00D54DB2">
        <w:t xml:space="preserve"> type = {</w:t>
      </w:r>
      <w:r w:rsidR="0048218E" w:rsidRPr="00D54DB2">
        <w:br/>
      </w:r>
      <w:r w:rsidRPr="00D54DB2">
        <w:t xml:space="preserve">    name: </w:t>
      </w:r>
      <w:r w:rsidR="008F4735" w:rsidRPr="00D54DB2">
        <w:rPr>
          <w:color w:val="800000"/>
        </w:rPr>
        <w:t>"</w:t>
      </w:r>
      <w:r w:rsidRPr="00D54DB2">
        <w:rPr>
          <w:color w:val="800000"/>
        </w:rPr>
        <w:t>boolean</w:t>
      </w:r>
      <w:r w:rsidR="008F4735" w:rsidRPr="00D54DB2">
        <w:rPr>
          <w:color w:val="800000"/>
        </w:rPr>
        <w:t>"</w:t>
      </w:r>
      <w:r w:rsidRPr="00D54DB2">
        <w:t>,</w:t>
      </w:r>
      <w:r w:rsidR="0048218E" w:rsidRPr="00D54DB2">
        <w:br/>
      </w:r>
      <w:r w:rsidRPr="00D54DB2">
        <w:t xml:space="preserve">    primitive: </w:t>
      </w:r>
      <w:r w:rsidRPr="00D54DB2">
        <w:rPr>
          <w:color w:val="0000FF"/>
        </w:rPr>
        <w:t>true</w:t>
      </w:r>
      <w:r w:rsidR="0048218E" w:rsidRPr="00D54DB2">
        <w:br/>
      </w:r>
      <w:r w:rsidRPr="00D54DB2">
        <w:t>};</w:t>
      </w:r>
    </w:p>
    <w:p w:rsidR="00B938B8" w:rsidRDefault="00525C69" w:rsidP="00B938B8">
      <w:pPr>
        <w:pStyle w:val="Code"/>
      </w:pPr>
      <w:r w:rsidRPr="00D54DB2">
        <w:rPr>
          <w:color w:val="0000FF"/>
        </w:rPr>
        <w:t>var</w:t>
      </w:r>
      <w:r w:rsidRPr="00D54DB2">
        <w:t xml:space="preserve"> s = type[</w:t>
      </w:r>
      <w:r w:rsidR="008F4735" w:rsidRPr="00D54DB2">
        <w:rPr>
          <w:color w:val="800000"/>
        </w:rPr>
        <w:t>"</w:t>
      </w:r>
      <w:r w:rsidRPr="00D54DB2">
        <w:rPr>
          <w:color w:val="800000"/>
        </w:rPr>
        <w:t>name</w:t>
      </w:r>
      <w:r w:rsidR="008F4735" w:rsidRPr="00D54DB2">
        <w:rPr>
          <w:color w:val="800000"/>
        </w:rPr>
        <w:t>"</w:t>
      </w:r>
      <w:r w:rsidRPr="00D54DB2">
        <w:t xml:space="preserve">];       </w:t>
      </w:r>
      <w:r w:rsidRPr="00D54DB2">
        <w:rPr>
          <w:color w:val="008000"/>
        </w:rPr>
        <w:t>// string</w:t>
      </w:r>
      <w:r w:rsidR="0048218E" w:rsidRPr="00D54DB2">
        <w:br/>
      </w:r>
      <w:r w:rsidRPr="00D54DB2">
        <w:rPr>
          <w:color w:val="0000FF"/>
        </w:rPr>
        <w:t>var</w:t>
      </w:r>
      <w:r w:rsidRPr="00D54DB2">
        <w:t xml:space="preserve"> b</w:t>
      </w:r>
      <w:r w:rsidR="00B938B8" w:rsidRPr="00D54DB2">
        <w:t xml:space="preserve"> = type[</w:t>
      </w:r>
      <w:r w:rsidR="008F4735" w:rsidRPr="00D54DB2">
        <w:rPr>
          <w:color w:val="800000"/>
        </w:rPr>
        <w:t>"</w:t>
      </w:r>
      <w:r w:rsidR="00B938B8" w:rsidRPr="00D54DB2">
        <w:rPr>
          <w:color w:val="800000"/>
        </w:rPr>
        <w:t>primitive</w:t>
      </w:r>
      <w:r w:rsidR="008F4735" w:rsidRPr="00D54DB2">
        <w:rPr>
          <w:color w:val="800000"/>
        </w:rPr>
        <w:t>"</w:t>
      </w:r>
      <w:r w:rsidR="00B938B8" w:rsidRPr="00D54DB2">
        <w:t>];</w:t>
      </w:r>
      <w:r w:rsidRPr="00D54DB2">
        <w:t xml:space="preserve">  </w:t>
      </w:r>
      <w:r w:rsidRPr="00D54DB2">
        <w:rPr>
          <w:color w:val="008000"/>
        </w:rPr>
        <w:t>// boolean</w:t>
      </w:r>
    </w:p>
    <w:p w:rsidR="00525C69" w:rsidRDefault="00525C69" w:rsidP="00525C69">
      <w:r>
        <w:t>Tuple types assign numeric names to each of their elements and elements are therefore strongly typed when accessed using bracket notation with a numeric literal:</w:t>
      </w:r>
    </w:p>
    <w:p w:rsidR="00B938B8" w:rsidRPr="00B938B8" w:rsidRDefault="00B938B8" w:rsidP="00B938B8">
      <w:pPr>
        <w:pStyle w:val="Code"/>
      </w:pPr>
      <w:r w:rsidRPr="00D54DB2">
        <w:rPr>
          <w:color w:val="0000FF"/>
        </w:rPr>
        <w:t>var</w:t>
      </w:r>
      <w:r w:rsidRPr="00D54DB2">
        <w:t xml:space="preserve"> </w:t>
      </w:r>
      <w:r w:rsidR="00525C69" w:rsidRPr="00D54DB2">
        <w:t>data: [string, number] = [</w:t>
      </w:r>
      <w:r w:rsidR="008F4735" w:rsidRPr="00D54DB2">
        <w:rPr>
          <w:color w:val="800000"/>
        </w:rPr>
        <w:t>"</w:t>
      </w:r>
      <w:r w:rsidR="00525C69" w:rsidRPr="00D54DB2">
        <w:rPr>
          <w:color w:val="800000"/>
        </w:rPr>
        <w:t>five</w:t>
      </w:r>
      <w:r w:rsidR="008F4735" w:rsidRPr="00D54DB2">
        <w:rPr>
          <w:color w:val="800000"/>
        </w:rPr>
        <w:t>"</w:t>
      </w:r>
      <w:r w:rsidR="00525C69" w:rsidRPr="00D54DB2">
        <w:t xml:space="preserve">, </w:t>
      </w:r>
      <w:r w:rsidR="00525C69" w:rsidRPr="00D54DB2">
        <w:rPr>
          <w:color w:val="800000"/>
        </w:rPr>
        <w:t>5</w:t>
      </w:r>
      <w:r w:rsidR="00525C69" w:rsidRPr="00D54DB2">
        <w:t>];</w:t>
      </w:r>
      <w:r w:rsidR="0048218E" w:rsidRPr="00D54DB2">
        <w:br/>
      </w:r>
      <w:r w:rsidR="00525C69" w:rsidRPr="00D54DB2">
        <w:rPr>
          <w:color w:val="0000FF"/>
        </w:rPr>
        <w:t>var</w:t>
      </w:r>
      <w:r w:rsidR="00525C69" w:rsidRPr="00D54DB2">
        <w:t xml:space="preserve"> s = data[</w:t>
      </w:r>
      <w:r w:rsidR="00525C69" w:rsidRPr="00D54DB2">
        <w:rPr>
          <w:color w:val="800000"/>
        </w:rPr>
        <w:t>0</w:t>
      </w:r>
      <w:r w:rsidR="00525C69" w:rsidRPr="00D54DB2">
        <w:t xml:space="preserve">];  </w:t>
      </w:r>
      <w:r w:rsidR="00525C69" w:rsidRPr="00D54DB2">
        <w:rPr>
          <w:color w:val="008000"/>
        </w:rPr>
        <w:t>// string</w:t>
      </w:r>
      <w:r w:rsidR="0048218E" w:rsidRPr="00D54DB2">
        <w:br/>
      </w:r>
      <w:r w:rsidR="00525C69" w:rsidRPr="00D54DB2">
        <w:rPr>
          <w:color w:val="0000FF"/>
        </w:rPr>
        <w:t>var</w:t>
      </w:r>
      <w:r w:rsidR="00525C69" w:rsidRPr="00D54DB2">
        <w:t xml:space="preserve"> n = data[</w:t>
      </w:r>
      <w:r w:rsidR="00525C69" w:rsidRPr="00D54DB2">
        <w:rPr>
          <w:color w:val="800000"/>
        </w:rPr>
        <w:t>1</w:t>
      </w:r>
      <w:r w:rsidR="00525C69" w:rsidRPr="00D54DB2">
        <w:t xml:space="preserve">];  </w:t>
      </w:r>
      <w:r w:rsidR="00525C69" w:rsidRPr="00D54DB2">
        <w:rPr>
          <w:color w:val="008000"/>
        </w:rPr>
        <w:t>// number</w:t>
      </w:r>
    </w:p>
    <w:p w:rsidR="0044410D" w:rsidRPr="0044410D" w:rsidRDefault="00557F9E" w:rsidP="00D102B1">
      <w:pPr>
        <w:pStyle w:val="Heading2"/>
      </w:pPr>
      <w:bookmarkStart w:id="167" w:name="_Ref321406016"/>
      <w:bookmarkStart w:id="168" w:name="_Toc439666201"/>
      <w:r>
        <w:t>The new Operator</w:t>
      </w:r>
      <w:bookmarkEnd w:id="167"/>
      <w:bookmarkEnd w:id="168"/>
    </w:p>
    <w:p w:rsidR="0044410D" w:rsidRPr="0044410D" w:rsidRDefault="00252BAB" w:rsidP="002D10CB">
      <w:r>
        <w:t>A</w:t>
      </w:r>
      <w:r w:rsidR="00251A28">
        <w:t xml:space="preserve"> </w:t>
      </w:r>
      <w:r w:rsidR="00251A28" w:rsidRPr="002B3A8D">
        <w:rPr>
          <w:rStyle w:val="CodeFragment"/>
        </w:rPr>
        <w:t>new</w:t>
      </w:r>
      <w:r>
        <w:t xml:space="preserve"> </w:t>
      </w:r>
      <w:r w:rsidR="00537A9E">
        <w:t>operation</w:t>
      </w:r>
      <w:r>
        <w:t xml:space="preserve"> has one of the following forms:</w:t>
      </w:r>
    </w:p>
    <w:p w:rsidR="0044410D" w:rsidRPr="0044410D" w:rsidRDefault="002D10CB" w:rsidP="00C173F0">
      <w:pPr>
        <w:pStyle w:val="Code"/>
      </w:pPr>
      <w:r w:rsidRPr="00D54DB2">
        <w:rPr>
          <w:color w:val="0000FF"/>
        </w:rPr>
        <w:t>new</w:t>
      </w:r>
      <w:r w:rsidR="00C173F0" w:rsidRPr="00D54DB2">
        <w:t xml:space="preserve"> C</w:t>
      </w:r>
      <w:r w:rsidR="0048218E" w:rsidRPr="00D54DB2">
        <w:br/>
      </w:r>
      <w:r w:rsidR="00C173F0" w:rsidRPr="00D54DB2">
        <w:rPr>
          <w:color w:val="0000FF"/>
        </w:rPr>
        <w:t>new</w:t>
      </w:r>
      <w:r w:rsidR="00C173F0" w:rsidRPr="00D54DB2">
        <w:t xml:space="preserve"> C ( ... )</w:t>
      </w:r>
      <w:r w:rsidR="0048218E" w:rsidRPr="00D54DB2">
        <w:br/>
      </w:r>
      <w:r w:rsidRPr="00D54DB2">
        <w:rPr>
          <w:color w:val="0000FF"/>
        </w:rPr>
        <w:t>new</w:t>
      </w:r>
      <w:r w:rsidRPr="00D54DB2">
        <w:t xml:space="preserve"> </w:t>
      </w:r>
      <w:r w:rsidR="00C173F0" w:rsidRPr="00D54DB2">
        <w:t>C</w:t>
      </w:r>
      <w:r w:rsidRPr="00D54DB2">
        <w:t xml:space="preserve"> </w:t>
      </w:r>
      <w:r w:rsidR="00C173F0" w:rsidRPr="00D54DB2">
        <w:t xml:space="preserve">&lt; ... &gt; </w:t>
      </w:r>
      <w:r w:rsidRPr="00D54DB2">
        <w:t xml:space="preserve">( </w:t>
      </w:r>
      <w:r w:rsidR="00C173F0" w:rsidRPr="00D54DB2">
        <w:t>...</w:t>
      </w:r>
      <w:r w:rsidRPr="00D54DB2">
        <w:t xml:space="preserve"> )</w:t>
      </w:r>
    </w:p>
    <w:p w:rsidR="0044410D" w:rsidRPr="0044410D" w:rsidRDefault="00251A28" w:rsidP="0050485D">
      <w:r>
        <w:t xml:space="preserve">where </w:t>
      </w:r>
      <w:r w:rsidR="00C173F0">
        <w:rPr>
          <w:i/>
        </w:rPr>
        <w:t>C</w:t>
      </w:r>
      <w:r>
        <w:t xml:space="preserve"> is an expression. The first form is equivalent to supplying an empty argument list. </w:t>
      </w:r>
      <w:r w:rsidRPr="00252BAB">
        <w:rPr>
          <w:i/>
        </w:rPr>
        <w:t>C</w:t>
      </w:r>
      <w:r>
        <w:t xml:space="preserve"> must be of </w:t>
      </w:r>
      <w:r w:rsidR="005E0D10">
        <w:t xml:space="preserve">type </w:t>
      </w:r>
      <w:r w:rsidR="00163720">
        <w:t>A</w:t>
      </w:r>
      <w:r w:rsidR="005E0D10" w:rsidRPr="00163720">
        <w:t>ny</w:t>
      </w:r>
      <w:r w:rsidR="005E0D10">
        <w:t xml:space="preserve"> or of an object type with one or more construct or call signatures</w:t>
      </w:r>
      <w:r w:rsidR="00537A9E">
        <w:t>. The operation is processed as follows at compile-time:</w:t>
      </w:r>
    </w:p>
    <w:p w:rsidR="0044410D" w:rsidRPr="0044410D" w:rsidRDefault="00BD7F68" w:rsidP="00563D8D">
      <w:pPr>
        <w:pStyle w:val="ListParagraph"/>
        <w:numPr>
          <w:ilvl w:val="0"/>
          <w:numId w:val="13"/>
        </w:numPr>
      </w:pPr>
      <w:r>
        <w:t xml:space="preserve">If </w:t>
      </w:r>
      <w:r w:rsidRPr="00554686">
        <w:rPr>
          <w:i/>
        </w:rPr>
        <w:t>C</w:t>
      </w:r>
      <w:r>
        <w:t xml:space="preserve"> is of type </w:t>
      </w:r>
      <w:r w:rsidR="00163720">
        <w:t>A</w:t>
      </w:r>
      <w:r w:rsidRPr="00163720">
        <w:t>ny</w:t>
      </w:r>
      <w:r>
        <w:t xml:space="preserve">, any argument list </w:t>
      </w:r>
      <w:r w:rsidR="00C173F0">
        <w:t xml:space="preserve">is permitted </w:t>
      </w:r>
      <w:r>
        <w:t xml:space="preserve">and the result </w:t>
      </w:r>
      <w:r w:rsidR="002430DA">
        <w:t>of the operation is</w:t>
      </w:r>
      <w:r>
        <w:t xml:space="preserve"> </w:t>
      </w:r>
      <w:r w:rsidR="00163720">
        <w:t>of type A</w:t>
      </w:r>
      <w:r w:rsidRPr="00163720">
        <w:t>ny</w:t>
      </w:r>
      <w:r>
        <w:t>.</w:t>
      </w:r>
    </w:p>
    <w:p w:rsidR="0044410D" w:rsidRPr="0044410D" w:rsidRDefault="00BD7F68" w:rsidP="00563D8D">
      <w:pPr>
        <w:pStyle w:val="ListParagraph"/>
        <w:numPr>
          <w:ilvl w:val="0"/>
          <w:numId w:val="13"/>
        </w:numPr>
      </w:pPr>
      <w:r>
        <w:t xml:space="preserve">If </w:t>
      </w:r>
      <w:r w:rsidRPr="00554686">
        <w:rPr>
          <w:i/>
        </w:rPr>
        <w:t>C</w:t>
      </w:r>
      <w:r w:rsidR="00033799" w:rsidRPr="00033799">
        <w:t xml:space="preserve"> </w:t>
      </w:r>
      <w:r w:rsidR="00033799">
        <w:t>has</w:t>
      </w:r>
      <w:r>
        <w:t xml:space="preserve"> one or more </w:t>
      </w:r>
      <w:r w:rsidR="00033799">
        <w:t xml:space="preserve">apparent </w:t>
      </w:r>
      <w:r>
        <w:t xml:space="preserve">construct </w:t>
      </w:r>
      <w:r w:rsidR="005E0D10">
        <w:t>signatures</w:t>
      </w:r>
      <w:r w:rsidR="00033799">
        <w:t xml:space="preserve"> (section </w:t>
      </w:r>
      <w:r w:rsidR="00033799">
        <w:fldChar w:fldCharType="begin"/>
      </w:r>
      <w:r w:rsidR="00033799">
        <w:instrText xml:space="preserve"> REF _Ref366164315 \r \h </w:instrText>
      </w:r>
      <w:r w:rsidR="00033799">
        <w:fldChar w:fldCharType="separate"/>
      </w:r>
      <w:r w:rsidR="00A3147C">
        <w:t>3.11.1</w:t>
      </w:r>
      <w:r w:rsidR="00033799">
        <w:fldChar w:fldCharType="end"/>
      </w:r>
      <w:r w:rsidR="00033799">
        <w:t>)</w:t>
      </w:r>
      <w:r>
        <w:t>, the</w:t>
      </w:r>
      <w:r w:rsidR="005E0D10">
        <w:t xml:space="preserve"> expression</w:t>
      </w:r>
      <w:r>
        <w:t xml:space="preserve"> is processed </w:t>
      </w:r>
      <w:r w:rsidR="00F82EEA">
        <w:t>in the same manner as</w:t>
      </w:r>
      <w:r>
        <w:t xml:space="preserve"> a </w:t>
      </w:r>
      <w:r w:rsidR="005E0D10">
        <w:t>function call</w:t>
      </w:r>
      <w:r w:rsidR="00F82EEA">
        <w:t>, but</w:t>
      </w:r>
      <w:r w:rsidR="005E0D10">
        <w:t xml:space="preserve"> using</w:t>
      </w:r>
      <w:r>
        <w:t xml:space="preserve"> </w:t>
      </w:r>
      <w:r w:rsidR="005E0D10">
        <w:t>the</w:t>
      </w:r>
      <w:r>
        <w:t xml:space="preserve"> construct signatures as the initial set of candidate signatures for overload resolution.</w:t>
      </w:r>
      <w:r w:rsidR="00554686">
        <w:t xml:space="preserve"> The result type of the function call</w:t>
      </w:r>
      <w:r w:rsidR="002430DA">
        <w:t xml:space="preserve"> becomes the result type of the operation.</w:t>
      </w:r>
    </w:p>
    <w:p w:rsidR="0044410D" w:rsidRPr="0044410D" w:rsidRDefault="005E0D10" w:rsidP="00563D8D">
      <w:pPr>
        <w:pStyle w:val="ListParagraph"/>
        <w:numPr>
          <w:ilvl w:val="0"/>
          <w:numId w:val="13"/>
        </w:numPr>
      </w:pPr>
      <w:r>
        <w:lastRenderedPageBreak/>
        <w:t xml:space="preserve">If </w:t>
      </w:r>
      <w:r w:rsidRPr="00537A9E">
        <w:rPr>
          <w:i/>
        </w:rPr>
        <w:t>C</w:t>
      </w:r>
      <w:r w:rsidR="00033799">
        <w:t xml:space="preserve"> has</w:t>
      </w:r>
      <w:r>
        <w:t xml:space="preserve"> no </w:t>
      </w:r>
      <w:r w:rsidR="00033799">
        <w:t xml:space="preserve">apparent </w:t>
      </w:r>
      <w:r>
        <w:t xml:space="preserve">construct signatures but one or more </w:t>
      </w:r>
      <w:r w:rsidR="00033799">
        <w:t xml:space="preserve">apparent </w:t>
      </w:r>
      <w:r>
        <w:t xml:space="preserve">call signatures, the expression is processed as a function call. A compile-time error occurs if the result of the function call is not Void. The </w:t>
      </w:r>
      <w:r w:rsidR="00163720">
        <w:t xml:space="preserve">type of the </w:t>
      </w:r>
      <w:r>
        <w:t xml:space="preserve">result of the </w:t>
      </w:r>
      <w:r w:rsidR="002430DA">
        <w:t>operation</w:t>
      </w:r>
      <w:r w:rsidR="00554686">
        <w:t xml:space="preserve"> is </w:t>
      </w:r>
      <w:r w:rsidR="00163720">
        <w:t>A</w:t>
      </w:r>
      <w:r w:rsidR="00554686" w:rsidRPr="00163720">
        <w:t>ny</w:t>
      </w:r>
      <w:r w:rsidR="00554686">
        <w:t>.</w:t>
      </w:r>
    </w:p>
    <w:p w:rsidR="0044410D" w:rsidRPr="0044410D" w:rsidRDefault="00557F9E" w:rsidP="002D10CB">
      <w:pPr>
        <w:pStyle w:val="Heading2"/>
      </w:pPr>
      <w:bookmarkStart w:id="169" w:name="_Ref320250038"/>
      <w:bookmarkStart w:id="170" w:name="_Toc439666202"/>
      <w:r>
        <w:t>Function Calls</w:t>
      </w:r>
      <w:bookmarkEnd w:id="169"/>
      <w:bookmarkEnd w:id="170"/>
    </w:p>
    <w:p w:rsidR="0044410D" w:rsidRPr="0044410D" w:rsidRDefault="00945AF4" w:rsidP="00945AF4">
      <w:r>
        <w:t xml:space="preserve">Function calls are extended from JavaScript to </w:t>
      </w:r>
      <w:r w:rsidR="00605613">
        <w:t xml:space="preserve">support </w:t>
      </w:r>
      <w:r>
        <w:t>op</w:t>
      </w:r>
      <w:r w:rsidR="00605613">
        <w:t>tional type arguments.</w:t>
      </w:r>
    </w:p>
    <w:p w:rsidR="0044410D" w:rsidRPr="00605613" w:rsidRDefault="00945AF4" w:rsidP="00945AF4">
      <w:pPr>
        <w:pStyle w:val="Grammar"/>
      </w:pPr>
      <w:r w:rsidRPr="00202C82">
        <w:rPr>
          <w:rStyle w:val="Production"/>
        </w:rPr>
        <w:t>Arguments:</w:t>
      </w:r>
      <w:r>
        <w:t xml:space="preserve">  </w:t>
      </w:r>
      <w:r w:rsidRPr="00202C82">
        <w:rPr>
          <w:rStyle w:val="Production"/>
        </w:rPr>
        <w:t>( Modified )</w:t>
      </w:r>
      <w:r w:rsidR="0048218E" w:rsidRPr="0048218E">
        <w:br/>
      </w:r>
      <w:r w:rsidRPr="00202C82">
        <w:rPr>
          <w:rStyle w:val="Production"/>
        </w:rPr>
        <w:t>TypeArguments</w:t>
      </w:r>
      <w:r w:rsidR="00D31C46" w:rsidRPr="00D31C46">
        <w:rPr>
          <w:rStyle w:val="Production"/>
          <w:vertAlign w:val="subscript"/>
        </w:rPr>
        <w:t>opt</w:t>
      </w:r>
      <w:r>
        <w:t xml:space="preserve">   </w:t>
      </w:r>
      <w:r w:rsidRPr="006E4196">
        <w:rPr>
          <w:rStyle w:val="Terminal"/>
        </w:rPr>
        <w:t>(</w:t>
      </w:r>
      <w:r>
        <w:t xml:space="preserve">   </w:t>
      </w:r>
      <w:r w:rsidRPr="00202C82">
        <w:rPr>
          <w:rStyle w:val="Production"/>
        </w:rPr>
        <w:t>ArgumentList</w:t>
      </w:r>
      <w:r w:rsidR="00D31C46" w:rsidRPr="00D31C46">
        <w:rPr>
          <w:rStyle w:val="Production"/>
          <w:vertAlign w:val="subscript"/>
        </w:rPr>
        <w:t>opt</w:t>
      </w:r>
      <w:r>
        <w:t xml:space="preserve">   </w:t>
      </w:r>
      <w:r w:rsidRPr="006E4196">
        <w:rPr>
          <w:rStyle w:val="Terminal"/>
        </w:rPr>
        <w:t>)</w:t>
      </w:r>
    </w:p>
    <w:p w:rsidR="0044410D" w:rsidRPr="0044410D" w:rsidRDefault="00945AF4" w:rsidP="007F2A43">
      <w:r>
        <w:t>A function call takes one of the forms</w:t>
      </w:r>
    </w:p>
    <w:p w:rsidR="0044410D" w:rsidRPr="0044410D" w:rsidRDefault="00C173F0" w:rsidP="00C173F0">
      <w:pPr>
        <w:pStyle w:val="Code"/>
      </w:pPr>
      <w:r w:rsidRPr="00D54DB2">
        <w:t>func</w:t>
      </w:r>
      <w:r w:rsidR="00202C82" w:rsidRPr="00D54DB2">
        <w:t xml:space="preserve"> ( </w:t>
      </w:r>
      <w:r w:rsidRPr="00D54DB2">
        <w:t>... )</w:t>
      </w:r>
      <w:r w:rsidR="0048218E" w:rsidRPr="00D54DB2">
        <w:br/>
      </w:r>
      <w:r w:rsidRPr="00D54DB2">
        <w:t>func</w:t>
      </w:r>
      <w:r w:rsidR="00202C82" w:rsidRPr="00D54DB2">
        <w:t xml:space="preserve"> &lt; </w:t>
      </w:r>
      <w:r w:rsidRPr="00D54DB2">
        <w:t>...</w:t>
      </w:r>
      <w:r w:rsidR="00202C82" w:rsidRPr="00D54DB2">
        <w:t xml:space="preserve"> &gt; ( </w:t>
      </w:r>
      <w:r w:rsidRPr="00D54DB2">
        <w:t>...</w:t>
      </w:r>
      <w:r w:rsidR="00202C82" w:rsidRPr="00D54DB2">
        <w:t xml:space="preserve"> )</w:t>
      </w:r>
    </w:p>
    <w:p w:rsidR="0044410D" w:rsidRPr="0044410D" w:rsidRDefault="00D22D1B" w:rsidP="007F2A43">
      <w:r>
        <w:t xml:space="preserve">where </w:t>
      </w:r>
      <w:r w:rsidR="00C173F0">
        <w:rPr>
          <w:i/>
        </w:rPr>
        <w:t>func</w:t>
      </w:r>
      <w:r w:rsidR="003D2F21">
        <w:t xml:space="preserve"> </w:t>
      </w:r>
      <w:r>
        <w:t>is an expression</w:t>
      </w:r>
      <w:r w:rsidR="00945AF4">
        <w:t xml:space="preserve"> of a function type or of type Any</w:t>
      </w:r>
      <w:r w:rsidR="00BE5537">
        <w:t>. The function expression is followed by an optional</w:t>
      </w:r>
      <w:r w:rsidR="00C173F0">
        <w:t xml:space="preserve"> type argument list</w:t>
      </w:r>
      <w:r w:rsidR="00EC706E">
        <w:t xml:space="preserve"> (section</w:t>
      </w:r>
      <w:r w:rsidR="0033033C">
        <w:t xml:space="preserve"> </w:t>
      </w:r>
      <w:r w:rsidR="0033033C">
        <w:fldChar w:fldCharType="begin"/>
      </w:r>
      <w:r w:rsidR="0033033C">
        <w:instrText xml:space="preserve"> REF _Ref366145964 \r \h </w:instrText>
      </w:r>
      <w:r w:rsidR="0033033C">
        <w:fldChar w:fldCharType="separate"/>
      </w:r>
      <w:r w:rsidR="00A3147C">
        <w:t>3.6.2</w:t>
      </w:r>
      <w:r w:rsidR="0033033C">
        <w:fldChar w:fldCharType="end"/>
      </w:r>
      <w:r w:rsidR="00EC706E">
        <w:t>)</w:t>
      </w:r>
      <w:r w:rsidR="00BE5537">
        <w:t xml:space="preserve"> and a</w:t>
      </w:r>
      <w:r>
        <w:t>n argument list</w:t>
      </w:r>
      <w:r w:rsidR="003D2F21">
        <w:t>.</w:t>
      </w:r>
    </w:p>
    <w:p w:rsidR="007072F8" w:rsidRPr="0044410D" w:rsidRDefault="003D2F21" w:rsidP="007F2A43">
      <w:r>
        <w:t xml:space="preserve">If </w:t>
      </w:r>
      <w:r w:rsidR="00BE5537">
        <w:rPr>
          <w:i/>
        </w:rPr>
        <w:t>func</w:t>
      </w:r>
      <w:r>
        <w:t xml:space="preserve"> is of type </w:t>
      </w:r>
      <w:r w:rsidR="00163720">
        <w:t>A</w:t>
      </w:r>
      <w:r w:rsidRPr="00163720">
        <w:t>ny</w:t>
      </w:r>
      <w:r w:rsidR="00627A84">
        <w:t>,</w:t>
      </w:r>
      <w:r w:rsidR="005A2FC0">
        <w:t xml:space="preserve"> or of an object type that has no call</w:t>
      </w:r>
      <w:r w:rsidR="00E83066">
        <w:t xml:space="preserve"> or construct</w:t>
      </w:r>
      <w:r w:rsidR="005A2FC0">
        <w:t xml:space="preserve"> signatures but is a subtype of the Function interface</w:t>
      </w:r>
      <w:r>
        <w:t xml:space="preserve">, the call is an </w:t>
      </w:r>
      <w:r w:rsidRPr="003D2F21">
        <w:rPr>
          <w:b/>
          <w:i/>
        </w:rPr>
        <w:t>untyped function call</w:t>
      </w:r>
      <w:r>
        <w:t>.</w:t>
      </w:r>
      <w:r w:rsidR="00945AF4">
        <w:t xml:space="preserve"> In an untyped function call</w:t>
      </w:r>
      <w:r>
        <w:t xml:space="preserve"> </w:t>
      </w:r>
      <w:r w:rsidR="00945AF4">
        <w:t>n</w:t>
      </w:r>
      <w:r w:rsidR="00945AF4" w:rsidRPr="00BE5537">
        <w:t>o</w:t>
      </w:r>
      <w:r w:rsidR="00BE5537" w:rsidRPr="00BE5537">
        <w:t xml:space="preserve"> </w:t>
      </w:r>
      <w:r w:rsidR="00BE5537">
        <w:t xml:space="preserve">type arguments </w:t>
      </w:r>
      <w:r w:rsidR="00945AF4" w:rsidRPr="00BE5537">
        <w:t>ar</w:t>
      </w:r>
      <w:r w:rsidR="00945AF4">
        <w:t>e permitted</w:t>
      </w:r>
      <w:r w:rsidR="00945AF4" w:rsidRPr="00BE5537">
        <w:t xml:space="preserve">, </w:t>
      </w:r>
      <w:r w:rsidR="00BE5537">
        <w:t>argument expressions can be of any type and number</w:t>
      </w:r>
      <w:r w:rsidR="00D317DE">
        <w:t>, no contextual types are provided for the argument expressions,</w:t>
      </w:r>
      <w:r>
        <w:t xml:space="preserve"> and the result is always of type </w:t>
      </w:r>
      <w:r w:rsidR="00163720">
        <w:t>A</w:t>
      </w:r>
      <w:r w:rsidRPr="00163720">
        <w:t>ny</w:t>
      </w:r>
      <w:r>
        <w:t>.</w:t>
      </w:r>
    </w:p>
    <w:p w:rsidR="0044410D" w:rsidRPr="0044410D" w:rsidRDefault="003D2F21" w:rsidP="00D342CA">
      <w:r>
        <w:t xml:space="preserve">If </w:t>
      </w:r>
      <w:r w:rsidR="00BE5537">
        <w:rPr>
          <w:i/>
        </w:rPr>
        <w:t>func</w:t>
      </w:r>
      <w:r w:rsidR="007072F8">
        <w:t xml:space="preserve"> has apparent call signatures</w:t>
      </w:r>
      <w:r w:rsidR="000951BD">
        <w:t xml:space="preserve"> (section </w:t>
      </w:r>
      <w:r w:rsidR="000951BD">
        <w:fldChar w:fldCharType="begin"/>
      </w:r>
      <w:r w:rsidR="000951BD">
        <w:instrText xml:space="preserve"> REF _Ref366164315 \r \h </w:instrText>
      </w:r>
      <w:r w:rsidR="000951BD">
        <w:fldChar w:fldCharType="separate"/>
      </w:r>
      <w:r w:rsidR="00A3147C">
        <w:t>3.11.1</w:t>
      </w:r>
      <w:r w:rsidR="000951BD">
        <w:fldChar w:fldCharType="end"/>
      </w:r>
      <w:r w:rsidR="000951BD">
        <w:t>)</w:t>
      </w:r>
      <w:r>
        <w:t xml:space="preserve"> the call is a </w:t>
      </w:r>
      <w:r w:rsidRPr="003D2F21">
        <w:rPr>
          <w:b/>
          <w:i/>
        </w:rPr>
        <w:t>typed function call</w:t>
      </w:r>
      <w:r w:rsidR="00D22D1B">
        <w:t xml:space="preserve">. </w:t>
      </w:r>
      <w:r w:rsidR="003C5236">
        <w:t>TypeScript</w:t>
      </w:r>
      <w:r w:rsidR="00D342CA">
        <w:t xml:space="preserve"> employs </w:t>
      </w:r>
      <w:r w:rsidR="00D342CA" w:rsidRPr="00487ADC">
        <w:rPr>
          <w:b/>
          <w:i/>
        </w:rPr>
        <w:t>overload resolution</w:t>
      </w:r>
      <w:r w:rsidR="00D342CA">
        <w:t xml:space="preserve"> in </w:t>
      </w:r>
      <w:r>
        <w:t>typed function calls in order to support functions with</w:t>
      </w:r>
      <w:r w:rsidR="003D461F">
        <w:t xml:space="preserve"> multiple call signatures. Furthermore, TypeScript may perform </w:t>
      </w:r>
      <w:r w:rsidR="003D461F" w:rsidRPr="00540F64">
        <w:rPr>
          <w:b/>
          <w:i/>
        </w:rPr>
        <w:t>type argument inference</w:t>
      </w:r>
      <w:r w:rsidR="003D461F">
        <w:t xml:space="preserve"> to automatically determine type arguments in generic function call</w:t>
      </w:r>
      <w:r w:rsidR="00540F64">
        <w:t>s</w:t>
      </w:r>
      <w:r w:rsidR="003D461F">
        <w:t>.</w:t>
      </w:r>
    </w:p>
    <w:p w:rsidR="0044410D" w:rsidRPr="0044410D" w:rsidRDefault="003D461F" w:rsidP="003D461F">
      <w:pPr>
        <w:pStyle w:val="Heading3"/>
      </w:pPr>
      <w:bookmarkStart w:id="171" w:name="_Ref352332088"/>
      <w:bookmarkStart w:id="172" w:name="_Toc439666203"/>
      <w:r>
        <w:t>Overload Resolution</w:t>
      </w:r>
      <w:bookmarkEnd w:id="171"/>
      <w:bookmarkEnd w:id="172"/>
    </w:p>
    <w:p w:rsidR="0044410D" w:rsidRDefault="00D342CA" w:rsidP="00D342CA">
      <w:r>
        <w:t xml:space="preserve">The purpose of overload resolution </w:t>
      </w:r>
      <w:r w:rsidR="008D65C9">
        <w:t xml:space="preserve">in a function call </w:t>
      </w:r>
      <w:r>
        <w:t xml:space="preserve">is </w:t>
      </w:r>
      <w:r w:rsidR="00012AA5">
        <w:t xml:space="preserve">to ensure that at least one signature is applicable, </w:t>
      </w:r>
      <w:r>
        <w:t xml:space="preserve">to </w:t>
      </w:r>
      <w:r w:rsidR="00012AA5">
        <w:t>provide contextual types for</w:t>
      </w:r>
      <w:r w:rsidR="00D3226E">
        <w:t xml:space="preserve"> the arguments</w:t>
      </w:r>
      <w:r w:rsidR="00012AA5">
        <w:t>,</w:t>
      </w:r>
      <w:r w:rsidR="00D3226E">
        <w:t xml:space="preserve"> and </w:t>
      </w:r>
      <w:r w:rsidR="008D65C9">
        <w:t xml:space="preserve">to </w:t>
      </w:r>
      <w:r>
        <w:t>determine the re</w:t>
      </w:r>
      <w:r w:rsidR="00D3226E">
        <w:t>sult type of the function call</w:t>
      </w:r>
      <w:r w:rsidR="00B211D0">
        <w:t>,</w:t>
      </w:r>
      <w:r w:rsidR="00D3226E">
        <w:t xml:space="preserve"> </w:t>
      </w:r>
      <w:r>
        <w:t>which could differ between the</w:t>
      </w:r>
      <w:r w:rsidR="00D3226E">
        <w:t xml:space="preserve"> multiple applicable signatures</w:t>
      </w:r>
      <w:r>
        <w:t>.</w:t>
      </w:r>
      <w:r w:rsidR="00D3226E">
        <w:t xml:space="preserve"> Overload resolution has no impact on the run-time behavior of a function call. Since JavaScript doesn</w:t>
      </w:r>
      <w:r w:rsidR="008F4735">
        <w:t>'</w:t>
      </w:r>
      <w:r w:rsidR="00D3226E">
        <w:t>t support function overloading, all that matters at run-time is the name of the function.</w:t>
      </w:r>
    </w:p>
    <w:p w:rsidR="001B6EE4" w:rsidRPr="00300D5D" w:rsidRDefault="001B6EE4" w:rsidP="00D342CA">
      <w:r w:rsidRPr="001B6EE4">
        <w:rPr>
          <w:i/>
        </w:rPr>
        <w:t xml:space="preserve">TODO: Describe use of </w:t>
      </w:r>
      <w:hyperlink r:id="rId28" w:history="1">
        <w:r w:rsidRPr="001B6EE4">
          <w:rPr>
            <w:rStyle w:val="Hyperlink"/>
            <w:i/>
          </w:rPr>
          <w:t>wildcard function types</w:t>
        </w:r>
      </w:hyperlink>
      <w:r w:rsidRPr="001B6EE4">
        <w:rPr>
          <w:i/>
        </w:rPr>
        <w:t xml:space="preserve"> in overload resolution</w:t>
      </w:r>
      <w:r w:rsidRPr="00300D5D">
        <w:t>.</w:t>
      </w:r>
    </w:p>
    <w:p w:rsidR="0044410D" w:rsidRPr="0044410D" w:rsidRDefault="00D3226E" w:rsidP="00D342CA">
      <w:r>
        <w:t>The compile-time processing of a</w:t>
      </w:r>
      <w:r w:rsidR="00D342CA">
        <w:t xml:space="preserve"> </w:t>
      </w:r>
      <w:r w:rsidR="003D2F21">
        <w:t xml:space="preserve">typed </w:t>
      </w:r>
      <w:r w:rsidR="00D342CA">
        <w:t xml:space="preserve">function call </w:t>
      </w:r>
      <w:r>
        <w:t>consists of the following steps:</w:t>
      </w:r>
    </w:p>
    <w:p w:rsidR="0044410D" w:rsidRPr="0044410D" w:rsidRDefault="00627A84" w:rsidP="00DD22FF">
      <w:pPr>
        <w:pStyle w:val="ListParagraph"/>
        <w:numPr>
          <w:ilvl w:val="0"/>
          <w:numId w:val="2"/>
        </w:numPr>
      </w:pPr>
      <w:r>
        <w:t xml:space="preserve">First, a </w:t>
      </w:r>
      <w:r w:rsidR="00CA20C1">
        <w:t>list</w:t>
      </w:r>
      <w:r>
        <w:t xml:space="preserve"> of candidate signatures is constructed</w:t>
      </w:r>
      <w:r w:rsidR="00CD3DB1">
        <w:t xml:space="preserve"> from the </w:t>
      </w:r>
      <w:r w:rsidR="0013576A">
        <w:t xml:space="preserve">call </w:t>
      </w:r>
      <w:r w:rsidR="00CD3DB1">
        <w:t>signatur</w:t>
      </w:r>
      <w:r w:rsidR="00CA20C1">
        <w:t>es in the function type in declaration order.</w:t>
      </w:r>
      <w:r w:rsidR="00CA20C1" w:rsidRPr="00CA20C1">
        <w:t xml:space="preserve"> </w:t>
      </w:r>
      <w:r w:rsidR="00CA20C1">
        <w:t xml:space="preserve">For classes and interfaces, inherited signatures are considered to follow explicitly declared signatures in </w:t>
      </w:r>
      <w:r w:rsidR="00CA20C1" w:rsidRPr="0076375D">
        <w:rPr>
          <w:rStyle w:val="CodeFragment"/>
        </w:rPr>
        <w:t>extends</w:t>
      </w:r>
      <w:r w:rsidR="00CA20C1">
        <w:t xml:space="preserve"> clause order.</w:t>
      </w:r>
    </w:p>
    <w:p w:rsidR="0044410D" w:rsidRPr="0044410D" w:rsidRDefault="00CD3DB1" w:rsidP="00CD3DB1">
      <w:pPr>
        <w:pStyle w:val="ListParagraph"/>
        <w:numPr>
          <w:ilvl w:val="1"/>
          <w:numId w:val="2"/>
        </w:numPr>
      </w:pPr>
      <w:r>
        <w:t>A non-g</w:t>
      </w:r>
      <w:r w:rsidR="008D12D0">
        <w:t>eneric signature is a candidate when</w:t>
      </w:r>
    </w:p>
    <w:p w:rsidR="0044410D" w:rsidRPr="0044410D" w:rsidRDefault="00CD3DB1" w:rsidP="008D12D0">
      <w:pPr>
        <w:pStyle w:val="ListParagraph"/>
        <w:numPr>
          <w:ilvl w:val="2"/>
          <w:numId w:val="2"/>
        </w:numPr>
      </w:pPr>
      <w:r>
        <w:t>the function call has no type arguments</w:t>
      </w:r>
      <w:r w:rsidR="008D12D0">
        <w:t>, and</w:t>
      </w:r>
    </w:p>
    <w:p w:rsidR="0044410D" w:rsidRPr="0044410D" w:rsidRDefault="00CD3DB1" w:rsidP="008D12D0">
      <w:pPr>
        <w:pStyle w:val="ListParagraph"/>
        <w:numPr>
          <w:ilvl w:val="2"/>
          <w:numId w:val="2"/>
        </w:numPr>
      </w:pPr>
      <w:r>
        <w:lastRenderedPageBreak/>
        <w:t>the signature is applicable with respect to the argument list of the function call.</w:t>
      </w:r>
    </w:p>
    <w:p w:rsidR="0044410D" w:rsidRPr="0044410D" w:rsidRDefault="00CD3DB1" w:rsidP="00CD3DB1">
      <w:pPr>
        <w:pStyle w:val="ListParagraph"/>
        <w:numPr>
          <w:ilvl w:val="1"/>
          <w:numId w:val="2"/>
        </w:numPr>
      </w:pPr>
      <w:r>
        <w:t xml:space="preserve">A generic </w:t>
      </w:r>
      <w:r w:rsidR="008D12D0">
        <w:t>signature</w:t>
      </w:r>
      <w:r>
        <w:t xml:space="preserve"> is a candidate </w:t>
      </w:r>
      <w:r w:rsidR="008D12D0">
        <w:t>in</w:t>
      </w:r>
      <w:r>
        <w:t xml:space="preserve"> </w:t>
      </w:r>
      <w:r w:rsidR="008D12D0">
        <w:t>a</w:t>
      </w:r>
      <w:r>
        <w:t xml:space="preserve"> function call </w:t>
      </w:r>
      <w:r w:rsidR="008D12D0">
        <w:t>without</w:t>
      </w:r>
      <w:r>
        <w:t xml:space="preserve"> type arguments </w:t>
      </w:r>
      <w:r w:rsidR="008D12D0">
        <w:t>when</w:t>
      </w:r>
    </w:p>
    <w:p w:rsidR="0044410D" w:rsidRPr="0044410D" w:rsidRDefault="00CD3DB1" w:rsidP="008D12D0">
      <w:pPr>
        <w:pStyle w:val="ListParagraph"/>
        <w:numPr>
          <w:ilvl w:val="2"/>
          <w:numId w:val="2"/>
        </w:numPr>
      </w:pPr>
      <w:r>
        <w:t xml:space="preserve">type inference (section </w:t>
      </w:r>
      <w:r w:rsidR="00C95098">
        <w:fldChar w:fldCharType="begin"/>
      </w:r>
      <w:r w:rsidR="00C95098">
        <w:instrText xml:space="preserve"> REF _Ref343601018 \r \h </w:instrText>
      </w:r>
      <w:r w:rsidR="00C95098">
        <w:fldChar w:fldCharType="separate"/>
      </w:r>
      <w:r w:rsidR="00A3147C">
        <w:t>4.15.2</w:t>
      </w:r>
      <w:r w:rsidR="00C95098">
        <w:fldChar w:fldCharType="end"/>
      </w:r>
      <w:r>
        <w:t xml:space="preserve">) succeeds </w:t>
      </w:r>
      <w:r w:rsidR="00ED574E">
        <w:t>for each type parameter</w:t>
      </w:r>
      <w:r w:rsidR="008D12D0">
        <w:t>,</w:t>
      </w:r>
    </w:p>
    <w:p w:rsidR="0044410D" w:rsidRPr="0044410D" w:rsidRDefault="00F9096A" w:rsidP="008D12D0">
      <w:pPr>
        <w:pStyle w:val="ListParagraph"/>
        <w:numPr>
          <w:ilvl w:val="2"/>
          <w:numId w:val="2"/>
        </w:numPr>
      </w:pPr>
      <w:r>
        <w:t xml:space="preserve">once the </w:t>
      </w:r>
      <w:r w:rsidR="008D12D0">
        <w:t>inferred type arguments are substituted for their associated type parameters, the signature is applicable with respect to the argument list of the function call.</w:t>
      </w:r>
    </w:p>
    <w:p w:rsidR="0044410D" w:rsidRPr="0044410D" w:rsidRDefault="008D12D0" w:rsidP="008D12D0">
      <w:pPr>
        <w:pStyle w:val="ListParagraph"/>
        <w:numPr>
          <w:ilvl w:val="1"/>
          <w:numId w:val="2"/>
        </w:numPr>
      </w:pPr>
      <w:r>
        <w:t>A generic signature is a candidate in a function call with type arguments when</w:t>
      </w:r>
    </w:p>
    <w:p w:rsidR="0044410D" w:rsidRPr="0044410D" w:rsidRDefault="008D12D0" w:rsidP="008D12D0">
      <w:pPr>
        <w:pStyle w:val="ListParagraph"/>
        <w:numPr>
          <w:ilvl w:val="2"/>
          <w:numId w:val="2"/>
        </w:numPr>
      </w:pPr>
      <w:r>
        <w:t>The signature has the same number of type parameters as were supplied in the type argument list,</w:t>
      </w:r>
    </w:p>
    <w:p w:rsidR="0044410D" w:rsidRPr="0044410D" w:rsidRDefault="008D12D0" w:rsidP="008D12D0">
      <w:pPr>
        <w:pStyle w:val="ListParagraph"/>
        <w:numPr>
          <w:ilvl w:val="2"/>
          <w:numId w:val="2"/>
        </w:numPr>
      </w:pPr>
      <w:r>
        <w:t>the type arguments satisfy their constraints, and</w:t>
      </w:r>
    </w:p>
    <w:p w:rsidR="0044410D" w:rsidRPr="0044410D" w:rsidRDefault="008D12D0" w:rsidP="008D12D0">
      <w:pPr>
        <w:pStyle w:val="ListParagraph"/>
        <w:numPr>
          <w:ilvl w:val="2"/>
          <w:numId w:val="2"/>
        </w:numPr>
      </w:pPr>
      <w:r>
        <w:t>once the type arguments are substituted for their associated type parameters, the signature is applicable with respect to the argument list of the function call.</w:t>
      </w:r>
    </w:p>
    <w:p w:rsidR="0044410D" w:rsidRPr="0044410D" w:rsidRDefault="00D342CA" w:rsidP="00DD22FF">
      <w:pPr>
        <w:pStyle w:val="ListParagraph"/>
        <w:numPr>
          <w:ilvl w:val="0"/>
          <w:numId w:val="2"/>
        </w:numPr>
      </w:pPr>
      <w:r>
        <w:t xml:space="preserve">If the </w:t>
      </w:r>
      <w:r w:rsidR="00CA20C1">
        <w:t xml:space="preserve">list </w:t>
      </w:r>
      <w:r>
        <w:t>of candidate signatures is empty, the function call is an error.</w:t>
      </w:r>
    </w:p>
    <w:p w:rsidR="0044410D" w:rsidRPr="0044410D" w:rsidRDefault="006856E0" w:rsidP="006856E0">
      <w:pPr>
        <w:pStyle w:val="ListParagraph"/>
        <w:numPr>
          <w:ilvl w:val="0"/>
          <w:numId w:val="2"/>
        </w:numPr>
      </w:pPr>
      <w:r>
        <w:t>Otherwise, i</w:t>
      </w:r>
      <w:r w:rsidR="00805CDD">
        <w:t xml:space="preserve">f the candidate list contains one or more signatures for which the type of each argument expression is a subtype of </w:t>
      </w:r>
      <w:r w:rsidR="00472437">
        <w:t>each</w:t>
      </w:r>
      <w:r w:rsidR="00805CDD">
        <w:t xml:space="preserve"> corresponding parameter type, the </w:t>
      </w:r>
      <w:r>
        <w:t>return type of the first of those signatures becomes the return type of the function call.</w:t>
      </w:r>
    </w:p>
    <w:p w:rsidR="0044410D" w:rsidRPr="0044410D" w:rsidRDefault="006856E0" w:rsidP="00997972">
      <w:pPr>
        <w:pStyle w:val="ListParagraph"/>
        <w:numPr>
          <w:ilvl w:val="0"/>
          <w:numId w:val="2"/>
        </w:numPr>
      </w:pPr>
      <w:r>
        <w:t>Otherwise, the return type of the first signature in the candidate list becomes the return type of the function call.</w:t>
      </w:r>
    </w:p>
    <w:p w:rsidR="0044410D" w:rsidRPr="0044410D" w:rsidRDefault="00D342CA" w:rsidP="00D342CA">
      <w:r>
        <w:t xml:space="preserve">A signature is said to be an </w:t>
      </w:r>
      <w:r w:rsidRPr="0006182E">
        <w:rPr>
          <w:b/>
          <w:i/>
        </w:rPr>
        <w:t xml:space="preserve">applicable </w:t>
      </w:r>
      <w:r>
        <w:rPr>
          <w:b/>
          <w:i/>
        </w:rPr>
        <w:t>signature</w:t>
      </w:r>
      <w:r>
        <w:t xml:space="preserve"> with respect to an argument list when</w:t>
      </w:r>
    </w:p>
    <w:p w:rsidR="0044410D" w:rsidRPr="0044410D" w:rsidRDefault="00F43B79" w:rsidP="00236652">
      <w:pPr>
        <w:pStyle w:val="ListParagraph"/>
        <w:numPr>
          <w:ilvl w:val="0"/>
          <w:numId w:val="3"/>
        </w:numPr>
      </w:pPr>
      <w:r>
        <w:t xml:space="preserve">the number of </w:t>
      </w:r>
      <w:r w:rsidR="00CA20C1">
        <w:t>argument</w:t>
      </w:r>
      <w:r>
        <w:t>s is not less than the number of required parameters,</w:t>
      </w:r>
    </w:p>
    <w:p w:rsidR="0044410D" w:rsidRPr="0044410D" w:rsidRDefault="00F43B79" w:rsidP="00236652">
      <w:pPr>
        <w:pStyle w:val="ListParagraph"/>
        <w:numPr>
          <w:ilvl w:val="0"/>
          <w:numId w:val="3"/>
        </w:numPr>
      </w:pPr>
      <w:r>
        <w:t>the number of arguments is not greater than the number of parameters, and</w:t>
      </w:r>
    </w:p>
    <w:p w:rsidR="0044410D" w:rsidRDefault="00F43B79" w:rsidP="00236652">
      <w:pPr>
        <w:pStyle w:val="ListParagraph"/>
        <w:numPr>
          <w:ilvl w:val="0"/>
          <w:numId w:val="3"/>
        </w:numPr>
      </w:pPr>
      <w:r>
        <w:t>for each</w:t>
      </w:r>
      <w:r w:rsidR="00BC43C7">
        <w:t xml:space="preserve"> argument expression</w:t>
      </w:r>
      <w:r w:rsidR="00CA20C1">
        <w:t xml:space="preserve"> </w:t>
      </w:r>
      <w:r w:rsidR="00CA20C1" w:rsidRPr="00490882">
        <w:rPr>
          <w:i/>
        </w:rPr>
        <w:t>e</w:t>
      </w:r>
      <w:r w:rsidR="00CA20C1">
        <w:t xml:space="preserve"> </w:t>
      </w:r>
      <w:r>
        <w:t xml:space="preserve">and its </w:t>
      </w:r>
      <w:r w:rsidR="00D36387">
        <w:t xml:space="preserve">corresponding parameter </w:t>
      </w:r>
      <w:r w:rsidR="00CA20C1" w:rsidRPr="00490882">
        <w:rPr>
          <w:i/>
        </w:rPr>
        <w:t>P,</w:t>
      </w:r>
      <w:r w:rsidR="00CA20C1">
        <w:t xml:space="preserve"> </w:t>
      </w:r>
      <w:r w:rsidR="00FF62A4">
        <w:t xml:space="preserve">when </w:t>
      </w:r>
      <w:r w:rsidR="00CA20C1" w:rsidRPr="00490882">
        <w:rPr>
          <w:i/>
        </w:rPr>
        <w:t>e</w:t>
      </w:r>
      <w:r w:rsidR="0051028A">
        <w:t xml:space="preserve"> </w:t>
      </w:r>
      <w:r w:rsidR="00FF62A4">
        <w:t>is</w:t>
      </w:r>
      <w:r w:rsidR="00490882">
        <w:t xml:space="preserve"> </w:t>
      </w:r>
      <w:r w:rsidR="00012AA5">
        <w:t xml:space="preserve">contextually typed </w:t>
      </w:r>
      <w:r w:rsidR="008216F1">
        <w:t xml:space="preserve">(section </w:t>
      </w:r>
      <w:r w:rsidR="008216F1">
        <w:fldChar w:fldCharType="begin"/>
      </w:r>
      <w:r w:rsidR="008216F1">
        <w:instrText xml:space="preserve"> REF _Ref314665618 \r \h </w:instrText>
      </w:r>
      <w:r w:rsidR="008216F1">
        <w:fldChar w:fldCharType="separate"/>
      </w:r>
      <w:r w:rsidR="00A3147C">
        <w:t>4.23</w:t>
      </w:r>
      <w:r w:rsidR="008216F1">
        <w:fldChar w:fldCharType="end"/>
      </w:r>
      <w:r w:rsidR="008216F1">
        <w:t xml:space="preserve">) </w:t>
      </w:r>
      <w:r w:rsidR="00012AA5">
        <w:t>by</w:t>
      </w:r>
      <w:r w:rsidR="008B0C90">
        <w:t xml:space="preserve"> </w:t>
      </w:r>
      <w:r w:rsidR="00CA20C1">
        <w:t xml:space="preserve">the type of </w:t>
      </w:r>
      <w:r w:rsidR="00CA20C1" w:rsidRPr="00490882">
        <w:rPr>
          <w:i/>
        </w:rPr>
        <w:t>P</w:t>
      </w:r>
      <w:r w:rsidR="00FF62A4">
        <w:t>, no errors ensue and</w:t>
      </w:r>
      <w:r w:rsidR="0051028A">
        <w:t xml:space="preserve"> </w:t>
      </w:r>
      <w:r w:rsidR="00CA20C1">
        <w:t xml:space="preserve">the type of </w:t>
      </w:r>
      <w:r w:rsidR="00CA20C1" w:rsidRPr="00490882">
        <w:rPr>
          <w:i/>
        </w:rPr>
        <w:t>e</w:t>
      </w:r>
      <w:r w:rsidR="00CA20C1">
        <w:t xml:space="preserve"> </w:t>
      </w:r>
      <w:r w:rsidR="00BC43C7">
        <w:t>is assign</w:t>
      </w:r>
      <w:r w:rsidR="005D50A4">
        <w:t>able to</w:t>
      </w:r>
      <w:r w:rsidR="00BC43C7">
        <w:t xml:space="preserve"> </w:t>
      </w:r>
      <w:r w:rsidR="005D50A4">
        <w:t xml:space="preserve">(section </w:t>
      </w:r>
      <w:r w:rsidR="005D50A4">
        <w:fldChar w:fldCharType="begin"/>
      </w:r>
      <w:r w:rsidR="005D50A4">
        <w:instrText xml:space="preserve"> REF _Ref330633611 \r \h </w:instrText>
      </w:r>
      <w:r w:rsidR="005D50A4">
        <w:fldChar w:fldCharType="separate"/>
      </w:r>
      <w:r w:rsidR="00A3147C">
        <w:t>3.11.4</w:t>
      </w:r>
      <w:r w:rsidR="005D50A4">
        <w:fldChar w:fldCharType="end"/>
      </w:r>
      <w:r w:rsidR="005D50A4">
        <w:t>)</w:t>
      </w:r>
      <w:r w:rsidR="00CA20C1">
        <w:t xml:space="preserve"> the type of </w:t>
      </w:r>
      <w:r w:rsidR="00CA20C1" w:rsidRPr="00490882">
        <w:rPr>
          <w:i/>
        </w:rPr>
        <w:t>P</w:t>
      </w:r>
      <w:r w:rsidR="00CA20C1">
        <w:t>.</w:t>
      </w:r>
    </w:p>
    <w:p w:rsidR="00083682" w:rsidRPr="00300D5D" w:rsidRDefault="00083682" w:rsidP="00083682">
      <w:r w:rsidRPr="00083682">
        <w:rPr>
          <w:i/>
        </w:rPr>
        <w:t xml:space="preserve">TODO: </w:t>
      </w:r>
      <w:hyperlink r:id="rId29" w:history="1">
        <w:r w:rsidRPr="00B15629">
          <w:rPr>
            <w:rStyle w:val="Hyperlink"/>
            <w:i/>
          </w:rPr>
          <w:t>Spread operator in function calls</w:t>
        </w:r>
      </w:hyperlink>
      <w:r w:rsidR="00213178">
        <w:rPr>
          <w:i/>
        </w:rPr>
        <w:t xml:space="preserve"> and spreading an </w:t>
      </w:r>
      <w:hyperlink r:id="rId30" w:history="1">
        <w:r w:rsidR="00213178" w:rsidRPr="00213178">
          <w:rPr>
            <w:rStyle w:val="Hyperlink"/>
            <w:i/>
          </w:rPr>
          <w:t>iterator</w:t>
        </w:r>
      </w:hyperlink>
      <w:r w:rsidR="00213178">
        <w:rPr>
          <w:i/>
        </w:rPr>
        <w:t xml:space="preserve"> into a function call</w:t>
      </w:r>
      <w:r w:rsidR="00213178" w:rsidRPr="00300D5D">
        <w:t>.</w:t>
      </w:r>
    </w:p>
    <w:p w:rsidR="0044410D" w:rsidRPr="0044410D" w:rsidRDefault="00341F93" w:rsidP="000842C0">
      <w:pPr>
        <w:pStyle w:val="Heading3"/>
      </w:pPr>
      <w:bookmarkStart w:id="173" w:name="_Ref343601018"/>
      <w:bookmarkStart w:id="174" w:name="_Toc439666204"/>
      <w:r>
        <w:t>Type Argument Inference</w:t>
      </w:r>
      <w:bookmarkEnd w:id="173"/>
      <w:bookmarkEnd w:id="174"/>
    </w:p>
    <w:p w:rsidR="0044410D" w:rsidRPr="0044410D" w:rsidRDefault="00054339" w:rsidP="009177FE">
      <w:r>
        <w:t>Given a signature</w:t>
      </w:r>
      <w:r w:rsidRPr="002C28AC">
        <w:t xml:space="preserve"> &lt; </w:t>
      </w:r>
      <w:r w:rsidR="00401237">
        <w:rPr>
          <w:i/>
        </w:rPr>
        <w:t>T</w:t>
      </w:r>
      <w:r w:rsidRPr="00054339">
        <w:rPr>
          <w:i/>
          <w:vertAlign w:val="subscript"/>
        </w:rPr>
        <w:t>1</w:t>
      </w:r>
      <w:r w:rsidRPr="002C28AC">
        <w:t xml:space="preserve"> , </w:t>
      </w:r>
      <w:r w:rsidR="00401237">
        <w:rPr>
          <w:i/>
        </w:rPr>
        <w:t>T</w:t>
      </w:r>
      <w:r w:rsidR="009177FE" w:rsidRPr="00054339">
        <w:rPr>
          <w:i/>
          <w:vertAlign w:val="subscript"/>
        </w:rPr>
        <w:t>2</w:t>
      </w:r>
      <w:r w:rsidRPr="002C28AC">
        <w:t xml:space="preserve"> </w:t>
      </w:r>
      <w:r w:rsidR="009177FE" w:rsidRPr="002C28AC">
        <w:t>, …</w:t>
      </w:r>
      <w:r w:rsidRPr="002C28AC">
        <w:t xml:space="preserve"> , </w:t>
      </w:r>
      <w:r w:rsidR="00401237">
        <w:rPr>
          <w:i/>
        </w:rPr>
        <w:t>T</w:t>
      </w:r>
      <w:r w:rsidR="009177FE" w:rsidRPr="00054339">
        <w:rPr>
          <w:i/>
          <w:vertAlign w:val="subscript"/>
        </w:rPr>
        <w:t>n</w:t>
      </w:r>
      <w:r w:rsidRPr="002C28AC">
        <w:t xml:space="preserve"> &gt; ( </w:t>
      </w:r>
      <w:r w:rsidRPr="00054339">
        <w:rPr>
          <w:i/>
        </w:rPr>
        <w:t>p</w:t>
      </w:r>
      <w:r w:rsidRPr="00054339">
        <w:rPr>
          <w:i/>
          <w:vertAlign w:val="subscript"/>
        </w:rPr>
        <w:t>1</w:t>
      </w:r>
      <w:r w:rsidRPr="002C28AC">
        <w:t xml:space="preserve"> : </w:t>
      </w:r>
      <w:r w:rsidRPr="00054339">
        <w:rPr>
          <w:i/>
        </w:rPr>
        <w:t>P</w:t>
      </w:r>
      <w:r w:rsidRPr="00054339">
        <w:rPr>
          <w:i/>
          <w:vertAlign w:val="subscript"/>
        </w:rPr>
        <w:t>1</w:t>
      </w:r>
      <w:r w:rsidRPr="002C28AC">
        <w:t xml:space="preserve"> , </w:t>
      </w:r>
      <w:r w:rsidRPr="00054339">
        <w:rPr>
          <w:i/>
        </w:rPr>
        <w:t>p</w:t>
      </w:r>
      <w:r w:rsidRPr="00054339">
        <w:rPr>
          <w:i/>
          <w:vertAlign w:val="subscript"/>
        </w:rPr>
        <w:t>2</w:t>
      </w:r>
      <w:r w:rsidRPr="002C28AC">
        <w:t xml:space="preserve"> : </w:t>
      </w:r>
      <w:r w:rsidRPr="00054339">
        <w:rPr>
          <w:i/>
        </w:rPr>
        <w:t>P</w:t>
      </w:r>
      <w:r w:rsidRPr="00054339">
        <w:rPr>
          <w:i/>
          <w:vertAlign w:val="subscript"/>
        </w:rPr>
        <w:t>2</w:t>
      </w:r>
      <w:r w:rsidRPr="002C28AC">
        <w:t xml:space="preserve"> , … , </w:t>
      </w:r>
      <w:r w:rsidRPr="00054339">
        <w:rPr>
          <w:i/>
        </w:rPr>
        <w:t>p</w:t>
      </w:r>
      <w:r w:rsidRPr="00054339">
        <w:rPr>
          <w:i/>
          <w:vertAlign w:val="subscript"/>
        </w:rPr>
        <w:t>m</w:t>
      </w:r>
      <w:r w:rsidRPr="002C28AC">
        <w:t xml:space="preserve"> : </w:t>
      </w:r>
      <w:r w:rsidRPr="00054339">
        <w:rPr>
          <w:i/>
        </w:rPr>
        <w:t>P</w:t>
      </w:r>
      <w:r w:rsidRPr="00054339">
        <w:rPr>
          <w:i/>
          <w:vertAlign w:val="subscript"/>
        </w:rPr>
        <w:t>m</w:t>
      </w:r>
      <w:r w:rsidRPr="002C28AC">
        <w:t xml:space="preserve"> ), wh</w:t>
      </w:r>
      <w:r>
        <w:t>ere each</w:t>
      </w:r>
      <w:r w:rsidR="00EC6D7D">
        <w:t xml:space="preserve"> </w:t>
      </w:r>
      <w:r>
        <w:t xml:space="preserve">parameter type </w:t>
      </w:r>
      <w:r w:rsidR="00EC6D7D" w:rsidRPr="00EC6D7D">
        <w:rPr>
          <w:i/>
        </w:rPr>
        <w:t>P</w:t>
      </w:r>
      <w:r w:rsidR="00EC6D7D" w:rsidRPr="00EC6D7D">
        <w:t xml:space="preserve"> </w:t>
      </w:r>
      <w:r>
        <w:t xml:space="preserve">references zero or more of the type </w:t>
      </w:r>
      <w:r w:rsidR="00EC6D7D">
        <w:t xml:space="preserve">parameters </w:t>
      </w:r>
      <w:r w:rsidR="008F0398">
        <w:rPr>
          <w:i/>
        </w:rPr>
        <w:t>T</w:t>
      </w:r>
      <w:r>
        <w:t>, and an argument list</w:t>
      </w:r>
      <w:r w:rsidRPr="002C28AC">
        <w:t xml:space="preserve"> ( </w:t>
      </w:r>
      <w:r w:rsidRPr="00054339">
        <w:rPr>
          <w:i/>
        </w:rPr>
        <w:t>e</w:t>
      </w:r>
      <w:r w:rsidRPr="00054339">
        <w:rPr>
          <w:i/>
          <w:vertAlign w:val="subscript"/>
        </w:rPr>
        <w:t>1</w:t>
      </w:r>
      <w:r w:rsidRPr="002C28AC">
        <w:t xml:space="preserve"> , </w:t>
      </w:r>
      <w:r w:rsidRPr="00054339">
        <w:rPr>
          <w:i/>
        </w:rPr>
        <w:t>e</w:t>
      </w:r>
      <w:r w:rsidRPr="00054339">
        <w:rPr>
          <w:i/>
          <w:vertAlign w:val="subscript"/>
        </w:rPr>
        <w:t>2</w:t>
      </w:r>
      <w:r w:rsidRPr="002C28AC">
        <w:t xml:space="preserve"> , … , </w:t>
      </w:r>
      <w:r w:rsidRPr="00054339">
        <w:rPr>
          <w:i/>
        </w:rPr>
        <w:t>e</w:t>
      </w:r>
      <w:r w:rsidRPr="00054339">
        <w:rPr>
          <w:i/>
          <w:vertAlign w:val="subscript"/>
        </w:rPr>
        <w:t>m</w:t>
      </w:r>
      <w:r w:rsidRPr="002C28AC">
        <w:t xml:space="preserve"> ), th</w:t>
      </w:r>
      <w:r>
        <w:t xml:space="preserve">e task of type argument inference is to find a set of type arguments </w:t>
      </w:r>
      <w:r w:rsidR="00401237">
        <w:rPr>
          <w:i/>
        </w:rPr>
        <w:t>A</w:t>
      </w:r>
      <w:r w:rsidRPr="00054339">
        <w:rPr>
          <w:i/>
          <w:vertAlign w:val="subscript"/>
        </w:rPr>
        <w:t>1</w:t>
      </w:r>
      <w:r w:rsidRPr="002C28AC">
        <w:t>…</w:t>
      </w:r>
      <w:r w:rsidR="00401237">
        <w:rPr>
          <w:i/>
        </w:rPr>
        <w:t>A</w:t>
      </w:r>
      <w:r w:rsidRPr="00054339">
        <w:rPr>
          <w:i/>
          <w:vertAlign w:val="subscript"/>
        </w:rPr>
        <w:t>n</w:t>
      </w:r>
      <w:r w:rsidR="00EC6D7D">
        <w:t xml:space="preserve"> to substitute for </w:t>
      </w:r>
      <w:r w:rsidR="00401237">
        <w:rPr>
          <w:i/>
        </w:rPr>
        <w:t>T</w:t>
      </w:r>
      <w:r w:rsidR="00EC6D7D" w:rsidRPr="00EC6D7D">
        <w:rPr>
          <w:i/>
          <w:vertAlign w:val="subscript"/>
        </w:rPr>
        <w:t>1</w:t>
      </w:r>
      <w:r w:rsidR="00EC6D7D" w:rsidRPr="002C28AC">
        <w:t>…</w:t>
      </w:r>
      <w:r w:rsidR="00401237">
        <w:rPr>
          <w:i/>
        </w:rPr>
        <w:t>T</w:t>
      </w:r>
      <w:r w:rsidR="00EC6D7D" w:rsidRPr="00EC6D7D">
        <w:rPr>
          <w:i/>
          <w:vertAlign w:val="subscript"/>
        </w:rPr>
        <w:t>n</w:t>
      </w:r>
      <w:r w:rsidR="00EC6D7D">
        <w:t xml:space="preserve"> such that the argument list becomes an applicable signature.</w:t>
      </w:r>
    </w:p>
    <w:p w:rsidR="001B6EE4" w:rsidRPr="00300D5D" w:rsidRDefault="00083682" w:rsidP="00083682">
      <w:r w:rsidRPr="00083682">
        <w:rPr>
          <w:i/>
        </w:rPr>
        <w:t xml:space="preserve">TODO: Update </w:t>
      </w:r>
      <w:hyperlink r:id="rId31" w:history="1">
        <w:r w:rsidRPr="00272683">
          <w:rPr>
            <w:rStyle w:val="Hyperlink"/>
            <w:i/>
          </w:rPr>
          <w:t xml:space="preserve">type argument inference </w:t>
        </w:r>
        <w:r w:rsidR="00272683">
          <w:rPr>
            <w:rStyle w:val="Hyperlink"/>
            <w:i/>
          </w:rPr>
          <w:t xml:space="preserve">and overload resolution </w:t>
        </w:r>
        <w:r w:rsidRPr="00272683">
          <w:rPr>
            <w:rStyle w:val="Hyperlink"/>
            <w:i/>
          </w:rPr>
          <w:t>rules</w:t>
        </w:r>
      </w:hyperlink>
      <w:r w:rsidRPr="00300D5D">
        <w:t>.</w:t>
      </w:r>
    </w:p>
    <w:p w:rsidR="00810E3D" w:rsidRDefault="00810E3D" w:rsidP="009177FE">
      <w:r>
        <w:t xml:space="preserve">Type argument inference produces a set of candidate types for each type parameter. Given a type parameter </w:t>
      </w:r>
      <w:r w:rsidRPr="00810E3D">
        <w:rPr>
          <w:i/>
        </w:rPr>
        <w:t>T</w:t>
      </w:r>
      <w:r>
        <w:t xml:space="preserve"> and set of candidate types, the actual inferred type argument is determined as follows:</w:t>
      </w:r>
    </w:p>
    <w:p w:rsidR="00810E3D" w:rsidRDefault="00810E3D" w:rsidP="00367611">
      <w:pPr>
        <w:pStyle w:val="ListParagraph"/>
        <w:numPr>
          <w:ilvl w:val="0"/>
          <w:numId w:val="51"/>
        </w:numPr>
      </w:pPr>
      <w:r>
        <w:t xml:space="preserve">If the set of candidate argument types is empty, the </w:t>
      </w:r>
      <w:r w:rsidR="00C425CE">
        <w:t xml:space="preserve">inferred type argument for </w:t>
      </w:r>
      <w:r w:rsidR="00C425CE" w:rsidRPr="00C425CE">
        <w:rPr>
          <w:i/>
        </w:rPr>
        <w:t>T</w:t>
      </w:r>
      <w:r w:rsidR="00C425CE">
        <w:t xml:space="preserve"> is </w:t>
      </w:r>
      <w:r w:rsidR="00C425CE" w:rsidRPr="00C425CE">
        <w:rPr>
          <w:i/>
        </w:rPr>
        <w:t>T</w:t>
      </w:r>
      <w:r w:rsidR="008F4735">
        <w:t>'</w:t>
      </w:r>
      <w:r w:rsidR="00C425CE">
        <w:t>s constraint.</w:t>
      </w:r>
    </w:p>
    <w:p w:rsidR="00C425CE" w:rsidRDefault="00C425CE" w:rsidP="00367611">
      <w:pPr>
        <w:pStyle w:val="ListParagraph"/>
        <w:numPr>
          <w:ilvl w:val="0"/>
          <w:numId w:val="47"/>
        </w:numPr>
      </w:pPr>
      <w:r>
        <w:t xml:space="preserve">Otherwise, if at least one of the candidate types is a supertype of </w:t>
      </w:r>
      <w:r w:rsidR="00943C6D">
        <w:t>all</w:t>
      </w:r>
      <w:r>
        <w:t xml:space="preserve"> of the other candidate types, let </w:t>
      </w:r>
      <w:r w:rsidRPr="00C425CE">
        <w:rPr>
          <w:i/>
        </w:rPr>
        <w:t>C</w:t>
      </w:r>
      <w:r>
        <w:t xml:space="preserve"> denote the </w:t>
      </w:r>
      <w:r w:rsidR="00050294">
        <w:t xml:space="preserve">widened form (section </w:t>
      </w:r>
      <w:r w:rsidR="00050294">
        <w:fldChar w:fldCharType="begin"/>
      </w:r>
      <w:r w:rsidR="00050294">
        <w:instrText xml:space="preserve"> REF _Ref331363661 \r \h </w:instrText>
      </w:r>
      <w:r w:rsidR="00050294">
        <w:fldChar w:fldCharType="separate"/>
      </w:r>
      <w:r w:rsidR="00A3147C">
        <w:t>3.12</w:t>
      </w:r>
      <w:r w:rsidR="00050294">
        <w:fldChar w:fldCharType="end"/>
      </w:r>
      <w:r w:rsidR="00050294">
        <w:t xml:space="preserve">) of the </w:t>
      </w:r>
      <w:r>
        <w:t xml:space="preserve">first such candidate type. If </w:t>
      </w:r>
      <w:r w:rsidRPr="005E29D6">
        <w:rPr>
          <w:i/>
        </w:rPr>
        <w:t>C</w:t>
      </w:r>
      <w:r>
        <w:t xml:space="preserve"> satisfies </w:t>
      </w:r>
      <w:r w:rsidRPr="005E29D6">
        <w:rPr>
          <w:i/>
        </w:rPr>
        <w:t>T</w:t>
      </w:r>
      <w:r w:rsidR="008F4735">
        <w:t>'</w:t>
      </w:r>
      <w:r>
        <w:t xml:space="preserve">s </w:t>
      </w:r>
      <w:r>
        <w:lastRenderedPageBreak/>
        <w:t xml:space="preserve">constraint, the inferred type argument for </w:t>
      </w:r>
      <w:r w:rsidRPr="005E29D6">
        <w:rPr>
          <w:i/>
        </w:rPr>
        <w:t>T</w:t>
      </w:r>
      <w:r>
        <w:t xml:space="preserve"> is </w:t>
      </w:r>
      <w:r w:rsidRPr="005E29D6">
        <w:rPr>
          <w:i/>
        </w:rPr>
        <w:t>C</w:t>
      </w:r>
      <w:r>
        <w:t xml:space="preserve">. Otherwise, the inferred type argument for </w:t>
      </w:r>
      <w:r w:rsidRPr="005E29D6">
        <w:rPr>
          <w:i/>
        </w:rPr>
        <w:t>T</w:t>
      </w:r>
      <w:r>
        <w:t xml:space="preserve"> is </w:t>
      </w:r>
      <w:r w:rsidRPr="005E29D6">
        <w:rPr>
          <w:i/>
        </w:rPr>
        <w:t>T</w:t>
      </w:r>
      <w:r w:rsidR="008F4735">
        <w:t>'</w:t>
      </w:r>
      <w:r>
        <w:t>s constraint.</w:t>
      </w:r>
    </w:p>
    <w:p w:rsidR="00ED574E" w:rsidRDefault="00C425CE" w:rsidP="00367611">
      <w:pPr>
        <w:pStyle w:val="ListParagraph"/>
        <w:numPr>
          <w:ilvl w:val="0"/>
          <w:numId w:val="47"/>
        </w:numPr>
      </w:pPr>
      <w:r>
        <w:t xml:space="preserve">Otherwise, if no candidate type is a supertype of </w:t>
      </w:r>
      <w:r w:rsidR="00943C6D">
        <w:t>all</w:t>
      </w:r>
      <w:r>
        <w:t xml:space="preserve"> of the other candidate types</w:t>
      </w:r>
      <w:r w:rsidR="00ED574E">
        <w:t>, type inference has fails and no type</w:t>
      </w:r>
      <w:r w:rsidR="00943C6D">
        <w:t xml:space="preserve"> argument</w:t>
      </w:r>
      <w:r w:rsidR="00ED574E">
        <w:t xml:space="preserve"> is inferred for </w:t>
      </w:r>
      <w:r w:rsidR="00ED574E" w:rsidRPr="00ED574E">
        <w:rPr>
          <w:i/>
        </w:rPr>
        <w:t>T</w:t>
      </w:r>
      <w:r w:rsidR="00ED574E">
        <w:t>.</w:t>
      </w:r>
    </w:p>
    <w:p w:rsidR="0044410D" w:rsidRPr="0044410D" w:rsidRDefault="00B940F5" w:rsidP="009177FE">
      <w:r>
        <w:t>In order to compute candidate types</w:t>
      </w:r>
      <w:r w:rsidR="00F37EFC">
        <w:t>, the argument list is processed as follows:</w:t>
      </w:r>
    </w:p>
    <w:p w:rsidR="0044410D" w:rsidRPr="0044410D" w:rsidRDefault="005C7F47" w:rsidP="00563D8D">
      <w:pPr>
        <w:pStyle w:val="ListParagraph"/>
        <w:numPr>
          <w:ilvl w:val="0"/>
          <w:numId w:val="29"/>
        </w:numPr>
      </w:pPr>
      <w:r>
        <w:t>Initially a</w:t>
      </w:r>
      <w:r w:rsidR="00F37EFC">
        <w:t xml:space="preserve">ll </w:t>
      </w:r>
      <w:r w:rsidR="0044143E">
        <w:t>inferred type</w:t>
      </w:r>
      <w:r w:rsidR="00F37EFC">
        <w:t xml:space="preserve"> </w:t>
      </w:r>
      <w:r w:rsidR="0044143E">
        <w:t>arguments</w:t>
      </w:r>
      <w:r w:rsidR="00F37EFC">
        <w:t xml:space="preserve"> are considered </w:t>
      </w:r>
      <w:r w:rsidR="00F37EFC" w:rsidRPr="003419D4">
        <w:rPr>
          <w:b/>
          <w:i/>
        </w:rPr>
        <w:t>unfixed</w:t>
      </w:r>
      <w:r w:rsidR="003419D4">
        <w:t xml:space="preserve"> with an empty set of candidate types</w:t>
      </w:r>
      <w:r w:rsidR="00F37EFC">
        <w:t>.</w:t>
      </w:r>
    </w:p>
    <w:p w:rsidR="0044410D" w:rsidRPr="0044410D" w:rsidRDefault="003419D4" w:rsidP="00563D8D">
      <w:pPr>
        <w:pStyle w:val="ListParagraph"/>
        <w:numPr>
          <w:ilvl w:val="0"/>
          <w:numId w:val="29"/>
        </w:numPr>
      </w:pPr>
      <w:r>
        <w:t xml:space="preserve">Proceeding from left to right, each argument expression </w:t>
      </w:r>
      <w:r w:rsidRPr="003419D4">
        <w:rPr>
          <w:i/>
        </w:rPr>
        <w:t>e</w:t>
      </w:r>
      <w:r>
        <w:t xml:space="preserve"> is </w:t>
      </w:r>
      <w:r w:rsidR="001C75D9">
        <w:rPr>
          <w:b/>
          <w:i/>
        </w:rPr>
        <w:t>inferentially typed</w:t>
      </w:r>
      <w:r>
        <w:t xml:space="preserve"> by its corresponding parameter type </w:t>
      </w:r>
      <w:r w:rsidRPr="00B2574E">
        <w:rPr>
          <w:i/>
        </w:rPr>
        <w:t>P</w:t>
      </w:r>
      <w:r w:rsidR="00B2574E">
        <w:t xml:space="preserve">, </w:t>
      </w:r>
      <w:r w:rsidRPr="00B2574E">
        <w:t>possibly</w:t>
      </w:r>
      <w:r>
        <w:t xml:space="preserve"> causing some </w:t>
      </w:r>
      <w:r w:rsidR="0044143E">
        <w:t>inferred type arguments</w:t>
      </w:r>
      <w:r>
        <w:t xml:space="preserve"> to become </w:t>
      </w:r>
      <w:r w:rsidRPr="003419D4">
        <w:rPr>
          <w:b/>
          <w:i/>
        </w:rPr>
        <w:t>fixed</w:t>
      </w:r>
      <w:r>
        <w:t xml:space="preserve">, and candidate type inferences </w:t>
      </w:r>
      <w:r w:rsidR="00CD578E">
        <w:t xml:space="preserve">(section </w:t>
      </w:r>
      <w:r w:rsidR="00CD578E">
        <w:fldChar w:fldCharType="begin"/>
      </w:r>
      <w:r w:rsidR="00CD578E">
        <w:instrText xml:space="preserve"> REF _Ref366309307 \r \h </w:instrText>
      </w:r>
      <w:r w:rsidR="00CD578E">
        <w:fldChar w:fldCharType="separate"/>
      </w:r>
      <w:r w:rsidR="00A3147C">
        <w:t>3.11.7</w:t>
      </w:r>
      <w:r w:rsidR="00CD578E">
        <w:fldChar w:fldCharType="end"/>
      </w:r>
      <w:r w:rsidR="00CD578E">
        <w:t xml:space="preserve">) </w:t>
      </w:r>
      <w:r>
        <w:t xml:space="preserve">are made for unfixed </w:t>
      </w:r>
      <w:r w:rsidR="0044143E">
        <w:t>inferred type arguments</w:t>
      </w:r>
      <w:r>
        <w:t xml:space="preserve"> </w:t>
      </w:r>
      <w:r w:rsidR="00CD578E">
        <w:t>from</w:t>
      </w:r>
      <w:r>
        <w:t xml:space="preserve"> the type computed for </w:t>
      </w:r>
      <w:r w:rsidRPr="003419D4">
        <w:rPr>
          <w:i/>
        </w:rPr>
        <w:t>e</w:t>
      </w:r>
      <w:r>
        <w:t xml:space="preserve"> to </w:t>
      </w:r>
      <w:r w:rsidRPr="003419D4">
        <w:rPr>
          <w:i/>
        </w:rPr>
        <w:t>P</w:t>
      </w:r>
      <w:r>
        <w:t>.</w:t>
      </w:r>
    </w:p>
    <w:p w:rsidR="0044410D" w:rsidRPr="0044410D" w:rsidRDefault="001C75D9" w:rsidP="001C75D9">
      <w:r>
        <w:t xml:space="preserve">The process of inferentially typing an expression </w:t>
      </w:r>
      <w:r w:rsidRPr="00B2574E">
        <w:rPr>
          <w:i/>
        </w:rPr>
        <w:t>e</w:t>
      </w:r>
      <w:r>
        <w:t xml:space="preserve"> by a type </w:t>
      </w:r>
      <w:r w:rsidRPr="00B2574E">
        <w:rPr>
          <w:i/>
        </w:rPr>
        <w:t>T</w:t>
      </w:r>
      <w:r>
        <w:t xml:space="preserve"> is the same as that of contextually typing </w:t>
      </w:r>
      <w:r w:rsidRPr="00B2574E">
        <w:rPr>
          <w:i/>
        </w:rPr>
        <w:t>e</w:t>
      </w:r>
      <w:r>
        <w:t xml:space="preserve"> by </w:t>
      </w:r>
      <w:r w:rsidRPr="00B2574E">
        <w:rPr>
          <w:i/>
        </w:rPr>
        <w:t>T</w:t>
      </w:r>
      <w:r w:rsidR="00B2574E">
        <w:t xml:space="preserve">, </w:t>
      </w:r>
      <w:r>
        <w:t>with the following exceptions:</w:t>
      </w:r>
    </w:p>
    <w:p w:rsidR="0044410D" w:rsidRPr="0044410D" w:rsidRDefault="001C75D9" w:rsidP="00563D8D">
      <w:pPr>
        <w:pStyle w:val="ListParagraph"/>
        <w:numPr>
          <w:ilvl w:val="0"/>
          <w:numId w:val="39"/>
        </w:numPr>
      </w:pPr>
      <w:r>
        <w:t xml:space="preserve">Where expressions contained within </w:t>
      </w:r>
      <w:r w:rsidRPr="00B2574E">
        <w:rPr>
          <w:i/>
        </w:rPr>
        <w:t>e</w:t>
      </w:r>
      <w:r>
        <w:t xml:space="preserve"> would be contextually typed, they are instead inferentially typed.</w:t>
      </w:r>
    </w:p>
    <w:p w:rsidR="0044410D" w:rsidRPr="0044410D" w:rsidRDefault="00207DF7" w:rsidP="00563D8D">
      <w:pPr>
        <w:pStyle w:val="ListParagraph"/>
        <w:numPr>
          <w:ilvl w:val="0"/>
          <w:numId w:val="39"/>
        </w:numPr>
      </w:pPr>
      <w:r>
        <w:t xml:space="preserve">When a function expression is inferentially typed </w:t>
      </w:r>
      <w:r w:rsidR="00B2574E">
        <w:t>(</w:t>
      </w:r>
      <w:r>
        <w:t>section</w:t>
      </w:r>
      <w:r w:rsidR="00E2307D">
        <w:t xml:space="preserve"> </w:t>
      </w:r>
      <w:r w:rsidR="00E2307D">
        <w:fldChar w:fldCharType="begin"/>
      </w:r>
      <w:r w:rsidR="00E2307D">
        <w:instrText xml:space="preserve"> REF _Ref327619384 \r \h </w:instrText>
      </w:r>
      <w:r w:rsidR="00E2307D">
        <w:fldChar w:fldCharType="separate"/>
      </w:r>
      <w:r w:rsidR="00A3147C">
        <w:t>4.10</w:t>
      </w:r>
      <w:r w:rsidR="00E2307D">
        <w:fldChar w:fldCharType="end"/>
      </w:r>
      <w:r w:rsidR="00B2574E">
        <w:t>) and a type assigned</w:t>
      </w:r>
      <w:r w:rsidR="009F28EC">
        <w:t xml:space="preserve"> to a parameter in that </w:t>
      </w:r>
      <w:r w:rsidR="00B2574E">
        <w:t xml:space="preserve">expression </w:t>
      </w:r>
      <w:r>
        <w:t>references type parameters for which inferences are being made</w:t>
      </w:r>
      <w:r w:rsidR="00B2574E">
        <w:t>,</w:t>
      </w:r>
      <w:r>
        <w:t xml:space="preserve"> the corresponding inferred type arguments to become </w:t>
      </w:r>
      <w:r w:rsidRPr="005D44C1">
        <w:rPr>
          <w:b/>
          <w:i/>
        </w:rPr>
        <w:t>fixed</w:t>
      </w:r>
      <w:r>
        <w:t xml:space="preserve"> and no further candidate inferences are made for them.</w:t>
      </w:r>
    </w:p>
    <w:p w:rsidR="0044410D" w:rsidRPr="0044410D" w:rsidRDefault="00A83F9A" w:rsidP="00563D8D">
      <w:pPr>
        <w:pStyle w:val="ListParagraph"/>
        <w:numPr>
          <w:ilvl w:val="0"/>
          <w:numId w:val="39"/>
        </w:numPr>
      </w:pPr>
      <w:r>
        <w:t xml:space="preserve">If </w:t>
      </w:r>
      <w:r w:rsidRPr="004C6C1C">
        <w:rPr>
          <w:i/>
        </w:rPr>
        <w:t>e</w:t>
      </w:r>
      <w:r>
        <w:t xml:space="preserve"> is an expression of a function type that contains exactly one generic call signature and no other members, and </w:t>
      </w:r>
      <w:r w:rsidRPr="004C6C1C">
        <w:rPr>
          <w:i/>
        </w:rPr>
        <w:t>T</w:t>
      </w:r>
      <w:r>
        <w:t xml:space="preserve"> is a function type with exactly one non-generic call signature</w:t>
      </w:r>
      <w:r w:rsidR="006E0733">
        <w:t xml:space="preserve"> and no other members</w:t>
      </w:r>
      <w:r>
        <w:t>,</w:t>
      </w:r>
      <w:r w:rsidRPr="007A00EF">
        <w:t xml:space="preserve"> </w:t>
      </w:r>
      <w:r>
        <w:t xml:space="preserve">then any inferences made for type parameters referenced by the parameters of </w:t>
      </w:r>
      <w:r w:rsidRPr="00DB525A">
        <w:rPr>
          <w:i/>
        </w:rPr>
        <w:t>T</w:t>
      </w:r>
      <w:r w:rsidR="008F4735">
        <w:t>'</w:t>
      </w:r>
      <w:r>
        <w:t xml:space="preserve">s call signature are </w:t>
      </w:r>
      <w:r w:rsidRPr="00A83F9A">
        <w:rPr>
          <w:b/>
          <w:i/>
        </w:rPr>
        <w:t>fixed</w:t>
      </w:r>
      <w:r w:rsidR="005E29D6">
        <w:t>,</w:t>
      </w:r>
      <w:r>
        <w:t xml:space="preserve"> and</w:t>
      </w:r>
      <w:r w:rsidR="005E29D6">
        <w:t xml:space="preserve"> </w:t>
      </w:r>
      <w:r w:rsidR="005E29D6" w:rsidRPr="005E29D6">
        <w:rPr>
          <w:i/>
        </w:rPr>
        <w:t>e</w:t>
      </w:r>
      <w:r w:rsidR="008F4735">
        <w:t>'</w:t>
      </w:r>
      <w:r w:rsidR="005E29D6">
        <w:t xml:space="preserve">s type is changed to a function type with </w:t>
      </w:r>
      <w:r w:rsidR="005E29D6" w:rsidRPr="005E29D6">
        <w:rPr>
          <w:i/>
        </w:rPr>
        <w:t>e</w:t>
      </w:r>
      <w:r w:rsidR="008F4735">
        <w:t>'</w:t>
      </w:r>
      <w:r w:rsidR="005E29D6">
        <w:t xml:space="preserve">s call signature instantiated in the context of </w:t>
      </w:r>
      <w:r w:rsidR="005E29D6" w:rsidRPr="005E29D6">
        <w:rPr>
          <w:i/>
        </w:rPr>
        <w:t>T</w:t>
      </w:r>
      <w:r w:rsidR="008F4735">
        <w:t>'</w:t>
      </w:r>
      <w:r w:rsidR="005E29D6">
        <w:t xml:space="preserve">s call signature (section </w:t>
      </w:r>
      <w:r w:rsidR="005E29D6">
        <w:fldChar w:fldCharType="begin"/>
      </w:r>
      <w:r w:rsidR="005E29D6">
        <w:instrText xml:space="preserve"> REF _Ref366241724 \r \h </w:instrText>
      </w:r>
      <w:r w:rsidR="005E29D6">
        <w:fldChar w:fldCharType="separate"/>
      </w:r>
      <w:r w:rsidR="00A3147C">
        <w:t>3.11.6</w:t>
      </w:r>
      <w:r w:rsidR="005E29D6">
        <w:fldChar w:fldCharType="end"/>
      </w:r>
      <w:r w:rsidR="005E29D6">
        <w:t>).</w:t>
      </w:r>
    </w:p>
    <w:p w:rsidR="0044410D" w:rsidRPr="0044410D" w:rsidRDefault="00B531A3" w:rsidP="009E0DDA">
      <w:r>
        <w:t>An</w:t>
      </w:r>
      <w:r w:rsidR="004427C3">
        <w:t xml:space="preserve"> example</w:t>
      </w:r>
      <w:r>
        <w:t>:</w:t>
      </w:r>
    </w:p>
    <w:p w:rsidR="0044410D" w:rsidRPr="00D54DB2" w:rsidRDefault="004427C3" w:rsidP="004427C3">
      <w:pPr>
        <w:pStyle w:val="Code"/>
      </w:pPr>
      <w:r w:rsidRPr="00D54DB2">
        <w:rPr>
          <w:color w:val="0000FF"/>
        </w:rPr>
        <w:t>function</w:t>
      </w:r>
      <w:r w:rsidRPr="00D54DB2">
        <w:t xml:space="preserve"> choose&lt;T&gt;(x: T, y: T): T {</w:t>
      </w:r>
      <w:r w:rsidR="0048218E" w:rsidRPr="00D54DB2">
        <w:br/>
      </w:r>
      <w:r w:rsidRPr="00D54DB2">
        <w:t xml:space="preserve">    </w:t>
      </w:r>
      <w:r w:rsidRPr="00D54DB2">
        <w:rPr>
          <w:color w:val="0000FF"/>
        </w:rPr>
        <w:t>return</w:t>
      </w:r>
      <w:r w:rsidRPr="00D54DB2">
        <w:t xml:space="preserve"> Math.random() &lt; </w:t>
      </w:r>
      <w:r w:rsidRPr="00D54DB2">
        <w:rPr>
          <w:color w:val="800000"/>
        </w:rPr>
        <w:t>0.5</w:t>
      </w:r>
      <w:r w:rsidRPr="00D54DB2">
        <w:t xml:space="preserve"> ? x : y;</w:t>
      </w:r>
      <w:r w:rsidR="0048218E" w:rsidRPr="00D54DB2">
        <w:br/>
      </w:r>
      <w:r w:rsidRPr="00D54DB2">
        <w:t>}</w:t>
      </w:r>
    </w:p>
    <w:p w:rsidR="00B531A3" w:rsidRPr="00D54DB2" w:rsidRDefault="004427C3" w:rsidP="00B531A3">
      <w:pPr>
        <w:pStyle w:val="Code"/>
      </w:pPr>
      <w:r w:rsidRPr="00D54DB2">
        <w:rPr>
          <w:color w:val="0000FF"/>
        </w:rPr>
        <w:t>var</w:t>
      </w:r>
      <w:r w:rsidRPr="00D54DB2">
        <w:t xml:space="preserve"> x = choose(</w:t>
      </w:r>
      <w:r w:rsidR="00B531A3" w:rsidRPr="00D54DB2">
        <w:rPr>
          <w:color w:val="800000"/>
        </w:rPr>
        <w:t>10</w:t>
      </w:r>
      <w:r w:rsidRPr="00D54DB2">
        <w:t xml:space="preserve">, </w:t>
      </w:r>
      <w:r w:rsidR="00B531A3" w:rsidRPr="00D54DB2">
        <w:rPr>
          <w:color w:val="800000"/>
        </w:rPr>
        <w:t>20</w:t>
      </w:r>
      <w:r w:rsidRPr="00D54DB2">
        <w:t>);</w:t>
      </w:r>
      <w:r w:rsidR="00B531A3" w:rsidRPr="00D54DB2">
        <w:t xml:space="preserve">     </w:t>
      </w:r>
      <w:r w:rsidR="00B531A3" w:rsidRPr="00D54DB2">
        <w:rPr>
          <w:color w:val="008000"/>
        </w:rPr>
        <w:t>// Ok, x of type number</w:t>
      </w:r>
      <w:r w:rsidR="00B531A3" w:rsidRPr="00D54DB2">
        <w:br/>
      </w:r>
      <w:r w:rsidR="00B531A3" w:rsidRPr="00D54DB2">
        <w:rPr>
          <w:color w:val="0000FF"/>
        </w:rPr>
        <w:t>var</w:t>
      </w:r>
      <w:r w:rsidR="00B531A3" w:rsidRPr="00D54DB2">
        <w:t xml:space="preserve"> y = choose(</w:t>
      </w:r>
      <w:r w:rsidR="008F4735" w:rsidRPr="00D54DB2">
        <w:rPr>
          <w:color w:val="800000"/>
        </w:rPr>
        <w:t>"</w:t>
      </w:r>
      <w:r w:rsidR="00B531A3" w:rsidRPr="00D54DB2">
        <w:rPr>
          <w:color w:val="800000"/>
        </w:rPr>
        <w:t>Five</w:t>
      </w:r>
      <w:r w:rsidR="008F4735" w:rsidRPr="00D54DB2">
        <w:rPr>
          <w:color w:val="800000"/>
        </w:rPr>
        <w:t>"</w:t>
      </w:r>
      <w:r w:rsidR="00B531A3" w:rsidRPr="00D54DB2">
        <w:t xml:space="preserve">, </w:t>
      </w:r>
      <w:r w:rsidR="00B531A3" w:rsidRPr="00D54DB2">
        <w:rPr>
          <w:color w:val="800000"/>
        </w:rPr>
        <w:t>5</w:t>
      </w:r>
      <w:r w:rsidR="00B531A3" w:rsidRPr="00D54DB2">
        <w:t xml:space="preserve">);  </w:t>
      </w:r>
      <w:r w:rsidR="00B531A3" w:rsidRPr="00D54DB2">
        <w:rPr>
          <w:color w:val="008000"/>
        </w:rPr>
        <w:t>// Error</w:t>
      </w:r>
    </w:p>
    <w:p w:rsidR="00B531A3" w:rsidRDefault="00B531A3" w:rsidP="009E0DDA">
      <w:r>
        <w:t xml:space="preserve">In the first call to </w:t>
      </w:r>
      <w:r w:rsidR="008F4735">
        <w:t>'</w:t>
      </w:r>
      <w:r>
        <w:t>choose</w:t>
      </w:r>
      <w:r w:rsidR="008F4735">
        <w:t>'</w:t>
      </w:r>
      <w:r>
        <w:t xml:space="preserve">, two inferences are made from </w:t>
      </w:r>
      <w:r w:rsidR="008F4735">
        <w:t>'</w:t>
      </w:r>
      <w:r>
        <w:t>number</w:t>
      </w:r>
      <w:r w:rsidR="008F4735">
        <w:t>'</w:t>
      </w:r>
      <w:r>
        <w:t xml:space="preserve"> to </w:t>
      </w:r>
      <w:r w:rsidR="008F4735">
        <w:t>'</w:t>
      </w:r>
      <w:r>
        <w:t>T</w:t>
      </w:r>
      <w:r w:rsidR="008F4735">
        <w:t>'</w:t>
      </w:r>
      <w:r>
        <w:t xml:space="preserve">, one for each parameter. Thus, </w:t>
      </w:r>
      <w:r w:rsidR="008F4735">
        <w:t>'</w:t>
      </w:r>
      <w:r>
        <w:t>number</w:t>
      </w:r>
      <w:r w:rsidR="008F4735">
        <w:t>'</w:t>
      </w:r>
      <w:r>
        <w:t xml:space="preserve"> is inferred for </w:t>
      </w:r>
      <w:r w:rsidR="008F4735">
        <w:t>'</w:t>
      </w:r>
      <w:r>
        <w:t>T</w:t>
      </w:r>
      <w:r w:rsidR="008F4735">
        <w:t>'</w:t>
      </w:r>
      <w:r>
        <w:t xml:space="preserve"> and the call is equivalent to</w:t>
      </w:r>
    </w:p>
    <w:p w:rsidR="00B531A3" w:rsidRPr="00D54DB2" w:rsidRDefault="00B531A3" w:rsidP="00B531A3">
      <w:pPr>
        <w:pStyle w:val="Code"/>
      </w:pPr>
      <w:r w:rsidRPr="00D54DB2">
        <w:rPr>
          <w:color w:val="0000FF"/>
        </w:rPr>
        <w:t>var</w:t>
      </w:r>
      <w:r w:rsidRPr="00D54DB2">
        <w:t xml:space="preserve"> x = choose&lt;</w:t>
      </w:r>
      <w:r w:rsidRPr="00D54DB2">
        <w:rPr>
          <w:color w:val="0000FF"/>
        </w:rPr>
        <w:t>number</w:t>
      </w:r>
      <w:r w:rsidRPr="00D54DB2">
        <w:t>&gt;(</w:t>
      </w:r>
      <w:r w:rsidRPr="00D54DB2">
        <w:rPr>
          <w:color w:val="800000"/>
        </w:rPr>
        <w:t>10</w:t>
      </w:r>
      <w:r w:rsidRPr="00D54DB2">
        <w:t xml:space="preserve">, </w:t>
      </w:r>
      <w:r w:rsidRPr="00D54DB2">
        <w:rPr>
          <w:color w:val="800000"/>
        </w:rPr>
        <w:t>20</w:t>
      </w:r>
      <w:r w:rsidRPr="00D54DB2">
        <w:t>);</w:t>
      </w:r>
    </w:p>
    <w:p w:rsidR="00B531A3" w:rsidRDefault="00B531A3" w:rsidP="009E0DDA">
      <w:r>
        <w:t xml:space="preserve">In the second call to </w:t>
      </w:r>
      <w:r w:rsidR="008F4735">
        <w:t>'</w:t>
      </w:r>
      <w:r>
        <w:t>choose</w:t>
      </w:r>
      <w:r w:rsidR="008F4735">
        <w:t>'</w:t>
      </w:r>
      <w:r>
        <w:t xml:space="preserve">, an inference is made from type </w:t>
      </w:r>
      <w:r w:rsidR="008F4735">
        <w:t>'</w:t>
      </w:r>
      <w:r>
        <w:t>string</w:t>
      </w:r>
      <w:r w:rsidR="008F4735">
        <w:t>'</w:t>
      </w:r>
      <w:r>
        <w:t xml:space="preserve"> to </w:t>
      </w:r>
      <w:r w:rsidR="008F4735">
        <w:t>'</w:t>
      </w:r>
      <w:r>
        <w:t>T</w:t>
      </w:r>
      <w:r w:rsidR="008F4735">
        <w:t>'</w:t>
      </w:r>
      <w:r>
        <w:t xml:space="preserve"> for the first parameter and an inference is made from type </w:t>
      </w:r>
      <w:r w:rsidR="008F4735">
        <w:t>'</w:t>
      </w:r>
      <w:r>
        <w:t>number</w:t>
      </w:r>
      <w:r w:rsidR="008F4735">
        <w:t>'</w:t>
      </w:r>
      <w:r>
        <w:t xml:space="preserve"> to </w:t>
      </w:r>
      <w:r w:rsidR="008F4735">
        <w:t>'</w:t>
      </w:r>
      <w:r>
        <w:t>T</w:t>
      </w:r>
      <w:r w:rsidR="008F4735">
        <w:t>'</w:t>
      </w:r>
      <w:r>
        <w:t xml:space="preserve"> for the second parameter. Since neither </w:t>
      </w:r>
      <w:r w:rsidR="008F4735">
        <w:t>'</w:t>
      </w:r>
      <w:r w:rsidR="00B14DFB">
        <w:t>string</w:t>
      </w:r>
      <w:r w:rsidR="008F4735">
        <w:t>'</w:t>
      </w:r>
      <w:r w:rsidR="00B14DFB">
        <w:t xml:space="preserve"> nor </w:t>
      </w:r>
      <w:r w:rsidR="008F4735">
        <w:t>'</w:t>
      </w:r>
      <w:r w:rsidR="00B14DFB">
        <w:t>number</w:t>
      </w:r>
      <w:r w:rsidR="008F4735">
        <w:t>'</w:t>
      </w:r>
      <w:r>
        <w:t xml:space="preserve"> is </w:t>
      </w:r>
      <w:r>
        <w:lastRenderedPageBreak/>
        <w:t>a supertype of the other, type inference fails</w:t>
      </w:r>
      <w:r w:rsidR="00B14DFB">
        <w:t>. That in turn means there are no applicable signatures and the function call is an error.</w:t>
      </w:r>
    </w:p>
    <w:p w:rsidR="0044410D" w:rsidRPr="0044410D" w:rsidRDefault="00A32CD1" w:rsidP="009E0DDA">
      <w:r>
        <w:t>In the example</w:t>
      </w:r>
    </w:p>
    <w:p w:rsidR="0044410D" w:rsidRPr="00D54DB2" w:rsidRDefault="00A32CD1" w:rsidP="00A32CD1">
      <w:pPr>
        <w:pStyle w:val="Code"/>
      </w:pPr>
      <w:r w:rsidRPr="00D54DB2">
        <w:rPr>
          <w:color w:val="0000FF"/>
        </w:rPr>
        <w:t>function</w:t>
      </w:r>
      <w:r w:rsidRPr="00D54DB2">
        <w:t xml:space="preserve"> map&lt;T, U&gt;(a: T[], f: (x: T) =&gt; U): U[] {</w:t>
      </w:r>
      <w:r w:rsidR="0048218E" w:rsidRPr="00D54DB2">
        <w:br/>
      </w:r>
      <w:r w:rsidRPr="00D54DB2">
        <w:t xml:space="preserve">    </w:t>
      </w:r>
      <w:r w:rsidRPr="00D54DB2">
        <w:rPr>
          <w:color w:val="0000FF"/>
        </w:rPr>
        <w:t>var</w:t>
      </w:r>
      <w:r w:rsidRPr="00D54DB2">
        <w:t xml:space="preserve"> result: U[] = [];</w:t>
      </w:r>
      <w:r w:rsidR="0048218E" w:rsidRPr="00D54DB2">
        <w:br/>
      </w:r>
      <w:r w:rsidRPr="00D54DB2">
        <w:t xml:space="preserve">    </w:t>
      </w:r>
      <w:r w:rsidRPr="00D54DB2">
        <w:rPr>
          <w:color w:val="0000FF"/>
        </w:rPr>
        <w:t>for</w:t>
      </w:r>
      <w:r w:rsidRPr="00D54DB2">
        <w:t xml:space="preserve"> (</w:t>
      </w:r>
      <w:r w:rsidRPr="00D54DB2">
        <w:rPr>
          <w:color w:val="0000FF"/>
        </w:rPr>
        <w:t>var</w:t>
      </w:r>
      <w:r w:rsidRPr="00D54DB2">
        <w:t xml:space="preserve"> i = </w:t>
      </w:r>
      <w:r w:rsidRPr="00D54DB2">
        <w:rPr>
          <w:color w:val="800000"/>
        </w:rPr>
        <w:t>0</w:t>
      </w:r>
      <w:r w:rsidRPr="00D54DB2">
        <w:t>; i &lt; a.length; i++) result.push(f(a[i]));</w:t>
      </w:r>
      <w:r w:rsidR="0048218E" w:rsidRPr="00D54DB2">
        <w:br/>
      </w:r>
      <w:r w:rsidRPr="00D54DB2">
        <w:t xml:space="preserve">    </w:t>
      </w:r>
      <w:r w:rsidRPr="00D54DB2">
        <w:rPr>
          <w:color w:val="0000FF"/>
        </w:rPr>
        <w:t>return</w:t>
      </w:r>
      <w:r w:rsidRPr="00D54DB2">
        <w:t xml:space="preserve"> result;</w:t>
      </w:r>
      <w:r w:rsidR="0048218E" w:rsidRPr="00D54DB2">
        <w:br/>
      </w:r>
      <w:r w:rsidRPr="00D54DB2">
        <w:t>}</w:t>
      </w:r>
    </w:p>
    <w:p w:rsidR="0044410D" w:rsidRPr="00D54DB2" w:rsidRDefault="00A32CD1" w:rsidP="00A32CD1">
      <w:pPr>
        <w:pStyle w:val="Code"/>
      </w:pPr>
      <w:r w:rsidRPr="00D54DB2">
        <w:rPr>
          <w:color w:val="0000FF"/>
        </w:rPr>
        <w:t>var</w:t>
      </w:r>
      <w:r w:rsidRPr="00D54DB2">
        <w:rPr>
          <w:color w:val="000000"/>
        </w:rPr>
        <w:t xml:space="preserve"> names = [</w:t>
      </w:r>
      <w:r w:rsidR="008F4735" w:rsidRPr="00D54DB2">
        <w:rPr>
          <w:color w:val="800000"/>
        </w:rPr>
        <w:t>"</w:t>
      </w:r>
      <w:r w:rsidRPr="00D54DB2">
        <w:rPr>
          <w:color w:val="800000"/>
        </w:rPr>
        <w:t>Peter</w:t>
      </w:r>
      <w:r w:rsidR="008F4735" w:rsidRPr="00D54DB2">
        <w:rPr>
          <w:color w:val="800000"/>
        </w:rPr>
        <w:t>"</w:t>
      </w:r>
      <w:r w:rsidRPr="00D54DB2">
        <w:rPr>
          <w:color w:val="000000"/>
        </w:rPr>
        <w:t xml:space="preserve">, </w:t>
      </w:r>
      <w:r w:rsidR="008F4735" w:rsidRPr="00D54DB2">
        <w:rPr>
          <w:color w:val="800000"/>
        </w:rPr>
        <w:t>"</w:t>
      </w:r>
      <w:r w:rsidRPr="00D54DB2">
        <w:rPr>
          <w:color w:val="800000"/>
        </w:rPr>
        <w:t>Paul</w:t>
      </w:r>
      <w:r w:rsidR="008F4735" w:rsidRPr="00D54DB2">
        <w:rPr>
          <w:color w:val="800000"/>
        </w:rPr>
        <w:t>"</w:t>
      </w:r>
      <w:r w:rsidRPr="00D54DB2">
        <w:rPr>
          <w:color w:val="000000"/>
        </w:rPr>
        <w:t xml:space="preserve">, </w:t>
      </w:r>
      <w:r w:rsidR="008F4735" w:rsidRPr="00D54DB2">
        <w:rPr>
          <w:color w:val="800000"/>
        </w:rPr>
        <w:t>"</w:t>
      </w:r>
      <w:r w:rsidRPr="00D54DB2">
        <w:rPr>
          <w:color w:val="800000"/>
        </w:rPr>
        <w:t>Mary</w:t>
      </w:r>
      <w:r w:rsidR="008F4735" w:rsidRPr="00D54DB2">
        <w:rPr>
          <w:color w:val="800000"/>
        </w:rPr>
        <w:t>"</w:t>
      </w:r>
      <w:r w:rsidRPr="00D54DB2">
        <w:rPr>
          <w:color w:val="000000"/>
        </w:rPr>
        <w:t>];</w:t>
      </w:r>
      <w:r w:rsidR="0048218E" w:rsidRPr="00D54DB2">
        <w:br/>
      </w:r>
      <w:r w:rsidRPr="00D54DB2">
        <w:rPr>
          <w:color w:val="0000FF"/>
        </w:rPr>
        <w:t>var</w:t>
      </w:r>
      <w:r w:rsidRPr="00D54DB2">
        <w:rPr>
          <w:color w:val="000000"/>
        </w:rPr>
        <w:t xml:space="preserve"> lengths = map(names, s =&gt; s.length);</w:t>
      </w:r>
    </w:p>
    <w:p w:rsidR="0044410D" w:rsidRPr="0044410D" w:rsidRDefault="002027BD" w:rsidP="009E0DDA">
      <w:r>
        <w:t xml:space="preserve">inferences for </w:t>
      </w:r>
      <w:r w:rsidR="008F4735">
        <w:t>'</w:t>
      </w:r>
      <w:r>
        <w:t>T</w:t>
      </w:r>
      <w:r w:rsidR="008F4735">
        <w:t>'</w:t>
      </w:r>
      <w:r>
        <w:t xml:space="preserve"> and </w:t>
      </w:r>
      <w:r w:rsidR="008F4735">
        <w:t>'</w:t>
      </w:r>
      <w:r>
        <w:t>U</w:t>
      </w:r>
      <w:r w:rsidR="008F4735">
        <w:t>'</w:t>
      </w:r>
      <w:r>
        <w:t xml:space="preserve"> in the call to </w:t>
      </w:r>
      <w:r w:rsidR="008F4735">
        <w:t>'</w:t>
      </w:r>
      <w:r>
        <w:t>map</w:t>
      </w:r>
      <w:r w:rsidR="008F4735">
        <w:t>'</w:t>
      </w:r>
      <w:r>
        <w:t xml:space="preserve"> are made as follows: For the first parameter, inferences are made from the type </w:t>
      </w:r>
      <w:r w:rsidR="008F4735">
        <w:t>'</w:t>
      </w:r>
      <w:r>
        <w:t>string[]</w:t>
      </w:r>
      <w:r w:rsidR="008F4735">
        <w:t>'</w:t>
      </w:r>
      <w:r>
        <w:t xml:space="preserve"> (the type of </w:t>
      </w:r>
      <w:r w:rsidR="008F4735">
        <w:t>'</w:t>
      </w:r>
      <w:r>
        <w:t>names</w:t>
      </w:r>
      <w:r w:rsidR="008F4735">
        <w:t>'</w:t>
      </w:r>
      <w:r>
        <w:t xml:space="preserve">) to the type </w:t>
      </w:r>
      <w:r w:rsidR="008F4735">
        <w:t>'</w:t>
      </w:r>
      <w:r>
        <w:t>T[]</w:t>
      </w:r>
      <w:r w:rsidR="008F4735">
        <w:t>'</w:t>
      </w:r>
      <w:r>
        <w:t xml:space="preserve">, </w:t>
      </w:r>
      <w:r w:rsidR="00821F01">
        <w:t>inferring</w:t>
      </w:r>
      <w:r>
        <w:t xml:space="preserve"> </w:t>
      </w:r>
      <w:r w:rsidR="008F4735">
        <w:t>'</w:t>
      </w:r>
      <w:r>
        <w:t>string</w:t>
      </w:r>
      <w:r w:rsidR="008F4735">
        <w:t>'</w:t>
      </w:r>
      <w:r>
        <w:t xml:space="preserve"> for </w:t>
      </w:r>
      <w:r w:rsidR="008F4735">
        <w:t>'</w:t>
      </w:r>
      <w:r>
        <w:t>T</w:t>
      </w:r>
      <w:r w:rsidR="008F4735">
        <w:t>'</w:t>
      </w:r>
      <w:r>
        <w:t xml:space="preserve">. For the second parameter, </w:t>
      </w:r>
      <w:r w:rsidR="00BD4095">
        <w:t>inferential</w:t>
      </w:r>
      <w:r>
        <w:t xml:space="preserve"> typing of the arrow expression </w:t>
      </w:r>
      <w:r w:rsidR="008F4735">
        <w:t>'</w:t>
      </w:r>
      <w:r>
        <w:t>s =&gt; s.length</w:t>
      </w:r>
      <w:r w:rsidR="008F4735">
        <w:t>'</w:t>
      </w:r>
      <w:r w:rsidR="00BD4095">
        <w:t xml:space="preserve"> causes </w:t>
      </w:r>
      <w:r w:rsidR="008F4735">
        <w:t>'</w:t>
      </w:r>
      <w:r w:rsidR="00BD4095">
        <w:t>T</w:t>
      </w:r>
      <w:r w:rsidR="008F4735">
        <w:t>'</w:t>
      </w:r>
      <w:r w:rsidR="00BD4095">
        <w:t xml:space="preserve"> to become fixed such that the inferred type </w:t>
      </w:r>
      <w:r w:rsidR="008F4735">
        <w:t>'</w:t>
      </w:r>
      <w:r w:rsidR="00BD4095">
        <w:t>string</w:t>
      </w:r>
      <w:r w:rsidR="008F4735">
        <w:t>'</w:t>
      </w:r>
      <w:r w:rsidR="00BD4095">
        <w:t xml:space="preserve"> can </w:t>
      </w:r>
      <w:r w:rsidR="000630AF">
        <w:t>be used for the parameter</w:t>
      </w:r>
      <w:r w:rsidR="00BD4095">
        <w:t xml:space="preserve"> </w:t>
      </w:r>
      <w:r w:rsidR="008F4735">
        <w:t>'</w:t>
      </w:r>
      <w:r w:rsidR="00BD4095">
        <w:t>s</w:t>
      </w:r>
      <w:r w:rsidR="008F4735">
        <w:t>'</w:t>
      </w:r>
      <w:r w:rsidR="00BD4095">
        <w:t>.</w:t>
      </w:r>
      <w:r w:rsidR="00821F01">
        <w:t xml:space="preserve"> </w:t>
      </w:r>
      <w:r w:rsidR="0018578C">
        <w:t xml:space="preserve">The return type of the arrow expression can then be determined, and inferences are made from the type </w:t>
      </w:r>
      <w:r w:rsidR="008F4735">
        <w:t>'</w:t>
      </w:r>
      <w:r w:rsidR="0018578C">
        <w:t>(s: string) =&gt; number</w:t>
      </w:r>
      <w:r w:rsidR="008F4735">
        <w:t>'</w:t>
      </w:r>
      <w:r w:rsidR="0018578C">
        <w:t xml:space="preserve"> to the type </w:t>
      </w:r>
      <w:r w:rsidR="008F4735">
        <w:t>'</w:t>
      </w:r>
      <w:r w:rsidR="0018578C">
        <w:t>(x: T) =&gt; U</w:t>
      </w:r>
      <w:r w:rsidR="008F4735">
        <w:t>'</w:t>
      </w:r>
      <w:r w:rsidR="0018578C">
        <w:t xml:space="preserve">, inferring </w:t>
      </w:r>
      <w:r w:rsidR="008F4735">
        <w:t>'</w:t>
      </w:r>
      <w:r w:rsidR="0018578C">
        <w:t>number</w:t>
      </w:r>
      <w:r w:rsidR="008F4735">
        <w:t>'</w:t>
      </w:r>
      <w:r w:rsidR="0018578C">
        <w:t xml:space="preserve"> for </w:t>
      </w:r>
      <w:r w:rsidR="008F4735">
        <w:t>'</w:t>
      </w:r>
      <w:r w:rsidR="0018578C">
        <w:t>U</w:t>
      </w:r>
      <w:r w:rsidR="008F4735">
        <w:t>'</w:t>
      </w:r>
      <w:r w:rsidR="0018578C">
        <w:t xml:space="preserve">. Thus the call to </w:t>
      </w:r>
      <w:r w:rsidR="008F4735">
        <w:t>'</w:t>
      </w:r>
      <w:r w:rsidR="0018578C">
        <w:t>map</w:t>
      </w:r>
      <w:r w:rsidR="008F4735">
        <w:t>'</w:t>
      </w:r>
      <w:r w:rsidR="0018578C">
        <w:t xml:space="preserve"> is equivalent to</w:t>
      </w:r>
    </w:p>
    <w:p w:rsidR="0044410D" w:rsidRPr="00D54DB2" w:rsidRDefault="0018578C" w:rsidP="0018578C">
      <w:pPr>
        <w:pStyle w:val="Code"/>
      </w:pPr>
      <w:r w:rsidRPr="00D54DB2">
        <w:rPr>
          <w:color w:val="0000FF"/>
        </w:rPr>
        <w:t>var</w:t>
      </w:r>
      <w:r w:rsidRPr="00D54DB2">
        <w:rPr>
          <w:color w:val="000000"/>
        </w:rPr>
        <w:t xml:space="preserve"> lengths = map&lt;</w:t>
      </w:r>
      <w:r w:rsidRPr="00D54DB2">
        <w:rPr>
          <w:color w:val="0000FF"/>
        </w:rPr>
        <w:t>string</w:t>
      </w:r>
      <w:r w:rsidRPr="00D54DB2">
        <w:rPr>
          <w:color w:val="000000"/>
        </w:rPr>
        <w:t xml:space="preserve">, </w:t>
      </w:r>
      <w:r w:rsidRPr="00D54DB2">
        <w:rPr>
          <w:color w:val="0000FF"/>
        </w:rPr>
        <w:t>number</w:t>
      </w:r>
      <w:r w:rsidRPr="00D54DB2">
        <w:rPr>
          <w:color w:val="000000"/>
        </w:rPr>
        <w:t>&gt;(names, s =&gt; s.length);</w:t>
      </w:r>
    </w:p>
    <w:p w:rsidR="0044410D" w:rsidRPr="0044410D" w:rsidRDefault="0018578C" w:rsidP="009E0DDA">
      <w:r>
        <w:t xml:space="preserve">and the resulting type of </w:t>
      </w:r>
      <w:r w:rsidR="008F4735">
        <w:t>'</w:t>
      </w:r>
      <w:r>
        <w:t>lengths</w:t>
      </w:r>
      <w:r w:rsidR="008F4735">
        <w:t>'</w:t>
      </w:r>
      <w:r>
        <w:t xml:space="preserve"> is therefore </w:t>
      </w:r>
      <w:r w:rsidR="008F4735">
        <w:t>'</w:t>
      </w:r>
      <w:r>
        <w:t>number[]</w:t>
      </w:r>
      <w:r w:rsidR="008F4735">
        <w:t>'</w:t>
      </w:r>
      <w:r>
        <w:t>.</w:t>
      </w:r>
    </w:p>
    <w:p w:rsidR="0044410D" w:rsidRPr="0044410D" w:rsidRDefault="00A16F96" w:rsidP="009E0DDA">
      <w:r>
        <w:t>In the example</w:t>
      </w:r>
    </w:p>
    <w:p w:rsidR="0044410D" w:rsidRPr="00D54DB2" w:rsidRDefault="00A16F96" w:rsidP="00A16F96">
      <w:pPr>
        <w:pStyle w:val="Code"/>
      </w:pPr>
      <w:r w:rsidRPr="00D54DB2">
        <w:rPr>
          <w:color w:val="0000FF"/>
        </w:rPr>
        <w:t>function</w:t>
      </w:r>
      <w:r w:rsidRPr="00D54DB2">
        <w:t xml:space="preserve"> zip&lt;S, T, U&gt;(x: S[], y: T[], combine: (x: S) =&gt; (y: T) =&gt; U): U[] {</w:t>
      </w:r>
      <w:r w:rsidR="0048218E" w:rsidRPr="00D54DB2">
        <w:br/>
      </w:r>
      <w:r w:rsidRPr="00D54DB2">
        <w:t xml:space="preserve">    </w:t>
      </w:r>
      <w:r w:rsidRPr="00D54DB2">
        <w:rPr>
          <w:color w:val="0000FF"/>
        </w:rPr>
        <w:t>var</w:t>
      </w:r>
      <w:r w:rsidRPr="00D54DB2">
        <w:t xml:space="preserve"> len = Math.</w:t>
      </w:r>
      <w:r w:rsidR="008652D2" w:rsidRPr="00D54DB2">
        <w:t>max</w:t>
      </w:r>
      <w:r w:rsidRPr="00D54DB2">
        <w:t>(x.length, y.length);</w:t>
      </w:r>
      <w:r w:rsidR="0048218E" w:rsidRPr="00D54DB2">
        <w:br/>
      </w:r>
      <w:r w:rsidRPr="00D54DB2">
        <w:t xml:space="preserve">    </w:t>
      </w:r>
      <w:r w:rsidRPr="00D54DB2">
        <w:rPr>
          <w:color w:val="0000FF"/>
        </w:rPr>
        <w:t>var</w:t>
      </w:r>
      <w:r w:rsidRPr="00D54DB2">
        <w:t xml:space="preserve"> result: U[] = [];</w:t>
      </w:r>
      <w:r w:rsidR="0048218E" w:rsidRPr="00D54DB2">
        <w:br/>
      </w:r>
      <w:r w:rsidRPr="00D54DB2">
        <w:t xml:space="preserve">    </w:t>
      </w:r>
      <w:r w:rsidRPr="00D54DB2">
        <w:rPr>
          <w:color w:val="0000FF"/>
        </w:rPr>
        <w:t>for</w:t>
      </w:r>
      <w:r w:rsidRPr="00D54DB2">
        <w:t xml:space="preserve"> (</w:t>
      </w:r>
      <w:r w:rsidRPr="00D54DB2">
        <w:rPr>
          <w:color w:val="0000FF"/>
        </w:rPr>
        <w:t>var</w:t>
      </w:r>
      <w:r w:rsidRPr="00D54DB2">
        <w:t xml:space="preserve"> i = </w:t>
      </w:r>
      <w:r w:rsidRPr="00D54DB2">
        <w:rPr>
          <w:color w:val="800000"/>
        </w:rPr>
        <w:t>0</w:t>
      </w:r>
      <w:r w:rsidRPr="00D54DB2">
        <w:t>; i &lt; len; i++) result.push(combine(x[i])(y[i]));</w:t>
      </w:r>
      <w:r w:rsidR="0048218E" w:rsidRPr="00D54DB2">
        <w:br/>
      </w:r>
      <w:r w:rsidRPr="00D54DB2">
        <w:t xml:space="preserve">    </w:t>
      </w:r>
      <w:r w:rsidRPr="00D54DB2">
        <w:rPr>
          <w:color w:val="0000FF"/>
        </w:rPr>
        <w:t>return</w:t>
      </w:r>
      <w:r w:rsidRPr="00D54DB2">
        <w:t xml:space="preserve"> result;</w:t>
      </w:r>
      <w:r w:rsidR="0048218E" w:rsidRPr="00D54DB2">
        <w:br/>
      </w:r>
      <w:r w:rsidRPr="00D54DB2">
        <w:t>}</w:t>
      </w:r>
    </w:p>
    <w:p w:rsidR="0044410D" w:rsidRPr="00D54DB2" w:rsidRDefault="00A16F96" w:rsidP="00A16F96">
      <w:pPr>
        <w:pStyle w:val="Code"/>
      </w:pPr>
      <w:r w:rsidRPr="00D54DB2">
        <w:rPr>
          <w:color w:val="0000FF"/>
        </w:rPr>
        <w:t>var</w:t>
      </w:r>
      <w:r w:rsidRPr="00D54DB2">
        <w:rPr>
          <w:color w:val="000000"/>
        </w:rPr>
        <w:t xml:space="preserve"> names = [</w:t>
      </w:r>
      <w:r w:rsidR="008F4735" w:rsidRPr="00D54DB2">
        <w:rPr>
          <w:color w:val="800000"/>
        </w:rPr>
        <w:t>"</w:t>
      </w:r>
      <w:r w:rsidRPr="00D54DB2">
        <w:rPr>
          <w:color w:val="800000"/>
        </w:rPr>
        <w:t>Peter</w:t>
      </w:r>
      <w:r w:rsidR="008F4735" w:rsidRPr="00D54DB2">
        <w:rPr>
          <w:color w:val="800000"/>
        </w:rPr>
        <w:t>"</w:t>
      </w:r>
      <w:r w:rsidRPr="00D54DB2">
        <w:rPr>
          <w:color w:val="000000"/>
        </w:rPr>
        <w:t xml:space="preserve">, </w:t>
      </w:r>
      <w:r w:rsidR="008F4735" w:rsidRPr="00D54DB2">
        <w:rPr>
          <w:color w:val="800000"/>
        </w:rPr>
        <w:t>"</w:t>
      </w:r>
      <w:r w:rsidRPr="00D54DB2">
        <w:rPr>
          <w:color w:val="800000"/>
        </w:rPr>
        <w:t>Paul</w:t>
      </w:r>
      <w:r w:rsidR="008F4735" w:rsidRPr="00D54DB2">
        <w:rPr>
          <w:color w:val="800000"/>
        </w:rPr>
        <w:t>"</w:t>
      </w:r>
      <w:r w:rsidRPr="00D54DB2">
        <w:rPr>
          <w:color w:val="000000"/>
        </w:rPr>
        <w:t xml:space="preserve">, </w:t>
      </w:r>
      <w:r w:rsidR="008F4735" w:rsidRPr="00D54DB2">
        <w:rPr>
          <w:color w:val="800000"/>
        </w:rPr>
        <w:t>"</w:t>
      </w:r>
      <w:r w:rsidRPr="00D54DB2">
        <w:rPr>
          <w:color w:val="800000"/>
        </w:rPr>
        <w:t>Mary</w:t>
      </w:r>
      <w:r w:rsidR="008F4735" w:rsidRPr="00D54DB2">
        <w:rPr>
          <w:color w:val="800000"/>
        </w:rPr>
        <w:t>"</w:t>
      </w:r>
      <w:r w:rsidRPr="00D54DB2">
        <w:rPr>
          <w:color w:val="000000"/>
        </w:rPr>
        <w:t>];</w:t>
      </w:r>
      <w:r w:rsidR="0048218E" w:rsidRPr="00D54DB2">
        <w:br/>
      </w:r>
      <w:r w:rsidRPr="00D54DB2">
        <w:rPr>
          <w:color w:val="0000FF"/>
        </w:rPr>
        <w:t>var</w:t>
      </w:r>
      <w:r w:rsidRPr="00D54DB2">
        <w:t xml:space="preserve"> ages = [</w:t>
      </w:r>
      <w:r w:rsidRPr="00D54DB2">
        <w:rPr>
          <w:color w:val="800000"/>
        </w:rPr>
        <w:t>7</w:t>
      </w:r>
      <w:r w:rsidRPr="00D54DB2">
        <w:t xml:space="preserve">, </w:t>
      </w:r>
      <w:r w:rsidRPr="00D54DB2">
        <w:rPr>
          <w:color w:val="800000"/>
        </w:rPr>
        <w:t>9</w:t>
      </w:r>
      <w:r w:rsidRPr="00D54DB2">
        <w:t xml:space="preserve">, </w:t>
      </w:r>
      <w:r w:rsidRPr="00D54DB2">
        <w:rPr>
          <w:color w:val="800000"/>
        </w:rPr>
        <w:t>12</w:t>
      </w:r>
      <w:r w:rsidRPr="00D54DB2">
        <w:t>];</w:t>
      </w:r>
      <w:r w:rsidR="0048218E" w:rsidRPr="00D54DB2">
        <w:br/>
      </w:r>
      <w:r w:rsidRPr="00D54DB2">
        <w:rPr>
          <w:color w:val="0000FF"/>
        </w:rPr>
        <w:t>var</w:t>
      </w:r>
      <w:r w:rsidRPr="00D54DB2">
        <w:t xml:space="preserve"> pairs = zip(names, ages, s =&gt; n =&gt; ({ name: s, age: n }));</w:t>
      </w:r>
    </w:p>
    <w:p w:rsidR="0044410D" w:rsidRPr="0044410D" w:rsidRDefault="008652D2" w:rsidP="00A16F96">
      <w:pPr>
        <w:rPr>
          <w:highlight w:val="white"/>
        </w:rPr>
      </w:pPr>
      <w:r>
        <w:rPr>
          <w:highlight w:val="white"/>
        </w:rPr>
        <w:t xml:space="preserve">inferences for </w:t>
      </w:r>
      <w:r w:rsidR="008F4735">
        <w:rPr>
          <w:highlight w:val="white"/>
        </w:rPr>
        <w:t>'</w:t>
      </w:r>
      <w:r>
        <w:rPr>
          <w:highlight w:val="white"/>
        </w:rPr>
        <w:t>S</w:t>
      </w:r>
      <w:r w:rsidR="008F4735">
        <w:rPr>
          <w:highlight w:val="white"/>
        </w:rPr>
        <w:t>'</w:t>
      </w:r>
      <w:r>
        <w:rPr>
          <w:highlight w:val="white"/>
        </w:rPr>
        <w:t xml:space="preserve">, </w:t>
      </w:r>
      <w:r w:rsidR="008F4735">
        <w:rPr>
          <w:highlight w:val="white"/>
        </w:rPr>
        <w:t>'</w:t>
      </w:r>
      <w:r>
        <w:rPr>
          <w:highlight w:val="white"/>
        </w:rPr>
        <w:t>T</w:t>
      </w:r>
      <w:r w:rsidR="008F4735">
        <w:rPr>
          <w:highlight w:val="white"/>
        </w:rPr>
        <w:t>'</w:t>
      </w:r>
      <w:r>
        <w:rPr>
          <w:highlight w:val="white"/>
        </w:rPr>
        <w:t xml:space="preserve"> and </w:t>
      </w:r>
      <w:r w:rsidR="008F4735">
        <w:rPr>
          <w:highlight w:val="white"/>
        </w:rPr>
        <w:t>'</w:t>
      </w:r>
      <w:r>
        <w:rPr>
          <w:highlight w:val="white"/>
        </w:rPr>
        <w:t>U</w:t>
      </w:r>
      <w:r w:rsidR="008F4735">
        <w:rPr>
          <w:highlight w:val="white"/>
        </w:rPr>
        <w:t>'</w:t>
      </w:r>
      <w:r>
        <w:rPr>
          <w:highlight w:val="white"/>
        </w:rPr>
        <w:t xml:space="preserve"> in the call to </w:t>
      </w:r>
      <w:r w:rsidR="008F4735">
        <w:rPr>
          <w:highlight w:val="white"/>
        </w:rPr>
        <w:t>'</w:t>
      </w:r>
      <w:r>
        <w:rPr>
          <w:highlight w:val="white"/>
        </w:rPr>
        <w:t>zip</w:t>
      </w:r>
      <w:r w:rsidR="008F4735">
        <w:rPr>
          <w:highlight w:val="white"/>
        </w:rPr>
        <w:t>'</w:t>
      </w:r>
      <w:r>
        <w:rPr>
          <w:highlight w:val="white"/>
        </w:rPr>
        <w:t xml:space="preserve"> are made as follows: </w:t>
      </w:r>
      <w:r w:rsidR="004427C3">
        <w:rPr>
          <w:highlight w:val="white"/>
        </w:rPr>
        <w:t>Using</w:t>
      </w:r>
      <w:r>
        <w:rPr>
          <w:highlight w:val="white"/>
        </w:rPr>
        <w:t xml:space="preserve"> the first two </w:t>
      </w:r>
      <w:r w:rsidR="004427C3">
        <w:rPr>
          <w:highlight w:val="white"/>
        </w:rPr>
        <w:t>parameters,</w:t>
      </w:r>
      <w:r>
        <w:rPr>
          <w:highlight w:val="white"/>
        </w:rPr>
        <w:t xml:space="preserve"> inferences of </w:t>
      </w:r>
      <w:r w:rsidR="008F4735">
        <w:rPr>
          <w:highlight w:val="white"/>
        </w:rPr>
        <w:t>'</w:t>
      </w:r>
      <w:r>
        <w:rPr>
          <w:highlight w:val="white"/>
        </w:rPr>
        <w:t>string</w:t>
      </w:r>
      <w:r w:rsidR="008F4735">
        <w:rPr>
          <w:highlight w:val="white"/>
        </w:rPr>
        <w:t>'</w:t>
      </w:r>
      <w:r>
        <w:rPr>
          <w:highlight w:val="white"/>
        </w:rPr>
        <w:t xml:space="preserve"> for </w:t>
      </w:r>
      <w:r w:rsidR="008F4735">
        <w:rPr>
          <w:highlight w:val="white"/>
        </w:rPr>
        <w:t>'</w:t>
      </w:r>
      <w:r>
        <w:rPr>
          <w:highlight w:val="white"/>
        </w:rPr>
        <w:t>S</w:t>
      </w:r>
      <w:r w:rsidR="008F4735">
        <w:rPr>
          <w:highlight w:val="white"/>
        </w:rPr>
        <w:t>'</w:t>
      </w:r>
      <w:r>
        <w:rPr>
          <w:highlight w:val="white"/>
        </w:rPr>
        <w:t xml:space="preserve"> and </w:t>
      </w:r>
      <w:r w:rsidR="008F4735">
        <w:rPr>
          <w:highlight w:val="white"/>
        </w:rPr>
        <w:t>'</w:t>
      </w:r>
      <w:r>
        <w:rPr>
          <w:highlight w:val="white"/>
        </w:rPr>
        <w:t>number</w:t>
      </w:r>
      <w:r w:rsidR="008F4735">
        <w:rPr>
          <w:highlight w:val="white"/>
        </w:rPr>
        <w:t>'</w:t>
      </w:r>
      <w:r>
        <w:rPr>
          <w:highlight w:val="white"/>
        </w:rPr>
        <w:t xml:space="preserve"> for </w:t>
      </w:r>
      <w:r w:rsidR="008F4735">
        <w:rPr>
          <w:highlight w:val="white"/>
        </w:rPr>
        <w:t>'</w:t>
      </w:r>
      <w:r>
        <w:rPr>
          <w:highlight w:val="white"/>
        </w:rPr>
        <w:t>T</w:t>
      </w:r>
      <w:r w:rsidR="008F4735">
        <w:rPr>
          <w:highlight w:val="white"/>
        </w:rPr>
        <w:t>'</w:t>
      </w:r>
      <w:r>
        <w:rPr>
          <w:highlight w:val="white"/>
        </w:rPr>
        <w:t xml:space="preserve"> are made. For the third parameter, inferential typing of the</w:t>
      </w:r>
      <w:r w:rsidR="00C81F7E">
        <w:rPr>
          <w:highlight w:val="white"/>
        </w:rPr>
        <w:t xml:space="preserve"> outer</w:t>
      </w:r>
      <w:r>
        <w:rPr>
          <w:highlight w:val="white"/>
        </w:rPr>
        <w:t xml:space="preserve"> arrow expression causes </w:t>
      </w:r>
      <w:r w:rsidR="008F4735">
        <w:rPr>
          <w:highlight w:val="white"/>
        </w:rPr>
        <w:t>'</w:t>
      </w:r>
      <w:r>
        <w:rPr>
          <w:highlight w:val="white"/>
        </w:rPr>
        <w:t>S</w:t>
      </w:r>
      <w:r w:rsidR="008F4735">
        <w:rPr>
          <w:highlight w:val="white"/>
        </w:rPr>
        <w:t>'</w:t>
      </w:r>
      <w:r>
        <w:rPr>
          <w:highlight w:val="white"/>
        </w:rPr>
        <w:t xml:space="preserve"> to become fixed such that the inferred type </w:t>
      </w:r>
      <w:r w:rsidR="008F4735">
        <w:rPr>
          <w:highlight w:val="white"/>
        </w:rPr>
        <w:t>'</w:t>
      </w:r>
      <w:r>
        <w:rPr>
          <w:highlight w:val="white"/>
        </w:rPr>
        <w:t>string</w:t>
      </w:r>
      <w:r w:rsidR="008F4735">
        <w:rPr>
          <w:highlight w:val="white"/>
        </w:rPr>
        <w:t>'</w:t>
      </w:r>
      <w:r>
        <w:rPr>
          <w:highlight w:val="white"/>
        </w:rPr>
        <w:t xml:space="preserve"> can be used for the parameter </w:t>
      </w:r>
      <w:r w:rsidR="008F4735">
        <w:rPr>
          <w:highlight w:val="white"/>
        </w:rPr>
        <w:t>'</w:t>
      </w:r>
      <w:r>
        <w:rPr>
          <w:highlight w:val="white"/>
        </w:rPr>
        <w:t>s</w:t>
      </w:r>
      <w:r w:rsidR="008F4735">
        <w:rPr>
          <w:highlight w:val="white"/>
        </w:rPr>
        <w:t>'</w:t>
      </w:r>
      <w:r>
        <w:rPr>
          <w:highlight w:val="white"/>
        </w:rPr>
        <w:t xml:space="preserve">. </w:t>
      </w:r>
      <w:r w:rsidR="00C81F7E">
        <w:rPr>
          <w:highlight w:val="white"/>
        </w:rPr>
        <w:t xml:space="preserve">When </w:t>
      </w:r>
      <w:r w:rsidR="004427C3">
        <w:rPr>
          <w:highlight w:val="white"/>
        </w:rPr>
        <w:t xml:space="preserve">a </w:t>
      </w:r>
      <w:r w:rsidR="00C81F7E">
        <w:rPr>
          <w:highlight w:val="white"/>
        </w:rPr>
        <w:t>function expression</w:t>
      </w:r>
      <w:r>
        <w:rPr>
          <w:highlight w:val="white"/>
        </w:rPr>
        <w:t xml:space="preserve"> is inferentially typed</w:t>
      </w:r>
      <w:r w:rsidR="00C81F7E">
        <w:rPr>
          <w:highlight w:val="white"/>
        </w:rPr>
        <w:t xml:space="preserve">, its return expression(s) are also inferentially typed. Thus, the inner arrow function is inferentially typed, causing </w:t>
      </w:r>
      <w:r w:rsidR="008F4735">
        <w:rPr>
          <w:highlight w:val="white"/>
        </w:rPr>
        <w:t>'</w:t>
      </w:r>
      <w:r w:rsidR="00C81F7E">
        <w:rPr>
          <w:highlight w:val="white"/>
        </w:rPr>
        <w:t>T</w:t>
      </w:r>
      <w:r w:rsidR="008F4735">
        <w:rPr>
          <w:highlight w:val="white"/>
        </w:rPr>
        <w:t>'</w:t>
      </w:r>
      <w:r w:rsidR="00C81F7E">
        <w:rPr>
          <w:highlight w:val="white"/>
        </w:rPr>
        <w:t xml:space="preserve"> to become fixed such that the inferred type </w:t>
      </w:r>
      <w:r w:rsidR="008F4735">
        <w:rPr>
          <w:highlight w:val="white"/>
        </w:rPr>
        <w:t>'</w:t>
      </w:r>
      <w:r w:rsidR="00C81F7E">
        <w:rPr>
          <w:highlight w:val="white"/>
        </w:rPr>
        <w:t>number</w:t>
      </w:r>
      <w:r w:rsidR="008F4735">
        <w:rPr>
          <w:highlight w:val="white"/>
        </w:rPr>
        <w:t>'</w:t>
      </w:r>
      <w:r w:rsidR="00C81F7E">
        <w:rPr>
          <w:highlight w:val="white"/>
        </w:rPr>
        <w:t xml:space="preserve"> can be used for the parameter </w:t>
      </w:r>
      <w:r w:rsidR="008F4735">
        <w:rPr>
          <w:highlight w:val="white"/>
        </w:rPr>
        <w:t>'</w:t>
      </w:r>
      <w:r w:rsidR="00C81F7E">
        <w:rPr>
          <w:highlight w:val="white"/>
        </w:rPr>
        <w:t>n</w:t>
      </w:r>
      <w:r w:rsidR="008F4735">
        <w:rPr>
          <w:highlight w:val="white"/>
        </w:rPr>
        <w:t>'</w:t>
      </w:r>
      <w:r w:rsidR="00C81F7E">
        <w:rPr>
          <w:highlight w:val="white"/>
        </w:rPr>
        <w:t>. The return type of the inner arrow function can then be determined, whic</w:t>
      </w:r>
      <w:r w:rsidR="004427C3">
        <w:rPr>
          <w:highlight w:val="white"/>
        </w:rPr>
        <w:t xml:space="preserve">h in turn determines the return </w:t>
      </w:r>
      <w:r w:rsidR="00C81F7E">
        <w:rPr>
          <w:highlight w:val="white"/>
        </w:rPr>
        <w:t xml:space="preserve">type of the function returned from </w:t>
      </w:r>
      <w:r w:rsidR="00C81F7E">
        <w:rPr>
          <w:highlight w:val="white"/>
        </w:rPr>
        <w:lastRenderedPageBreak/>
        <w:t xml:space="preserve">the outer arrow function, and inferences are made from the type </w:t>
      </w:r>
      <w:r w:rsidR="008F4735">
        <w:rPr>
          <w:highlight w:val="white"/>
        </w:rPr>
        <w:t>'</w:t>
      </w:r>
      <w:r w:rsidR="00C81F7E">
        <w:rPr>
          <w:highlight w:val="white"/>
        </w:rPr>
        <w:t>(s: string) =&gt; (n: number) =&gt; { name: string; age: number }</w:t>
      </w:r>
      <w:r w:rsidR="008F4735">
        <w:rPr>
          <w:highlight w:val="white"/>
        </w:rPr>
        <w:t>'</w:t>
      </w:r>
      <w:r w:rsidR="00C81F7E">
        <w:rPr>
          <w:highlight w:val="white"/>
        </w:rPr>
        <w:t xml:space="preserve"> to the type </w:t>
      </w:r>
      <w:r w:rsidR="008F4735">
        <w:rPr>
          <w:highlight w:val="white"/>
        </w:rPr>
        <w:t>'</w:t>
      </w:r>
      <w:r w:rsidR="00C81F7E">
        <w:rPr>
          <w:highlight w:val="white"/>
        </w:rPr>
        <w:t>(x: S) =&gt; (y: T) =&gt; R</w:t>
      </w:r>
      <w:r w:rsidR="008F4735">
        <w:rPr>
          <w:highlight w:val="white"/>
        </w:rPr>
        <w:t>'</w:t>
      </w:r>
      <w:r w:rsidR="00C81F7E">
        <w:rPr>
          <w:highlight w:val="white"/>
        </w:rPr>
        <w:t xml:space="preserve">, inferring </w:t>
      </w:r>
      <w:r w:rsidR="008F4735">
        <w:rPr>
          <w:highlight w:val="white"/>
        </w:rPr>
        <w:t>'</w:t>
      </w:r>
      <w:r w:rsidR="00C81F7E">
        <w:rPr>
          <w:highlight w:val="white"/>
        </w:rPr>
        <w:t>{ name: string; age: number }</w:t>
      </w:r>
      <w:r w:rsidR="008F4735">
        <w:rPr>
          <w:highlight w:val="white"/>
        </w:rPr>
        <w:t>'</w:t>
      </w:r>
      <w:r w:rsidR="00C81F7E">
        <w:rPr>
          <w:highlight w:val="white"/>
        </w:rPr>
        <w:t xml:space="preserve"> for </w:t>
      </w:r>
      <w:r w:rsidR="008F4735">
        <w:rPr>
          <w:highlight w:val="white"/>
        </w:rPr>
        <w:t>'</w:t>
      </w:r>
      <w:r w:rsidR="00C81F7E">
        <w:rPr>
          <w:highlight w:val="white"/>
        </w:rPr>
        <w:t>R</w:t>
      </w:r>
      <w:r w:rsidR="008F4735">
        <w:rPr>
          <w:highlight w:val="white"/>
        </w:rPr>
        <w:t>'</w:t>
      </w:r>
      <w:r w:rsidR="00C81F7E">
        <w:rPr>
          <w:highlight w:val="white"/>
        </w:rPr>
        <w:t xml:space="preserve">. Thus the call to </w:t>
      </w:r>
      <w:r w:rsidR="008F4735">
        <w:rPr>
          <w:highlight w:val="white"/>
        </w:rPr>
        <w:t>'</w:t>
      </w:r>
      <w:r w:rsidR="00C81F7E">
        <w:rPr>
          <w:highlight w:val="white"/>
        </w:rPr>
        <w:t>zip</w:t>
      </w:r>
      <w:r w:rsidR="008F4735">
        <w:rPr>
          <w:highlight w:val="white"/>
        </w:rPr>
        <w:t>'</w:t>
      </w:r>
      <w:r w:rsidR="00C81F7E">
        <w:rPr>
          <w:highlight w:val="white"/>
        </w:rPr>
        <w:t xml:space="preserve"> is equivalent to</w:t>
      </w:r>
    </w:p>
    <w:p w:rsidR="0044410D" w:rsidRPr="00D54DB2" w:rsidRDefault="00C81F7E" w:rsidP="00C81F7E">
      <w:pPr>
        <w:pStyle w:val="Code"/>
      </w:pPr>
      <w:r w:rsidRPr="00D54DB2">
        <w:rPr>
          <w:color w:val="0000FF"/>
        </w:rPr>
        <w:t>var</w:t>
      </w:r>
      <w:r w:rsidRPr="00D54DB2">
        <w:t xml:space="preserve"> pairs = zip&lt;</w:t>
      </w:r>
      <w:r w:rsidRPr="00D54DB2">
        <w:rPr>
          <w:color w:val="0000FF"/>
        </w:rPr>
        <w:t>string</w:t>
      </w:r>
      <w:r w:rsidRPr="00D54DB2">
        <w:t xml:space="preserve">, </w:t>
      </w:r>
      <w:r w:rsidRPr="00D54DB2">
        <w:rPr>
          <w:color w:val="0000FF"/>
        </w:rPr>
        <w:t>number</w:t>
      </w:r>
      <w:r w:rsidRPr="00D54DB2">
        <w:t xml:space="preserve">, { name: </w:t>
      </w:r>
      <w:r w:rsidRPr="00D54DB2">
        <w:rPr>
          <w:color w:val="0000FF"/>
        </w:rPr>
        <w:t>string</w:t>
      </w:r>
      <w:r w:rsidRPr="00D54DB2">
        <w:t xml:space="preserve">; age: </w:t>
      </w:r>
      <w:r w:rsidRPr="00D54DB2">
        <w:rPr>
          <w:color w:val="0000FF"/>
        </w:rPr>
        <w:t>number</w:t>
      </w:r>
      <w:r w:rsidRPr="00D54DB2">
        <w:t xml:space="preserve"> }&gt;(</w:t>
      </w:r>
      <w:r w:rsidR="0048218E" w:rsidRPr="00D54DB2">
        <w:br/>
      </w:r>
      <w:r w:rsidRPr="00D54DB2">
        <w:t xml:space="preserve">    names, ages, s =&gt; n =&gt; ({ name: s, age: n }));</w:t>
      </w:r>
    </w:p>
    <w:p w:rsidR="0044410D" w:rsidRPr="0044410D" w:rsidRDefault="00C25A3C" w:rsidP="00A16F96">
      <w:pPr>
        <w:rPr>
          <w:highlight w:val="white"/>
        </w:rPr>
      </w:pPr>
      <w:r>
        <w:rPr>
          <w:highlight w:val="white"/>
        </w:rPr>
        <w:t xml:space="preserve">and the resulting type of </w:t>
      </w:r>
      <w:r w:rsidR="008F4735">
        <w:rPr>
          <w:highlight w:val="white"/>
        </w:rPr>
        <w:t>'</w:t>
      </w:r>
      <w:r>
        <w:rPr>
          <w:highlight w:val="white"/>
        </w:rPr>
        <w:t>pairs</w:t>
      </w:r>
      <w:r w:rsidR="008F4735">
        <w:rPr>
          <w:highlight w:val="white"/>
        </w:rPr>
        <w:t>'</w:t>
      </w:r>
      <w:r>
        <w:rPr>
          <w:highlight w:val="white"/>
        </w:rPr>
        <w:t xml:space="preserve"> is therefore </w:t>
      </w:r>
      <w:r w:rsidR="008F4735">
        <w:rPr>
          <w:highlight w:val="white"/>
        </w:rPr>
        <w:t>'</w:t>
      </w:r>
      <w:r>
        <w:rPr>
          <w:highlight w:val="white"/>
        </w:rPr>
        <w:t>{ name: string; age: number }[]</w:t>
      </w:r>
      <w:r w:rsidR="008F4735">
        <w:rPr>
          <w:highlight w:val="white"/>
        </w:rPr>
        <w:t>'</w:t>
      </w:r>
      <w:r>
        <w:rPr>
          <w:highlight w:val="white"/>
        </w:rPr>
        <w:t>.</w:t>
      </w:r>
    </w:p>
    <w:p w:rsidR="0044410D" w:rsidRPr="0044410D" w:rsidRDefault="001764DB" w:rsidP="001764DB">
      <w:pPr>
        <w:pStyle w:val="Heading3"/>
      </w:pPr>
      <w:bookmarkStart w:id="175" w:name="_Toc439666205"/>
      <w:r>
        <w:t>Grammar Ambiguities</w:t>
      </w:r>
      <w:bookmarkEnd w:id="175"/>
    </w:p>
    <w:p w:rsidR="0044410D" w:rsidRPr="0044410D" w:rsidRDefault="00B23410" w:rsidP="001764DB">
      <w:r>
        <w:t xml:space="preserve">The </w:t>
      </w:r>
      <w:r w:rsidR="00491F18">
        <w:t>inclusion of type arguments in</w:t>
      </w:r>
      <w:r>
        <w:t xml:space="preserve"> the</w:t>
      </w:r>
      <w:r w:rsidR="001764DB">
        <w:t xml:space="preserve"> </w:t>
      </w:r>
      <w:r w:rsidR="001764DB" w:rsidRPr="001764DB">
        <w:rPr>
          <w:rStyle w:val="Production"/>
        </w:rPr>
        <w:t>Arguments</w:t>
      </w:r>
      <w:r w:rsidR="001764DB">
        <w:t xml:space="preserve"> production (section </w:t>
      </w:r>
      <w:r w:rsidR="001764DB">
        <w:fldChar w:fldCharType="begin"/>
      </w:r>
      <w:r w:rsidR="001764DB">
        <w:instrText xml:space="preserve"> REF _Ref320250038 \r \h </w:instrText>
      </w:r>
      <w:r w:rsidR="001764DB">
        <w:fldChar w:fldCharType="separate"/>
      </w:r>
      <w:r w:rsidR="00A3147C">
        <w:t>4.15</w:t>
      </w:r>
      <w:r w:rsidR="001764DB">
        <w:fldChar w:fldCharType="end"/>
      </w:r>
      <w:r>
        <w:t xml:space="preserve">) </w:t>
      </w:r>
      <w:r w:rsidR="001764DB">
        <w:t>give</w:t>
      </w:r>
      <w:r>
        <w:t>s</w:t>
      </w:r>
      <w:r w:rsidR="001764DB">
        <w:t xml:space="preserve"> rise to </w:t>
      </w:r>
      <w:r>
        <w:t xml:space="preserve">certain </w:t>
      </w:r>
      <w:r w:rsidR="001764DB">
        <w:t>ambiguities in the grammar for expressions. For example, the statement</w:t>
      </w:r>
    </w:p>
    <w:p w:rsidR="0044410D" w:rsidRPr="0044410D" w:rsidRDefault="001764DB" w:rsidP="001764DB">
      <w:pPr>
        <w:pStyle w:val="Code"/>
      </w:pPr>
      <w:r w:rsidRPr="00D54DB2">
        <w:t>f(g&lt;A, B&gt;(</w:t>
      </w:r>
      <w:r w:rsidRPr="00D54DB2">
        <w:rPr>
          <w:color w:val="800000"/>
        </w:rPr>
        <w:t>7</w:t>
      </w:r>
      <w:r w:rsidRPr="00D54DB2">
        <w:t>));</w:t>
      </w:r>
    </w:p>
    <w:p w:rsidR="0044410D" w:rsidRPr="0044410D" w:rsidRDefault="001764DB" w:rsidP="001764DB">
      <w:r>
        <w:t xml:space="preserve">could be interpreted as  a call to </w:t>
      </w:r>
      <w:r w:rsidR="008F4735">
        <w:t>'</w:t>
      </w:r>
      <w:r>
        <w:t>f</w:t>
      </w:r>
      <w:r w:rsidR="008F4735">
        <w:t>'</w:t>
      </w:r>
      <w:r>
        <w:t xml:space="preserve"> with two arguments, </w:t>
      </w:r>
      <w:r w:rsidR="008F4735">
        <w:t>'</w:t>
      </w:r>
      <w:r>
        <w:t>g &lt; A</w:t>
      </w:r>
      <w:r w:rsidR="008F4735">
        <w:t>'</w:t>
      </w:r>
      <w:r>
        <w:t xml:space="preserve"> and </w:t>
      </w:r>
      <w:r w:rsidR="008F4735">
        <w:t>'</w:t>
      </w:r>
      <w:r>
        <w:t>B &gt; (7)</w:t>
      </w:r>
      <w:r w:rsidR="008F4735">
        <w:t>'</w:t>
      </w:r>
      <w:r>
        <w:t xml:space="preserve">. Alternatively, it could be interpreted as a call to </w:t>
      </w:r>
      <w:r w:rsidR="008F4735">
        <w:t>'</w:t>
      </w:r>
      <w:r>
        <w:t>f</w:t>
      </w:r>
      <w:r w:rsidR="008F4735">
        <w:t>'</w:t>
      </w:r>
      <w:r>
        <w:t xml:space="preserve"> with one argument, which is a call to a generic </w:t>
      </w:r>
      <w:r w:rsidR="00C953F7">
        <w:t>function</w:t>
      </w:r>
      <w:r>
        <w:t xml:space="preserve"> </w:t>
      </w:r>
      <w:r w:rsidR="008F4735">
        <w:t>'</w:t>
      </w:r>
      <w:r>
        <w:t>g</w:t>
      </w:r>
      <w:r w:rsidR="008F4735">
        <w:t>'</w:t>
      </w:r>
      <w:r>
        <w:t xml:space="preserve"> with two type argu</w:t>
      </w:r>
      <w:r w:rsidR="00B23410">
        <w:t>ments and one regular argument.</w:t>
      </w:r>
    </w:p>
    <w:p w:rsidR="0044410D" w:rsidRPr="0044410D" w:rsidRDefault="00F90E70" w:rsidP="001764DB">
      <w:r>
        <w:t xml:space="preserve">The grammar ambiguity is resolved as follows: </w:t>
      </w:r>
      <w:r w:rsidR="006027F8">
        <w:t xml:space="preserve">In a context where </w:t>
      </w:r>
      <w:r>
        <w:t>one possible interpretation of a sequence of tokens is an</w:t>
      </w:r>
      <w:r w:rsidR="006027F8">
        <w:t xml:space="preserve"> </w:t>
      </w:r>
      <w:r w:rsidR="006027F8" w:rsidRPr="006027F8">
        <w:rPr>
          <w:rStyle w:val="Production"/>
        </w:rPr>
        <w:t>Arguments</w:t>
      </w:r>
      <w:r w:rsidR="006027F8">
        <w:t xml:space="preserve"> production, if the</w:t>
      </w:r>
      <w:r>
        <w:t xml:space="preserve"> initial</w:t>
      </w:r>
      <w:r w:rsidR="006027F8">
        <w:t xml:space="preserve"> sequence of tokens forms a syntactically correct </w:t>
      </w:r>
      <w:r w:rsidR="006027F8" w:rsidRPr="006027F8">
        <w:rPr>
          <w:rStyle w:val="Production"/>
        </w:rPr>
        <w:t>TypeArguments</w:t>
      </w:r>
      <w:r w:rsidR="006027F8">
        <w:t xml:space="preserve"> production </w:t>
      </w:r>
      <w:r>
        <w:t>and is followed</w:t>
      </w:r>
      <w:r w:rsidR="006027F8">
        <w:t xml:space="preserve"> by a </w:t>
      </w:r>
      <w:r w:rsidR="008F4735">
        <w:t>'</w:t>
      </w:r>
      <w:r w:rsidR="006027F8" w:rsidRPr="006027F8">
        <w:rPr>
          <w:rStyle w:val="CodeFragment"/>
        </w:rPr>
        <w:t>(</w:t>
      </w:r>
      <w:r w:rsidR="008F4735">
        <w:t>'</w:t>
      </w:r>
      <w:r w:rsidR="006027F8">
        <w:t xml:space="preserve"> token, then the sequence of tokens is </w:t>
      </w:r>
      <w:r>
        <w:t>processed</w:t>
      </w:r>
      <w:r w:rsidR="006027F8">
        <w:t xml:space="preserve"> an </w:t>
      </w:r>
      <w:r w:rsidR="006027F8" w:rsidRPr="00F90E70">
        <w:rPr>
          <w:rStyle w:val="Production"/>
        </w:rPr>
        <w:t>Arguments</w:t>
      </w:r>
      <w:r w:rsidR="006027F8">
        <w:t xml:space="preserve"> production, and any other possible </w:t>
      </w:r>
      <w:r>
        <w:t xml:space="preserve">interpretation is discarded. Otherwise, the sequence of tokens is not considered an </w:t>
      </w:r>
      <w:r w:rsidRPr="00F90E70">
        <w:rPr>
          <w:rStyle w:val="Production"/>
        </w:rPr>
        <w:t>Arguments</w:t>
      </w:r>
      <w:r>
        <w:t xml:space="preserve"> production.</w:t>
      </w:r>
    </w:p>
    <w:p w:rsidR="0044410D" w:rsidRPr="0044410D" w:rsidRDefault="00F90E70" w:rsidP="001764DB">
      <w:r>
        <w:t xml:space="preserve">This rule means that the call to </w:t>
      </w:r>
      <w:r w:rsidR="008F4735">
        <w:t>'</w:t>
      </w:r>
      <w:r>
        <w:t>f</w:t>
      </w:r>
      <w:r w:rsidR="008F4735">
        <w:t>'</w:t>
      </w:r>
      <w:r>
        <w:t xml:space="preserve"> above is interpreted as a call with one argument, which is a call to a generic </w:t>
      </w:r>
      <w:r w:rsidR="00C953F7">
        <w:t>function</w:t>
      </w:r>
      <w:r>
        <w:t xml:space="preserve"> </w:t>
      </w:r>
      <w:r w:rsidR="008F4735">
        <w:t>'</w:t>
      </w:r>
      <w:r>
        <w:t>g</w:t>
      </w:r>
      <w:r w:rsidR="008F4735">
        <w:t>'</w:t>
      </w:r>
      <w:r>
        <w:t xml:space="preserve"> with two type arguments and one regular argument. However, the statements</w:t>
      </w:r>
    </w:p>
    <w:p w:rsidR="0044410D" w:rsidRPr="0044410D" w:rsidRDefault="00F90E70" w:rsidP="00380DB7">
      <w:pPr>
        <w:pStyle w:val="Code"/>
      </w:pPr>
      <w:r w:rsidRPr="00D54DB2">
        <w:t>f(g</w:t>
      </w:r>
      <w:r w:rsidR="000D75DC" w:rsidRPr="00D54DB2">
        <w:t xml:space="preserve"> </w:t>
      </w:r>
      <w:r w:rsidRPr="00D54DB2">
        <w:t>&lt;</w:t>
      </w:r>
      <w:r w:rsidR="000D75DC" w:rsidRPr="00D54DB2">
        <w:t xml:space="preserve"> </w:t>
      </w:r>
      <w:r w:rsidRPr="00D54DB2">
        <w:t xml:space="preserve">A, B &gt; </w:t>
      </w:r>
      <w:r w:rsidRPr="00D54DB2">
        <w:rPr>
          <w:color w:val="800000"/>
        </w:rPr>
        <w:t>7</w:t>
      </w:r>
      <w:r w:rsidR="00380DB7" w:rsidRPr="00D54DB2">
        <w:t>);</w:t>
      </w:r>
      <w:r w:rsidR="0048218E" w:rsidRPr="00D54DB2">
        <w:br/>
      </w:r>
      <w:r w:rsidR="000D75DC" w:rsidRPr="00D54DB2">
        <w:t>f(g &lt; A, B &gt; +(</w:t>
      </w:r>
      <w:r w:rsidR="000D75DC" w:rsidRPr="00D54DB2">
        <w:rPr>
          <w:color w:val="800000"/>
        </w:rPr>
        <w:t>7</w:t>
      </w:r>
      <w:r w:rsidR="000D75DC" w:rsidRPr="00D54DB2">
        <w:t>));</w:t>
      </w:r>
    </w:p>
    <w:p w:rsidR="0044410D" w:rsidRPr="0044410D" w:rsidRDefault="000D75DC" w:rsidP="001764DB">
      <w:r>
        <w:t xml:space="preserve">are </w:t>
      </w:r>
      <w:r w:rsidR="00F70A5A">
        <w:t>both</w:t>
      </w:r>
      <w:r>
        <w:t xml:space="preserve"> interpreted as calls to </w:t>
      </w:r>
      <w:r w:rsidR="008F4735">
        <w:t>'</w:t>
      </w:r>
      <w:r>
        <w:t>f</w:t>
      </w:r>
      <w:r w:rsidR="008F4735">
        <w:t>'</w:t>
      </w:r>
      <w:r>
        <w:t xml:space="preserve"> with two arguments.</w:t>
      </w:r>
    </w:p>
    <w:p w:rsidR="0044410D" w:rsidRPr="0044410D" w:rsidRDefault="0000594A" w:rsidP="00F97502">
      <w:pPr>
        <w:pStyle w:val="Heading2"/>
      </w:pPr>
      <w:bookmarkStart w:id="176" w:name="_Ref426195260"/>
      <w:bookmarkStart w:id="177" w:name="_Toc439666206"/>
      <w:r>
        <w:t>Type</w:t>
      </w:r>
      <w:r w:rsidR="007939A2">
        <w:t xml:space="preserve"> Assertions</w:t>
      </w:r>
      <w:bookmarkEnd w:id="176"/>
      <w:bookmarkEnd w:id="177"/>
    </w:p>
    <w:p w:rsidR="0044410D" w:rsidRPr="0044410D" w:rsidRDefault="003C5236" w:rsidP="00D342CA">
      <w:r>
        <w:t>TypeScript</w:t>
      </w:r>
      <w:r w:rsidR="00D342CA">
        <w:t xml:space="preserve"> extends th</w:t>
      </w:r>
      <w:r w:rsidR="007939A2">
        <w:t>e JavaScript expression grammar with the ability to assert a type for an expression</w:t>
      </w:r>
      <w:r w:rsidR="0000594A">
        <w:t>:</w:t>
      </w:r>
    </w:p>
    <w:p w:rsidR="0044410D" w:rsidRPr="0044410D" w:rsidRDefault="00D342CA" w:rsidP="00D342CA">
      <w:pPr>
        <w:pStyle w:val="Grammar"/>
      </w:pPr>
      <w:r w:rsidRPr="00380DB7">
        <w:rPr>
          <w:rStyle w:val="Production"/>
        </w:rPr>
        <w:t>UnaryExpression:</w:t>
      </w:r>
      <w:r>
        <w:t xml:space="preserve">  </w:t>
      </w:r>
      <w:r w:rsidRPr="00380DB7">
        <w:rPr>
          <w:rStyle w:val="Production"/>
        </w:rPr>
        <w:t>( Modified )</w:t>
      </w:r>
      <w:r w:rsidR="0048218E" w:rsidRPr="0048218E">
        <w:br/>
      </w:r>
      <w:r>
        <w:t>…</w:t>
      </w:r>
      <w:r w:rsidR="0048218E" w:rsidRPr="0048218E">
        <w:br/>
      </w:r>
      <w:r w:rsidRPr="006D5B42">
        <w:rPr>
          <w:rStyle w:val="Terminal"/>
        </w:rPr>
        <w:t>&lt;</w:t>
      </w:r>
      <w:r>
        <w:t xml:space="preserve">   </w:t>
      </w:r>
      <w:r w:rsidRPr="00380DB7">
        <w:rPr>
          <w:rStyle w:val="Production"/>
        </w:rPr>
        <w:t>Type</w:t>
      </w:r>
      <w:r>
        <w:t xml:space="preserve">   </w:t>
      </w:r>
      <w:r w:rsidRPr="006D5B42">
        <w:rPr>
          <w:rStyle w:val="Terminal"/>
        </w:rPr>
        <w:t>&gt;</w:t>
      </w:r>
      <w:r>
        <w:t xml:space="preserve">   </w:t>
      </w:r>
      <w:r w:rsidRPr="00380DB7">
        <w:rPr>
          <w:rStyle w:val="Production"/>
        </w:rPr>
        <w:t>UnaryExpression</w:t>
      </w:r>
    </w:p>
    <w:p w:rsidR="0044410D" w:rsidRPr="0044410D" w:rsidRDefault="0000594A" w:rsidP="000F282F">
      <w:r>
        <w:t xml:space="preserve">A </w:t>
      </w:r>
      <w:r w:rsidR="007939A2">
        <w:t>type assertion</w:t>
      </w:r>
      <w:r>
        <w:t xml:space="preserve"> </w:t>
      </w:r>
      <w:r w:rsidR="007939A2">
        <w:t xml:space="preserve">expression </w:t>
      </w:r>
      <w:r>
        <w:t xml:space="preserve">consists of a type enclosed in </w:t>
      </w:r>
      <w:r w:rsidRPr="0000594A">
        <w:rPr>
          <w:rStyle w:val="CodeFragment"/>
        </w:rPr>
        <w:t>&lt;</w:t>
      </w:r>
      <w:r>
        <w:t xml:space="preserve"> and </w:t>
      </w:r>
      <w:r w:rsidRPr="0000594A">
        <w:rPr>
          <w:rStyle w:val="CodeFragment"/>
        </w:rPr>
        <w:t>&gt;</w:t>
      </w:r>
      <w:r>
        <w:t xml:space="preserve"> followed b</w:t>
      </w:r>
      <w:r w:rsidR="00EB14DB">
        <w:t>y a unary expression.</w:t>
      </w:r>
      <w:r w:rsidR="00045429">
        <w:t xml:space="preserve"> </w:t>
      </w:r>
      <w:r w:rsidR="000F282F">
        <w:t xml:space="preserve">Type assertion expressions are purely a compile-time construct. Type assertions are </w:t>
      </w:r>
      <w:r w:rsidR="000F282F" w:rsidRPr="00993F8B">
        <w:rPr>
          <w:i/>
        </w:rPr>
        <w:t>not</w:t>
      </w:r>
      <w:r w:rsidR="000F282F">
        <w:t xml:space="preserve"> checked at run-time </w:t>
      </w:r>
      <w:r w:rsidR="000F282F">
        <w:lastRenderedPageBreak/>
        <w:t>and have no impact on the emitted JavaScript (</w:t>
      </w:r>
      <w:r w:rsidR="00D34F46">
        <w:t xml:space="preserve">and therefore no run-time cost). The type and the enclosing </w:t>
      </w:r>
      <w:r w:rsidR="00D34F46" w:rsidRPr="00D34F46">
        <w:rPr>
          <w:rStyle w:val="CodeFragment"/>
        </w:rPr>
        <w:t>&lt;</w:t>
      </w:r>
      <w:r w:rsidR="00D34F46">
        <w:t xml:space="preserve"> and </w:t>
      </w:r>
      <w:r w:rsidR="00D34F46" w:rsidRPr="00D34F46">
        <w:rPr>
          <w:rStyle w:val="CodeFragment"/>
        </w:rPr>
        <w:t>&gt;</w:t>
      </w:r>
      <w:r w:rsidR="00D34F46">
        <w:t xml:space="preserve"> are simply removed from the generated code.</w:t>
      </w:r>
    </w:p>
    <w:p w:rsidR="0044410D" w:rsidRPr="0044410D" w:rsidRDefault="005078BE" w:rsidP="00D342CA">
      <w:r>
        <w:t>In a</w:t>
      </w:r>
      <w:r w:rsidR="00045429">
        <w:t xml:space="preserve"> </w:t>
      </w:r>
      <w:r w:rsidR="007939A2">
        <w:t>type assertion</w:t>
      </w:r>
      <w:r w:rsidR="00045429">
        <w:t xml:space="preserve"> </w:t>
      </w:r>
      <w:r w:rsidR="007939A2">
        <w:t xml:space="preserve">expression </w:t>
      </w:r>
      <w:r w:rsidR="00045429">
        <w:t xml:space="preserve">of the form </w:t>
      </w:r>
      <w:r w:rsidR="00045429" w:rsidRPr="0078207F">
        <w:t xml:space="preserve">&lt; </w:t>
      </w:r>
      <w:r w:rsidR="00F55A2E" w:rsidRPr="0078207F">
        <w:rPr>
          <w:i/>
        </w:rPr>
        <w:t>T</w:t>
      </w:r>
      <w:r w:rsidR="00045429" w:rsidRPr="0078207F">
        <w:t xml:space="preserve"> &gt; </w:t>
      </w:r>
      <w:r w:rsidR="00F55A2E" w:rsidRPr="0078207F">
        <w:rPr>
          <w:i/>
        </w:rPr>
        <w:t>e</w:t>
      </w:r>
      <w:r>
        <w:t xml:space="preserve">, </w:t>
      </w:r>
      <w:r w:rsidRPr="005078BE">
        <w:rPr>
          <w:i/>
        </w:rPr>
        <w:t>e</w:t>
      </w:r>
      <w:r>
        <w:t xml:space="preserve"> is contextually typed (section </w:t>
      </w:r>
      <w:r>
        <w:fldChar w:fldCharType="begin"/>
      </w:r>
      <w:r>
        <w:instrText xml:space="preserve"> REF _Ref314665618 \r \h </w:instrText>
      </w:r>
      <w:r>
        <w:fldChar w:fldCharType="separate"/>
      </w:r>
      <w:r w:rsidR="00A3147C">
        <w:t>4.23</w:t>
      </w:r>
      <w:r>
        <w:fldChar w:fldCharType="end"/>
      </w:r>
      <w:r>
        <w:t xml:space="preserve">) by </w:t>
      </w:r>
      <w:r w:rsidRPr="005078BE">
        <w:rPr>
          <w:i/>
        </w:rPr>
        <w:t>T</w:t>
      </w:r>
      <w:r>
        <w:t xml:space="preserve"> and t</w:t>
      </w:r>
      <w:r w:rsidR="007450AA">
        <w:t xml:space="preserve">he </w:t>
      </w:r>
      <w:r>
        <w:t xml:space="preserve">resulting </w:t>
      </w:r>
      <w:r w:rsidR="007450AA">
        <w:t>type of</w:t>
      </w:r>
      <w:r w:rsidR="007450AA" w:rsidRPr="007450AA">
        <w:rPr>
          <w:i/>
        </w:rPr>
        <w:t xml:space="preserve"> </w:t>
      </w:r>
      <w:r w:rsidR="007450AA" w:rsidRPr="007939A2">
        <w:rPr>
          <w:i/>
        </w:rPr>
        <w:t>e</w:t>
      </w:r>
      <w:r w:rsidR="007450AA" w:rsidRPr="00255426">
        <w:t xml:space="preserve"> </w:t>
      </w:r>
      <w:r>
        <w:t xml:space="preserve">is required </w:t>
      </w:r>
      <w:r w:rsidR="007450AA">
        <w:t>to be assignable to</w:t>
      </w:r>
      <w:r w:rsidR="007450AA" w:rsidRPr="00255426">
        <w:t xml:space="preserve"> </w:t>
      </w:r>
      <w:r w:rsidR="007450AA" w:rsidRPr="007939A2">
        <w:rPr>
          <w:i/>
        </w:rPr>
        <w:t>T</w:t>
      </w:r>
      <w:r w:rsidR="007450AA">
        <w:t xml:space="preserve">, </w:t>
      </w:r>
      <w:r w:rsidR="00DF63E9">
        <w:t xml:space="preserve">or </w:t>
      </w:r>
      <w:r w:rsidR="00DF63E9" w:rsidRPr="00DF63E9">
        <w:rPr>
          <w:i/>
        </w:rPr>
        <w:t>T</w:t>
      </w:r>
      <w:r w:rsidR="00DF63E9">
        <w:t xml:space="preserve"> is required to be assignable to the widened form of the resulting type of </w:t>
      </w:r>
      <w:r w:rsidR="00DF63E9" w:rsidRPr="00DF63E9">
        <w:rPr>
          <w:i/>
        </w:rPr>
        <w:t>e</w:t>
      </w:r>
      <w:r w:rsidR="00DF63E9">
        <w:t xml:space="preserve">, </w:t>
      </w:r>
      <w:r w:rsidR="007450AA">
        <w:t>or otherwise a compile-time error occurs.</w:t>
      </w:r>
      <w:r w:rsidR="001E077D">
        <w:t xml:space="preserve"> The type of the result is </w:t>
      </w:r>
      <w:r w:rsidR="001E077D" w:rsidRPr="001E077D">
        <w:rPr>
          <w:i/>
        </w:rPr>
        <w:t>T</w:t>
      </w:r>
      <w:r w:rsidR="001E077D">
        <w:t>.</w:t>
      </w:r>
    </w:p>
    <w:p w:rsidR="0044410D" w:rsidRPr="0044410D" w:rsidRDefault="007450AA" w:rsidP="00D342CA">
      <w:r>
        <w:t>T</w:t>
      </w:r>
      <w:r w:rsidR="0004019A">
        <w:t>ype assertion</w:t>
      </w:r>
      <w:r>
        <w:t>s check</w:t>
      </w:r>
      <w:r w:rsidR="0004019A">
        <w:t xml:space="preserve"> for assignment compatibility in both directions. Thus, type assertions allow type conversions that </w:t>
      </w:r>
      <w:r w:rsidR="005D262D">
        <w:rPr>
          <w:i/>
        </w:rPr>
        <w:t>might</w:t>
      </w:r>
      <w:r w:rsidR="0004019A">
        <w:t xml:space="preserve"> be correct, but aren</w:t>
      </w:r>
      <w:r w:rsidR="008F4735">
        <w:t>'</w:t>
      </w:r>
      <w:r w:rsidR="0004019A">
        <w:t xml:space="preserve">t </w:t>
      </w:r>
      <w:r w:rsidR="0004019A" w:rsidRPr="0004019A">
        <w:rPr>
          <w:i/>
        </w:rPr>
        <w:t>known</w:t>
      </w:r>
      <w:r w:rsidR="0004019A">
        <w:t xml:space="preserve"> to be correct.</w:t>
      </w:r>
      <w:r w:rsidR="005D262D">
        <w:t xml:space="preserve"> In the example</w:t>
      </w:r>
    </w:p>
    <w:p w:rsidR="0044410D" w:rsidRPr="00D54DB2" w:rsidRDefault="005D262D" w:rsidP="005D262D">
      <w:pPr>
        <w:pStyle w:val="Code"/>
      </w:pPr>
      <w:r w:rsidRPr="00D54DB2">
        <w:rPr>
          <w:color w:val="0000FF"/>
        </w:rPr>
        <w:t>class</w:t>
      </w:r>
      <w:r w:rsidR="00810775" w:rsidRPr="00D54DB2">
        <w:t xml:space="preserve"> Shape { ... </w:t>
      </w:r>
      <w:r w:rsidRPr="00D54DB2">
        <w:t>}</w:t>
      </w:r>
    </w:p>
    <w:p w:rsidR="0044410D" w:rsidRPr="00D54DB2" w:rsidRDefault="005D262D" w:rsidP="005D262D">
      <w:pPr>
        <w:pStyle w:val="Code"/>
      </w:pPr>
      <w:r w:rsidRPr="00D54DB2">
        <w:rPr>
          <w:color w:val="0000FF"/>
        </w:rPr>
        <w:t>class</w:t>
      </w:r>
      <w:r w:rsidRPr="00D54DB2">
        <w:t xml:space="preserve"> Circle </w:t>
      </w:r>
      <w:r w:rsidRPr="00D54DB2">
        <w:rPr>
          <w:color w:val="0000FF"/>
        </w:rPr>
        <w:t>extends</w:t>
      </w:r>
      <w:r w:rsidRPr="00D54DB2">
        <w:t xml:space="preserve"> Shape {</w:t>
      </w:r>
      <w:r w:rsidR="00810775" w:rsidRPr="00D54DB2">
        <w:t xml:space="preserve"> ... }</w:t>
      </w:r>
    </w:p>
    <w:p w:rsidR="0044410D" w:rsidRPr="00D54DB2" w:rsidRDefault="005D262D" w:rsidP="005D262D">
      <w:pPr>
        <w:pStyle w:val="Code"/>
      </w:pPr>
      <w:r w:rsidRPr="00D54DB2">
        <w:rPr>
          <w:color w:val="0000FF"/>
        </w:rPr>
        <w:t>function</w:t>
      </w:r>
      <w:r w:rsidRPr="00D54DB2">
        <w:t xml:space="preserve"> createShape(kind: </w:t>
      </w:r>
      <w:r w:rsidRPr="00D54DB2">
        <w:rPr>
          <w:color w:val="0000FF"/>
        </w:rPr>
        <w:t>string</w:t>
      </w:r>
      <w:r w:rsidRPr="00D54DB2">
        <w:t>): Shape {</w:t>
      </w:r>
      <w:r w:rsidR="0048218E" w:rsidRPr="00D54DB2">
        <w:br/>
      </w:r>
      <w:r w:rsidRPr="00D54DB2">
        <w:t xml:space="preserve">    </w:t>
      </w:r>
      <w:r w:rsidRPr="00D54DB2">
        <w:rPr>
          <w:color w:val="0000FF"/>
        </w:rPr>
        <w:t>if</w:t>
      </w:r>
      <w:r w:rsidRPr="00D54DB2">
        <w:t xml:space="preserve"> (kind === </w:t>
      </w:r>
      <w:r w:rsidR="008F4735" w:rsidRPr="00D54DB2">
        <w:rPr>
          <w:color w:val="800000"/>
        </w:rPr>
        <w:t>"</w:t>
      </w:r>
      <w:r w:rsidRPr="00D54DB2">
        <w:rPr>
          <w:color w:val="800000"/>
        </w:rPr>
        <w:t>circle</w:t>
      </w:r>
      <w:r w:rsidR="008F4735" w:rsidRPr="00D54DB2">
        <w:rPr>
          <w:color w:val="800000"/>
        </w:rPr>
        <w:t>"</w:t>
      </w:r>
      <w:r w:rsidRPr="00D54DB2">
        <w:t xml:space="preserve">) </w:t>
      </w:r>
      <w:r w:rsidRPr="00D54DB2">
        <w:rPr>
          <w:color w:val="0000FF"/>
        </w:rPr>
        <w:t>return</w:t>
      </w:r>
      <w:r w:rsidRPr="00D54DB2">
        <w:t xml:space="preserve"> </w:t>
      </w:r>
      <w:r w:rsidRPr="00D54DB2">
        <w:rPr>
          <w:color w:val="0000FF"/>
        </w:rPr>
        <w:t>new</w:t>
      </w:r>
      <w:r w:rsidRPr="00D54DB2">
        <w:t xml:space="preserve"> Circle();</w:t>
      </w:r>
      <w:r w:rsidR="0048218E" w:rsidRPr="00D54DB2">
        <w:br/>
      </w:r>
      <w:r w:rsidRPr="00D54DB2">
        <w:t xml:space="preserve">    ...</w:t>
      </w:r>
      <w:r w:rsidR="0048218E" w:rsidRPr="00D54DB2">
        <w:br/>
      </w:r>
      <w:r w:rsidRPr="00D54DB2">
        <w:t>}</w:t>
      </w:r>
    </w:p>
    <w:p w:rsidR="0044410D" w:rsidRPr="00D54DB2" w:rsidRDefault="005D262D" w:rsidP="005D262D">
      <w:pPr>
        <w:pStyle w:val="Code"/>
      </w:pPr>
      <w:r w:rsidRPr="00D54DB2">
        <w:rPr>
          <w:color w:val="0000FF"/>
        </w:rPr>
        <w:t>var</w:t>
      </w:r>
      <w:r w:rsidRPr="00D54DB2">
        <w:t xml:space="preserve"> c</w:t>
      </w:r>
      <w:r w:rsidR="00CC4124" w:rsidRPr="00D54DB2">
        <w:t>ircle</w:t>
      </w:r>
      <w:r w:rsidRPr="00D54DB2">
        <w:t xml:space="preserve"> = &lt;Circle&gt; createShape(</w:t>
      </w:r>
      <w:r w:rsidR="008F4735" w:rsidRPr="00D54DB2">
        <w:rPr>
          <w:color w:val="800000"/>
        </w:rPr>
        <w:t>"</w:t>
      </w:r>
      <w:r w:rsidRPr="00D54DB2">
        <w:rPr>
          <w:color w:val="800000"/>
        </w:rPr>
        <w:t>circle</w:t>
      </w:r>
      <w:r w:rsidR="008F4735" w:rsidRPr="00D54DB2">
        <w:rPr>
          <w:color w:val="800000"/>
        </w:rPr>
        <w:t>"</w:t>
      </w:r>
      <w:r w:rsidRPr="00D54DB2">
        <w:t>);</w:t>
      </w:r>
    </w:p>
    <w:p w:rsidR="0044410D" w:rsidRPr="0044410D" w:rsidRDefault="00810775" w:rsidP="00D342CA">
      <w:r>
        <w:t xml:space="preserve">the type annotations indicate that </w:t>
      </w:r>
      <w:r w:rsidR="00C1473F">
        <w:t xml:space="preserve">the </w:t>
      </w:r>
      <w:r w:rsidR="008F4735">
        <w:t>'</w:t>
      </w:r>
      <w:r w:rsidR="005D262D">
        <w:t>createShape</w:t>
      </w:r>
      <w:r w:rsidR="008F4735">
        <w:t>'</w:t>
      </w:r>
      <w:r w:rsidR="005D262D">
        <w:t xml:space="preserve"> </w:t>
      </w:r>
      <w:r w:rsidR="00C953F7">
        <w:t>function</w:t>
      </w:r>
      <w:r w:rsidR="005D262D">
        <w:t xml:space="preserve"> </w:t>
      </w:r>
      <w:r w:rsidR="005D262D" w:rsidRPr="005D262D">
        <w:rPr>
          <w:i/>
        </w:rPr>
        <w:t>might</w:t>
      </w:r>
      <w:r w:rsidR="005D262D">
        <w:t xml:space="preserve"> return a </w:t>
      </w:r>
      <w:r w:rsidR="008F4735">
        <w:t>'</w:t>
      </w:r>
      <w:r w:rsidR="005D262D">
        <w:t>Circle</w:t>
      </w:r>
      <w:r w:rsidR="008F4735">
        <w:t>'</w:t>
      </w:r>
      <w:r w:rsidR="005D262D">
        <w:t xml:space="preserve"> (because </w:t>
      </w:r>
      <w:r w:rsidR="008F4735">
        <w:t>'</w:t>
      </w:r>
      <w:r w:rsidR="005D262D">
        <w:t>Circle</w:t>
      </w:r>
      <w:r w:rsidR="008F4735">
        <w:t>'</w:t>
      </w:r>
      <w:r w:rsidR="005D262D">
        <w:t xml:space="preserve"> is a subtype of </w:t>
      </w:r>
      <w:r w:rsidR="008F4735">
        <w:t>'</w:t>
      </w:r>
      <w:r w:rsidR="005D262D">
        <w:t>Shape</w:t>
      </w:r>
      <w:r w:rsidR="008F4735">
        <w:t>'</w:t>
      </w:r>
      <w:r w:rsidR="005D262D">
        <w:t>), but isn</w:t>
      </w:r>
      <w:r w:rsidR="008F4735">
        <w:t>'</w:t>
      </w:r>
      <w:r w:rsidR="005D262D">
        <w:t xml:space="preserve">t </w:t>
      </w:r>
      <w:r w:rsidR="005D262D" w:rsidRPr="005D262D">
        <w:rPr>
          <w:i/>
        </w:rPr>
        <w:t>known</w:t>
      </w:r>
      <w:r w:rsidR="005D262D">
        <w:t xml:space="preserve"> to do so (because its return type is </w:t>
      </w:r>
      <w:r w:rsidR="008F4735">
        <w:t>'</w:t>
      </w:r>
      <w:r w:rsidR="005D262D">
        <w:t>Shape</w:t>
      </w:r>
      <w:r w:rsidR="008F4735">
        <w:t>'</w:t>
      </w:r>
      <w:r w:rsidR="005D262D">
        <w:t>).</w:t>
      </w:r>
      <w:r w:rsidR="00CC4124">
        <w:t xml:space="preserve"> </w:t>
      </w:r>
      <w:r w:rsidR="00FE6A6C">
        <w:t xml:space="preserve">Therefore, a type assertion is needed to treat the result as a </w:t>
      </w:r>
      <w:r w:rsidR="008F4735">
        <w:t>'</w:t>
      </w:r>
      <w:r w:rsidR="00FE6A6C">
        <w:t>Circle</w:t>
      </w:r>
      <w:r w:rsidR="008F4735">
        <w:t>'</w:t>
      </w:r>
      <w:r w:rsidR="00FE6A6C">
        <w:t>.</w:t>
      </w:r>
    </w:p>
    <w:p w:rsidR="0044410D" w:rsidRPr="0044410D" w:rsidRDefault="00B87714" w:rsidP="00D342CA">
      <w:r>
        <w:t xml:space="preserve">As mentioned above, type assertions are not checked at run-time and it is up to the programmer to guard against errors, for example using the </w:t>
      </w:r>
      <w:r w:rsidRPr="00C23E8F">
        <w:rPr>
          <w:rStyle w:val="CodeFragment"/>
        </w:rPr>
        <w:t>instanceof</w:t>
      </w:r>
      <w:r>
        <w:t xml:space="preserve"> operator:</w:t>
      </w:r>
    </w:p>
    <w:p w:rsidR="0044410D" w:rsidRDefault="00CC4124" w:rsidP="00B87714">
      <w:pPr>
        <w:pStyle w:val="Code"/>
      </w:pPr>
      <w:r w:rsidRPr="00D54DB2">
        <w:rPr>
          <w:color w:val="0000FF"/>
        </w:rPr>
        <w:t>var</w:t>
      </w:r>
      <w:r w:rsidRPr="00D54DB2">
        <w:t xml:space="preserve"> shape = createShape(shapeKind);</w:t>
      </w:r>
      <w:r w:rsidR="0048218E" w:rsidRPr="00D54DB2">
        <w:br/>
      </w:r>
      <w:r w:rsidRPr="00D54DB2">
        <w:rPr>
          <w:color w:val="0000FF"/>
        </w:rPr>
        <w:t>if</w:t>
      </w:r>
      <w:r w:rsidRPr="00D54DB2">
        <w:t xml:space="preserve"> (shape </w:t>
      </w:r>
      <w:r w:rsidRPr="00D54DB2">
        <w:rPr>
          <w:color w:val="0000FF"/>
        </w:rPr>
        <w:t>instanceof</w:t>
      </w:r>
      <w:r w:rsidRPr="00D54DB2">
        <w:t xml:space="preserve"> Circle) {</w:t>
      </w:r>
      <w:r w:rsidR="0048218E" w:rsidRPr="00D54DB2">
        <w:br/>
      </w:r>
      <w:r w:rsidRPr="00D54DB2">
        <w:t xml:space="preserve">    </w:t>
      </w:r>
      <w:r w:rsidRPr="00D54DB2">
        <w:rPr>
          <w:color w:val="0000FF"/>
        </w:rPr>
        <w:t>var</w:t>
      </w:r>
      <w:r w:rsidRPr="00D54DB2">
        <w:t xml:space="preserve"> circle = &lt;Circle&gt; shape;</w:t>
      </w:r>
      <w:r w:rsidR="0048218E" w:rsidRPr="00D54DB2">
        <w:br/>
      </w:r>
      <w:r w:rsidRPr="00D54DB2">
        <w:t xml:space="preserve">    ...</w:t>
      </w:r>
      <w:r w:rsidR="0048218E" w:rsidRPr="00D54DB2">
        <w:br/>
      </w:r>
      <w:r w:rsidR="00B87714" w:rsidRPr="00D54DB2">
        <w:t>}</w:t>
      </w:r>
    </w:p>
    <w:p w:rsidR="00567434" w:rsidRPr="00300D5D" w:rsidRDefault="00567434" w:rsidP="00567434">
      <w:r w:rsidRPr="00567434">
        <w:rPr>
          <w:i/>
        </w:rPr>
        <w:t xml:space="preserve">TODO: Document </w:t>
      </w:r>
      <w:hyperlink r:id="rId32" w:history="1">
        <w:r w:rsidRPr="00567434">
          <w:rPr>
            <w:rStyle w:val="Hyperlink"/>
            <w:rFonts w:ascii="Consolas" w:hAnsi="Consolas" w:cs="Consolas"/>
            <w:i/>
            <w:sz w:val="19"/>
            <w:shd w:val="clear" w:color="auto" w:fill="F7F7F7"/>
          </w:rPr>
          <w:t>as</w:t>
        </w:r>
        <w:r w:rsidRPr="00567434">
          <w:rPr>
            <w:rStyle w:val="Hyperlink"/>
            <w:i/>
          </w:rPr>
          <w:t xml:space="preserve"> operator</w:t>
        </w:r>
      </w:hyperlink>
      <w:r w:rsidRPr="00300D5D">
        <w:t>.</w:t>
      </w:r>
    </w:p>
    <w:p w:rsidR="00870C33" w:rsidRDefault="00870C33" w:rsidP="00870C33">
      <w:pPr>
        <w:pStyle w:val="Heading2"/>
      </w:pPr>
      <w:bookmarkStart w:id="178" w:name="_Toc439666207"/>
      <w:r>
        <w:t>JSX Expressions</w:t>
      </w:r>
      <w:bookmarkEnd w:id="178"/>
    </w:p>
    <w:p w:rsidR="00870C33" w:rsidRPr="00300D5D" w:rsidRDefault="00870C33" w:rsidP="00870C33">
      <w:r w:rsidRPr="00870C33">
        <w:rPr>
          <w:i/>
        </w:rPr>
        <w:t xml:space="preserve">TODO: Document </w:t>
      </w:r>
      <w:hyperlink r:id="rId33" w:history="1">
        <w:r w:rsidRPr="00870C33">
          <w:rPr>
            <w:rStyle w:val="Hyperlink"/>
            <w:i/>
          </w:rPr>
          <w:t>JSX expressions</w:t>
        </w:r>
      </w:hyperlink>
      <w:r w:rsidRPr="00300D5D">
        <w:t>.</w:t>
      </w:r>
    </w:p>
    <w:p w:rsidR="0044410D" w:rsidRPr="0044410D" w:rsidRDefault="006545D8" w:rsidP="00557F9E">
      <w:pPr>
        <w:pStyle w:val="Heading2"/>
      </w:pPr>
      <w:bookmarkStart w:id="179" w:name="_Toc439666208"/>
      <w:r>
        <w:t xml:space="preserve">Unary </w:t>
      </w:r>
      <w:r w:rsidR="00557F9E">
        <w:t>Operators</w:t>
      </w:r>
      <w:bookmarkEnd w:id="179"/>
    </w:p>
    <w:p w:rsidR="0044410D" w:rsidRPr="0044410D" w:rsidRDefault="00991BDB" w:rsidP="00991BDB">
      <w:r>
        <w:t xml:space="preserve">The subsections that follow specify the compile-time processing rules of the unary operators. In general, if the operand of a unary operator does not meet the stated requirements, a compile-time error occurs and the result of </w:t>
      </w:r>
      <w:r w:rsidR="00537DF6">
        <w:t>the operation defaults to type A</w:t>
      </w:r>
      <w:r>
        <w:t>ny in further processing.</w:t>
      </w:r>
    </w:p>
    <w:p w:rsidR="0044410D" w:rsidRPr="0044410D" w:rsidRDefault="00200182" w:rsidP="00200182">
      <w:pPr>
        <w:pStyle w:val="Heading3"/>
      </w:pPr>
      <w:bookmarkStart w:id="180" w:name="_Toc439666209"/>
      <w:r>
        <w:lastRenderedPageBreak/>
        <w:t>The ++ and -- operators</w:t>
      </w:r>
      <w:bookmarkEnd w:id="180"/>
    </w:p>
    <w:p w:rsidR="0044410D" w:rsidRPr="0044410D" w:rsidRDefault="00200182" w:rsidP="00200182">
      <w:r>
        <w:t>These operators, in prefix or postfix form, require the</w:t>
      </w:r>
      <w:r w:rsidR="003C06BA">
        <w:t>ir</w:t>
      </w:r>
      <w:r>
        <w:t xml:space="preserve"> operand to be of ty</w:t>
      </w:r>
      <w:r w:rsidR="000B61C4">
        <w:t xml:space="preserve">pe Any, </w:t>
      </w:r>
      <w:r w:rsidR="004A0D7D">
        <w:t xml:space="preserve">the </w:t>
      </w:r>
      <w:r w:rsidR="00D248E2">
        <w:t>N</w:t>
      </w:r>
      <w:r w:rsidR="003C06BA">
        <w:t>umber</w:t>
      </w:r>
      <w:r w:rsidR="00746539">
        <w:t xml:space="preserve"> </w:t>
      </w:r>
      <w:r w:rsidR="004A0D7D">
        <w:t>primitive type</w:t>
      </w:r>
      <w:r w:rsidR="000B61C4">
        <w:t>, or an enum type,</w:t>
      </w:r>
      <w:r w:rsidR="004A0D7D">
        <w:t xml:space="preserve"> </w:t>
      </w:r>
      <w:r w:rsidR="00746539">
        <w:t>and</w:t>
      </w:r>
      <w:r w:rsidR="00746539" w:rsidRPr="00746539">
        <w:t xml:space="preserve"> </w:t>
      </w:r>
      <w:r w:rsidR="00746539">
        <w:t xml:space="preserve">classified as a reference (section </w:t>
      </w:r>
      <w:r w:rsidR="00746539">
        <w:fldChar w:fldCharType="begin"/>
      </w:r>
      <w:r w:rsidR="00746539">
        <w:instrText xml:space="preserve"> REF _Ref332716620 \r \h </w:instrText>
      </w:r>
      <w:r w:rsidR="00746539">
        <w:fldChar w:fldCharType="separate"/>
      </w:r>
      <w:r w:rsidR="00A3147C">
        <w:t>4.1</w:t>
      </w:r>
      <w:r w:rsidR="00746539">
        <w:fldChar w:fldCharType="end"/>
      </w:r>
      <w:r w:rsidR="00746539">
        <w:t>)</w:t>
      </w:r>
      <w:r w:rsidR="00411740">
        <w:t xml:space="preserve">. They </w:t>
      </w:r>
      <w:r w:rsidR="00D248E2">
        <w:t xml:space="preserve">produce a result of </w:t>
      </w:r>
      <w:r w:rsidR="004A0D7D">
        <w:t>the</w:t>
      </w:r>
      <w:r w:rsidR="00D248E2">
        <w:t xml:space="preserve"> N</w:t>
      </w:r>
      <w:r w:rsidR="003C06BA">
        <w:t>umber</w:t>
      </w:r>
      <w:r w:rsidR="004A0D7D">
        <w:t xml:space="preserve"> primitive type</w:t>
      </w:r>
      <w:r w:rsidR="003C06BA">
        <w:t>.</w:t>
      </w:r>
    </w:p>
    <w:p w:rsidR="0044410D" w:rsidRPr="0044410D" w:rsidRDefault="0093713F" w:rsidP="0093713F">
      <w:pPr>
        <w:pStyle w:val="Heading3"/>
      </w:pPr>
      <w:bookmarkStart w:id="181" w:name="_Toc439666210"/>
      <w:r>
        <w:t>The +</w:t>
      </w:r>
      <w:r w:rsidR="00085731">
        <w:t>, –, and ~</w:t>
      </w:r>
      <w:r>
        <w:t xml:space="preserve"> operator</w:t>
      </w:r>
      <w:r w:rsidR="00085731">
        <w:t>s</w:t>
      </w:r>
      <w:bookmarkEnd w:id="181"/>
    </w:p>
    <w:p w:rsidR="0044410D" w:rsidRPr="0044410D" w:rsidRDefault="0093713F" w:rsidP="0093713F">
      <w:r>
        <w:t>The</w:t>
      </w:r>
      <w:r w:rsidR="00085731">
        <w:t>se</w:t>
      </w:r>
      <w:r>
        <w:t xml:space="preserve"> operator</w:t>
      </w:r>
      <w:r w:rsidR="00085731">
        <w:t>s permit</w:t>
      </w:r>
      <w:r>
        <w:t xml:space="preserve"> </w:t>
      </w:r>
      <w:r w:rsidR="00085731">
        <w:t>their</w:t>
      </w:r>
      <w:r>
        <w:t xml:space="preserve"> operand</w:t>
      </w:r>
      <w:r w:rsidR="00085731">
        <w:t xml:space="preserve"> to be of any type and produce</w:t>
      </w:r>
      <w:r w:rsidR="004A0D7D">
        <w:t xml:space="preserve"> a result of the </w:t>
      </w:r>
      <w:r w:rsidR="007D14AF">
        <w:t>N</w:t>
      </w:r>
      <w:r>
        <w:t>umber</w:t>
      </w:r>
      <w:r w:rsidR="004A0D7D">
        <w:t xml:space="preserve"> primitive type</w:t>
      </w:r>
      <w:r>
        <w:t>.</w:t>
      </w:r>
    </w:p>
    <w:p w:rsidR="0044410D" w:rsidRPr="0044410D" w:rsidRDefault="0093713F" w:rsidP="0093713F">
      <w:r>
        <w:t>The unary + operator can conveniently be used to conve</w:t>
      </w:r>
      <w:r w:rsidR="007D14AF">
        <w:t xml:space="preserve">rt a value of any type to </w:t>
      </w:r>
      <w:r w:rsidR="004A0D7D">
        <w:t>the</w:t>
      </w:r>
      <w:r w:rsidR="007D14AF">
        <w:t xml:space="preserve"> N</w:t>
      </w:r>
      <w:r>
        <w:t>umber</w:t>
      </w:r>
      <w:r w:rsidR="004A0D7D">
        <w:t xml:space="preserve"> primitive type</w:t>
      </w:r>
      <w:r>
        <w:t>:</w:t>
      </w:r>
    </w:p>
    <w:p w:rsidR="0044410D" w:rsidRPr="0044410D" w:rsidRDefault="0093713F" w:rsidP="0093713F">
      <w:pPr>
        <w:pStyle w:val="Code"/>
      </w:pPr>
      <w:r w:rsidRPr="00D54DB2">
        <w:rPr>
          <w:color w:val="0000FF"/>
        </w:rPr>
        <w:t>function</w:t>
      </w:r>
      <w:r w:rsidRPr="00D54DB2">
        <w:t xml:space="preserve"> getValue() { ... }</w:t>
      </w:r>
    </w:p>
    <w:p w:rsidR="0044410D" w:rsidRPr="0044410D" w:rsidRDefault="0093713F" w:rsidP="0093713F">
      <w:pPr>
        <w:pStyle w:val="Code"/>
      </w:pPr>
      <w:r w:rsidRPr="00D54DB2">
        <w:rPr>
          <w:color w:val="0000FF"/>
        </w:rPr>
        <w:t>var</w:t>
      </w:r>
      <w:r w:rsidRPr="00D54DB2">
        <w:t xml:space="preserve"> n = +getValue();</w:t>
      </w:r>
    </w:p>
    <w:p w:rsidR="0044410D" w:rsidRPr="0044410D" w:rsidRDefault="0093713F" w:rsidP="0093713F">
      <w:r>
        <w:t>The example above converts</w:t>
      </w:r>
      <w:r w:rsidR="007D14AF">
        <w:t xml:space="preserve"> the result of </w:t>
      </w:r>
      <w:r w:rsidR="008F4735">
        <w:t>'</w:t>
      </w:r>
      <w:r w:rsidR="007D14AF">
        <w:t>getValu</w:t>
      </w:r>
      <w:r w:rsidR="004A0D7D">
        <w:t>e()</w:t>
      </w:r>
      <w:r w:rsidR="008F4735">
        <w:t>'</w:t>
      </w:r>
      <w:r w:rsidR="004A0D7D">
        <w:t xml:space="preserve"> to a number if it isn</w:t>
      </w:r>
      <w:r w:rsidR="008F4735">
        <w:t>'</w:t>
      </w:r>
      <w:r w:rsidR="004A0D7D">
        <w:t>t a n</w:t>
      </w:r>
      <w:r>
        <w:t>umber alrea</w:t>
      </w:r>
      <w:r w:rsidR="007D14AF">
        <w:t xml:space="preserve">dy. The type inferred for </w:t>
      </w:r>
      <w:r w:rsidR="008F4735">
        <w:t>'</w:t>
      </w:r>
      <w:r w:rsidR="007D14AF">
        <w:t>n</w:t>
      </w:r>
      <w:r w:rsidR="008F4735">
        <w:t>'</w:t>
      </w:r>
      <w:r w:rsidR="007D14AF">
        <w:t xml:space="preserve"> is </w:t>
      </w:r>
      <w:r w:rsidR="00D955A9">
        <w:t xml:space="preserve">the </w:t>
      </w:r>
      <w:r w:rsidR="007D14AF">
        <w:t>N</w:t>
      </w:r>
      <w:r>
        <w:t xml:space="preserve">umber </w:t>
      </w:r>
      <w:r w:rsidR="00D955A9">
        <w:t xml:space="preserve">primitive type </w:t>
      </w:r>
      <w:r>
        <w:t xml:space="preserve">regardless of the return type of </w:t>
      </w:r>
      <w:r w:rsidR="008F4735">
        <w:t>'</w:t>
      </w:r>
      <w:r>
        <w:t>getValue</w:t>
      </w:r>
      <w:r w:rsidR="008F4735">
        <w:t>'</w:t>
      </w:r>
      <w:r>
        <w:t>.</w:t>
      </w:r>
    </w:p>
    <w:p w:rsidR="0044410D" w:rsidRPr="0044410D" w:rsidRDefault="00200182" w:rsidP="00200182">
      <w:pPr>
        <w:pStyle w:val="Heading3"/>
      </w:pPr>
      <w:bookmarkStart w:id="182" w:name="_Toc439666211"/>
      <w:r>
        <w:t>The ! operator</w:t>
      </w:r>
      <w:bookmarkEnd w:id="182"/>
    </w:p>
    <w:p w:rsidR="0044410D" w:rsidRPr="0044410D" w:rsidRDefault="00885194" w:rsidP="00200182">
      <w:r>
        <w:t xml:space="preserve">The ! operator permits its operand to be of any type and produces a result of </w:t>
      </w:r>
      <w:r w:rsidR="00045580">
        <w:t>the</w:t>
      </w:r>
      <w:r>
        <w:t xml:space="preserve"> </w:t>
      </w:r>
      <w:r w:rsidR="000E5FDE">
        <w:t>Boolean</w:t>
      </w:r>
      <w:r w:rsidR="00045580" w:rsidRPr="00045580">
        <w:t xml:space="preserve"> </w:t>
      </w:r>
      <w:r w:rsidR="00045580">
        <w:t>primitive type</w:t>
      </w:r>
      <w:r>
        <w:t>.</w:t>
      </w:r>
    </w:p>
    <w:p w:rsidR="0044410D" w:rsidRPr="0044410D" w:rsidRDefault="00885194" w:rsidP="00200182">
      <w:r>
        <w:t xml:space="preserve">Two </w:t>
      </w:r>
      <w:r w:rsidR="000502E0">
        <w:t xml:space="preserve">unary </w:t>
      </w:r>
      <w:r>
        <w:t xml:space="preserve">! operators in sequence can conveniently be used to convert a value of any type to </w:t>
      </w:r>
      <w:r w:rsidR="00045580">
        <w:t>the</w:t>
      </w:r>
      <w:r>
        <w:t xml:space="preserve"> </w:t>
      </w:r>
      <w:r w:rsidR="000E5FDE">
        <w:t>Boolean</w:t>
      </w:r>
      <w:r w:rsidR="00045580" w:rsidRPr="00045580">
        <w:t xml:space="preserve"> </w:t>
      </w:r>
      <w:r w:rsidR="00045580">
        <w:t>primitive type</w:t>
      </w:r>
      <w:r>
        <w:t>:</w:t>
      </w:r>
    </w:p>
    <w:p w:rsidR="0044410D" w:rsidRPr="0044410D" w:rsidRDefault="00885194" w:rsidP="00885194">
      <w:pPr>
        <w:pStyle w:val="Code"/>
      </w:pPr>
      <w:r w:rsidRPr="00D54DB2">
        <w:rPr>
          <w:color w:val="0000FF"/>
        </w:rPr>
        <w:t>function</w:t>
      </w:r>
      <w:r w:rsidRPr="00D54DB2">
        <w:t xml:space="preserve"> getValue() { ... }</w:t>
      </w:r>
    </w:p>
    <w:p w:rsidR="0044410D" w:rsidRPr="0044410D" w:rsidRDefault="00885194" w:rsidP="00885194">
      <w:pPr>
        <w:pStyle w:val="Code"/>
      </w:pPr>
      <w:r w:rsidRPr="00D54DB2">
        <w:rPr>
          <w:color w:val="0000FF"/>
        </w:rPr>
        <w:t>var</w:t>
      </w:r>
      <w:r w:rsidRPr="00D54DB2">
        <w:t xml:space="preserve"> b = !!getValue();</w:t>
      </w:r>
    </w:p>
    <w:p w:rsidR="0044410D" w:rsidRPr="0044410D" w:rsidRDefault="00885194" w:rsidP="00200182">
      <w:r>
        <w:t xml:space="preserve">The example above converts the result of </w:t>
      </w:r>
      <w:r w:rsidR="008F4735">
        <w:t>'</w:t>
      </w:r>
      <w:r>
        <w:t>getValue()</w:t>
      </w:r>
      <w:r w:rsidR="008F4735">
        <w:t>'</w:t>
      </w:r>
      <w:r>
        <w:t xml:space="preserve"> to a </w:t>
      </w:r>
      <w:r w:rsidR="000E5FDE">
        <w:t>Boolean</w:t>
      </w:r>
      <w:r>
        <w:t xml:space="preserve"> if it isn</w:t>
      </w:r>
      <w:r w:rsidR="008F4735">
        <w:t>'</w:t>
      </w:r>
      <w:r>
        <w:t xml:space="preserve">t a </w:t>
      </w:r>
      <w:r w:rsidR="000E5FDE">
        <w:t>Boolean</w:t>
      </w:r>
      <w:r>
        <w:t xml:space="preserve"> already. The typ</w:t>
      </w:r>
      <w:r w:rsidR="009850B9">
        <w:t xml:space="preserve">e inferred for </w:t>
      </w:r>
      <w:r w:rsidR="008F4735">
        <w:t>'</w:t>
      </w:r>
      <w:r w:rsidR="009850B9">
        <w:t>b</w:t>
      </w:r>
      <w:r w:rsidR="008F4735">
        <w:t>'</w:t>
      </w:r>
      <w:r>
        <w:t xml:space="preserve"> is </w:t>
      </w:r>
      <w:r w:rsidR="00045580">
        <w:t xml:space="preserve">the </w:t>
      </w:r>
      <w:r w:rsidR="000E5FDE">
        <w:t>Boolean</w:t>
      </w:r>
      <w:r>
        <w:t xml:space="preserve"> </w:t>
      </w:r>
      <w:r w:rsidR="00045580">
        <w:t xml:space="preserve">primitive type </w:t>
      </w:r>
      <w:r>
        <w:t xml:space="preserve">regardless of the return type of </w:t>
      </w:r>
      <w:r w:rsidR="008F4735">
        <w:t>'</w:t>
      </w:r>
      <w:r>
        <w:t>getValue</w:t>
      </w:r>
      <w:r w:rsidR="008F4735">
        <w:t>'</w:t>
      </w:r>
      <w:r>
        <w:t>.</w:t>
      </w:r>
    </w:p>
    <w:p w:rsidR="0044410D" w:rsidRPr="0044410D" w:rsidRDefault="00BE5B28" w:rsidP="00BE5B28">
      <w:pPr>
        <w:pStyle w:val="Heading3"/>
      </w:pPr>
      <w:bookmarkStart w:id="183" w:name="_Toc439666212"/>
      <w:r>
        <w:t>The delete Operator</w:t>
      </w:r>
      <w:bookmarkEnd w:id="183"/>
    </w:p>
    <w:p w:rsidR="0044410D" w:rsidRPr="0044410D" w:rsidRDefault="00FF4B35" w:rsidP="00FF4B35">
      <w:r>
        <w:t xml:space="preserve">The </w:t>
      </w:r>
      <w:r w:rsidR="008F4735">
        <w:t>'</w:t>
      </w:r>
      <w:r w:rsidRPr="00942411">
        <w:t>delete</w:t>
      </w:r>
      <w:r w:rsidR="008F4735">
        <w:t>'</w:t>
      </w:r>
      <w:r>
        <w:t xml:space="preserve"> operator takes an operand of any type and produces a result of </w:t>
      </w:r>
      <w:r w:rsidR="00045580">
        <w:t>the</w:t>
      </w:r>
      <w:r>
        <w:t xml:space="preserve"> </w:t>
      </w:r>
      <w:r w:rsidR="000E5FDE">
        <w:t>Boolean</w:t>
      </w:r>
      <w:r w:rsidR="00045580" w:rsidRPr="00045580">
        <w:t xml:space="preserve"> </w:t>
      </w:r>
      <w:r w:rsidR="00045580">
        <w:t>primitive type</w:t>
      </w:r>
      <w:r>
        <w:t>.</w:t>
      </w:r>
    </w:p>
    <w:p w:rsidR="0044410D" w:rsidRPr="0044410D" w:rsidRDefault="00BE5B28" w:rsidP="00BE5B28">
      <w:pPr>
        <w:pStyle w:val="Heading3"/>
      </w:pPr>
      <w:bookmarkStart w:id="184" w:name="_Toc439666213"/>
      <w:r>
        <w:t>The void Operator</w:t>
      </w:r>
      <w:bookmarkEnd w:id="184"/>
    </w:p>
    <w:p w:rsidR="0044410D" w:rsidRPr="0044410D" w:rsidRDefault="000F27D8" w:rsidP="00FF4B35">
      <w:r>
        <w:t xml:space="preserve">The </w:t>
      </w:r>
      <w:r w:rsidR="008F4735">
        <w:t>'</w:t>
      </w:r>
      <w:r w:rsidRPr="00942411">
        <w:t>void</w:t>
      </w:r>
      <w:r w:rsidR="008F4735">
        <w:t>'</w:t>
      </w:r>
      <w:r>
        <w:t xml:space="preserve"> operator takes an operand of any type and produces the value </w:t>
      </w:r>
      <w:r w:rsidR="008F4735">
        <w:t>'</w:t>
      </w:r>
      <w:r w:rsidRPr="00942411">
        <w:t>undefined</w:t>
      </w:r>
      <w:r w:rsidR="008F4735">
        <w:t>'</w:t>
      </w:r>
      <w:r>
        <w:t>. The type of the result is the Undefined type (</w:t>
      </w:r>
      <w:r>
        <w:fldChar w:fldCharType="begin"/>
      </w:r>
      <w:r>
        <w:instrText xml:space="preserve"> REF _Ref331509340 \r \h </w:instrText>
      </w:r>
      <w:r>
        <w:fldChar w:fldCharType="separate"/>
      </w:r>
      <w:r w:rsidR="00A3147C">
        <w:t>3.2.7</w:t>
      </w:r>
      <w:r>
        <w:fldChar w:fldCharType="end"/>
      </w:r>
      <w:r>
        <w:t>).</w:t>
      </w:r>
    </w:p>
    <w:p w:rsidR="0044410D" w:rsidRPr="0044410D" w:rsidRDefault="00BE5B28" w:rsidP="00BE5B28">
      <w:pPr>
        <w:pStyle w:val="Heading3"/>
      </w:pPr>
      <w:bookmarkStart w:id="185" w:name="_Toc439666214"/>
      <w:r>
        <w:lastRenderedPageBreak/>
        <w:t>The typeof Operator</w:t>
      </w:r>
      <w:bookmarkEnd w:id="185"/>
    </w:p>
    <w:p w:rsidR="0044410D" w:rsidRPr="0044410D" w:rsidRDefault="000F27D8" w:rsidP="000F27D8">
      <w:r>
        <w:t xml:space="preserve">The </w:t>
      </w:r>
      <w:r w:rsidR="008F4735">
        <w:t>'</w:t>
      </w:r>
      <w:r w:rsidRPr="00942411">
        <w:t>typeof</w:t>
      </w:r>
      <w:r w:rsidR="008F4735">
        <w:t>'</w:t>
      </w:r>
      <w:r>
        <w:t xml:space="preserve"> operator takes an operand of any typ</w:t>
      </w:r>
      <w:r w:rsidR="000E5FDE">
        <w:t xml:space="preserve">e and produces a value of </w:t>
      </w:r>
      <w:r w:rsidR="000F06E6">
        <w:t xml:space="preserve">the </w:t>
      </w:r>
      <w:r w:rsidR="000E5FDE">
        <w:t>S</w:t>
      </w:r>
      <w:r>
        <w:t>tring</w:t>
      </w:r>
      <w:r w:rsidR="000F06E6" w:rsidRPr="000F06E6">
        <w:t xml:space="preserve"> </w:t>
      </w:r>
      <w:r w:rsidR="000F06E6">
        <w:t>primitive type</w:t>
      </w:r>
      <w:r>
        <w:t>.</w:t>
      </w:r>
      <w:r w:rsidR="00942411">
        <w:t xml:space="preserve"> In positions where a type is expected, </w:t>
      </w:r>
      <w:r w:rsidR="008F4735">
        <w:t>'</w:t>
      </w:r>
      <w:r w:rsidR="00FA44D9" w:rsidRPr="00942411">
        <w:t>typeof</w:t>
      </w:r>
      <w:r w:rsidR="008F4735">
        <w:t>'</w:t>
      </w:r>
      <w:r w:rsidR="00FA44D9">
        <w:t xml:space="preserve"> can also be used in a type query (section </w:t>
      </w:r>
      <w:r w:rsidR="00FA44D9">
        <w:fldChar w:fldCharType="begin"/>
      </w:r>
      <w:r w:rsidR="00FA44D9">
        <w:instrText xml:space="preserve"> REF _Ref367622729 \r \h </w:instrText>
      </w:r>
      <w:r w:rsidR="00FA44D9">
        <w:fldChar w:fldCharType="separate"/>
      </w:r>
      <w:r w:rsidR="00A3147C">
        <w:t>3.8.10</w:t>
      </w:r>
      <w:r w:rsidR="00FA44D9">
        <w:fldChar w:fldCharType="end"/>
      </w:r>
      <w:r w:rsidR="00942411">
        <w:t>) to produce the type of an expression.</w:t>
      </w:r>
    </w:p>
    <w:p w:rsidR="0044410D" w:rsidRPr="0044410D" w:rsidRDefault="00942411" w:rsidP="00942411">
      <w:pPr>
        <w:pStyle w:val="Code"/>
      </w:pPr>
      <w:r w:rsidRPr="00D54DB2">
        <w:rPr>
          <w:color w:val="0000FF"/>
        </w:rPr>
        <w:t>var</w:t>
      </w:r>
      <w:r w:rsidRPr="00D54DB2">
        <w:t xml:space="preserve"> x = </w:t>
      </w:r>
      <w:r w:rsidRPr="00D54DB2">
        <w:rPr>
          <w:color w:val="800000"/>
        </w:rPr>
        <w:t>5</w:t>
      </w:r>
      <w:r w:rsidRPr="00D54DB2">
        <w:t>;</w:t>
      </w:r>
      <w:r w:rsidR="0048218E" w:rsidRPr="00D54DB2">
        <w:br/>
      </w:r>
      <w:r w:rsidRPr="00D54DB2">
        <w:rPr>
          <w:color w:val="0000FF"/>
        </w:rPr>
        <w:t>var</w:t>
      </w:r>
      <w:r w:rsidRPr="00D54DB2">
        <w:t xml:space="preserve"> y = </w:t>
      </w:r>
      <w:r w:rsidRPr="00D54DB2">
        <w:rPr>
          <w:color w:val="0000FF"/>
        </w:rPr>
        <w:t>typeof</w:t>
      </w:r>
      <w:r w:rsidRPr="00D54DB2">
        <w:t xml:space="preserve"> x;  </w:t>
      </w:r>
      <w:r w:rsidRPr="00D54DB2">
        <w:rPr>
          <w:color w:val="008000"/>
        </w:rPr>
        <w:t>// Use in an expression</w:t>
      </w:r>
      <w:r w:rsidR="0048218E" w:rsidRPr="00D54DB2">
        <w:br/>
      </w:r>
      <w:r w:rsidRPr="00D54DB2">
        <w:rPr>
          <w:color w:val="0000FF"/>
        </w:rPr>
        <w:t>var</w:t>
      </w:r>
      <w:r w:rsidRPr="00D54DB2">
        <w:t xml:space="preserve"> z: </w:t>
      </w:r>
      <w:r w:rsidRPr="00D54DB2">
        <w:rPr>
          <w:color w:val="0000FF"/>
        </w:rPr>
        <w:t>typeof</w:t>
      </w:r>
      <w:r w:rsidRPr="00D54DB2">
        <w:t xml:space="preserve"> x;   </w:t>
      </w:r>
      <w:r w:rsidRPr="00D54DB2">
        <w:rPr>
          <w:color w:val="008000"/>
        </w:rPr>
        <w:t>// Use in a type query</w:t>
      </w:r>
    </w:p>
    <w:p w:rsidR="0044410D" w:rsidRPr="0044410D" w:rsidRDefault="00F13579" w:rsidP="00F13579">
      <w:r>
        <w:t xml:space="preserve">In the example above, </w:t>
      </w:r>
      <w:r w:rsidR="008F4735">
        <w:t>'</w:t>
      </w:r>
      <w:r w:rsidR="00942411">
        <w:t>x</w:t>
      </w:r>
      <w:r w:rsidR="008F4735">
        <w:t>'</w:t>
      </w:r>
      <w:r w:rsidR="00942411">
        <w:t xml:space="preserve"> is of type </w:t>
      </w:r>
      <w:r w:rsidR="008F4735">
        <w:t>'</w:t>
      </w:r>
      <w:r w:rsidR="00942411">
        <w:t>number</w:t>
      </w:r>
      <w:r w:rsidR="008F4735">
        <w:t>'</w:t>
      </w:r>
      <w:r>
        <w:t xml:space="preserve">, </w:t>
      </w:r>
      <w:r w:rsidR="008F4735">
        <w:t>'</w:t>
      </w:r>
      <w:r w:rsidR="00942411">
        <w:t>y</w:t>
      </w:r>
      <w:r w:rsidR="008F4735">
        <w:t>'</w:t>
      </w:r>
      <w:r w:rsidR="00942411">
        <w:t xml:space="preserve"> is of type </w:t>
      </w:r>
      <w:r w:rsidR="008F4735">
        <w:t>'</w:t>
      </w:r>
      <w:r w:rsidR="00942411">
        <w:t>string</w:t>
      </w:r>
      <w:r w:rsidR="008F4735">
        <w:t>'</w:t>
      </w:r>
      <w:r>
        <w:t xml:space="preserve"> </w:t>
      </w:r>
      <w:r w:rsidR="00942411">
        <w:t xml:space="preserve">because when used in an expression, </w:t>
      </w:r>
      <w:r w:rsidR="008F4735">
        <w:t>'</w:t>
      </w:r>
      <w:r w:rsidR="00942411">
        <w:t>typeof</w:t>
      </w:r>
      <w:r w:rsidR="008F4735">
        <w:t>'</w:t>
      </w:r>
      <w:r w:rsidR="00942411">
        <w:t xml:space="preserve"> produces a value of type string</w:t>
      </w:r>
      <w:r>
        <w:t xml:space="preserve"> (in this case the string </w:t>
      </w:r>
      <w:r w:rsidR="008F4735">
        <w:t>"</w:t>
      </w:r>
      <w:r>
        <w:t>number</w:t>
      </w:r>
      <w:r w:rsidR="008F4735">
        <w:t>"</w:t>
      </w:r>
      <w:r>
        <w:t xml:space="preserve">), and </w:t>
      </w:r>
      <w:r w:rsidR="008F4735">
        <w:t>'</w:t>
      </w:r>
      <w:r w:rsidR="00942411">
        <w:t>z</w:t>
      </w:r>
      <w:r w:rsidR="008F4735">
        <w:t>'</w:t>
      </w:r>
      <w:r w:rsidR="00942411">
        <w:t xml:space="preserve"> is of type </w:t>
      </w:r>
      <w:r w:rsidR="008F4735">
        <w:t>'</w:t>
      </w:r>
      <w:r w:rsidR="00942411">
        <w:t>number</w:t>
      </w:r>
      <w:r w:rsidR="008F4735">
        <w:t>'</w:t>
      </w:r>
      <w:r>
        <w:t xml:space="preserve"> </w:t>
      </w:r>
      <w:r w:rsidR="00942411">
        <w:t>beca</w:t>
      </w:r>
      <w:r>
        <w:t>u</w:t>
      </w:r>
      <w:r w:rsidR="00942411">
        <w:t xml:space="preserve">se when used in a type query, </w:t>
      </w:r>
      <w:r w:rsidR="008F4735">
        <w:t>'</w:t>
      </w:r>
      <w:r w:rsidR="00942411">
        <w:t>typeof</w:t>
      </w:r>
      <w:r w:rsidR="008F4735">
        <w:t>'</w:t>
      </w:r>
      <w:r w:rsidR="00942411">
        <w:t xml:space="preserve"> ob</w:t>
      </w:r>
      <w:r>
        <w:t>tains the type of an expression</w:t>
      </w:r>
      <w:r w:rsidR="00942411">
        <w:t>.</w:t>
      </w:r>
    </w:p>
    <w:p w:rsidR="0044410D" w:rsidRPr="0044410D" w:rsidRDefault="006545D8" w:rsidP="006545D8">
      <w:pPr>
        <w:pStyle w:val="Heading2"/>
      </w:pPr>
      <w:bookmarkStart w:id="186" w:name="_Toc439666215"/>
      <w:r>
        <w:t>Binary Operators</w:t>
      </w:r>
      <w:bookmarkEnd w:id="186"/>
    </w:p>
    <w:p w:rsidR="0044410D" w:rsidRPr="0044410D" w:rsidRDefault="00A34212" w:rsidP="0050485D">
      <w:r>
        <w:t>The</w:t>
      </w:r>
      <w:r w:rsidR="00F524FA">
        <w:t xml:space="preserve"> </w:t>
      </w:r>
      <w:r>
        <w:t xml:space="preserve">subsections </w:t>
      </w:r>
      <w:r w:rsidR="00236D68">
        <w:t>that follow</w:t>
      </w:r>
      <w:r>
        <w:t xml:space="preserve"> specify</w:t>
      </w:r>
      <w:r w:rsidR="00F524FA">
        <w:t xml:space="preserve"> the </w:t>
      </w:r>
      <w:r w:rsidR="00C51146">
        <w:t xml:space="preserve">compile-time processing rules of </w:t>
      </w:r>
      <w:r>
        <w:t xml:space="preserve">the </w:t>
      </w:r>
      <w:r w:rsidR="00C51146">
        <w:t>binary operators</w:t>
      </w:r>
      <w:r w:rsidR="00F524FA">
        <w:t>.</w:t>
      </w:r>
      <w:r w:rsidR="00C51146">
        <w:t xml:space="preserve"> In general, if the operands of a binary operator do not meet the stated requirements, a compile-time error occurs and the result of </w:t>
      </w:r>
      <w:r w:rsidR="00176CE2">
        <w:t>the operation defaults to type a</w:t>
      </w:r>
      <w:r w:rsidR="00C51146">
        <w:t>ny in further processing.</w:t>
      </w:r>
      <w:r>
        <w:t xml:space="preserve"> Tables that </w:t>
      </w:r>
      <w:r w:rsidR="00C51146">
        <w:t>summarize the compile-time proces</w:t>
      </w:r>
      <w:r w:rsidR="00057934">
        <w:t>sing rules for operands of the A</w:t>
      </w:r>
      <w:r w:rsidR="00C51146">
        <w:t>ny</w:t>
      </w:r>
      <w:r w:rsidR="00D955A9">
        <w:t xml:space="preserve"> type</w:t>
      </w:r>
      <w:r w:rsidR="00C51146">
        <w:t xml:space="preserve">, </w:t>
      </w:r>
      <w:r w:rsidR="00D955A9">
        <w:t xml:space="preserve">the </w:t>
      </w:r>
      <w:r w:rsidR="00057934">
        <w:t xml:space="preserve">Boolean, Number, </w:t>
      </w:r>
      <w:r w:rsidR="00D955A9">
        <w:t xml:space="preserve">and </w:t>
      </w:r>
      <w:r w:rsidR="00057934">
        <w:t>S</w:t>
      </w:r>
      <w:r w:rsidR="00C51146">
        <w:t>tring</w:t>
      </w:r>
      <w:r w:rsidR="00D955A9">
        <w:t xml:space="preserve"> primitive types</w:t>
      </w:r>
      <w:r w:rsidR="008200E8">
        <w:t>,</w:t>
      </w:r>
      <w:r>
        <w:t xml:space="preserve"> and all </w:t>
      </w:r>
      <w:r w:rsidR="00B90622">
        <w:t xml:space="preserve">other types </w:t>
      </w:r>
      <w:r w:rsidR="00EF2F14">
        <w:t>(the O</w:t>
      </w:r>
      <w:r w:rsidR="00B90622">
        <w:t>ther</w:t>
      </w:r>
      <w:r w:rsidR="00EF2F14">
        <w:t xml:space="preserve"> column in the tables) </w:t>
      </w:r>
      <w:r>
        <w:t>are provided.</w:t>
      </w:r>
    </w:p>
    <w:p w:rsidR="0044410D" w:rsidRPr="0044410D" w:rsidRDefault="00880B99" w:rsidP="00D647A7">
      <w:pPr>
        <w:pStyle w:val="Heading3"/>
      </w:pPr>
      <w:bookmarkStart w:id="187" w:name="_Toc439666216"/>
      <w:r>
        <w:t>The</w:t>
      </w:r>
      <w:r w:rsidR="009B3E73">
        <w:t xml:space="preserve"> </w:t>
      </w:r>
      <w:r>
        <w:t>*, /</w:t>
      </w:r>
      <w:r w:rsidR="009B3E73">
        <w:t xml:space="preserve">, </w:t>
      </w:r>
      <w:r>
        <w:t>%</w:t>
      </w:r>
      <w:r w:rsidR="009B3E73">
        <w:t>, –, &lt;&lt;, &gt;&gt;, &gt;&gt;&gt;</w:t>
      </w:r>
      <w:r w:rsidR="00310A86">
        <w:t xml:space="preserve">, &amp;, </w:t>
      </w:r>
      <w:r w:rsidR="003D2A26">
        <w:t xml:space="preserve">^, </w:t>
      </w:r>
      <w:r w:rsidR="00310A86">
        <w:t>and |</w:t>
      </w:r>
      <w:r>
        <w:t xml:space="preserve"> operators</w:t>
      </w:r>
      <w:bookmarkEnd w:id="187"/>
    </w:p>
    <w:p w:rsidR="00786D2C" w:rsidRPr="00124B3C" w:rsidRDefault="00416949" w:rsidP="00124B3C">
      <w:r>
        <w:t>The</w:t>
      </w:r>
      <w:r w:rsidR="003D2A26">
        <w:t>se</w:t>
      </w:r>
      <w:r w:rsidR="006755EB">
        <w:t xml:space="preserve"> operators require their operan</w:t>
      </w:r>
      <w:r w:rsidR="00882169">
        <w:t>ds to be o</w:t>
      </w:r>
      <w:r w:rsidR="00CC4A8D">
        <w:t xml:space="preserve">f type Any, the </w:t>
      </w:r>
      <w:r w:rsidR="00882169">
        <w:t>N</w:t>
      </w:r>
      <w:r w:rsidR="005234EC">
        <w:t>umber</w:t>
      </w:r>
      <w:r w:rsidR="00D955A9">
        <w:t xml:space="preserve"> primitive type</w:t>
      </w:r>
      <w:r w:rsidR="00CC4A8D">
        <w:t>, or an enum type</w:t>
      </w:r>
      <w:r w:rsidR="005234EC">
        <w:t xml:space="preserve">. </w:t>
      </w:r>
      <w:r w:rsidR="00CC4A8D">
        <w:t>Operands of an enum type are treated as having the primitive type Number</w:t>
      </w:r>
      <w:r w:rsidR="00EC2630">
        <w:t xml:space="preserve">. </w:t>
      </w:r>
      <w:r w:rsidR="005234EC">
        <w:t xml:space="preserve">If one operand is the </w:t>
      </w:r>
      <w:r w:rsidR="005234EC" w:rsidRPr="00C23E8F">
        <w:rPr>
          <w:rStyle w:val="CodeFragment"/>
        </w:rPr>
        <w:t>null</w:t>
      </w:r>
      <w:r w:rsidR="005234EC">
        <w:t xml:space="preserve"> or </w:t>
      </w:r>
      <w:r w:rsidR="005234EC" w:rsidRPr="00C23E8F">
        <w:rPr>
          <w:rStyle w:val="CodeFragment"/>
        </w:rPr>
        <w:t>undefined</w:t>
      </w:r>
      <w:r w:rsidR="005234EC">
        <w:t xml:space="preserve"> value, it is treated as having the type of the other operand. </w:t>
      </w:r>
      <w:r w:rsidR="00882169">
        <w:t xml:space="preserve">The result is always </w:t>
      </w:r>
      <w:r w:rsidR="00D955A9">
        <w:t xml:space="preserve">of the </w:t>
      </w:r>
      <w:r w:rsidR="00882169">
        <w:t>N</w:t>
      </w:r>
      <w:r w:rsidR="003D2A26">
        <w:t>umber</w:t>
      </w:r>
      <w:r w:rsidR="00D955A9" w:rsidRPr="00D955A9">
        <w:t xml:space="preserve"> </w:t>
      </w:r>
      <w:r w:rsidR="00D955A9">
        <w:t>primitive type</w:t>
      </w:r>
      <w:r w:rsidR="003D2A26">
        <w:t>.</w:t>
      </w:r>
    </w:p>
    <w:tbl>
      <w:tblPr>
        <w:tblStyle w:val="TableGrid"/>
        <w:tblW w:w="0" w:type="auto"/>
        <w:tblInd w:w="720" w:type="dxa"/>
        <w:tblLook w:val="04A0" w:firstRow="1" w:lastRow="0" w:firstColumn="1" w:lastColumn="0" w:noHBand="0" w:noVBand="1"/>
      </w:tblPr>
      <w:tblGrid>
        <w:gridCol w:w="1080"/>
        <w:gridCol w:w="1080"/>
        <w:gridCol w:w="1080"/>
        <w:gridCol w:w="1080"/>
        <w:gridCol w:w="1080"/>
        <w:gridCol w:w="1080"/>
      </w:tblGrid>
      <w:tr w:rsidR="003C0E09" w:rsidRPr="001446D5" w:rsidTr="006D1EAF">
        <w:trPr>
          <w:trHeight w:val="432"/>
        </w:trPr>
        <w:tc>
          <w:tcPr>
            <w:tcW w:w="1080" w:type="dxa"/>
            <w:shd w:val="clear" w:color="auto" w:fill="D9D9D9" w:themeFill="background1" w:themeFillShade="D9"/>
            <w:vAlign w:val="center"/>
          </w:tcPr>
          <w:p w:rsidR="003C0E09" w:rsidRPr="003C0E09" w:rsidRDefault="003C0E09" w:rsidP="003C0E09">
            <w:pPr>
              <w:keepNext/>
              <w:jc w:val="center"/>
            </w:pPr>
          </w:p>
        </w:tc>
        <w:tc>
          <w:tcPr>
            <w:tcW w:w="1080" w:type="dxa"/>
            <w:shd w:val="clear" w:color="auto" w:fill="D9D9D9" w:themeFill="background1" w:themeFillShade="D9"/>
            <w:vAlign w:val="center"/>
          </w:tcPr>
          <w:p w:rsidR="003C0E09" w:rsidRPr="001446D5" w:rsidRDefault="00882169" w:rsidP="003C0E09">
            <w:pPr>
              <w:keepNext/>
              <w:jc w:val="center"/>
            </w:pPr>
            <w:r>
              <w:t>A</w:t>
            </w:r>
            <w:r w:rsidR="003C0E09" w:rsidRPr="001446D5">
              <w:t>ny</w:t>
            </w:r>
          </w:p>
        </w:tc>
        <w:tc>
          <w:tcPr>
            <w:tcW w:w="1080" w:type="dxa"/>
            <w:shd w:val="clear" w:color="auto" w:fill="D9D9D9" w:themeFill="background1" w:themeFillShade="D9"/>
            <w:vAlign w:val="center"/>
          </w:tcPr>
          <w:p w:rsidR="003C0E09" w:rsidRPr="001446D5" w:rsidRDefault="00882169" w:rsidP="003C0E09">
            <w:pPr>
              <w:keepNext/>
              <w:jc w:val="center"/>
            </w:pPr>
            <w:r>
              <w:t>Boolean</w:t>
            </w:r>
          </w:p>
        </w:tc>
        <w:tc>
          <w:tcPr>
            <w:tcW w:w="1080" w:type="dxa"/>
            <w:shd w:val="clear" w:color="auto" w:fill="D9D9D9" w:themeFill="background1" w:themeFillShade="D9"/>
            <w:vAlign w:val="center"/>
          </w:tcPr>
          <w:p w:rsidR="003C0E09" w:rsidRPr="001446D5" w:rsidRDefault="00882169" w:rsidP="003C0E09">
            <w:pPr>
              <w:keepNext/>
              <w:jc w:val="center"/>
            </w:pPr>
            <w:r>
              <w:t>N</w:t>
            </w:r>
            <w:r w:rsidR="003C0E09" w:rsidRPr="001446D5">
              <w:t>umber</w:t>
            </w:r>
          </w:p>
        </w:tc>
        <w:tc>
          <w:tcPr>
            <w:tcW w:w="1080" w:type="dxa"/>
            <w:shd w:val="clear" w:color="auto" w:fill="D9D9D9" w:themeFill="background1" w:themeFillShade="D9"/>
            <w:vAlign w:val="center"/>
          </w:tcPr>
          <w:p w:rsidR="003C0E09" w:rsidRPr="001446D5" w:rsidRDefault="00882169" w:rsidP="003C0E09">
            <w:pPr>
              <w:keepNext/>
              <w:jc w:val="center"/>
            </w:pPr>
            <w:r>
              <w:t>S</w:t>
            </w:r>
            <w:r w:rsidR="003C0E09" w:rsidRPr="001446D5">
              <w:t>tring</w:t>
            </w:r>
          </w:p>
        </w:tc>
        <w:tc>
          <w:tcPr>
            <w:tcW w:w="1080" w:type="dxa"/>
            <w:shd w:val="clear" w:color="auto" w:fill="D9D9D9" w:themeFill="background1" w:themeFillShade="D9"/>
            <w:vAlign w:val="center"/>
          </w:tcPr>
          <w:p w:rsidR="003C0E09" w:rsidRPr="001446D5" w:rsidRDefault="00882169" w:rsidP="00B90622">
            <w:pPr>
              <w:keepNext/>
              <w:jc w:val="center"/>
            </w:pPr>
            <w:r>
              <w:t>O</w:t>
            </w:r>
            <w:r w:rsidR="00B90622">
              <w:t>ther</w:t>
            </w:r>
          </w:p>
        </w:tc>
      </w:tr>
      <w:tr w:rsidR="003C0E09" w:rsidRPr="001446D5" w:rsidTr="006D1EAF">
        <w:trPr>
          <w:trHeight w:val="432"/>
        </w:trPr>
        <w:tc>
          <w:tcPr>
            <w:tcW w:w="1080" w:type="dxa"/>
            <w:shd w:val="clear" w:color="auto" w:fill="D9D9D9" w:themeFill="background1" w:themeFillShade="D9"/>
            <w:vAlign w:val="center"/>
          </w:tcPr>
          <w:p w:rsidR="003C0E09" w:rsidRPr="001446D5" w:rsidRDefault="00882169" w:rsidP="003C0E09">
            <w:pPr>
              <w:keepNext/>
              <w:jc w:val="center"/>
            </w:pPr>
            <w:r>
              <w:t>A</w:t>
            </w:r>
            <w:r w:rsidR="003C0E09" w:rsidRPr="001446D5">
              <w:t>ny</w:t>
            </w:r>
          </w:p>
        </w:tc>
        <w:tc>
          <w:tcPr>
            <w:tcW w:w="1080" w:type="dxa"/>
            <w:vAlign w:val="center"/>
          </w:tcPr>
          <w:p w:rsidR="003C0E09" w:rsidRPr="001446D5" w:rsidRDefault="00882169" w:rsidP="003C0E09">
            <w:pPr>
              <w:keepNext/>
              <w:jc w:val="center"/>
            </w:pPr>
            <w:r>
              <w:t>N</w:t>
            </w:r>
            <w:r w:rsidR="003D2A26">
              <w:t>umber</w:t>
            </w: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vAlign w:val="center"/>
          </w:tcPr>
          <w:p w:rsidR="003C0E09" w:rsidRPr="001446D5" w:rsidRDefault="00882169" w:rsidP="003C0E09">
            <w:pPr>
              <w:keepNext/>
              <w:jc w:val="center"/>
            </w:pPr>
            <w:r>
              <w:t>N</w:t>
            </w:r>
            <w:r w:rsidR="003D2A26">
              <w:t>umber</w:t>
            </w: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r>
      <w:tr w:rsidR="003C0E09" w:rsidRPr="001446D5" w:rsidTr="006D1EAF">
        <w:trPr>
          <w:trHeight w:val="432"/>
        </w:trPr>
        <w:tc>
          <w:tcPr>
            <w:tcW w:w="1080" w:type="dxa"/>
            <w:shd w:val="clear" w:color="auto" w:fill="D9D9D9" w:themeFill="background1" w:themeFillShade="D9"/>
            <w:vAlign w:val="center"/>
          </w:tcPr>
          <w:p w:rsidR="003C0E09" w:rsidRPr="001446D5" w:rsidRDefault="00882169" w:rsidP="003C0E09">
            <w:pPr>
              <w:keepNext/>
              <w:jc w:val="center"/>
            </w:pPr>
            <w:r>
              <w:t>Boolean</w:t>
            </w: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r>
      <w:tr w:rsidR="003C0E09" w:rsidRPr="001446D5" w:rsidTr="006D1EAF">
        <w:trPr>
          <w:trHeight w:val="432"/>
        </w:trPr>
        <w:tc>
          <w:tcPr>
            <w:tcW w:w="1080" w:type="dxa"/>
            <w:shd w:val="clear" w:color="auto" w:fill="D9D9D9" w:themeFill="background1" w:themeFillShade="D9"/>
            <w:vAlign w:val="center"/>
          </w:tcPr>
          <w:p w:rsidR="003C0E09" w:rsidRPr="001446D5" w:rsidRDefault="00882169" w:rsidP="003C0E09">
            <w:pPr>
              <w:keepNext/>
              <w:jc w:val="center"/>
            </w:pPr>
            <w:r w:rsidRPr="001446D5">
              <w:t>N</w:t>
            </w:r>
            <w:r w:rsidR="003C0E09" w:rsidRPr="001446D5">
              <w:t>umber</w:t>
            </w:r>
          </w:p>
        </w:tc>
        <w:tc>
          <w:tcPr>
            <w:tcW w:w="1080" w:type="dxa"/>
            <w:shd w:val="clear" w:color="auto" w:fill="FFFFFF" w:themeFill="background1"/>
            <w:vAlign w:val="center"/>
          </w:tcPr>
          <w:p w:rsidR="003C0E09" w:rsidRPr="001446D5" w:rsidRDefault="00882169" w:rsidP="003C0E09">
            <w:pPr>
              <w:keepNext/>
              <w:jc w:val="center"/>
            </w:pPr>
            <w:r>
              <w:t>N</w:t>
            </w:r>
            <w:r w:rsidR="003D2A26">
              <w:t>umber</w:t>
            </w: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vAlign w:val="center"/>
          </w:tcPr>
          <w:p w:rsidR="003C0E09" w:rsidRPr="001446D5" w:rsidRDefault="00882169" w:rsidP="003C0E09">
            <w:pPr>
              <w:keepNext/>
              <w:jc w:val="center"/>
            </w:pPr>
            <w:r>
              <w:t>N</w:t>
            </w:r>
            <w:r w:rsidR="003C0E09">
              <w:t>umber</w:t>
            </w: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r>
      <w:tr w:rsidR="003C0E09" w:rsidRPr="001446D5" w:rsidTr="006D1EAF">
        <w:trPr>
          <w:trHeight w:val="432"/>
        </w:trPr>
        <w:tc>
          <w:tcPr>
            <w:tcW w:w="1080" w:type="dxa"/>
            <w:shd w:val="clear" w:color="auto" w:fill="D9D9D9" w:themeFill="background1" w:themeFillShade="D9"/>
            <w:vAlign w:val="center"/>
          </w:tcPr>
          <w:p w:rsidR="003C0E09" w:rsidRPr="001446D5" w:rsidRDefault="00882169" w:rsidP="003C0E09">
            <w:pPr>
              <w:keepNext/>
              <w:jc w:val="center"/>
            </w:pPr>
            <w:r>
              <w:t>S</w:t>
            </w:r>
            <w:r w:rsidR="003C0E09" w:rsidRPr="001446D5">
              <w:t>tring</w:t>
            </w: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r>
      <w:tr w:rsidR="003C0E09" w:rsidRPr="001446D5" w:rsidTr="006D1EAF">
        <w:trPr>
          <w:trHeight w:val="432"/>
        </w:trPr>
        <w:tc>
          <w:tcPr>
            <w:tcW w:w="1080" w:type="dxa"/>
            <w:shd w:val="clear" w:color="auto" w:fill="D9D9D9" w:themeFill="background1" w:themeFillShade="D9"/>
            <w:vAlign w:val="center"/>
          </w:tcPr>
          <w:p w:rsidR="003C0E09" w:rsidRPr="001446D5" w:rsidRDefault="00882169" w:rsidP="003C0E09">
            <w:pPr>
              <w:keepNext/>
              <w:jc w:val="center"/>
            </w:pPr>
            <w:r>
              <w:t>O</w:t>
            </w:r>
            <w:r w:rsidR="00B90622">
              <w:t>ther</w:t>
            </w: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c>
          <w:tcPr>
            <w:tcW w:w="1080" w:type="dxa"/>
            <w:shd w:val="clear" w:color="auto" w:fill="F2F2F2" w:themeFill="background1" w:themeFillShade="F2"/>
            <w:vAlign w:val="center"/>
          </w:tcPr>
          <w:p w:rsidR="003C0E09" w:rsidRPr="001446D5" w:rsidRDefault="003C0E09" w:rsidP="003C0E09">
            <w:pPr>
              <w:keepNext/>
              <w:jc w:val="center"/>
            </w:pPr>
          </w:p>
        </w:tc>
      </w:tr>
    </w:tbl>
    <w:p w:rsidR="00D35DCC" w:rsidRPr="0044410D" w:rsidRDefault="00D35DCC" w:rsidP="00D35DCC">
      <w:pPr>
        <w:spacing w:after="0" w:line="240" w:lineRule="exact"/>
      </w:pPr>
    </w:p>
    <w:p w:rsidR="00D35DCC" w:rsidRPr="00300D5D" w:rsidRDefault="00D35DCC" w:rsidP="00D35DCC">
      <w:r w:rsidRPr="00D35DCC">
        <w:rPr>
          <w:i/>
        </w:rPr>
        <w:t xml:space="preserve">TODO: Document the </w:t>
      </w:r>
      <w:hyperlink r:id="rId34" w:history="1">
        <w:r w:rsidRPr="00D35DCC">
          <w:rPr>
            <w:rStyle w:val="Hyperlink"/>
            <w:i/>
          </w:rPr>
          <w:t>exponentation operator</w:t>
        </w:r>
      </w:hyperlink>
      <w:r w:rsidRPr="00300D5D">
        <w:t>.</w:t>
      </w:r>
    </w:p>
    <w:p w:rsidR="0044410D" w:rsidRPr="0044410D" w:rsidRDefault="009B3E73" w:rsidP="00310A86">
      <w:pPr>
        <w:pStyle w:val="Heading3"/>
      </w:pPr>
      <w:bookmarkStart w:id="188" w:name="_Toc439666217"/>
      <w:r>
        <w:t>The + operator</w:t>
      </w:r>
      <w:bookmarkEnd w:id="188"/>
    </w:p>
    <w:p w:rsidR="00124B3C" w:rsidRPr="00124B3C" w:rsidRDefault="00416949" w:rsidP="00124B3C">
      <w:r>
        <w:t xml:space="preserve">The </w:t>
      </w:r>
      <w:r w:rsidR="00D61669">
        <w:t xml:space="preserve">binary </w:t>
      </w:r>
      <w:r>
        <w:t xml:space="preserve">+ operator </w:t>
      </w:r>
      <w:r w:rsidR="006755EB">
        <w:t xml:space="preserve">requires </w:t>
      </w:r>
      <w:r w:rsidR="00124B3C">
        <w:t xml:space="preserve">both operands </w:t>
      </w:r>
      <w:r w:rsidR="006755EB">
        <w:t xml:space="preserve">to be of </w:t>
      </w:r>
      <w:r w:rsidR="00D955A9">
        <w:t>the N</w:t>
      </w:r>
      <w:r w:rsidR="006755EB">
        <w:t>umber</w:t>
      </w:r>
      <w:r w:rsidR="00D955A9">
        <w:t xml:space="preserve"> primitive type</w:t>
      </w:r>
      <w:r w:rsidR="00CC4A8D">
        <w:t xml:space="preserve"> or an enum type</w:t>
      </w:r>
      <w:r w:rsidR="006755EB">
        <w:t xml:space="preserve">, or </w:t>
      </w:r>
      <w:r w:rsidR="00C13150">
        <w:t xml:space="preserve">at least </w:t>
      </w:r>
      <w:r w:rsidR="006755EB">
        <w:t>one of the operan</w:t>
      </w:r>
      <w:r w:rsidR="00561AD8">
        <w:t xml:space="preserve">ds to be of type </w:t>
      </w:r>
      <w:r w:rsidR="00D955A9">
        <w:t>A</w:t>
      </w:r>
      <w:r w:rsidR="00561AD8">
        <w:t xml:space="preserve">ny or </w:t>
      </w:r>
      <w:r w:rsidR="00D955A9">
        <w:t>the S</w:t>
      </w:r>
      <w:r w:rsidR="00561AD8">
        <w:t>tring</w:t>
      </w:r>
      <w:r w:rsidR="00D955A9" w:rsidRPr="00D955A9">
        <w:t xml:space="preserve"> </w:t>
      </w:r>
      <w:r w:rsidR="00D955A9">
        <w:t>primitive type</w:t>
      </w:r>
      <w:r w:rsidR="00561AD8">
        <w:t xml:space="preserve">. </w:t>
      </w:r>
      <w:r w:rsidR="00197F52">
        <w:t xml:space="preserve">Operands of an enum type are treated as having the primitive type Number. </w:t>
      </w:r>
      <w:r w:rsidR="005234EC">
        <w:t xml:space="preserve">If one operand is the </w:t>
      </w:r>
      <w:r w:rsidR="005234EC" w:rsidRPr="00C23E8F">
        <w:rPr>
          <w:rStyle w:val="CodeFragment"/>
        </w:rPr>
        <w:t>null</w:t>
      </w:r>
      <w:r w:rsidR="005234EC">
        <w:t xml:space="preserve"> or </w:t>
      </w:r>
      <w:r w:rsidR="005234EC" w:rsidRPr="00C23E8F">
        <w:rPr>
          <w:rStyle w:val="CodeFragment"/>
        </w:rPr>
        <w:t>undefined</w:t>
      </w:r>
      <w:r w:rsidR="005234EC">
        <w:t xml:space="preserve"> value, it is treated </w:t>
      </w:r>
      <w:r w:rsidR="005234EC">
        <w:lastRenderedPageBreak/>
        <w:t>as having the type of the other operand</w:t>
      </w:r>
      <w:r w:rsidR="00DF0C2F">
        <w:t xml:space="preserve">. If both operands are of </w:t>
      </w:r>
      <w:r w:rsidR="00D955A9">
        <w:t>the</w:t>
      </w:r>
      <w:r w:rsidR="00DF0C2F">
        <w:t xml:space="preserve"> N</w:t>
      </w:r>
      <w:r w:rsidR="005234EC">
        <w:t>umber</w:t>
      </w:r>
      <w:r w:rsidR="00D955A9" w:rsidRPr="00D955A9">
        <w:t xml:space="preserve"> </w:t>
      </w:r>
      <w:r w:rsidR="00D955A9">
        <w:t>primitive type</w:t>
      </w:r>
      <w:r w:rsidR="005234EC">
        <w:t xml:space="preserve">, the result is of </w:t>
      </w:r>
      <w:r w:rsidR="00D955A9">
        <w:t>the</w:t>
      </w:r>
      <w:r w:rsidR="00DF0C2F">
        <w:t xml:space="preserve"> N</w:t>
      </w:r>
      <w:r w:rsidR="005234EC">
        <w:t>umber</w:t>
      </w:r>
      <w:r w:rsidR="00D955A9" w:rsidRPr="00D955A9">
        <w:t xml:space="preserve"> </w:t>
      </w:r>
      <w:r w:rsidR="00D955A9">
        <w:t>primitive type</w:t>
      </w:r>
      <w:r w:rsidR="005234EC">
        <w:t>. I</w:t>
      </w:r>
      <w:r w:rsidR="00561AD8">
        <w:t>f on</w:t>
      </w:r>
      <w:r w:rsidR="00DF0C2F">
        <w:t xml:space="preserve">e or both operands are of </w:t>
      </w:r>
      <w:r w:rsidR="00D955A9">
        <w:t>the</w:t>
      </w:r>
      <w:r w:rsidR="00DF0C2F">
        <w:t xml:space="preserve"> String</w:t>
      </w:r>
      <w:r w:rsidR="00D955A9" w:rsidRPr="00D955A9">
        <w:t xml:space="preserve"> </w:t>
      </w:r>
      <w:r w:rsidR="00D955A9">
        <w:t>primitive type</w:t>
      </w:r>
      <w:r w:rsidR="00DF0C2F">
        <w:t xml:space="preserve">, the result is of </w:t>
      </w:r>
      <w:r w:rsidR="00D955A9">
        <w:t>the</w:t>
      </w:r>
      <w:r w:rsidR="00DF0C2F">
        <w:t xml:space="preserve"> S</w:t>
      </w:r>
      <w:r w:rsidR="00561AD8">
        <w:t>tring</w:t>
      </w:r>
      <w:r w:rsidR="00D955A9" w:rsidRPr="00D955A9">
        <w:t xml:space="preserve"> </w:t>
      </w:r>
      <w:r w:rsidR="00D955A9">
        <w:t>primitive type</w:t>
      </w:r>
      <w:r w:rsidR="00561AD8">
        <w:t xml:space="preserve">. </w:t>
      </w:r>
      <w:r w:rsidR="0045134F">
        <w:t>Otherwise</w:t>
      </w:r>
      <w:r w:rsidR="005234EC">
        <w:t>, the r</w:t>
      </w:r>
      <w:r w:rsidR="00DF0C2F">
        <w:t>esult is of type A</w:t>
      </w:r>
      <w:r w:rsidR="0045134F">
        <w:t>ny.</w:t>
      </w:r>
    </w:p>
    <w:tbl>
      <w:tblPr>
        <w:tblStyle w:val="TableGrid"/>
        <w:tblW w:w="0" w:type="auto"/>
        <w:tblInd w:w="720" w:type="dxa"/>
        <w:tblLook w:val="04A0" w:firstRow="1" w:lastRow="0" w:firstColumn="1" w:lastColumn="0" w:noHBand="0" w:noVBand="1"/>
      </w:tblPr>
      <w:tblGrid>
        <w:gridCol w:w="1080"/>
        <w:gridCol w:w="1080"/>
        <w:gridCol w:w="1080"/>
        <w:gridCol w:w="1080"/>
        <w:gridCol w:w="1080"/>
        <w:gridCol w:w="1080"/>
      </w:tblGrid>
      <w:tr w:rsidR="009B3E73" w:rsidRPr="001446D5" w:rsidTr="006D1EAF">
        <w:trPr>
          <w:trHeight w:val="432"/>
        </w:trPr>
        <w:tc>
          <w:tcPr>
            <w:tcW w:w="1080" w:type="dxa"/>
            <w:shd w:val="clear" w:color="auto" w:fill="D9D9D9" w:themeFill="background1" w:themeFillShade="D9"/>
            <w:vAlign w:val="center"/>
          </w:tcPr>
          <w:p w:rsidR="009B3E73" w:rsidRPr="00880B99" w:rsidRDefault="009B3E73" w:rsidP="00C40CB7">
            <w:pPr>
              <w:keepNext/>
              <w:jc w:val="center"/>
            </w:pPr>
          </w:p>
        </w:tc>
        <w:tc>
          <w:tcPr>
            <w:tcW w:w="1080" w:type="dxa"/>
            <w:shd w:val="clear" w:color="auto" w:fill="D9D9D9" w:themeFill="background1" w:themeFillShade="D9"/>
            <w:vAlign w:val="center"/>
          </w:tcPr>
          <w:p w:rsidR="009B3E73" w:rsidRPr="001446D5" w:rsidRDefault="00DF0C2F" w:rsidP="00C40CB7">
            <w:pPr>
              <w:keepNext/>
              <w:jc w:val="center"/>
            </w:pPr>
            <w:r w:rsidRPr="001446D5">
              <w:t>A</w:t>
            </w:r>
            <w:r w:rsidR="009B3E73" w:rsidRPr="001446D5">
              <w:t>ny</w:t>
            </w:r>
          </w:p>
        </w:tc>
        <w:tc>
          <w:tcPr>
            <w:tcW w:w="1080" w:type="dxa"/>
            <w:shd w:val="clear" w:color="auto" w:fill="D9D9D9" w:themeFill="background1" w:themeFillShade="D9"/>
            <w:vAlign w:val="center"/>
          </w:tcPr>
          <w:p w:rsidR="009B3E73" w:rsidRPr="001446D5" w:rsidRDefault="00DF0C2F" w:rsidP="00C40CB7">
            <w:pPr>
              <w:keepNext/>
              <w:jc w:val="center"/>
            </w:pPr>
            <w:r>
              <w:t>Boolean</w:t>
            </w:r>
          </w:p>
        </w:tc>
        <w:tc>
          <w:tcPr>
            <w:tcW w:w="1080" w:type="dxa"/>
            <w:shd w:val="clear" w:color="auto" w:fill="D9D9D9" w:themeFill="background1" w:themeFillShade="D9"/>
            <w:vAlign w:val="center"/>
          </w:tcPr>
          <w:p w:rsidR="009B3E73" w:rsidRPr="001446D5" w:rsidRDefault="00DF0C2F" w:rsidP="00C40CB7">
            <w:pPr>
              <w:keepNext/>
              <w:jc w:val="center"/>
            </w:pPr>
            <w:r w:rsidRPr="001446D5">
              <w:t>N</w:t>
            </w:r>
            <w:r w:rsidR="009B3E73" w:rsidRPr="001446D5">
              <w:t>umber</w:t>
            </w:r>
          </w:p>
        </w:tc>
        <w:tc>
          <w:tcPr>
            <w:tcW w:w="1080" w:type="dxa"/>
            <w:shd w:val="clear" w:color="auto" w:fill="D9D9D9" w:themeFill="background1" w:themeFillShade="D9"/>
            <w:vAlign w:val="center"/>
          </w:tcPr>
          <w:p w:rsidR="009B3E73" w:rsidRPr="001446D5" w:rsidRDefault="00DF0C2F" w:rsidP="00C40CB7">
            <w:pPr>
              <w:keepNext/>
              <w:jc w:val="center"/>
            </w:pPr>
            <w:r w:rsidRPr="001446D5">
              <w:t>S</w:t>
            </w:r>
            <w:r w:rsidR="009B3E73" w:rsidRPr="001446D5">
              <w:t>tring</w:t>
            </w:r>
          </w:p>
        </w:tc>
        <w:tc>
          <w:tcPr>
            <w:tcW w:w="1080" w:type="dxa"/>
            <w:shd w:val="clear" w:color="auto" w:fill="D9D9D9" w:themeFill="background1" w:themeFillShade="D9"/>
            <w:vAlign w:val="center"/>
          </w:tcPr>
          <w:p w:rsidR="009B3E73" w:rsidRPr="001446D5" w:rsidRDefault="00DF0C2F" w:rsidP="00C40CB7">
            <w:pPr>
              <w:keepNext/>
              <w:jc w:val="center"/>
            </w:pPr>
            <w:r>
              <w:t>O</w:t>
            </w:r>
            <w:r w:rsidR="00B90622">
              <w:t>ther</w:t>
            </w:r>
          </w:p>
        </w:tc>
      </w:tr>
      <w:tr w:rsidR="009B3E73" w:rsidRPr="001446D5" w:rsidTr="006D1EAF">
        <w:trPr>
          <w:trHeight w:val="432"/>
        </w:trPr>
        <w:tc>
          <w:tcPr>
            <w:tcW w:w="1080" w:type="dxa"/>
            <w:shd w:val="clear" w:color="auto" w:fill="D9D9D9" w:themeFill="background1" w:themeFillShade="D9"/>
            <w:vAlign w:val="center"/>
          </w:tcPr>
          <w:p w:rsidR="009B3E73" w:rsidRPr="001446D5" w:rsidRDefault="00DF0C2F" w:rsidP="00C40CB7">
            <w:pPr>
              <w:keepNext/>
              <w:jc w:val="center"/>
            </w:pPr>
            <w:r>
              <w:t>A</w:t>
            </w:r>
            <w:r w:rsidR="009B3E73" w:rsidRPr="001446D5">
              <w:t>ny</w:t>
            </w:r>
          </w:p>
        </w:tc>
        <w:tc>
          <w:tcPr>
            <w:tcW w:w="1080" w:type="dxa"/>
            <w:vAlign w:val="center"/>
          </w:tcPr>
          <w:p w:rsidR="009B3E73" w:rsidRPr="001446D5" w:rsidRDefault="00DF0C2F" w:rsidP="00C40CB7">
            <w:pPr>
              <w:keepNext/>
              <w:jc w:val="center"/>
            </w:pPr>
            <w:r>
              <w:t>A</w:t>
            </w:r>
            <w:r w:rsidR="009B3E73">
              <w:t>ny</w:t>
            </w:r>
          </w:p>
        </w:tc>
        <w:tc>
          <w:tcPr>
            <w:tcW w:w="1080" w:type="dxa"/>
            <w:vAlign w:val="center"/>
          </w:tcPr>
          <w:p w:rsidR="009B3E73" w:rsidRPr="001446D5" w:rsidRDefault="00DF0C2F" w:rsidP="00C40CB7">
            <w:pPr>
              <w:keepNext/>
              <w:jc w:val="center"/>
            </w:pPr>
            <w:r>
              <w:t>A</w:t>
            </w:r>
            <w:r w:rsidR="009B3E73">
              <w:t>ny</w:t>
            </w:r>
          </w:p>
        </w:tc>
        <w:tc>
          <w:tcPr>
            <w:tcW w:w="1080" w:type="dxa"/>
            <w:vAlign w:val="center"/>
          </w:tcPr>
          <w:p w:rsidR="009B3E73" w:rsidRPr="001446D5" w:rsidRDefault="00DF0C2F" w:rsidP="00C40CB7">
            <w:pPr>
              <w:keepNext/>
              <w:jc w:val="center"/>
            </w:pPr>
            <w:r>
              <w:t>A</w:t>
            </w:r>
            <w:r w:rsidR="009B3E73">
              <w:t>ny</w:t>
            </w:r>
          </w:p>
        </w:tc>
        <w:tc>
          <w:tcPr>
            <w:tcW w:w="1080" w:type="dxa"/>
            <w:vAlign w:val="center"/>
          </w:tcPr>
          <w:p w:rsidR="009B3E73" w:rsidRPr="001446D5" w:rsidRDefault="00DF0C2F" w:rsidP="00C40CB7">
            <w:pPr>
              <w:keepNext/>
              <w:jc w:val="center"/>
            </w:pPr>
            <w:r>
              <w:t>S</w:t>
            </w:r>
            <w:r w:rsidR="00D61669">
              <w:t>tring</w:t>
            </w:r>
          </w:p>
        </w:tc>
        <w:tc>
          <w:tcPr>
            <w:tcW w:w="1080" w:type="dxa"/>
            <w:vAlign w:val="center"/>
          </w:tcPr>
          <w:p w:rsidR="009B3E73" w:rsidRPr="001446D5" w:rsidRDefault="00DF0C2F" w:rsidP="00C40CB7">
            <w:pPr>
              <w:keepNext/>
              <w:jc w:val="center"/>
            </w:pPr>
            <w:r>
              <w:t>A</w:t>
            </w:r>
            <w:r w:rsidR="009B3E73">
              <w:t>ny</w:t>
            </w:r>
          </w:p>
        </w:tc>
      </w:tr>
      <w:tr w:rsidR="009B3E73" w:rsidRPr="001446D5" w:rsidTr="006D1EAF">
        <w:trPr>
          <w:trHeight w:val="432"/>
        </w:trPr>
        <w:tc>
          <w:tcPr>
            <w:tcW w:w="1080" w:type="dxa"/>
            <w:shd w:val="clear" w:color="auto" w:fill="D9D9D9" w:themeFill="background1" w:themeFillShade="D9"/>
            <w:vAlign w:val="center"/>
          </w:tcPr>
          <w:p w:rsidR="009B3E73" w:rsidRPr="001446D5" w:rsidRDefault="00DF0C2F" w:rsidP="00C40CB7">
            <w:pPr>
              <w:keepNext/>
              <w:jc w:val="center"/>
            </w:pPr>
            <w:r>
              <w:t>Boolean</w:t>
            </w:r>
          </w:p>
        </w:tc>
        <w:tc>
          <w:tcPr>
            <w:tcW w:w="1080" w:type="dxa"/>
            <w:vAlign w:val="center"/>
          </w:tcPr>
          <w:p w:rsidR="009B3E73" w:rsidRPr="001446D5" w:rsidRDefault="00DF0C2F" w:rsidP="00C40CB7">
            <w:pPr>
              <w:keepNext/>
              <w:jc w:val="center"/>
            </w:pPr>
            <w:r>
              <w:t>A</w:t>
            </w:r>
            <w:r w:rsidR="009B3E73">
              <w:t>ny</w:t>
            </w:r>
          </w:p>
        </w:tc>
        <w:tc>
          <w:tcPr>
            <w:tcW w:w="1080" w:type="dxa"/>
            <w:shd w:val="clear" w:color="auto" w:fill="F2F2F2" w:themeFill="background1" w:themeFillShade="F2"/>
            <w:vAlign w:val="center"/>
          </w:tcPr>
          <w:p w:rsidR="009B3E73" w:rsidRPr="001446D5" w:rsidRDefault="009B3E73" w:rsidP="00C40CB7">
            <w:pPr>
              <w:keepNext/>
              <w:jc w:val="center"/>
            </w:pPr>
          </w:p>
        </w:tc>
        <w:tc>
          <w:tcPr>
            <w:tcW w:w="1080" w:type="dxa"/>
            <w:shd w:val="clear" w:color="auto" w:fill="F2F2F2" w:themeFill="background1" w:themeFillShade="F2"/>
            <w:vAlign w:val="center"/>
          </w:tcPr>
          <w:p w:rsidR="009B3E73" w:rsidRPr="001446D5" w:rsidRDefault="009B3E73" w:rsidP="00C40CB7">
            <w:pPr>
              <w:keepNext/>
              <w:jc w:val="center"/>
            </w:pPr>
          </w:p>
        </w:tc>
        <w:tc>
          <w:tcPr>
            <w:tcW w:w="1080" w:type="dxa"/>
            <w:vAlign w:val="center"/>
          </w:tcPr>
          <w:p w:rsidR="009B3E73" w:rsidRPr="001446D5" w:rsidRDefault="00DF0C2F" w:rsidP="00C40CB7">
            <w:pPr>
              <w:keepNext/>
              <w:jc w:val="center"/>
            </w:pPr>
            <w:r>
              <w:t>S</w:t>
            </w:r>
            <w:r w:rsidR="009B3E73">
              <w:t>tring</w:t>
            </w:r>
          </w:p>
        </w:tc>
        <w:tc>
          <w:tcPr>
            <w:tcW w:w="1080" w:type="dxa"/>
            <w:shd w:val="clear" w:color="auto" w:fill="F2F2F2" w:themeFill="background1" w:themeFillShade="F2"/>
            <w:vAlign w:val="center"/>
          </w:tcPr>
          <w:p w:rsidR="009B3E73" w:rsidRPr="001446D5" w:rsidRDefault="009B3E73" w:rsidP="00C40CB7">
            <w:pPr>
              <w:keepNext/>
              <w:jc w:val="center"/>
            </w:pPr>
          </w:p>
        </w:tc>
      </w:tr>
      <w:tr w:rsidR="009B3E73" w:rsidRPr="001446D5" w:rsidTr="006D1EAF">
        <w:trPr>
          <w:trHeight w:val="432"/>
        </w:trPr>
        <w:tc>
          <w:tcPr>
            <w:tcW w:w="1080" w:type="dxa"/>
            <w:shd w:val="clear" w:color="auto" w:fill="D9D9D9" w:themeFill="background1" w:themeFillShade="D9"/>
            <w:vAlign w:val="center"/>
          </w:tcPr>
          <w:p w:rsidR="009B3E73" w:rsidRPr="001446D5" w:rsidRDefault="00DF0C2F" w:rsidP="00C40CB7">
            <w:pPr>
              <w:keepNext/>
              <w:jc w:val="center"/>
            </w:pPr>
            <w:r w:rsidRPr="001446D5">
              <w:t>N</w:t>
            </w:r>
            <w:r w:rsidR="009B3E73" w:rsidRPr="001446D5">
              <w:t>umber</w:t>
            </w:r>
          </w:p>
        </w:tc>
        <w:tc>
          <w:tcPr>
            <w:tcW w:w="1080" w:type="dxa"/>
            <w:shd w:val="clear" w:color="auto" w:fill="FFFFFF" w:themeFill="background1"/>
            <w:vAlign w:val="center"/>
          </w:tcPr>
          <w:p w:rsidR="009B3E73" w:rsidRPr="001446D5" w:rsidRDefault="00DF0C2F" w:rsidP="00C40CB7">
            <w:pPr>
              <w:keepNext/>
              <w:jc w:val="center"/>
            </w:pPr>
            <w:r>
              <w:t>A</w:t>
            </w:r>
            <w:r w:rsidR="009B3E73">
              <w:t>ny</w:t>
            </w:r>
          </w:p>
        </w:tc>
        <w:tc>
          <w:tcPr>
            <w:tcW w:w="1080" w:type="dxa"/>
            <w:shd w:val="clear" w:color="auto" w:fill="F2F2F2" w:themeFill="background1" w:themeFillShade="F2"/>
            <w:vAlign w:val="center"/>
          </w:tcPr>
          <w:p w:rsidR="009B3E73" w:rsidRPr="001446D5" w:rsidRDefault="009B3E73" w:rsidP="00C40CB7">
            <w:pPr>
              <w:keepNext/>
              <w:jc w:val="center"/>
            </w:pPr>
          </w:p>
        </w:tc>
        <w:tc>
          <w:tcPr>
            <w:tcW w:w="1080" w:type="dxa"/>
            <w:vAlign w:val="center"/>
          </w:tcPr>
          <w:p w:rsidR="009B3E73" w:rsidRPr="001446D5" w:rsidRDefault="00DF0C2F" w:rsidP="00C40CB7">
            <w:pPr>
              <w:keepNext/>
              <w:jc w:val="center"/>
            </w:pPr>
            <w:r>
              <w:t>N</w:t>
            </w:r>
            <w:r w:rsidR="009B3E73">
              <w:t>umber</w:t>
            </w:r>
          </w:p>
        </w:tc>
        <w:tc>
          <w:tcPr>
            <w:tcW w:w="1080" w:type="dxa"/>
            <w:vAlign w:val="center"/>
          </w:tcPr>
          <w:p w:rsidR="009B3E73" w:rsidRPr="001446D5" w:rsidRDefault="00DF0C2F" w:rsidP="00C40CB7">
            <w:pPr>
              <w:keepNext/>
              <w:jc w:val="center"/>
            </w:pPr>
            <w:r>
              <w:t>S</w:t>
            </w:r>
            <w:r w:rsidR="009B3E73">
              <w:t>tring</w:t>
            </w:r>
          </w:p>
        </w:tc>
        <w:tc>
          <w:tcPr>
            <w:tcW w:w="1080" w:type="dxa"/>
            <w:shd w:val="clear" w:color="auto" w:fill="F2F2F2" w:themeFill="background1" w:themeFillShade="F2"/>
            <w:vAlign w:val="center"/>
          </w:tcPr>
          <w:p w:rsidR="009B3E73" w:rsidRPr="001446D5" w:rsidRDefault="009B3E73" w:rsidP="00C40CB7">
            <w:pPr>
              <w:keepNext/>
              <w:jc w:val="center"/>
            </w:pPr>
          </w:p>
        </w:tc>
      </w:tr>
      <w:tr w:rsidR="009B3E73" w:rsidRPr="001446D5" w:rsidTr="006D1EAF">
        <w:trPr>
          <w:trHeight w:val="432"/>
        </w:trPr>
        <w:tc>
          <w:tcPr>
            <w:tcW w:w="1080" w:type="dxa"/>
            <w:shd w:val="clear" w:color="auto" w:fill="D9D9D9" w:themeFill="background1" w:themeFillShade="D9"/>
            <w:vAlign w:val="center"/>
          </w:tcPr>
          <w:p w:rsidR="009B3E73" w:rsidRPr="001446D5" w:rsidRDefault="00DF0C2F" w:rsidP="00C40CB7">
            <w:pPr>
              <w:keepNext/>
              <w:jc w:val="center"/>
            </w:pPr>
            <w:r w:rsidRPr="001446D5">
              <w:t>S</w:t>
            </w:r>
            <w:r w:rsidR="009B3E73" w:rsidRPr="001446D5">
              <w:t>tring</w:t>
            </w:r>
          </w:p>
        </w:tc>
        <w:tc>
          <w:tcPr>
            <w:tcW w:w="1080" w:type="dxa"/>
            <w:vAlign w:val="center"/>
          </w:tcPr>
          <w:p w:rsidR="009B3E73" w:rsidRPr="001446D5" w:rsidRDefault="00DF0C2F" w:rsidP="00C40CB7">
            <w:pPr>
              <w:keepNext/>
              <w:jc w:val="center"/>
            </w:pPr>
            <w:r>
              <w:t>S</w:t>
            </w:r>
            <w:r w:rsidR="00D61669">
              <w:t>tring</w:t>
            </w:r>
          </w:p>
        </w:tc>
        <w:tc>
          <w:tcPr>
            <w:tcW w:w="1080" w:type="dxa"/>
            <w:vAlign w:val="center"/>
          </w:tcPr>
          <w:p w:rsidR="009B3E73" w:rsidRPr="001446D5" w:rsidRDefault="00DF0C2F" w:rsidP="00C40CB7">
            <w:pPr>
              <w:keepNext/>
              <w:jc w:val="center"/>
            </w:pPr>
            <w:r>
              <w:t>S</w:t>
            </w:r>
            <w:r w:rsidR="009B3E73">
              <w:t>tring</w:t>
            </w:r>
          </w:p>
        </w:tc>
        <w:tc>
          <w:tcPr>
            <w:tcW w:w="1080" w:type="dxa"/>
            <w:vAlign w:val="center"/>
          </w:tcPr>
          <w:p w:rsidR="009B3E73" w:rsidRPr="001446D5" w:rsidRDefault="00DF0C2F" w:rsidP="00C40CB7">
            <w:pPr>
              <w:keepNext/>
              <w:jc w:val="center"/>
            </w:pPr>
            <w:r>
              <w:t>S</w:t>
            </w:r>
            <w:r w:rsidR="009B3E73">
              <w:t>tring</w:t>
            </w:r>
          </w:p>
        </w:tc>
        <w:tc>
          <w:tcPr>
            <w:tcW w:w="1080" w:type="dxa"/>
            <w:vAlign w:val="center"/>
          </w:tcPr>
          <w:p w:rsidR="009B3E73" w:rsidRPr="001446D5" w:rsidRDefault="00DF0C2F" w:rsidP="00C40CB7">
            <w:pPr>
              <w:keepNext/>
              <w:jc w:val="center"/>
            </w:pPr>
            <w:r>
              <w:t>S</w:t>
            </w:r>
            <w:r w:rsidR="009B3E73">
              <w:t>tring</w:t>
            </w:r>
          </w:p>
        </w:tc>
        <w:tc>
          <w:tcPr>
            <w:tcW w:w="1080" w:type="dxa"/>
            <w:vAlign w:val="center"/>
          </w:tcPr>
          <w:p w:rsidR="009B3E73" w:rsidRPr="001446D5" w:rsidRDefault="00DF0C2F" w:rsidP="00C40CB7">
            <w:pPr>
              <w:keepNext/>
              <w:jc w:val="center"/>
            </w:pPr>
            <w:r>
              <w:t>S</w:t>
            </w:r>
            <w:r w:rsidR="009B3E73">
              <w:t>tring</w:t>
            </w:r>
          </w:p>
        </w:tc>
      </w:tr>
      <w:tr w:rsidR="009B3E73" w:rsidRPr="001446D5" w:rsidTr="006D1EAF">
        <w:trPr>
          <w:trHeight w:val="432"/>
        </w:trPr>
        <w:tc>
          <w:tcPr>
            <w:tcW w:w="1080" w:type="dxa"/>
            <w:shd w:val="clear" w:color="auto" w:fill="D9D9D9" w:themeFill="background1" w:themeFillShade="D9"/>
            <w:vAlign w:val="center"/>
          </w:tcPr>
          <w:p w:rsidR="009B3E73" w:rsidRPr="001446D5" w:rsidRDefault="00DF0C2F" w:rsidP="00C40CB7">
            <w:pPr>
              <w:keepNext/>
              <w:jc w:val="center"/>
            </w:pPr>
            <w:r w:rsidRPr="001446D5">
              <w:t>O</w:t>
            </w:r>
            <w:r w:rsidR="00B90622">
              <w:t>ther</w:t>
            </w:r>
          </w:p>
        </w:tc>
        <w:tc>
          <w:tcPr>
            <w:tcW w:w="1080" w:type="dxa"/>
            <w:vAlign w:val="center"/>
          </w:tcPr>
          <w:p w:rsidR="009B3E73" w:rsidRPr="001446D5" w:rsidRDefault="00DF0C2F" w:rsidP="00C40CB7">
            <w:pPr>
              <w:keepNext/>
              <w:jc w:val="center"/>
            </w:pPr>
            <w:r>
              <w:t>A</w:t>
            </w:r>
            <w:r w:rsidR="009B3E73">
              <w:t>ny</w:t>
            </w:r>
          </w:p>
        </w:tc>
        <w:tc>
          <w:tcPr>
            <w:tcW w:w="1080" w:type="dxa"/>
            <w:shd w:val="clear" w:color="auto" w:fill="F2F2F2" w:themeFill="background1" w:themeFillShade="F2"/>
            <w:vAlign w:val="center"/>
          </w:tcPr>
          <w:p w:rsidR="009B3E73" w:rsidRPr="001446D5" w:rsidRDefault="009B3E73" w:rsidP="00C40CB7">
            <w:pPr>
              <w:keepNext/>
              <w:jc w:val="center"/>
            </w:pPr>
          </w:p>
        </w:tc>
        <w:tc>
          <w:tcPr>
            <w:tcW w:w="1080" w:type="dxa"/>
            <w:shd w:val="clear" w:color="auto" w:fill="F2F2F2" w:themeFill="background1" w:themeFillShade="F2"/>
            <w:vAlign w:val="center"/>
          </w:tcPr>
          <w:p w:rsidR="009B3E73" w:rsidRPr="001446D5" w:rsidRDefault="009B3E73" w:rsidP="00C40CB7">
            <w:pPr>
              <w:keepNext/>
              <w:jc w:val="center"/>
            </w:pPr>
          </w:p>
        </w:tc>
        <w:tc>
          <w:tcPr>
            <w:tcW w:w="1080" w:type="dxa"/>
            <w:vAlign w:val="center"/>
          </w:tcPr>
          <w:p w:rsidR="009B3E73" w:rsidRPr="001446D5" w:rsidRDefault="00DF0C2F" w:rsidP="00C40CB7">
            <w:pPr>
              <w:keepNext/>
              <w:jc w:val="center"/>
            </w:pPr>
            <w:r>
              <w:t>S</w:t>
            </w:r>
            <w:r w:rsidR="009B3E73">
              <w:t>tring</w:t>
            </w:r>
          </w:p>
        </w:tc>
        <w:tc>
          <w:tcPr>
            <w:tcW w:w="1080" w:type="dxa"/>
            <w:shd w:val="clear" w:color="auto" w:fill="F2F2F2" w:themeFill="background1" w:themeFillShade="F2"/>
            <w:vAlign w:val="center"/>
          </w:tcPr>
          <w:p w:rsidR="009B3E73" w:rsidRPr="001446D5" w:rsidRDefault="009B3E73" w:rsidP="00C40CB7">
            <w:pPr>
              <w:keepNext/>
              <w:jc w:val="center"/>
            </w:pPr>
          </w:p>
        </w:tc>
      </w:tr>
    </w:tbl>
    <w:p w:rsidR="0044410D" w:rsidRPr="0044410D" w:rsidRDefault="0044410D" w:rsidP="00CC556C">
      <w:pPr>
        <w:spacing w:after="0" w:line="240" w:lineRule="exact"/>
      </w:pPr>
    </w:p>
    <w:p w:rsidR="0044410D" w:rsidRPr="0044410D" w:rsidRDefault="00D61669" w:rsidP="00D61669">
      <w:r>
        <w:t xml:space="preserve">A value of </w:t>
      </w:r>
      <w:r w:rsidR="00B259F3">
        <w:t xml:space="preserve">any type can converted to </w:t>
      </w:r>
      <w:r w:rsidR="000F06E6">
        <w:t>the</w:t>
      </w:r>
      <w:r w:rsidR="00B259F3">
        <w:t xml:space="preserve"> S</w:t>
      </w:r>
      <w:r>
        <w:t xml:space="preserve">tring </w:t>
      </w:r>
      <w:r w:rsidR="000F06E6">
        <w:t xml:space="preserve">primitive type </w:t>
      </w:r>
      <w:r>
        <w:t>by adding an empty string:</w:t>
      </w:r>
    </w:p>
    <w:p w:rsidR="0044410D" w:rsidRPr="0044410D" w:rsidRDefault="00D61669" w:rsidP="00D61669">
      <w:pPr>
        <w:pStyle w:val="Code"/>
      </w:pPr>
      <w:r w:rsidRPr="00D54DB2">
        <w:rPr>
          <w:color w:val="0000FF"/>
        </w:rPr>
        <w:t>function</w:t>
      </w:r>
      <w:r w:rsidRPr="00D54DB2">
        <w:t xml:space="preserve"> getValue() { ... }</w:t>
      </w:r>
    </w:p>
    <w:p w:rsidR="0044410D" w:rsidRPr="0044410D" w:rsidRDefault="00D61669" w:rsidP="00D61669">
      <w:pPr>
        <w:pStyle w:val="Code"/>
      </w:pPr>
      <w:r w:rsidRPr="00D54DB2">
        <w:rPr>
          <w:color w:val="0000FF"/>
        </w:rPr>
        <w:t>var</w:t>
      </w:r>
      <w:r w:rsidRPr="00D54DB2">
        <w:t xml:space="preserve"> s = getValue() + </w:t>
      </w:r>
      <w:r w:rsidR="008F4735" w:rsidRPr="00D54DB2">
        <w:t>""</w:t>
      </w:r>
      <w:r w:rsidRPr="00D54DB2">
        <w:t>;</w:t>
      </w:r>
    </w:p>
    <w:p w:rsidR="0044410D" w:rsidRPr="0044410D" w:rsidRDefault="00D61669" w:rsidP="00310A86">
      <w:r>
        <w:t>The example above converts</w:t>
      </w:r>
      <w:r w:rsidR="00B259F3">
        <w:t xml:space="preserve"> the result of </w:t>
      </w:r>
      <w:r w:rsidR="008F4735">
        <w:t>'</w:t>
      </w:r>
      <w:r w:rsidR="00B259F3">
        <w:t>getVa</w:t>
      </w:r>
      <w:r w:rsidR="000F06E6">
        <w:t>lue()</w:t>
      </w:r>
      <w:r w:rsidR="008F4735">
        <w:t>'</w:t>
      </w:r>
      <w:r w:rsidR="000F06E6">
        <w:t xml:space="preserve"> to a string if it isn</w:t>
      </w:r>
      <w:r w:rsidR="008F4735">
        <w:t>'</w:t>
      </w:r>
      <w:r w:rsidR="000F06E6">
        <w:t>t a s</w:t>
      </w:r>
      <w:r>
        <w:t>tring alrea</w:t>
      </w:r>
      <w:r w:rsidR="00B259F3">
        <w:t xml:space="preserve">dy. The type inferred for </w:t>
      </w:r>
      <w:r w:rsidR="008F4735">
        <w:t>'</w:t>
      </w:r>
      <w:r w:rsidR="00B259F3">
        <w:t>s</w:t>
      </w:r>
      <w:r w:rsidR="008F4735">
        <w:t>'</w:t>
      </w:r>
      <w:r w:rsidR="00B259F3">
        <w:t xml:space="preserve"> is </w:t>
      </w:r>
      <w:r w:rsidR="000F06E6">
        <w:t xml:space="preserve">the </w:t>
      </w:r>
      <w:r w:rsidR="00B259F3">
        <w:t>S</w:t>
      </w:r>
      <w:r>
        <w:t xml:space="preserve">tring </w:t>
      </w:r>
      <w:r w:rsidR="000F06E6">
        <w:t xml:space="preserve">primitive type </w:t>
      </w:r>
      <w:r>
        <w:t xml:space="preserve">regardless of the return type of </w:t>
      </w:r>
      <w:r w:rsidR="008F4735">
        <w:t>'</w:t>
      </w:r>
      <w:r>
        <w:t>getValue</w:t>
      </w:r>
      <w:r w:rsidR="008F4735">
        <w:t>'</w:t>
      </w:r>
      <w:r>
        <w:t>.</w:t>
      </w:r>
    </w:p>
    <w:p w:rsidR="0044410D" w:rsidRPr="0044410D" w:rsidRDefault="009B3E73" w:rsidP="00310A86">
      <w:pPr>
        <w:pStyle w:val="Heading3"/>
      </w:pPr>
      <w:bookmarkStart w:id="189" w:name="_Toc439666218"/>
      <w:r>
        <w:t>The</w:t>
      </w:r>
      <w:r w:rsidR="00310A86">
        <w:t xml:space="preserve"> &lt;, &gt;, &lt;=, &gt;=, ==, !=, ===, and !== operators</w:t>
      </w:r>
      <w:bookmarkEnd w:id="189"/>
    </w:p>
    <w:p w:rsidR="00124B3C" w:rsidRPr="00124B3C" w:rsidRDefault="007F3AF6" w:rsidP="00124B3C">
      <w:r>
        <w:t xml:space="preserve">These operators require one </w:t>
      </w:r>
      <w:r w:rsidR="006E49E1">
        <w:t xml:space="preserve">or both of the </w:t>
      </w:r>
      <w:r>
        <w:t>operand type</w:t>
      </w:r>
      <w:r w:rsidR="006E49E1">
        <w:t>s</w:t>
      </w:r>
      <w:r>
        <w:t xml:space="preserve"> to be </w:t>
      </w:r>
      <w:r w:rsidR="006E49E1">
        <w:t>assignable to</w:t>
      </w:r>
      <w:r>
        <w:t xml:space="preserve"> the other.</w:t>
      </w:r>
      <w:r w:rsidR="00C13150">
        <w:t xml:space="preserve"> </w:t>
      </w:r>
      <w:r w:rsidR="004F5F60">
        <w:t>T</w:t>
      </w:r>
      <w:r w:rsidR="00C13150">
        <w:t xml:space="preserve">he result is </w:t>
      </w:r>
      <w:r w:rsidR="004F5F60">
        <w:t xml:space="preserve">always </w:t>
      </w:r>
      <w:r w:rsidR="00C13150">
        <w:t xml:space="preserve">of </w:t>
      </w:r>
      <w:r w:rsidR="00045580">
        <w:t>the</w:t>
      </w:r>
      <w:r w:rsidR="00C13150">
        <w:t xml:space="preserve"> </w:t>
      </w:r>
      <w:r w:rsidR="00207E83">
        <w:t>Boolean</w:t>
      </w:r>
      <w:r w:rsidR="00045580" w:rsidRPr="00045580">
        <w:t xml:space="preserve"> </w:t>
      </w:r>
      <w:r w:rsidR="00045580">
        <w:t>primitive type</w:t>
      </w:r>
      <w:r w:rsidR="00C13150">
        <w:t>.</w:t>
      </w:r>
    </w:p>
    <w:tbl>
      <w:tblPr>
        <w:tblStyle w:val="TableGrid"/>
        <w:tblW w:w="0" w:type="auto"/>
        <w:tblInd w:w="720" w:type="dxa"/>
        <w:tblLook w:val="04A0" w:firstRow="1" w:lastRow="0" w:firstColumn="1" w:lastColumn="0" w:noHBand="0" w:noVBand="1"/>
      </w:tblPr>
      <w:tblGrid>
        <w:gridCol w:w="1080"/>
        <w:gridCol w:w="1080"/>
        <w:gridCol w:w="1080"/>
        <w:gridCol w:w="1080"/>
        <w:gridCol w:w="1080"/>
        <w:gridCol w:w="1080"/>
      </w:tblGrid>
      <w:tr w:rsidR="00310A86" w:rsidRPr="001446D5" w:rsidTr="006D1EAF">
        <w:trPr>
          <w:trHeight w:val="432"/>
        </w:trPr>
        <w:tc>
          <w:tcPr>
            <w:tcW w:w="1080" w:type="dxa"/>
            <w:shd w:val="clear" w:color="auto" w:fill="D9D9D9" w:themeFill="background1" w:themeFillShade="D9"/>
            <w:vAlign w:val="center"/>
          </w:tcPr>
          <w:p w:rsidR="00310A86" w:rsidRPr="003C0E09" w:rsidRDefault="00310A86" w:rsidP="00C40CB7">
            <w:pPr>
              <w:keepNext/>
              <w:jc w:val="center"/>
            </w:pPr>
          </w:p>
        </w:tc>
        <w:tc>
          <w:tcPr>
            <w:tcW w:w="1080" w:type="dxa"/>
            <w:shd w:val="clear" w:color="auto" w:fill="D9D9D9" w:themeFill="background1" w:themeFillShade="D9"/>
            <w:vAlign w:val="center"/>
          </w:tcPr>
          <w:p w:rsidR="00310A86" w:rsidRPr="001446D5" w:rsidRDefault="00D65E99" w:rsidP="00C40CB7">
            <w:pPr>
              <w:keepNext/>
              <w:jc w:val="center"/>
            </w:pPr>
            <w:r w:rsidRPr="001446D5">
              <w:t>A</w:t>
            </w:r>
            <w:r w:rsidR="00310A86" w:rsidRPr="001446D5">
              <w:t>ny</w:t>
            </w:r>
          </w:p>
        </w:tc>
        <w:tc>
          <w:tcPr>
            <w:tcW w:w="1080" w:type="dxa"/>
            <w:shd w:val="clear" w:color="auto" w:fill="D9D9D9" w:themeFill="background1" w:themeFillShade="D9"/>
            <w:vAlign w:val="center"/>
          </w:tcPr>
          <w:p w:rsidR="00310A86" w:rsidRPr="001446D5" w:rsidRDefault="00D65E99" w:rsidP="00C40CB7">
            <w:pPr>
              <w:keepNext/>
              <w:jc w:val="center"/>
            </w:pPr>
            <w:r>
              <w:t>Boolean</w:t>
            </w:r>
          </w:p>
        </w:tc>
        <w:tc>
          <w:tcPr>
            <w:tcW w:w="1080" w:type="dxa"/>
            <w:shd w:val="clear" w:color="auto" w:fill="D9D9D9" w:themeFill="background1" w:themeFillShade="D9"/>
            <w:vAlign w:val="center"/>
          </w:tcPr>
          <w:p w:rsidR="00310A86" w:rsidRPr="001446D5" w:rsidRDefault="00D65E99" w:rsidP="00C40CB7">
            <w:pPr>
              <w:keepNext/>
              <w:jc w:val="center"/>
            </w:pPr>
            <w:r w:rsidRPr="001446D5">
              <w:t>N</w:t>
            </w:r>
            <w:r w:rsidR="00310A86" w:rsidRPr="001446D5">
              <w:t>umber</w:t>
            </w:r>
          </w:p>
        </w:tc>
        <w:tc>
          <w:tcPr>
            <w:tcW w:w="1080" w:type="dxa"/>
            <w:shd w:val="clear" w:color="auto" w:fill="D9D9D9" w:themeFill="background1" w:themeFillShade="D9"/>
            <w:vAlign w:val="center"/>
          </w:tcPr>
          <w:p w:rsidR="00310A86" w:rsidRPr="001446D5" w:rsidRDefault="00D65E99" w:rsidP="00C40CB7">
            <w:pPr>
              <w:keepNext/>
              <w:jc w:val="center"/>
            </w:pPr>
            <w:r w:rsidRPr="001446D5">
              <w:t>S</w:t>
            </w:r>
            <w:r w:rsidR="00310A86" w:rsidRPr="001446D5">
              <w:t>tring</w:t>
            </w:r>
          </w:p>
        </w:tc>
        <w:tc>
          <w:tcPr>
            <w:tcW w:w="1080" w:type="dxa"/>
            <w:shd w:val="clear" w:color="auto" w:fill="D9D9D9" w:themeFill="background1" w:themeFillShade="D9"/>
            <w:vAlign w:val="center"/>
          </w:tcPr>
          <w:p w:rsidR="00310A86" w:rsidRPr="001446D5" w:rsidRDefault="00D65E99" w:rsidP="00C40CB7">
            <w:pPr>
              <w:keepNext/>
              <w:jc w:val="center"/>
            </w:pPr>
            <w:r>
              <w:t>O</w:t>
            </w:r>
            <w:r w:rsidR="00B90622">
              <w:t>ther</w:t>
            </w:r>
          </w:p>
        </w:tc>
      </w:tr>
      <w:tr w:rsidR="00310A86" w:rsidRPr="001446D5" w:rsidTr="006D1EAF">
        <w:trPr>
          <w:trHeight w:val="432"/>
        </w:trPr>
        <w:tc>
          <w:tcPr>
            <w:tcW w:w="1080" w:type="dxa"/>
            <w:shd w:val="clear" w:color="auto" w:fill="D9D9D9" w:themeFill="background1" w:themeFillShade="D9"/>
            <w:vAlign w:val="center"/>
          </w:tcPr>
          <w:p w:rsidR="00310A86" w:rsidRPr="001446D5" w:rsidRDefault="00D65E99" w:rsidP="00C40CB7">
            <w:pPr>
              <w:keepNext/>
              <w:jc w:val="center"/>
            </w:pPr>
            <w:r>
              <w:t>A</w:t>
            </w:r>
            <w:r w:rsidR="00310A86" w:rsidRPr="001446D5">
              <w:t>ny</w:t>
            </w:r>
          </w:p>
        </w:tc>
        <w:tc>
          <w:tcPr>
            <w:tcW w:w="1080" w:type="dxa"/>
            <w:vAlign w:val="center"/>
          </w:tcPr>
          <w:p w:rsidR="00310A86" w:rsidRPr="001446D5" w:rsidRDefault="00D65E99" w:rsidP="00C40CB7">
            <w:pPr>
              <w:keepNext/>
              <w:jc w:val="center"/>
            </w:pPr>
            <w:r>
              <w:t>Boolean</w:t>
            </w:r>
          </w:p>
        </w:tc>
        <w:tc>
          <w:tcPr>
            <w:tcW w:w="1080" w:type="dxa"/>
            <w:vAlign w:val="center"/>
          </w:tcPr>
          <w:p w:rsidR="00310A86" w:rsidRPr="001446D5" w:rsidRDefault="00D65E99" w:rsidP="00C40CB7">
            <w:pPr>
              <w:keepNext/>
              <w:jc w:val="center"/>
            </w:pPr>
            <w:r>
              <w:t>Boolean</w:t>
            </w:r>
          </w:p>
        </w:tc>
        <w:tc>
          <w:tcPr>
            <w:tcW w:w="1080" w:type="dxa"/>
            <w:vAlign w:val="center"/>
          </w:tcPr>
          <w:p w:rsidR="00310A86" w:rsidRPr="001446D5" w:rsidRDefault="00D65E99" w:rsidP="00C40CB7">
            <w:pPr>
              <w:keepNext/>
              <w:jc w:val="center"/>
            </w:pPr>
            <w:r>
              <w:t>Boolean</w:t>
            </w:r>
          </w:p>
        </w:tc>
        <w:tc>
          <w:tcPr>
            <w:tcW w:w="1080" w:type="dxa"/>
            <w:vAlign w:val="center"/>
          </w:tcPr>
          <w:p w:rsidR="00310A86" w:rsidRPr="001446D5" w:rsidRDefault="00D65E99" w:rsidP="00C40CB7">
            <w:pPr>
              <w:keepNext/>
              <w:jc w:val="center"/>
            </w:pPr>
            <w:r>
              <w:t>Boolean</w:t>
            </w:r>
          </w:p>
        </w:tc>
        <w:tc>
          <w:tcPr>
            <w:tcW w:w="1080" w:type="dxa"/>
            <w:vAlign w:val="center"/>
          </w:tcPr>
          <w:p w:rsidR="00310A86" w:rsidRPr="001446D5" w:rsidRDefault="00D65E99" w:rsidP="00C40CB7">
            <w:pPr>
              <w:keepNext/>
              <w:jc w:val="center"/>
            </w:pPr>
            <w:r>
              <w:t>Boolean</w:t>
            </w:r>
          </w:p>
        </w:tc>
      </w:tr>
      <w:tr w:rsidR="00310A86" w:rsidRPr="001446D5" w:rsidTr="006D1EAF">
        <w:trPr>
          <w:trHeight w:val="432"/>
        </w:trPr>
        <w:tc>
          <w:tcPr>
            <w:tcW w:w="1080" w:type="dxa"/>
            <w:shd w:val="clear" w:color="auto" w:fill="D9D9D9" w:themeFill="background1" w:themeFillShade="D9"/>
            <w:vAlign w:val="center"/>
          </w:tcPr>
          <w:p w:rsidR="00310A86" w:rsidRPr="001446D5" w:rsidRDefault="00D65E99" w:rsidP="00C40CB7">
            <w:pPr>
              <w:keepNext/>
              <w:jc w:val="center"/>
            </w:pPr>
            <w:r>
              <w:t>Boolean</w:t>
            </w:r>
          </w:p>
        </w:tc>
        <w:tc>
          <w:tcPr>
            <w:tcW w:w="1080" w:type="dxa"/>
            <w:vAlign w:val="center"/>
          </w:tcPr>
          <w:p w:rsidR="00310A86" w:rsidRPr="001446D5" w:rsidRDefault="00D65E99" w:rsidP="00C40CB7">
            <w:pPr>
              <w:keepNext/>
              <w:jc w:val="center"/>
            </w:pPr>
            <w:r>
              <w:t>Boolean</w:t>
            </w:r>
          </w:p>
        </w:tc>
        <w:tc>
          <w:tcPr>
            <w:tcW w:w="1080" w:type="dxa"/>
            <w:shd w:val="clear" w:color="auto" w:fill="FFFFFF" w:themeFill="background1"/>
            <w:vAlign w:val="center"/>
          </w:tcPr>
          <w:p w:rsidR="00310A86" w:rsidRPr="001446D5" w:rsidRDefault="00D65E99" w:rsidP="00C40CB7">
            <w:pPr>
              <w:keepNext/>
              <w:jc w:val="center"/>
            </w:pPr>
            <w:r>
              <w:t>Boolean</w:t>
            </w: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shd w:val="clear" w:color="auto" w:fill="F2F2F2" w:themeFill="background1" w:themeFillShade="F2"/>
            <w:vAlign w:val="center"/>
          </w:tcPr>
          <w:p w:rsidR="00310A86" w:rsidRPr="001446D5" w:rsidRDefault="00310A86" w:rsidP="00C40CB7">
            <w:pPr>
              <w:keepNext/>
              <w:jc w:val="center"/>
            </w:pPr>
          </w:p>
        </w:tc>
      </w:tr>
      <w:tr w:rsidR="00310A86" w:rsidRPr="001446D5" w:rsidTr="006D1EAF">
        <w:trPr>
          <w:trHeight w:val="432"/>
        </w:trPr>
        <w:tc>
          <w:tcPr>
            <w:tcW w:w="1080" w:type="dxa"/>
            <w:shd w:val="clear" w:color="auto" w:fill="D9D9D9" w:themeFill="background1" w:themeFillShade="D9"/>
            <w:vAlign w:val="center"/>
          </w:tcPr>
          <w:p w:rsidR="00310A86" w:rsidRPr="001446D5" w:rsidRDefault="00D65E99" w:rsidP="00C40CB7">
            <w:pPr>
              <w:keepNext/>
              <w:jc w:val="center"/>
            </w:pPr>
            <w:r w:rsidRPr="001446D5">
              <w:t>N</w:t>
            </w:r>
            <w:r w:rsidR="00310A86" w:rsidRPr="001446D5">
              <w:t>umber</w:t>
            </w:r>
          </w:p>
        </w:tc>
        <w:tc>
          <w:tcPr>
            <w:tcW w:w="1080" w:type="dxa"/>
            <w:shd w:val="clear" w:color="auto" w:fill="FFFFFF" w:themeFill="background1"/>
            <w:vAlign w:val="center"/>
          </w:tcPr>
          <w:p w:rsidR="00310A86" w:rsidRPr="001446D5" w:rsidRDefault="00D65E99" w:rsidP="00C40CB7">
            <w:pPr>
              <w:keepNext/>
              <w:jc w:val="center"/>
            </w:pPr>
            <w:r>
              <w:t>Boolean</w:t>
            </w: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vAlign w:val="center"/>
          </w:tcPr>
          <w:p w:rsidR="00310A86" w:rsidRPr="001446D5" w:rsidRDefault="00D65E99" w:rsidP="00C40CB7">
            <w:pPr>
              <w:keepNext/>
              <w:jc w:val="center"/>
            </w:pPr>
            <w:r>
              <w:t>Boolean</w:t>
            </w: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shd w:val="clear" w:color="auto" w:fill="F2F2F2" w:themeFill="background1" w:themeFillShade="F2"/>
            <w:vAlign w:val="center"/>
          </w:tcPr>
          <w:p w:rsidR="00310A86" w:rsidRPr="001446D5" w:rsidRDefault="00310A86" w:rsidP="00C40CB7">
            <w:pPr>
              <w:keepNext/>
              <w:jc w:val="center"/>
            </w:pPr>
          </w:p>
        </w:tc>
      </w:tr>
      <w:tr w:rsidR="00310A86" w:rsidRPr="001446D5" w:rsidTr="006D1EAF">
        <w:trPr>
          <w:trHeight w:val="432"/>
        </w:trPr>
        <w:tc>
          <w:tcPr>
            <w:tcW w:w="1080" w:type="dxa"/>
            <w:shd w:val="clear" w:color="auto" w:fill="D9D9D9" w:themeFill="background1" w:themeFillShade="D9"/>
            <w:vAlign w:val="center"/>
          </w:tcPr>
          <w:p w:rsidR="00310A86" w:rsidRPr="001446D5" w:rsidRDefault="00D65E99" w:rsidP="00C40CB7">
            <w:pPr>
              <w:keepNext/>
              <w:jc w:val="center"/>
            </w:pPr>
            <w:r w:rsidRPr="001446D5">
              <w:t>S</w:t>
            </w:r>
            <w:r w:rsidR="00310A86" w:rsidRPr="001446D5">
              <w:t>tring</w:t>
            </w:r>
          </w:p>
        </w:tc>
        <w:tc>
          <w:tcPr>
            <w:tcW w:w="1080" w:type="dxa"/>
            <w:vAlign w:val="center"/>
          </w:tcPr>
          <w:p w:rsidR="00310A86" w:rsidRPr="001446D5" w:rsidRDefault="00D65E99" w:rsidP="00C40CB7">
            <w:pPr>
              <w:keepNext/>
              <w:jc w:val="center"/>
            </w:pPr>
            <w:r>
              <w:t>Boolean</w:t>
            </w: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vAlign w:val="center"/>
          </w:tcPr>
          <w:p w:rsidR="00310A86" w:rsidRPr="001446D5" w:rsidRDefault="00D65E99" w:rsidP="00C40CB7">
            <w:pPr>
              <w:keepNext/>
              <w:jc w:val="center"/>
            </w:pPr>
            <w:r>
              <w:t>Boolean</w:t>
            </w:r>
          </w:p>
        </w:tc>
        <w:tc>
          <w:tcPr>
            <w:tcW w:w="1080" w:type="dxa"/>
            <w:shd w:val="clear" w:color="auto" w:fill="F2F2F2" w:themeFill="background1" w:themeFillShade="F2"/>
            <w:vAlign w:val="center"/>
          </w:tcPr>
          <w:p w:rsidR="00310A86" w:rsidRPr="001446D5" w:rsidRDefault="00310A86" w:rsidP="00C40CB7">
            <w:pPr>
              <w:keepNext/>
              <w:jc w:val="center"/>
            </w:pPr>
          </w:p>
        </w:tc>
      </w:tr>
      <w:tr w:rsidR="00310A86" w:rsidRPr="001446D5" w:rsidTr="006D1EAF">
        <w:trPr>
          <w:trHeight w:val="432"/>
        </w:trPr>
        <w:tc>
          <w:tcPr>
            <w:tcW w:w="1080" w:type="dxa"/>
            <w:shd w:val="clear" w:color="auto" w:fill="D9D9D9" w:themeFill="background1" w:themeFillShade="D9"/>
            <w:vAlign w:val="center"/>
          </w:tcPr>
          <w:p w:rsidR="00310A86" w:rsidRPr="001446D5" w:rsidRDefault="00D65E99" w:rsidP="00C40CB7">
            <w:pPr>
              <w:keepNext/>
              <w:jc w:val="center"/>
            </w:pPr>
            <w:r>
              <w:t>O</w:t>
            </w:r>
            <w:r w:rsidR="00B90622">
              <w:t>ther</w:t>
            </w:r>
          </w:p>
        </w:tc>
        <w:tc>
          <w:tcPr>
            <w:tcW w:w="1080" w:type="dxa"/>
            <w:vAlign w:val="center"/>
          </w:tcPr>
          <w:p w:rsidR="00310A86" w:rsidRPr="001446D5" w:rsidRDefault="00D65E99" w:rsidP="00C40CB7">
            <w:pPr>
              <w:keepNext/>
              <w:jc w:val="center"/>
            </w:pPr>
            <w:r>
              <w:t>Boolean</w:t>
            </w: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shd w:val="clear" w:color="auto" w:fill="F2F2F2" w:themeFill="background1" w:themeFillShade="F2"/>
            <w:vAlign w:val="center"/>
          </w:tcPr>
          <w:p w:rsidR="00310A86" w:rsidRPr="001446D5" w:rsidRDefault="00310A86" w:rsidP="00C40CB7">
            <w:pPr>
              <w:keepNext/>
              <w:jc w:val="center"/>
            </w:pPr>
          </w:p>
        </w:tc>
        <w:tc>
          <w:tcPr>
            <w:tcW w:w="1080" w:type="dxa"/>
            <w:vAlign w:val="center"/>
          </w:tcPr>
          <w:p w:rsidR="00310A86" w:rsidRPr="00124B3C" w:rsidRDefault="00D65E99" w:rsidP="00C40CB7">
            <w:pPr>
              <w:keepNext/>
              <w:jc w:val="center"/>
              <w:rPr>
                <w:vertAlign w:val="superscript"/>
              </w:rPr>
            </w:pPr>
            <w:r>
              <w:t>Boolean</w:t>
            </w:r>
          </w:p>
        </w:tc>
      </w:tr>
    </w:tbl>
    <w:p w:rsidR="0044410D" w:rsidRPr="0044410D" w:rsidRDefault="0044410D" w:rsidP="00310A86"/>
    <w:p w:rsidR="0044410D" w:rsidRPr="0044410D" w:rsidRDefault="00F524FA" w:rsidP="00F524FA">
      <w:pPr>
        <w:pStyle w:val="Heading3"/>
      </w:pPr>
      <w:bookmarkStart w:id="190" w:name="_Toc439666219"/>
      <w:r>
        <w:t>The instanceof operator</w:t>
      </w:r>
      <w:bookmarkEnd w:id="190"/>
    </w:p>
    <w:p w:rsidR="0044410D" w:rsidRPr="0044410D" w:rsidRDefault="004022C3" w:rsidP="004022C3">
      <w:r>
        <w:t xml:space="preserve">The </w:t>
      </w:r>
      <w:r w:rsidRPr="00C23E8F">
        <w:rPr>
          <w:rStyle w:val="CodeFragment"/>
        </w:rPr>
        <w:t>instanceof</w:t>
      </w:r>
      <w:r>
        <w:t xml:space="preserve"> operator requires the left operand </w:t>
      </w:r>
      <w:r w:rsidR="009505B0">
        <w:t xml:space="preserve">to be of </w:t>
      </w:r>
      <w:r>
        <w:t xml:space="preserve">type </w:t>
      </w:r>
      <w:r w:rsidR="00463C6E">
        <w:t>A</w:t>
      </w:r>
      <w:r w:rsidR="00765DEA">
        <w:t xml:space="preserve">ny, </w:t>
      </w:r>
      <w:r>
        <w:t>an object type</w:t>
      </w:r>
      <w:r w:rsidR="00765DEA">
        <w:t>, or a type parameter type</w:t>
      </w:r>
      <w:r>
        <w:t xml:space="preserve">, and the right operand </w:t>
      </w:r>
      <w:r w:rsidR="00463C6E">
        <w:t>to be of type A</w:t>
      </w:r>
      <w:r w:rsidR="009505B0">
        <w:t>ny</w:t>
      </w:r>
      <w:r>
        <w:t xml:space="preserve"> or a subtype of the </w:t>
      </w:r>
      <w:r w:rsidR="008F4735">
        <w:t>'</w:t>
      </w:r>
      <w:r>
        <w:t>Function</w:t>
      </w:r>
      <w:r w:rsidR="008F4735">
        <w:t>'</w:t>
      </w:r>
      <w:r w:rsidR="00045580">
        <w:t xml:space="preserve"> interface type</w:t>
      </w:r>
      <w:r>
        <w:t xml:space="preserve">. </w:t>
      </w:r>
      <w:r w:rsidR="00517B96">
        <w:t>T</w:t>
      </w:r>
      <w:r w:rsidR="00355116">
        <w:t xml:space="preserve">he result is </w:t>
      </w:r>
      <w:r w:rsidR="00517B96">
        <w:t xml:space="preserve">always </w:t>
      </w:r>
      <w:r w:rsidR="00355116">
        <w:t xml:space="preserve">of </w:t>
      </w:r>
      <w:r w:rsidR="00045580">
        <w:t xml:space="preserve">the </w:t>
      </w:r>
      <w:r w:rsidR="00D65E99">
        <w:t>Boolean</w:t>
      </w:r>
      <w:r w:rsidR="00045580">
        <w:t xml:space="preserve"> primitive type</w:t>
      </w:r>
      <w:r w:rsidR="00355116">
        <w:t>.</w:t>
      </w:r>
    </w:p>
    <w:p w:rsidR="0044410D" w:rsidRPr="0044410D" w:rsidRDefault="004022C3" w:rsidP="004022C3">
      <w:r>
        <w:lastRenderedPageBreak/>
        <w:t>Note that object type</w:t>
      </w:r>
      <w:r w:rsidR="00A42475">
        <w:t>s</w:t>
      </w:r>
      <w:r>
        <w:t xml:space="preserve"> containing one or more call or construct signatures </w:t>
      </w:r>
      <w:r w:rsidR="00A42475">
        <w:t>are</w:t>
      </w:r>
      <w:r>
        <w:t xml:space="preserve"> automatically subtype</w:t>
      </w:r>
      <w:r w:rsidR="00A42475">
        <w:t>s</w:t>
      </w:r>
      <w:r>
        <w:t xml:space="preserve"> of the </w:t>
      </w:r>
      <w:r w:rsidR="008F4735">
        <w:t>'</w:t>
      </w:r>
      <w:r>
        <w:t>Function</w:t>
      </w:r>
      <w:r w:rsidR="008F4735">
        <w:t>'</w:t>
      </w:r>
      <w:r w:rsidR="00045580">
        <w:t xml:space="preserve"> interface type</w:t>
      </w:r>
      <w:r>
        <w:t xml:space="preserve">, as described in section </w:t>
      </w:r>
      <w:r>
        <w:fldChar w:fldCharType="begin"/>
      </w:r>
      <w:r>
        <w:instrText xml:space="preserve"> REF _Ref325637319 \r \h </w:instrText>
      </w:r>
      <w:r>
        <w:fldChar w:fldCharType="separate"/>
      </w:r>
      <w:r w:rsidR="00A3147C">
        <w:t>3.3</w:t>
      </w:r>
      <w:r>
        <w:fldChar w:fldCharType="end"/>
      </w:r>
      <w:r>
        <w:t>.</w:t>
      </w:r>
    </w:p>
    <w:p w:rsidR="0044410D" w:rsidRPr="0044410D" w:rsidRDefault="00F524FA" w:rsidP="00F524FA">
      <w:pPr>
        <w:pStyle w:val="Heading3"/>
      </w:pPr>
      <w:bookmarkStart w:id="191" w:name="_Toc439666220"/>
      <w:r>
        <w:t>The in operator</w:t>
      </w:r>
      <w:bookmarkEnd w:id="191"/>
    </w:p>
    <w:p w:rsidR="0044410D" w:rsidRPr="0044410D" w:rsidRDefault="00355116" w:rsidP="00355116">
      <w:r>
        <w:t xml:space="preserve">The </w:t>
      </w:r>
      <w:r w:rsidRPr="00C23E8F">
        <w:rPr>
          <w:rStyle w:val="CodeFragment"/>
        </w:rPr>
        <w:t>in</w:t>
      </w:r>
      <w:r>
        <w:t xml:space="preserve"> operator requires </w:t>
      </w:r>
      <w:r w:rsidR="00064020">
        <w:t>the le</w:t>
      </w:r>
      <w:r w:rsidR="002F6CB8">
        <w:t xml:space="preserve">ft operand to be of type Any, </w:t>
      </w:r>
      <w:r w:rsidR="000F06E6">
        <w:t xml:space="preserve">the </w:t>
      </w:r>
      <w:r w:rsidR="00064020">
        <w:t>S</w:t>
      </w:r>
      <w:r>
        <w:t>tring</w:t>
      </w:r>
      <w:r w:rsidR="000F06E6" w:rsidRPr="000F06E6">
        <w:t xml:space="preserve"> </w:t>
      </w:r>
      <w:r w:rsidR="000F06E6">
        <w:t>primitive type</w:t>
      </w:r>
      <w:r w:rsidR="002F6CB8">
        <w:t>, or the Number primitive type</w:t>
      </w:r>
      <w:r>
        <w:t>, and t</w:t>
      </w:r>
      <w:r w:rsidR="00064020">
        <w:t>he right operand to be of type A</w:t>
      </w:r>
      <w:r w:rsidR="00765DEA">
        <w:t xml:space="preserve">ny, </w:t>
      </w:r>
      <w:r>
        <w:t>an object type</w:t>
      </w:r>
      <w:r w:rsidR="00765DEA">
        <w:t>, or a type parameter type</w:t>
      </w:r>
      <w:r>
        <w:t>.</w:t>
      </w:r>
      <w:r w:rsidR="00064020">
        <w:t xml:space="preserve"> T</w:t>
      </w:r>
      <w:r>
        <w:t xml:space="preserve">he result is </w:t>
      </w:r>
      <w:r w:rsidR="00064020">
        <w:t xml:space="preserve">always </w:t>
      </w:r>
      <w:r>
        <w:t xml:space="preserve">of </w:t>
      </w:r>
      <w:r w:rsidR="00045580">
        <w:t>the</w:t>
      </w:r>
      <w:r>
        <w:t xml:space="preserve"> </w:t>
      </w:r>
      <w:r w:rsidR="00D65E99">
        <w:t>Boolean</w:t>
      </w:r>
      <w:r w:rsidR="00045580" w:rsidRPr="00045580">
        <w:t xml:space="preserve"> </w:t>
      </w:r>
      <w:r w:rsidR="00045580">
        <w:t>primitive type</w:t>
      </w:r>
      <w:r>
        <w:t>.</w:t>
      </w:r>
    </w:p>
    <w:p w:rsidR="0044410D" w:rsidRPr="0044410D" w:rsidRDefault="00D647A7" w:rsidP="00D647A7">
      <w:pPr>
        <w:pStyle w:val="Heading3"/>
      </w:pPr>
      <w:bookmarkStart w:id="192" w:name="_Toc439666221"/>
      <w:r>
        <w:t>The &amp;&amp; operator</w:t>
      </w:r>
      <w:bookmarkEnd w:id="192"/>
    </w:p>
    <w:p w:rsidR="00556A33" w:rsidRPr="00556A33" w:rsidRDefault="004840DA" w:rsidP="00556A33">
      <w:r>
        <w:t>The &amp;&amp; operator permits the operands to be of any type and produces a result of the same type as the second operand.</w:t>
      </w:r>
    </w:p>
    <w:tbl>
      <w:tblPr>
        <w:tblStyle w:val="TableGrid"/>
        <w:tblW w:w="0" w:type="auto"/>
        <w:tblInd w:w="720" w:type="dxa"/>
        <w:tblLook w:val="04A0" w:firstRow="1" w:lastRow="0" w:firstColumn="1" w:lastColumn="0" w:noHBand="0" w:noVBand="1"/>
      </w:tblPr>
      <w:tblGrid>
        <w:gridCol w:w="1080"/>
        <w:gridCol w:w="1080"/>
        <w:gridCol w:w="1080"/>
        <w:gridCol w:w="1080"/>
        <w:gridCol w:w="1080"/>
        <w:gridCol w:w="1080"/>
      </w:tblGrid>
      <w:tr w:rsidR="00D647A7" w:rsidRPr="001446D5" w:rsidTr="006D1EAF">
        <w:trPr>
          <w:trHeight w:val="432"/>
        </w:trPr>
        <w:tc>
          <w:tcPr>
            <w:tcW w:w="1080" w:type="dxa"/>
            <w:shd w:val="clear" w:color="auto" w:fill="D9D9D9" w:themeFill="background1" w:themeFillShade="D9"/>
            <w:vAlign w:val="center"/>
          </w:tcPr>
          <w:p w:rsidR="00D647A7" w:rsidRPr="003C0E09" w:rsidRDefault="00D647A7" w:rsidP="00C40CB7">
            <w:pPr>
              <w:keepNext/>
              <w:jc w:val="center"/>
            </w:pPr>
          </w:p>
        </w:tc>
        <w:tc>
          <w:tcPr>
            <w:tcW w:w="1080" w:type="dxa"/>
            <w:shd w:val="clear" w:color="auto" w:fill="D9D9D9" w:themeFill="background1" w:themeFillShade="D9"/>
            <w:vAlign w:val="center"/>
          </w:tcPr>
          <w:p w:rsidR="00D647A7" w:rsidRPr="001446D5" w:rsidRDefault="003940D4" w:rsidP="00C40CB7">
            <w:pPr>
              <w:keepNext/>
              <w:jc w:val="center"/>
            </w:pPr>
            <w:r w:rsidRPr="001446D5">
              <w:t>A</w:t>
            </w:r>
            <w:r w:rsidR="00D647A7" w:rsidRPr="001446D5">
              <w:t>ny</w:t>
            </w:r>
          </w:p>
        </w:tc>
        <w:tc>
          <w:tcPr>
            <w:tcW w:w="1080" w:type="dxa"/>
            <w:shd w:val="clear" w:color="auto" w:fill="D9D9D9" w:themeFill="background1" w:themeFillShade="D9"/>
            <w:vAlign w:val="center"/>
          </w:tcPr>
          <w:p w:rsidR="00D647A7" w:rsidRPr="001446D5" w:rsidRDefault="00D65E99" w:rsidP="00C40CB7">
            <w:pPr>
              <w:keepNext/>
              <w:jc w:val="center"/>
            </w:pPr>
            <w:r>
              <w:t>Boolean</w:t>
            </w:r>
          </w:p>
        </w:tc>
        <w:tc>
          <w:tcPr>
            <w:tcW w:w="1080" w:type="dxa"/>
            <w:shd w:val="clear" w:color="auto" w:fill="D9D9D9" w:themeFill="background1" w:themeFillShade="D9"/>
            <w:vAlign w:val="center"/>
          </w:tcPr>
          <w:p w:rsidR="00D647A7" w:rsidRPr="001446D5" w:rsidRDefault="003940D4" w:rsidP="00C40CB7">
            <w:pPr>
              <w:keepNext/>
              <w:jc w:val="center"/>
            </w:pPr>
            <w:r w:rsidRPr="001446D5">
              <w:t>N</w:t>
            </w:r>
            <w:r w:rsidR="00D647A7" w:rsidRPr="001446D5">
              <w:t>umber</w:t>
            </w:r>
          </w:p>
        </w:tc>
        <w:tc>
          <w:tcPr>
            <w:tcW w:w="1080" w:type="dxa"/>
            <w:shd w:val="clear" w:color="auto" w:fill="D9D9D9" w:themeFill="background1" w:themeFillShade="D9"/>
            <w:vAlign w:val="center"/>
          </w:tcPr>
          <w:p w:rsidR="00D647A7" w:rsidRPr="001446D5" w:rsidRDefault="003940D4" w:rsidP="00C40CB7">
            <w:pPr>
              <w:keepNext/>
              <w:jc w:val="center"/>
            </w:pPr>
            <w:r w:rsidRPr="001446D5">
              <w:t>S</w:t>
            </w:r>
            <w:r w:rsidR="00D647A7" w:rsidRPr="001446D5">
              <w:t>tring</w:t>
            </w:r>
          </w:p>
        </w:tc>
        <w:tc>
          <w:tcPr>
            <w:tcW w:w="1080" w:type="dxa"/>
            <w:shd w:val="clear" w:color="auto" w:fill="D9D9D9" w:themeFill="background1" w:themeFillShade="D9"/>
            <w:vAlign w:val="center"/>
          </w:tcPr>
          <w:p w:rsidR="00D647A7" w:rsidRPr="001446D5" w:rsidRDefault="003940D4" w:rsidP="00C40CB7">
            <w:pPr>
              <w:keepNext/>
              <w:jc w:val="center"/>
            </w:pPr>
            <w:r>
              <w:t>O</w:t>
            </w:r>
            <w:r w:rsidR="00B90622">
              <w:t>ther</w:t>
            </w:r>
          </w:p>
        </w:tc>
      </w:tr>
      <w:tr w:rsidR="00D647A7" w:rsidRPr="001446D5" w:rsidTr="006D1EAF">
        <w:trPr>
          <w:trHeight w:val="432"/>
        </w:trPr>
        <w:tc>
          <w:tcPr>
            <w:tcW w:w="1080" w:type="dxa"/>
            <w:shd w:val="clear" w:color="auto" w:fill="D9D9D9" w:themeFill="background1" w:themeFillShade="D9"/>
            <w:vAlign w:val="center"/>
          </w:tcPr>
          <w:p w:rsidR="00D647A7" w:rsidRPr="001446D5" w:rsidRDefault="003940D4" w:rsidP="00C40CB7">
            <w:pPr>
              <w:keepNext/>
              <w:jc w:val="center"/>
            </w:pPr>
            <w:r w:rsidRPr="001446D5">
              <w:t>A</w:t>
            </w:r>
            <w:r w:rsidR="00D647A7" w:rsidRPr="001446D5">
              <w:t>ny</w:t>
            </w:r>
          </w:p>
        </w:tc>
        <w:tc>
          <w:tcPr>
            <w:tcW w:w="1080" w:type="dxa"/>
            <w:vAlign w:val="center"/>
          </w:tcPr>
          <w:p w:rsidR="00D647A7" w:rsidRPr="001446D5" w:rsidRDefault="003940D4" w:rsidP="00C40CB7">
            <w:pPr>
              <w:keepNext/>
              <w:jc w:val="center"/>
            </w:pPr>
            <w:r>
              <w:t>A</w:t>
            </w:r>
            <w:r w:rsidR="00D647A7">
              <w:t>ny</w:t>
            </w:r>
          </w:p>
        </w:tc>
        <w:tc>
          <w:tcPr>
            <w:tcW w:w="1080" w:type="dxa"/>
            <w:vAlign w:val="center"/>
          </w:tcPr>
          <w:p w:rsidR="00D647A7" w:rsidRPr="001446D5" w:rsidRDefault="00D65E99" w:rsidP="00C40CB7">
            <w:pPr>
              <w:keepNext/>
              <w:jc w:val="center"/>
            </w:pPr>
            <w:r>
              <w:t>Boolean</w:t>
            </w:r>
          </w:p>
        </w:tc>
        <w:tc>
          <w:tcPr>
            <w:tcW w:w="1080" w:type="dxa"/>
            <w:vAlign w:val="center"/>
          </w:tcPr>
          <w:p w:rsidR="00D647A7" w:rsidRPr="001446D5" w:rsidRDefault="003940D4" w:rsidP="00C40CB7">
            <w:pPr>
              <w:keepNext/>
              <w:jc w:val="center"/>
            </w:pPr>
            <w:r>
              <w:t>N</w:t>
            </w:r>
            <w:r w:rsidR="00D647A7">
              <w:t>umber</w:t>
            </w:r>
          </w:p>
        </w:tc>
        <w:tc>
          <w:tcPr>
            <w:tcW w:w="1080" w:type="dxa"/>
            <w:vAlign w:val="center"/>
          </w:tcPr>
          <w:p w:rsidR="00D647A7" w:rsidRPr="001446D5" w:rsidRDefault="003940D4" w:rsidP="00C40CB7">
            <w:pPr>
              <w:keepNext/>
              <w:jc w:val="center"/>
            </w:pPr>
            <w:r>
              <w:t>S</w:t>
            </w:r>
            <w:r w:rsidR="00D647A7">
              <w:t>tring</w:t>
            </w:r>
          </w:p>
        </w:tc>
        <w:tc>
          <w:tcPr>
            <w:tcW w:w="1080" w:type="dxa"/>
            <w:vAlign w:val="center"/>
          </w:tcPr>
          <w:p w:rsidR="00D647A7" w:rsidRPr="001446D5" w:rsidRDefault="003940D4" w:rsidP="00C40CB7">
            <w:pPr>
              <w:keepNext/>
              <w:jc w:val="center"/>
            </w:pPr>
            <w:r>
              <w:t>O</w:t>
            </w:r>
            <w:r w:rsidR="00B90622">
              <w:t>ther</w:t>
            </w:r>
          </w:p>
        </w:tc>
      </w:tr>
      <w:tr w:rsidR="00D647A7" w:rsidRPr="001446D5" w:rsidTr="006D1EAF">
        <w:trPr>
          <w:trHeight w:val="432"/>
        </w:trPr>
        <w:tc>
          <w:tcPr>
            <w:tcW w:w="1080" w:type="dxa"/>
            <w:shd w:val="clear" w:color="auto" w:fill="D9D9D9" w:themeFill="background1" w:themeFillShade="D9"/>
            <w:vAlign w:val="center"/>
          </w:tcPr>
          <w:p w:rsidR="00D647A7" w:rsidRPr="001446D5" w:rsidRDefault="00D65E99" w:rsidP="00C40CB7">
            <w:pPr>
              <w:keepNext/>
              <w:jc w:val="center"/>
            </w:pPr>
            <w:r>
              <w:t>Boolean</w:t>
            </w:r>
          </w:p>
        </w:tc>
        <w:tc>
          <w:tcPr>
            <w:tcW w:w="1080" w:type="dxa"/>
            <w:vAlign w:val="center"/>
          </w:tcPr>
          <w:p w:rsidR="00D647A7" w:rsidRPr="001446D5" w:rsidRDefault="003940D4" w:rsidP="00C40CB7">
            <w:pPr>
              <w:keepNext/>
              <w:jc w:val="center"/>
            </w:pPr>
            <w:r>
              <w:t>A</w:t>
            </w:r>
            <w:r w:rsidR="00D647A7">
              <w:t>ny</w:t>
            </w:r>
          </w:p>
        </w:tc>
        <w:tc>
          <w:tcPr>
            <w:tcW w:w="1080" w:type="dxa"/>
            <w:shd w:val="clear" w:color="auto" w:fill="FFFFFF" w:themeFill="background1"/>
            <w:vAlign w:val="center"/>
          </w:tcPr>
          <w:p w:rsidR="00D647A7" w:rsidRPr="001446D5" w:rsidRDefault="00D65E99" w:rsidP="00C40CB7">
            <w:pPr>
              <w:keepNext/>
              <w:jc w:val="center"/>
            </w:pPr>
            <w:r>
              <w:t>Boolean</w:t>
            </w:r>
          </w:p>
        </w:tc>
        <w:tc>
          <w:tcPr>
            <w:tcW w:w="1080" w:type="dxa"/>
            <w:vAlign w:val="center"/>
          </w:tcPr>
          <w:p w:rsidR="00D647A7" w:rsidRPr="001446D5" w:rsidRDefault="003940D4" w:rsidP="00C40CB7">
            <w:pPr>
              <w:keepNext/>
              <w:jc w:val="center"/>
            </w:pPr>
            <w:r>
              <w:t>N</w:t>
            </w:r>
            <w:r w:rsidR="00D647A7">
              <w:t>umber</w:t>
            </w:r>
          </w:p>
        </w:tc>
        <w:tc>
          <w:tcPr>
            <w:tcW w:w="1080" w:type="dxa"/>
            <w:vAlign w:val="center"/>
          </w:tcPr>
          <w:p w:rsidR="00D647A7" w:rsidRPr="001446D5" w:rsidRDefault="003940D4" w:rsidP="00C40CB7">
            <w:pPr>
              <w:keepNext/>
              <w:jc w:val="center"/>
            </w:pPr>
            <w:r>
              <w:t>S</w:t>
            </w:r>
            <w:r w:rsidR="00D647A7">
              <w:t>tring</w:t>
            </w:r>
          </w:p>
        </w:tc>
        <w:tc>
          <w:tcPr>
            <w:tcW w:w="1080" w:type="dxa"/>
            <w:vAlign w:val="center"/>
          </w:tcPr>
          <w:p w:rsidR="00D647A7" w:rsidRPr="001446D5" w:rsidRDefault="003940D4" w:rsidP="00C40CB7">
            <w:pPr>
              <w:keepNext/>
              <w:jc w:val="center"/>
            </w:pPr>
            <w:r>
              <w:t>O</w:t>
            </w:r>
            <w:r w:rsidR="00B90622">
              <w:t>ther</w:t>
            </w:r>
          </w:p>
        </w:tc>
      </w:tr>
      <w:tr w:rsidR="00D647A7" w:rsidRPr="001446D5" w:rsidTr="006D1EAF">
        <w:trPr>
          <w:trHeight w:val="432"/>
        </w:trPr>
        <w:tc>
          <w:tcPr>
            <w:tcW w:w="1080" w:type="dxa"/>
            <w:shd w:val="clear" w:color="auto" w:fill="D9D9D9" w:themeFill="background1" w:themeFillShade="D9"/>
            <w:vAlign w:val="center"/>
          </w:tcPr>
          <w:p w:rsidR="00D647A7" w:rsidRPr="001446D5" w:rsidRDefault="003940D4" w:rsidP="00C40CB7">
            <w:pPr>
              <w:keepNext/>
              <w:jc w:val="center"/>
            </w:pPr>
            <w:r w:rsidRPr="001446D5">
              <w:t>N</w:t>
            </w:r>
            <w:r w:rsidR="00D647A7" w:rsidRPr="001446D5">
              <w:t>umber</w:t>
            </w:r>
          </w:p>
        </w:tc>
        <w:tc>
          <w:tcPr>
            <w:tcW w:w="1080" w:type="dxa"/>
            <w:shd w:val="clear" w:color="auto" w:fill="FFFFFF" w:themeFill="background1"/>
            <w:vAlign w:val="center"/>
          </w:tcPr>
          <w:p w:rsidR="00D647A7" w:rsidRPr="001446D5" w:rsidRDefault="003940D4" w:rsidP="00C40CB7">
            <w:pPr>
              <w:keepNext/>
              <w:jc w:val="center"/>
            </w:pPr>
            <w:r>
              <w:t>A</w:t>
            </w:r>
            <w:r w:rsidR="00D647A7">
              <w:t>ny</w:t>
            </w:r>
          </w:p>
        </w:tc>
        <w:tc>
          <w:tcPr>
            <w:tcW w:w="1080" w:type="dxa"/>
            <w:vAlign w:val="center"/>
          </w:tcPr>
          <w:p w:rsidR="00D647A7" w:rsidRPr="001446D5" w:rsidRDefault="00D65E99" w:rsidP="00C40CB7">
            <w:pPr>
              <w:keepNext/>
              <w:jc w:val="center"/>
            </w:pPr>
            <w:r>
              <w:t>Boolean</w:t>
            </w:r>
          </w:p>
        </w:tc>
        <w:tc>
          <w:tcPr>
            <w:tcW w:w="1080" w:type="dxa"/>
            <w:vAlign w:val="center"/>
          </w:tcPr>
          <w:p w:rsidR="00D647A7" w:rsidRPr="001446D5" w:rsidRDefault="003940D4" w:rsidP="00C40CB7">
            <w:pPr>
              <w:keepNext/>
              <w:jc w:val="center"/>
            </w:pPr>
            <w:r>
              <w:t>N</w:t>
            </w:r>
            <w:r w:rsidR="00D647A7">
              <w:t>umber</w:t>
            </w:r>
          </w:p>
        </w:tc>
        <w:tc>
          <w:tcPr>
            <w:tcW w:w="1080" w:type="dxa"/>
            <w:vAlign w:val="center"/>
          </w:tcPr>
          <w:p w:rsidR="00D647A7" w:rsidRPr="001446D5" w:rsidRDefault="003940D4" w:rsidP="00C40CB7">
            <w:pPr>
              <w:keepNext/>
              <w:jc w:val="center"/>
            </w:pPr>
            <w:r>
              <w:t>S</w:t>
            </w:r>
            <w:r w:rsidR="00D647A7">
              <w:t>tring</w:t>
            </w:r>
          </w:p>
        </w:tc>
        <w:tc>
          <w:tcPr>
            <w:tcW w:w="1080" w:type="dxa"/>
            <w:vAlign w:val="center"/>
          </w:tcPr>
          <w:p w:rsidR="00D647A7" w:rsidRPr="001446D5" w:rsidRDefault="003940D4" w:rsidP="00C40CB7">
            <w:pPr>
              <w:keepNext/>
              <w:jc w:val="center"/>
            </w:pPr>
            <w:r>
              <w:t>O</w:t>
            </w:r>
            <w:r w:rsidR="00B90622">
              <w:t>ther</w:t>
            </w:r>
          </w:p>
        </w:tc>
      </w:tr>
      <w:tr w:rsidR="00D647A7" w:rsidRPr="001446D5" w:rsidTr="006D1EAF">
        <w:trPr>
          <w:trHeight w:val="432"/>
        </w:trPr>
        <w:tc>
          <w:tcPr>
            <w:tcW w:w="1080" w:type="dxa"/>
            <w:shd w:val="clear" w:color="auto" w:fill="D9D9D9" w:themeFill="background1" w:themeFillShade="D9"/>
            <w:vAlign w:val="center"/>
          </w:tcPr>
          <w:p w:rsidR="00D647A7" w:rsidRPr="001446D5" w:rsidRDefault="003940D4" w:rsidP="00C40CB7">
            <w:pPr>
              <w:keepNext/>
              <w:jc w:val="center"/>
            </w:pPr>
            <w:r w:rsidRPr="001446D5">
              <w:t>S</w:t>
            </w:r>
            <w:r w:rsidR="00D647A7" w:rsidRPr="001446D5">
              <w:t>tring</w:t>
            </w:r>
          </w:p>
        </w:tc>
        <w:tc>
          <w:tcPr>
            <w:tcW w:w="1080" w:type="dxa"/>
            <w:vAlign w:val="center"/>
          </w:tcPr>
          <w:p w:rsidR="00D647A7" w:rsidRPr="001446D5" w:rsidRDefault="003940D4" w:rsidP="00C40CB7">
            <w:pPr>
              <w:keepNext/>
              <w:jc w:val="center"/>
            </w:pPr>
            <w:r>
              <w:t>A</w:t>
            </w:r>
            <w:r w:rsidR="00D647A7">
              <w:t>ny</w:t>
            </w:r>
          </w:p>
        </w:tc>
        <w:tc>
          <w:tcPr>
            <w:tcW w:w="1080" w:type="dxa"/>
            <w:vAlign w:val="center"/>
          </w:tcPr>
          <w:p w:rsidR="00D647A7" w:rsidRPr="001446D5" w:rsidRDefault="00D65E99" w:rsidP="00C40CB7">
            <w:pPr>
              <w:keepNext/>
              <w:jc w:val="center"/>
            </w:pPr>
            <w:r>
              <w:t>Boolean</w:t>
            </w:r>
          </w:p>
        </w:tc>
        <w:tc>
          <w:tcPr>
            <w:tcW w:w="1080" w:type="dxa"/>
            <w:vAlign w:val="center"/>
          </w:tcPr>
          <w:p w:rsidR="00D647A7" w:rsidRPr="001446D5" w:rsidRDefault="003940D4" w:rsidP="00C40CB7">
            <w:pPr>
              <w:keepNext/>
              <w:jc w:val="center"/>
            </w:pPr>
            <w:r>
              <w:t>N</w:t>
            </w:r>
            <w:r w:rsidR="00D647A7">
              <w:t>umber</w:t>
            </w:r>
          </w:p>
        </w:tc>
        <w:tc>
          <w:tcPr>
            <w:tcW w:w="1080" w:type="dxa"/>
            <w:vAlign w:val="center"/>
          </w:tcPr>
          <w:p w:rsidR="00D647A7" w:rsidRPr="001446D5" w:rsidRDefault="003940D4" w:rsidP="00C40CB7">
            <w:pPr>
              <w:keepNext/>
              <w:jc w:val="center"/>
            </w:pPr>
            <w:r>
              <w:t>S</w:t>
            </w:r>
            <w:r w:rsidR="00D647A7">
              <w:t>tring</w:t>
            </w:r>
          </w:p>
        </w:tc>
        <w:tc>
          <w:tcPr>
            <w:tcW w:w="1080" w:type="dxa"/>
            <w:vAlign w:val="center"/>
          </w:tcPr>
          <w:p w:rsidR="00D647A7" w:rsidRPr="001446D5" w:rsidRDefault="003940D4" w:rsidP="00C40CB7">
            <w:pPr>
              <w:keepNext/>
              <w:jc w:val="center"/>
            </w:pPr>
            <w:r>
              <w:t>O</w:t>
            </w:r>
            <w:r w:rsidR="00B90622">
              <w:t>ther</w:t>
            </w:r>
          </w:p>
        </w:tc>
      </w:tr>
      <w:tr w:rsidR="00D647A7" w:rsidRPr="001446D5" w:rsidTr="006D1EAF">
        <w:trPr>
          <w:trHeight w:val="432"/>
        </w:trPr>
        <w:tc>
          <w:tcPr>
            <w:tcW w:w="1080" w:type="dxa"/>
            <w:shd w:val="clear" w:color="auto" w:fill="D9D9D9" w:themeFill="background1" w:themeFillShade="D9"/>
            <w:vAlign w:val="center"/>
          </w:tcPr>
          <w:p w:rsidR="00D647A7" w:rsidRPr="001446D5" w:rsidRDefault="003940D4" w:rsidP="00C40CB7">
            <w:pPr>
              <w:keepNext/>
              <w:jc w:val="center"/>
            </w:pPr>
            <w:r>
              <w:t>O</w:t>
            </w:r>
            <w:r w:rsidR="00B90622">
              <w:t>ther</w:t>
            </w:r>
          </w:p>
        </w:tc>
        <w:tc>
          <w:tcPr>
            <w:tcW w:w="1080" w:type="dxa"/>
            <w:vAlign w:val="center"/>
          </w:tcPr>
          <w:p w:rsidR="00D647A7" w:rsidRPr="001446D5" w:rsidRDefault="003940D4" w:rsidP="00C40CB7">
            <w:pPr>
              <w:keepNext/>
              <w:jc w:val="center"/>
            </w:pPr>
            <w:r>
              <w:t>A</w:t>
            </w:r>
            <w:r w:rsidR="00D647A7">
              <w:t>ny</w:t>
            </w:r>
          </w:p>
        </w:tc>
        <w:tc>
          <w:tcPr>
            <w:tcW w:w="1080" w:type="dxa"/>
            <w:vAlign w:val="center"/>
          </w:tcPr>
          <w:p w:rsidR="00D647A7" w:rsidRPr="001446D5" w:rsidRDefault="00D65E99" w:rsidP="00C40CB7">
            <w:pPr>
              <w:keepNext/>
              <w:jc w:val="center"/>
            </w:pPr>
            <w:r>
              <w:t>Boolean</w:t>
            </w:r>
          </w:p>
        </w:tc>
        <w:tc>
          <w:tcPr>
            <w:tcW w:w="1080" w:type="dxa"/>
            <w:vAlign w:val="center"/>
          </w:tcPr>
          <w:p w:rsidR="00D647A7" w:rsidRPr="001446D5" w:rsidRDefault="003940D4" w:rsidP="00C40CB7">
            <w:pPr>
              <w:keepNext/>
              <w:jc w:val="center"/>
            </w:pPr>
            <w:r>
              <w:t>N</w:t>
            </w:r>
            <w:r w:rsidR="00D647A7">
              <w:t>umber</w:t>
            </w:r>
          </w:p>
        </w:tc>
        <w:tc>
          <w:tcPr>
            <w:tcW w:w="1080" w:type="dxa"/>
            <w:vAlign w:val="center"/>
          </w:tcPr>
          <w:p w:rsidR="00D647A7" w:rsidRPr="001446D5" w:rsidRDefault="003940D4" w:rsidP="00C40CB7">
            <w:pPr>
              <w:keepNext/>
              <w:jc w:val="center"/>
            </w:pPr>
            <w:r>
              <w:t>S</w:t>
            </w:r>
            <w:r w:rsidR="00D647A7">
              <w:t>tring</w:t>
            </w:r>
          </w:p>
        </w:tc>
        <w:tc>
          <w:tcPr>
            <w:tcW w:w="1080" w:type="dxa"/>
            <w:vAlign w:val="center"/>
          </w:tcPr>
          <w:p w:rsidR="00D647A7" w:rsidRPr="001446D5" w:rsidRDefault="003940D4" w:rsidP="00C40CB7">
            <w:pPr>
              <w:keepNext/>
              <w:jc w:val="center"/>
            </w:pPr>
            <w:r>
              <w:t>O</w:t>
            </w:r>
            <w:r w:rsidR="00B90622">
              <w:t>ther</w:t>
            </w:r>
          </w:p>
        </w:tc>
      </w:tr>
    </w:tbl>
    <w:p w:rsidR="0044410D" w:rsidRPr="0044410D" w:rsidRDefault="0044410D" w:rsidP="00D647A7"/>
    <w:p w:rsidR="0044410D" w:rsidRPr="0044410D" w:rsidRDefault="00D647A7" w:rsidP="00D647A7">
      <w:pPr>
        <w:pStyle w:val="Heading3"/>
      </w:pPr>
      <w:bookmarkStart w:id="193" w:name="_Ref368214951"/>
      <w:bookmarkStart w:id="194" w:name="_Toc439666222"/>
      <w:r>
        <w:t>The || operator</w:t>
      </w:r>
      <w:bookmarkEnd w:id="193"/>
      <w:bookmarkEnd w:id="194"/>
    </w:p>
    <w:p w:rsidR="0044410D" w:rsidRPr="0044410D" w:rsidRDefault="00936F9C" w:rsidP="00936F9C">
      <w:r>
        <w:t xml:space="preserve">The || operator permits </w:t>
      </w:r>
      <w:r w:rsidR="000F4F6B">
        <w:t>the operands to be of any type.</w:t>
      </w:r>
    </w:p>
    <w:p w:rsidR="00E125BE" w:rsidRDefault="00936F9C" w:rsidP="001675F3">
      <w:r>
        <w:t>If th</w:t>
      </w:r>
      <w:r w:rsidR="000F4F6B">
        <w:t xml:space="preserve">e || </w:t>
      </w:r>
      <w:r>
        <w:t>expression is contextually typed</w:t>
      </w:r>
      <w:r w:rsidR="000F4F6B">
        <w:t xml:space="preserve"> (section </w:t>
      </w:r>
      <w:r w:rsidR="000F4F6B">
        <w:fldChar w:fldCharType="begin"/>
      </w:r>
      <w:r w:rsidR="000F4F6B">
        <w:instrText xml:space="preserve"> REF _Ref314551848 \r \h </w:instrText>
      </w:r>
      <w:r w:rsidR="000F4F6B">
        <w:fldChar w:fldCharType="separate"/>
      </w:r>
      <w:r w:rsidR="00A3147C">
        <w:t>4.23</w:t>
      </w:r>
      <w:r w:rsidR="000F4F6B">
        <w:fldChar w:fldCharType="end"/>
      </w:r>
      <w:r w:rsidR="000F4F6B">
        <w:t>)</w:t>
      </w:r>
      <w:r>
        <w:t>, the operands are cont</w:t>
      </w:r>
      <w:r w:rsidR="000F4F6B">
        <w:t>extually typed by the same type</w:t>
      </w:r>
      <w:r w:rsidR="00E125BE">
        <w:t>. Otherwise</w:t>
      </w:r>
      <w:r w:rsidR="000F4F6B">
        <w:t xml:space="preserve">, </w:t>
      </w:r>
      <w:r w:rsidR="00E125BE">
        <w:t xml:space="preserve">the left operand is not contextually typed and </w:t>
      </w:r>
      <w:r w:rsidR="000F4F6B">
        <w:t>the right operand is contextually typed by the type of the left operand</w:t>
      </w:r>
      <w:r w:rsidR="00E125BE">
        <w:t xml:space="preserve">. </w:t>
      </w:r>
    </w:p>
    <w:p w:rsidR="00936F9C" w:rsidRPr="001675F3" w:rsidRDefault="00E125BE" w:rsidP="001675F3">
      <w:r>
        <w:t>T</w:t>
      </w:r>
      <w:r w:rsidR="000F4F6B">
        <w:t xml:space="preserve">he </w:t>
      </w:r>
      <w:r>
        <w:t xml:space="preserve">type of the </w:t>
      </w:r>
      <w:r w:rsidR="000F4F6B">
        <w:t xml:space="preserve">result is </w:t>
      </w:r>
      <w:r>
        <w:t xml:space="preserve">the union type </w:t>
      </w:r>
      <w:r w:rsidR="000F4F6B">
        <w:t>of the two operand types.</w:t>
      </w:r>
    </w:p>
    <w:tbl>
      <w:tblPr>
        <w:tblStyle w:val="TableGrid"/>
        <w:tblW w:w="0" w:type="auto"/>
        <w:tblInd w:w="720" w:type="dxa"/>
        <w:tblLook w:val="04A0" w:firstRow="1" w:lastRow="0" w:firstColumn="1" w:lastColumn="0" w:noHBand="0" w:noVBand="1"/>
      </w:tblPr>
      <w:tblGrid>
        <w:gridCol w:w="1080"/>
        <w:gridCol w:w="1080"/>
        <w:gridCol w:w="1080"/>
        <w:gridCol w:w="1080"/>
        <w:gridCol w:w="1080"/>
        <w:gridCol w:w="1080"/>
      </w:tblGrid>
      <w:tr w:rsidR="001675F3" w:rsidRPr="001446D5" w:rsidTr="006D1EAF">
        <w:trPr>
          <w:trHeight w:val="432"/>
        </w:trPr>
        <w:tc>
          <w:tcPr>
            <w:tcW w:w="1080" w:type="dxa"/>
            <w:shd w:val="clear" w:color="auto" w:fill="D9D9D9" w:themeFill="background1" w:themeFillShade="D9"/>
            <w:vAlign w:val="center"/>
          </w:tcPr>
          <w:p w:rsidR="001675F3" w:rsidRPr="003C0E09" w:rsidRDefault="001675F3" w:rsidP="00C40CB7">
            <w:pPr>
              <w:keepNext/>
              <w:jc w:val="center"/>
            </w:pPr>
          </w:p>
        </w:tc>
        <w:tc>
          <w:tcPr>
            <w:tcW w:w="1080" w:type="dxa"/>
            <w:shd w:val="clear" w:color="auto" w:fill="D9D9D9" w:themeFill="background1" w:themeFillShade="D9"/>
            <w:vAlign w:val="center"/>
          </w:tcPr>
          <w:p w:rsidR="001675F3" w:rsidRPr="001446D5" w:rsidRDefault="003940D4" w:rsidP="00C40CB7">
            <w:pPr>
              <w:keepNext/>
              <w:jc w:val="center"/>
            </w:pPr>
            <w:r w:rsidRPr="001446D5">
              <w:t>A</w:t>
            </w:r>
            <w:r w:rsidR="001675F3" w:rsidRPr="001446D5">
              <w:t>ny</w:t>
            </w:r>
          </w:p>
        </w:tc>
        <w:tc>
          <w:tcPr>
            <w:tcW w:w="1080" w:type="dxa"/>
            <w:shd w:val="clear" w:color="auto" w:fill="D9D9D9" w:themeFill="background1" w:themeFillShade="D9"/>
            <w:vAlign w:val="center"/>
          </w:tcPr>
          <w:p w:rsidR="001675F3" w:rsidRPr="001446D5" w:rsidRDefault="00D65E99" w:rsidP="00C40CB7">
            <w:pPr>
              <w:keepNext/>
              <w:jc w:val="center"/>
            </w:pPr>
            <w:r>
              <w:t>Boolean</w:t>
            </w:r>
          </w:p>
        </w:tc>
        <w:tc>
          <w:tcPr>
            <w:tcW w:w="1080" w:type="dxa"/>
            <w:shd w:val="clear" w:color="auto" w:fill="D9D9D9" w:themeFill="background1" w:themeFillShade="D9"/>
            <w:vAlign w:val="center"/>
          </w:tcPr>
          <w:p w:rsidR="001675F3" w:rsidRPr="001446D5" w:rsidRDefault="003940D4" w:rsidP="00C40CB7">
            <w:pPr>
              <w:keepNext/>
              <w:jc w:val="center"/>
            </w:pPr>
            <w:r w:rsidRPr="001446D5">
              <w:t>N</w:t>
            </w:r>
            <w:r w:rsidR="001675F3" w:rsidRPr="001446D5">
              <w:t>umber</w:t>
            </w:r>
          </w:p>
        </w:tc>
        <w:tc>
          <w:tcPr>
            <w:tcW w:w="1080" w:type="dxa"/>
            <w:shd w:val="clear" w:color="auto" w:fill="D9D9D9" w:themeFill="background1" w:themeFillShade="D9"/>
            <w:vAlign w:val="center"/>
          </w:tcPr>
          <w:p w:rsidR="001675F3" w:rsidRPr="001446D5" w:rsidRDefault="003940D4" w:rsidP="00C40CB7">
            <w:pPr>
              <w:keepNext/>
              <w:jc w:val="center"/>
            </w:pPr>
            <w:r w:rsidRPr="001446D5">
              <w:t>S</w:t>
            </w:r>
            <w:r w:rsidR="001675F3" w:rsidRPr="001446D5">
              <w:t>tring</w:t>
            </w:r>
          </w:p>
        </w:tc>
        <w:tc>
          <w:tcPr>
            <w:tcW w:w="1080" w:type="dxa"/>
            <w:shd w:val="clear" w:color="auto" w:fill="D9D9D9" w:themeFill="background1" w:themeFillShade="D9"/>
            <w:vAlign w:val="center"/>
          </w:tcPr>
          <w:p w:rsidR="001675F3" w:rsidRPr="001446D5" w:rsidRDefault="003940D4" w:rsidP="00C40CB7">
            <w:pPr>
              <w:keepNext/>
              <w:jc w:val="center"/>
            </w:pPr>
            <w:r>
              <w:t>O</w:t>
            </w:r>
            <w:r w:rsidR="00B90622">
              <w:t>ther</w:t>
            </w:r>
          </w:p>
        </w:tc>
      </w:tr>
      <w:tr w:rsidR="001675F3" w:rsidRPr="001446D5" w:rsidTr="006D1EAF">
        <w:trPr>
          <w:trHeight w:val="432"/>
        </w:trPr>
        <w:tc>
          <w:tcPr>
            <w:tcW w:w="1080" w:type="dxa"/>
            <w:shd w:val="clear" w:color="auto" w:fill="D9D9D9" w:themeFill="background1" w:themeFillShade="D9"/>
            <w:vAlign w:val="center"/>
          </w:tcPr>
          <w:p w:rsidR="001675F3" w:rsidRPr="001446D5" w:rsidRDefault="003940D4" w:rsidP="00C40CB7">
            <w:pPr>
              <w:keepNext/>
              <w:jc w:val="center"/>
            </w:pPr>
            <w:r w:rsidRPr="001446D5">
              <w:t>A</w:t>
            </w:r>
            <w:r w:rsidR="001675F3" w:rsidRPr="001446D5">
              <w:t>ny</w:t>
            </w:r>
          </w:p>
        </w:tc>
        <w:tc>
          <w:tcPr>
            <w:tcW w:w="1080" w:type="dxa"/>
            <w:vAlign w:val="center"/>
          </w:tcPr>
          <w:p w:rsidR="001675F3" w:rsidRPr="001446D5" w:rsidRDefault="003940D4" w:rsidP="00C40CB7">
            <w:pPr>
              <w:keepNext/>
              <w:jc w:val="center"/>
            </w:pPr>
            <w:r>
              <w:t>A</w:t>
            </w:r>
            <w:r w:rsidR="001675F3">
              <w:t>ny</w:t>
            </w:r>
          </w:p>
        </w:tc>
        <w:tc>
          <w:tcPr>
            <w:tcW w:w="1080" w:type="dxa"/>
            <w:vAlign w:val="center"/>
          </w:tcPr>
          <w:p w:rsidR="001675F3" w:rsidRPr="001446D5" w:rsidRDefault="003940D4" w:rsidP="00C40CB7">
            <w:pPr>
              <w:keepNext/>
              <w:jc w:val="center"/>
            </w:pPr>
            <w:r>
              <w:t>A</w:t>
            </w:r>
            <w:r w:rsidR="001675F3">
              <w:t>ny</w:t>
            </w:r>
          </w:p>
        </w:tc>
        <w:tc>
          <w:tcPr>
            <w:tcW w:w="1080" w:type="dxa"/>
            <w:vAlign w:val="center"/>
          </w:tcPr>
          <w:p w:rsidR="001675F3" w:rsidRPr="001446D5" w:rsidRDefault="003940D4" w:rsidP="00C40CB7">
            <w:pPr>
              <w:keepNext/>
              <w:jc w:val="center"/>
            </w:pPr>
            <w:r>
              <w:t>A</w:t>
            </w:r>
            <w:r w:rsidR="001675F3">
              <w:t>ny</w:t>
            </w:r>
          </w:p>
        </w:tc>
        <w:tc>
          <w:tcPr>
            <w:tcW w:w="1080" w:type="dxa"/>
            <w:vAlign w:val="center"/>
          </w:tcPr>
          <w:p w:rsidR="001675F3" w:rsidRPr="001446D5" w:rsidRDefault="003940D4" w:rsidP="00C40CB7">
            <w:pPr>
              <w:keepNext/>
              <w:jc w:val="center"/>
            </w:pPr>
            <w:r>
              <w:t>A</w:t>
            </w:r>
            <w:r w:rsidR="001675F3">
              <w:t>ny</w:t>
            </w:r>
          </w:p>
        </w:tc>
        <w:tc>
          <w:tcPr>
            <w:tcW w:w="1080" w:type="dxa"/>
            <w:vAlign w:val="center"/>
          </w:tcPr>
          <w:p w:rsidR="001675F3" w:rsidRPr="001446D5" w:rsidRDefault="003940D4" w:rsidP="00C40CB7">
            <w:pPr>
              <w:keepNext/>
              <w:jc w:val="center"/>
            </w:pPr>
            <w:r>
              <w:t>A</w:t>
            </w:r>
            <w:r w:rsidR="001675F3">
              <w:t>ny</w:t>
            </w:r>
          </w:p>
        </w:tc>
      </w:tr>
      <w:tr w:rsidR="001675F3" w:rsidRPr="001446D5" w:rsidTr="006D1EAF">
        <w:trPr>
          <w:trHeight w:val="432"/>
        </w:trPr>
        <w:tc>
          <w:tcPr>
            <w:tcW w:w="1080" w:type="dxa"/>
            <w:shd w:val="clear" w:color="auto" w:fill="D9D9D9" w:themeFill="background1" w:themeFillShade="D9"/>
            <w:vAlign w:val="center"/>
          </w:tcPr>
          <w:p w:rsidR="001675F3" w:rsidRPr="001446D5" w:rsidRDefault="00D65E99" w:rsidP="00C40CB7">
            <w:pPr>
              <w:keepNext/>
              <w:jc w:val="center"/>
            </w:pPr>
            <w:r>
              <w:t>Boolean</w:t>
            </w:r>
          </w:p>
        </w:tc>
        <w:tc>
          <w:tcPr>
            <w:tcW w:w="1080" w:type="dxa"/>
            <w:vAlign w:val="center"/>
          </w:tcPr>
          <w:p w:rsidR="001675F3" w:rsidRPr="001446D5" w:rsidRDefault="003940D4" w:rsidP="00C40CB7">
            <w:pPr>
              <w:keepNext/>
              <w:jc w:val="center"/>
            </w:pPr>
            <w:r>
              <w:t>A</w:t>
            </w:r>
            <w:r w:rsidR="001675F3">
              <w:t>ny</w:t>
            </w:r>
          </w:p>
        </w:tc>
        <w:tc>
          <w:tcPr>
            <w:tcW w:w="1080" w:type="dxa"/>
            <w:shd w:val="clear" w:color="auto" w:fill="FFFFFF" w:themeFill="background1"/>
            <w:vAlign w:val="center"/>
          </w:tcPr>
          <w:p w:rsidR="001675F3" w:rsidRPr="001446D5" w:rsidRDefault="00D65E99" w:rsidP="00C40CB7">
            <w:pPr>
              <w:keepNext/>
              <w:jc w:val="center"/>
            </w:pPr>
            <w:r>
              <w:t>Boolean</w:t>
            </w:r>
          </w:p>
        </w:tc>
        <w:tc>
          <w:tcPr>
            <w:tcW w:w="1080" w:type="dxa"/>
            <w:vAlign w:val="center"/>
          </w:tcPr>
          <w:p w:rsidR="001675F3" w:rsidRPr="001446D5" w:rsidRDefault="0002761D" w:rsidP="00C40CB7">
            <w:pPr>
              <w:keepNext/>
              <w:jc w:val="center"/>
            </w:pPr>
            <w:r>
              <w:t>N | B</w:t>
            </w:r>
          </w:p>
        </w:tc>
        <w:tc>
          <w:tcPr>
            <w:tcW w:w="1080" w:type="dxa"/>
            <w:vAlign w:val="center"/>
          </w:tcPr>
          <w:p w:rsidR="001675F3" w:rsidRPr="001446D5" w:rsidRDefault="0002761D" w:rsidP="00C40CB7">
            <w:pPr>
              <w:keepNext/>
              <w:jc w:val="center"/>
            </w:pPr>
            <w:r>
              <w:t>S | B</w:t>
            </w:r>
          </w:p>
        </w:tc>
        <w:tc>
          <w:tcPr>
            <w:tcW w:w="1080" w:type="dxa"/>
            <w:vAlign w:val="center"/>
          </w:tcPr>
          <w:p w:rsidR="001675F3" w:rsidRPr="001446D5" w:rsidRDefault="0002761D" w:rsidP="00C40CB7">
            <w:pPr>
              <w:keepNext/>
              <w:jc w:val="center"/>
            </w:pPr>
            <w:r>
              <w:t>B | O</w:t>
            </w:r>
          </w:p>
        </w:tc>
      </w:tr>
      <w:tr w:rsidR="001675F3" w:rsidRPr="001446D5" w:rsidTr="006D1EAF">
        <w:trPr>
          <w:trHeight w:val="432"/>
        </w:trPr>
        <w:tc>
          <w:tcPr>
            <w:tcW w:w="1080" w:type="dxa"/>
            <w:shd w:val="clear" w:color="auto" w:fill="D9D9D9" w:themeFill="background1" w:themeFillShade="D9"/>
            <w:vAlign w:val="center"/>
          </w:tcPr>
          <w:p w:rsidR="001675F3" w:rsidRPr="001446D5" w:rsidRDefault="003940D4" w:rsidP="00C40CB7">
            <w:pPr>
              <w:keepNext/>
              <w:jc w:val="center"/>
            </w:pPr>
            <w:r w:rsidRPr="001446D5">
              <w:t>N</w:t>
            </w:r>
            <w:r w:rsidR="001675F3" w:rsidRPr="001446D5">
              <w:t>umber</w:t>
            </w:r>
          </w:p>
        </w:tc>
        <w:tc>
          <w:tcPr>
            <w:tcW w:w="1080" w:type="dxa"/>
            <w:shd w:val="clear" w:color="auto" w:fill="FFFFFF" w:themeFill="background1"/>
            <w:vAlign w:val="center"/>
          </w:tcPr>
          <w:p w:rsidR="001675F3" w:rsidRPr="001446D5" w:rsidRDefault="003940D4" w:rsidP="00C40CB7">
            <w:pPr>
              <w:keepNext/>
              <w:jc w:val="center"/>
            </w:pPr>
            <w:r>
              <w:t>A</w:t>
            </w:r>
            <w:r w:rsidR="001675F3">
              <w:t>ny</w:t>
            </w:r>
          </w:p>
        </w:tc>
        <w:tc>
          <w:tcPr>
            <w:tcW w:w="1080" w:type="dxa"/>
            <w:vAlign w:val="center"/>
          </w:tcPr>
          <w:p w:rsidR="001675F3" w:rsidRPr="001446D5" w:rsidRDefault="0002761D" w:rsidP="00C40CB7">
            <w:pPr>
              <w:keepNext/>
              <w:jc w:val="center"/>
            </w:pPr>
            <w:r>
              <w:t>N | B</w:t>
            </w:r>
          </w:p>
        </w:tc>
        <w:tc>
          <w:tcPr>
            <w:tcW w:w="1080" w:type="dxa"/>
            <w:vAlign w:val="center"/>
          </w:tcPr>
          <w:p w:rsidR="001675F3" w:rsidRPr="001446D5" w:rsidRDefault="003940D4" w:rsidP="00C40CB7">
            <w:pPr>
              <w:keepNext/>
              <w:jc w:val="center"/>
            </w:pPr>
            <w:r>
              <w:t>N</w:t>
            </w:r>
            <w:r w:rsidR="001675F3">
              <w:t>umber</w:t>
            </w:r>
          </w:p>
        </w:tc>
        <w:tc>
          <w:tcPr>
            <w:tcW w:w="1080" w:type="dxa"/>
            <w:vAlign w:val="center"/>
          </w:tcPr>
          <w:p w:rsidR="001675F3" w:rsidRPr="001446D5" w:rsidRDefault="0002761D" w:rsidP="00C40CB7">
            <w:pPr>
              <w:keepNext/>
              <w:jc w:val="center"/>
            </w:pPr>
            <w:r>
              <w:t>S | N</w:t>
            </w:r>
          </w:p>
        </w:tc>
        <w:tc>
          <w:tcPr>
            <w:tcW w:w="1080" w:type="dxa"/>
            <w:vAlign w:val="center"/>
          </w:tcPr>
          <w:p w:rsidR="001675F3" w:rsidRPr="001446D5" w:rsidRDefault="0002761D" w:rsidP="00C40CB7">
            <w:pPr>
              <w:keepNext/>
              <w:jc w:val="center"/>
            </w:pPr>
            <w:r>
              <w:t>N | O</w:t>
            </w:r>
          </w:p>
        </w:tc>
      </w:tr>
      <w:tr w:rsidR="001675F3" w:rsidRPr="001446D5" w:rsidTr="006D1EAF">
        <w:trPr>
          <w:trHeight w:val="432"/>
        </w:trPr>
        <w:tc>
          <w:tcPr>
            <w:tcW w:w="1080" w:type="dxa"/>
            <w:shd w:val="clear" w:color="auto" w:fill="D9D9D9" w:themeFill="background1" w:themeFillShade="D9"/>
            <w:vAlign w:val="center"/>
          </w:tcPr>
          <w:p w:rsidR="001675F3" w:rsidRPr="001446D5" w:rsidRDefault="003940D4" w:rsidP="00C40CB7">
            <w:pPr>
              <w:keepNext/>
              <w:jc w:val="center"/>
            </w:pPr>
            <w:r w:rsidRPr="001446D5">
              <w:t>S</w:t>
            </w:r>
            <w:r w:rsidR="001675F3" w:rsidRPr="001446D5">
              <w:t>tring</w:t>
            </w:r>
          </w:p>
        </w:tc>
        <w:tc>
          <w:tcPr>
            <w:tcW w:w="1080" w:type="dxa"/>
            <w:vAlign w:val="center"/>
          </w:tcPr>
          <w:p w:rsidR="001675F3" w:rsidRPr="001446D5" w:rsidRDefault="003940D4" w:rsidP="00C40CB7">
            <w:pPr>
              <w:keepNext/>
              <w:jc w:val="center"/>
            </w:pPr>
            <w:r>
              <w:t>A</w:t>
            </w:r>
            <w:r w:rsidR="001675F3">
              <w:t>ny</w:t>
            </w:r>
          </w:p>
        </w:tc>
        <w:tc>
          <w:tcPr>
            <w:tcW w:w="1080" w:type="dxa"/>
            <w:vAlign w:val="center"/>
          </w:tcPr>
          <w:p w:rsidR="001675F3" w:rsidRPr="001446D5" w:rsidRDefault="0002761D" w:rsidP="00C40CB7">
            <w:pPr>
              <w:keepNext/>
              <w:jc w:val="center"/>
            </w:pPr>
            <w:r>
              <w:t>S | B</w:t>
            </w:r>
          </w:p>
        </w:tc>
        <w:tc>
          <w:tcPr>
            <w:tcW w:w="1080" w:type="dxa"/>
            <w:vAlign w:val="center"/>
          </w:tcPr>
          <w:p w:rsidR="001675F3" w:rsidRPr="001446D5" w:rsidRDefault="0002761D" w:rsidP="00C40CB7">
            <w:pPr>
              <w:keepNext/>
              <w:jc w:val="center"/>
            </w:pPr>
            <w:r>
              <w:t>S | N</w:t>
            </w:r>
          </w:p>
        </w:tc>
        <w:tc>
          <w:tcPr>
            <w:tcW w:w="1080" w:type="dxa"/>
            <w:vAlign w:val="center"/>
          </w:tcPr>
          <w:p w:rsidR="001675F3" w:rsidRPr="001446D5" w:rsidRDefault="003940D4" w:rsidP="00C40CB7">
            <w:pPr>
              <w:keepNext/>
              <w:jc w:val="center"/>
            </w:pPr>
            <w:r>
              <w:t>S</w:t>
            </w:r>
            <w:r w:rsidR="001675F3">
              <w:t>tring</w:t>
            </w:r>
          </w:p>
        </w:tc>
        <w:tc>
          <w:tcPr>
            <w:tcW w:w="1080" w:type="dxa"/>
            <w:vAlign w:val="center"/>
          </w:tcPr>
          <w:p w:rsidR="001675F3" w:rsidRPr="001446D5" w:rsidRDefault="0002761D" w:rsidP="00C40CB7">
            <w:pPr>
              <w:keepNext/>
              <w:jc w:val="center"/>
            </w:pPr>
            <w:r>
              <w:t>S | O</w:t>
            </w:r>
          </w:p>
        </w:tc>
      </w:tr>
      <w:tr w:rsidR="001675F3" w:rsidRPr="001446D5" w:rsidTr="006D1EAF">
        <w:trPr>
          <w:trHeight w:val="432"/>
        </w:trPr>
        <w:tc>
          <w:tcPr>
            <w:tcW w:w="1080" w:type="dxa"/>
            <w:shd w:val="clear" w:color="auto" w:fill="D9D9D9" w:themeFill="background1" w:themeFillShade="D9"/>
            <w:vAlign w:val="center"/>
          </w:tcPr>
          <w:p w:rsidR="001675F3" w:rsidRPr="001446D5" w:rsidRDefault="003940D4" w:rsidP="00C40CB7">
            <w:pPr>
              <w:keepNext/>
              <w:jc w:val="center"/>
            </w:pPr>
            <w:r>
              <w:t>O</w:t>
            </w:r>
            <w:r w:rsidR="00B90622">
              <w:t>ther</w:t>
            </w:r>
          </w:p>
        </w:tc>
        <w:tc>
          <w:tcPr>
            <w:tcW w:w="1080" w:type="dxa"/>
            <w:vAlign w:val="center"/>
          </w:tcPr>
          <w:p w:rsidR="001675F3" w:rsidRPr="001446D5" w:rsidRDefault="003940D4" w:rsidP="00C40CB7">
            <w:pPr>
              <w:keepNext/>
              <w:jc w:val="center"/>
            </w:pPr>
            <w:r>
              <w:t>A</w:t>
            </w:r>
            <w:r w:rsidR="001675F3">
              <w:t>ny</w:t>
            </w:r>
          </w:p>
        </w:tc>
        <w:tc>
          <w:tcPr>
            <w:tcW w:w="1080" w:type="dxa"/>
            <w:vAlign w:val="center"/>
          </w:tcPr>
          <w:p w:rsidR="001675F3" w:rsidRPr="001446D5" w:rsidRDefault="0002761D" w:rsidP="00C40CB7">
            <w:pPr>
              <w:keepNext/>
              <w:jc w:val="center"/>
            </w:pPr>
            <w:r>
              <w:t>B | O</w:t>
            </w:r>
          </w:p>
        </w:tc>
        <w:tc>
          <w:tcPr>
            <w:tcW w:w="1080" w:type="dxa"/>
            <w:vAlign w:val="center"/>
          </w:tcPr>
          <w:p w:rsidR="001675F3" w:rsidRPr="001446D5" w:rsidRDefault="0002761D" w:rsidP="00C40CB7">
            <w:pPr>
              <w:keepNext/>
              <w:jc w:val="center"/>
            </w:pPr>
            <w:r>
              <w:t>N | O</w:t>
            </w:r>
          </w:p>
        </w:tc>
        <w:tc>
          <w:tcPr>
            <w:tcW w:w="1080" w:type="dxa"/>
            <w:vAlign w:val="center"/>
          </w:tcPr>
          <w:p w:rsidR="001675F3" w:rsidRPr="001446D5" w:rsidRDefault="0002761D" w:rsidP="00C40CB7">
            <w:pPr>
              <w:keepNext/>
              <w:jc w:val="center"/>
            </w:pPr>
            <w:r>
              <w:t>S | O</w:t>
            </w:r>
          </w:p>
        </w:tc>
        <w:tc>
          <w:tcPr>
            <w:tcW w:w="1080" w:type="dxa"/>
            <w:vAlign w:val="center"/>
          </w:tcPr>
          <w:p w:rsidR="001675F3" w:rsidRPr="001446D5" w:rsidRDefault="003940D4" w:rsidP="00C40CB7">
            <w:pPr>
              <w:keepNext/>
              <w:jc w:val="center"/>
            </w:pPr>
            <w:r>
              <w:t>O</w:t>
            </w:r>
            <w:r w:rsidR="00B90622">
              <w:t>ther</w:t>
            </w:r>
          </w:p>
        </w:tc>
      </w:tr>
    </w:tbl>
    <w:p w:rsidR="0044410D" w:rsidRPr="0044410D" w:rsidRDefault="0044410D" w:rsidP="001675F3"/>
    <w:p w:rsidR="0044410D" w:rsidRPr="0044410D" w:rsidRDefault="006545D8" w:rsidP="006545D8">
      <w:pPr>
        <w:pStyle w:val="Heading2"/>
      </w:pPr>
      <w:bookmarkStart w:id="195" w:name="_Ref368215196"/>
      <w:bookmarkStart w:id="196" w:name="_Toc439666223"/>
      <w:r>
        <w:lastRenderedPageBreak/>
        <w:t>The Conditional Operator</w:t>
      </w:r>
      <w:bookmarkEnd w:id="195"/>
      <w:bookmarkEnd w:id="196"/>
    </w:p>
    <w:p w:rsidR="0044410D" w:rsidRPr="0044410D" w:rsidRDefault="005F0CED" w:rsidP="005F0CED">
      <w:r>
        <w:t>In a conditional expression of the form</w:t>
      </w:r>
    </w:p>
    <w:p w:rsidR="0044410D" w:rsidRPr="0044410D" w:rsidRDefault="00380DB7" w:rsidP="00380DB7">
      <w:pPr>
        <w:pStyle w:val="Code"/>
      </w:pPr>
      <w:r w:rsidRPr="00D54DB2">
        <w:t>test</w:t>
      </w:r>
      <w:r w:rsidR="005F0CED" w:rsidRPr="00D54DB2">
        <w:t xml:space="preserve"> ? </w:t>
      </w:r>
      <w:r w:rsidRPr="00D54DB2">
        <w:t>e</w:t>
      </w:r>
      <w:r w:rsidR="005F0CED" w:rsidRPr="00D54DB2">
        <w:t xml:space="preserve">xpr1 : </w:t>
      </w:r>
      <w:r w:rsidRPr="00D54DB2">
        <w:t>e</w:t>
      </w:r>
      <w:r w:rsidR="005F0CED" w:rsidRPr="00D54DB2">
        <w:t>xpr2</w:t>
      </w:r>
    </w:p>
    <w:p w:rsidR="0044410D" w:rsidRPr="0044410D" w:rsidRDefault="005F0CED" w:rsidP="005F0CED">
      <w:r>
        <w:t xml:space="preserve">the </w:t>
      </w:r>
      <w:r w:rsidR="00380DB7">
        <w:rPr>
          <w:i/>
        </w:rPr>
        <w:t>test</w:t>
      </w:r>
      <w:r w:rsidR="000F4F6B">
        <w:t xml:space="preserve"> expression may be of any type.</w:t>
      </w:r>
    </w:p>
    <w:p w:rsidR="00E125BE" w:rsidRDefault="000F4F6B" w:rsidP="005F0CED">
      <w:r>
        <w:t>If the conditional expression is contextually typed</w:t>
      </w:r>
      <w:r w:rsidR="0001519C">
        <w:t xml:space="preserve"> (section </w:t>
      </w:r>
      <w:r w:rsidR="0001519C">
        <w:fldChar w:fldCharType="begin"/>
      </w:r>
      <w:r w:rsidR="0001519C">
        <w:instrText xml:space="preserve"> REF _Ref314551848 \r \h </w:instrText>
      </w:r>
      <w:r w:rsidR="0001519C">
        <w:fldChar w:fldCharType="separate"/>
      </w:r>
      <w:r w:rsidR="00A3147C">
        <w:t>4.23</w:t>
      </w:r>
      <w:r w:rsidR="0001519C">
        <w:fldChar w:fldCharType="end"/>
      </w:r>
      <w:r w:rsidR="0001519C">
        <w:t>)</w:t>
      </w:r>
      <w:r>
        <w:t xml:space="preserve">, </w:t>
      </w:r>
      <w:r w:rsidR="00380DB7">
        <w:rPr>
          <w:i/>
        </w:rPr>
        <w:t>e</w:t>
      </w:r>
      <w:r w:rsidRPr="00B77DE6">
        <w:rPr>
          <w:i/>
        </w:rPr>
        <w:t>xpr1</w:t>
      </w:r>
      <w:r>
        <w:t xml:space="preserve"> and </w:t>
      </w:r>
      <w:r w:rsidR="00380DB7">
        <w:rPr>
          <w:i/>
        </w:rPr>
        <w:t>e</w:t>
      </w:r>
      <w:r w:rsidR="00B77DE6">
        <w:rPr>
          <w:i/>
        </w:rPr>
        <w:t>xpr2</w:t>
      </w:r>
      <w:r>
        <w:t xml:space="preserve"> are conte</w:t>
      </w:r>
      <w:r w:rsidR="00E125BE">
        <w:t xml:space="preserve">xtually typed by the same type. Otherwise, </w:t>
      </w:r>
      <w:r w:rsidR="00E125BE" w:rsidRPr="00E125BE">
        <w:rPr>
          <w:i/>
        </w:rPr>
        <w:t>expr1</w:t>
      </w:r>
      <w:r w:rsidR="00E125BE">
        <w:t xml:space="preserve"> and </w:t>
      </w:r>
      <w:r w:rsidR="00E125BE" w:rsidRPr="00E125BE">
        <w:rPr>
          <w:i/>
        </w:rPr>
        <w:t>expr2</w:t>
      </w:r>
      <w:r w:rsidR="00E125BE">
        <w:t xml:space="preserve"> are not contextually typed.</w:t>
      </w:r>
    </w:p>
    <w:p w:rsidR="00E125BE" w:rsidRDefault="00E125BE" w:rsidP="005F0CED">
      <w:r>
        <w:t xml:space="preserve">The type of the result is the union type of the types of </w:t>
      </w:r>
      <w:r w:rsidRPr="00E125BE">
        <w:rPr>
          <w:i/>
        </w:rPr>
        <w:t>expr1</w:t>
      </w:r>
      <w:r>
        <w:t xml:space="preserve"> and </w:t>
      </w:r>
      <w:r w:rsidRPr="00E125BE">
        <w:rPr>
          <w:i/>
        </w:rPr>
        <w:t>expr2</w:t>
      </w:r>
      <w:r>
        <w:t>.</w:t>
      </w:r>
    </w:p>
    <w:p w:rsidR="0044410D" w:rsidRPr="0044410D" w:rsidRDefault="006545D8" w:rsidP="006545D8">
      <w:pPr>
        <w:pStyle w:val="Heading2"/>
      </w:pPr>
      <w:bookmarkStart w:id="197" w:name="_Toc439666224"/>
      <w:r>
        <w:t>Assignment Operators</w:t>
      </w:r>
      <w:bookmarkEnd w:id="197"/>
    </w:p>
    <w:p w:rsidR="0044410D" w:rsidRPr="0044410D" w:rsidRDefault="00CF49A6" w:rsidP="00CF49A6">
      <w:r>
        <w:t>An assignment of the form</w:t>
      </w:r>
    </w:p>
    <w:p w:rsidR="0044410D" w:rsidRPr="0044410D" w:rsidRDefault="00380DB7" w:rsidP="00380DB7">
      <w:pPr>
        <w:pStyle w:val="Code"/>
      </w:pPr>
      <w:r w:rsidRPr="00D54DB2">
        <w:t>v</w:t>
      </w:r>
      <w:r w:rsidR="006826BC" w:rsidRPr="00D54DB2">
        <w:t xml:space="preserve"> = </w:t>
      </w:r>
      <w:r w:rsidRPr="00D54DB2">
        <w:t>expr</w:t>
      </w:r>
    </w:p>
    <w:p w:rsidR="0044410D" w:rsidRPr="0044410D" w:rsidRDefault="00C24FA2" w:rsidP="004573D1">
      <w:r>
        <w:t>r</w:t>
      </w:r>
      <w:r w:rsidR="006826BC">
        <w:t xml:space="preserve">equires </w:t>
      </w:r>
      <w:r w:rsidR="00380DB7">
        <w:rPr>
          <w:i/>
        </w:rPr>
        <w:t>v</w:t>
      </w:r>
      <w:r w:rsidR="00B9341B">
        <w:t xml:space="preserve"> to be classified as a reference (section </w:t>
      </w:r>
      <w:r w:rsidR="00B9341B">
        <w:fldChar w:fldCharType="begin"/>
      </w:r>
      <w:r w:rsidR="00B9341B">
        <w:instrText xml:space="preserve"> REF _Ref332716620 \r \h </w:instrText>
      </w:r>
      <w:r w:rsidR="00B9341B">
        <w:fldChar w:fldCharType="separate"/>
      </w:r>
      <w:r w:rsidR="00A3147C">
        <w:t>4.1</w:t>
      </w:r>
      <w:r w:rsidR="00B9341B">
        <w:fldChar w:fldCharType="end"/>
      </w:r>
      <w:r w:rsidR="00801BC3">
        <w:t>)</w:t>
      </w:r>
      <w:r w:rsidR="007E6C5A">
        <w:t xml:space="preserve"> or as an</w:t>
      </w:r>
      <w:r w:rsidR="00BC4A6A">
        <w:t xml:space="preserve"> assignment pattern (section </w:t>
      </w:r>
      <w:r w:rsidR="00BC4A6A">
        <w:fldChar w:fldCharType="begin"/>
      </w:r>
      <w:r w:rsidR="00BC4A6A">
        <w:instrText xml:space="preserve"> REF _Ref408663841 \r \h </w:instrText>
      </w:r>
      <w:r w:rsidR="00BC4A6A">
        <w:fldChar w:fldCharType="separate"/>
      </w:r>
      <w:r w:rsidR="00A3147C">
        <w:t>4.21.1</w:t>
      </w:r>
      <w:r w:rsidR="00BC4A6A">
        <w:fldChar w:fldCharType="end"/>
      </w:r>
      <w:r w:rsidR="007E6C5A">
        <w:t>)</w:t>
      </w:r>
      <w:r w:rsidR="00801BC3">
        <w:t>.</w:t>
      </w:r>
      <w:r w:rsidR="00380DB7">
        <w:t xml:space="preserve"> The</w:t>
      </w:r>
      <w:r w:rsidR="00801BC3">
        <w:t xml:space="preserve"> </w:t>
      </w:r>
      <w:r w:rsidR="00380DB7">
        <w:rPr>
          <w:i/>
        </w:rPr>
        <w:t>expr</w:t>
      </w:r>
      <w:r w:rsidR="00801BC3">
        <w:t xml:space="preserve"> </w:t>
      </w:r>
      <w:r w:rsidR="00380DB7">
        <w:t xml:space="preserve">expression </w:t>
      </w:r>
      <w:r w:rsidR="00801BC3">
        <w:t xml:space="preserve">is contextually typed (section </w:t>
      </w:r>
      <w:r w:rsidR="00801BC3">
        <w:fldChar w:fldCharType="begin"/>
      </w:r>
      <w:r w:rsidR="00801BC3">
        <w:instrText xml:space="preserve"> REF _Ref314665618 \r \h </w:instrText>
      </w:r>
      <w:r w:rsidR="00801BC3">
        <w:fldChar w:fldCharType="separate"/>
      </w:r>
      <w:r w:rsidR="00A3147C">
        <w:t>4.23</w:t>
      </w:r>
      <w:r w:rsidR="00801BC3">
        <w:fldChar w:fldCharType="end"/>
      </w:r>
      <w:r w:rsidR="00801BC3">
        <w:t xml:space="preserve">) by the type of </w:t>
      </w:r>
      <w:r w:rsidR="00380DB7">
        <w:rPr>
          <w:i/>
        </w:rPr>
        <w:t>v</w:t>
      </w:r>
      <w:r w:rsidR="00801BC3">
        <w:t xml:space="preserve">, </w:t>
      </w:r>
      <w:r w:rsidR="00B9341B">
        <w:t xml:space="preserve">and </w:t>
      </w:r>
      <w:r w:rsidR="006826BC">
        <w:t xml:space="preserve">the type of </w:t>
      </w:r>
      <w:r w:rsidR="00380DB7">
        <w:rPr>
          <w:i/>
        </w:rPr>
        <w:t>expr</w:t>
      </w:r>
      <w:r>
        <w:t xml:space="preserve"> </w:t>
      </w:r>
      <w:r w:rsidR="00801BC3">
        <w:t>must</w:t>
      </w:r>
      <w:r>
        <w:t xml:space="preserve"> be assignable to</w:t>
      </w:r>
      <w:r w:rsidR="006826BC">
        <w:t xml:space="preserve"> (section </w:t>
      </w:r>
      <w:r w:rsidR="006826BC">
        <w:fldChar w:fldCharType="begin"/>
      </w:r>
      <w:r w:rsidR="006826BC">
        <w:instrText xml:space="preserve"> REF _Ref330633611 \r \h </w:instrText>
      </w:r>
      <w:r w:rsidR="006826BC">
        <w:fldChar w:fldCharType="separate"/>
      </w:r>
      <w:r w:rsidR="00A3147C">
        <w:t>3.11.4</w:t>
      </w:r>
      <w:r w:rsidR="006826BC">
        <w:fldChar w:fldCharType="end"/>
      </w:r>
      <w:r w:rsidR="006826BC">
        <w:t xml:space="preserve">) the type of </w:t>
      </w:r>
      <w:r w:rsidR="00380DB7">
        <w:rPr>
          <w:i/>
        </w:rPr>
        <w:t>v</w:t>
      </w:r>
      <w:r w:rsidR="00801BC3">
        <w:t>, or otherwise a compile-time error occurs</w:t>
      </w:r>
      <w:r w:rsidR="00B9341B">
        <w:t xml:space="preserve">. The result is </w:t>
      </w:r>
      <w:r w:rsidR="006826BC">
        <w:t xml:space="preserve">a value with the type of </w:t>
      </w:r>
      <w:r w:rsidR="00380DB7">
        <w:rPr>
          <w:i/>
        </w:rPr>
        <w:t>expr</w:t>
      </w:r>
      <w:r w:rsidR="006826BC">
        <w:t>.</w:t>
      </w:r>
    </w:p>
    <w:p w:rsidR="0044410D" w:rsidRPr="0044410D" w:rsidRDefault="0032221F" w:rsidP="004573D1">
      <w:r>
        <w:t>A</w:t>
      </w:r>
      <w:r w:rsidR="006826BC">
        <w:t xml:space="preserve"> </w:t>
      </w:r>
      <w:r w:rsidR="00551824">
        <w:t xml:space="preserve">compound </w:t>
      </w:r>
      <w:r w:rsidR="006826BC">
        <w:t>assignment of the form</w:t>
      </w:r>
    </w:p>
    <w:p w:rsidR="0044410D" w:rsidRPr="0044410D" w:rsidRDefault="00380DB7" w:rsidP="00380DB7">
      <w:pPr>
        <w:pStyle w:val="Code"/>
      </w:pPr>
      <w:r w:rsidRPr="00D54DB2">
        <w:t>v</w:t>
      </w:r>
      <w:r w:rsidR="006826BC" w:rsidRPr="00D54DB2">
        <w:t xml:space="preserve"> </w:t>
      </w:r>
      <w:r w:rsidRPr="00D54DB2">
        <w:t>??</w:t>
      </w:r>
      <w:r w:rsidR="006826BC" w:rsidRPr="00D54DB2">
        <w:t xml:space="preserve">= </w:t>
      </w:r>
      <w:r w:rsidRPr="00D54DB2">
        <w:t>expr</w:t>
      </w:r>
    </w:p>
    <w:p w:rsidR="0044410D" w:rsidRPr="0044410D" w:rsidRDefault="006826BC" w:rsidP="004573D1">
      <w:r>
        <w:t>where</w:t>
      </w:r>
      <w:r w:rsidRPr="00380DB7">
        <w:t xml:space="preserve"> </w:t>
      </w:r>
      <w:r w:rsidR="00380DB7">
        <w:t>??</w:t>
      </w:r>
      <w:r w:rsidRPr="00380DB7">
        <w:t xml:space="preserve">= </w:t>
      </w:r>
      <w:r>
        <w:t xml:space="preserve">is </w:t>
      </w:r>
      <w:r w:rsidR="00380DB7">
        <w:t xml:space="preserve">one </w:t>
      </w:r>
      <w:r>
        <w:t>of the compound assignment operators</w:t>
      </w:r>
    </w:p>
    <w:p w:rsidR="0044410D" w:rsidRPr="0044410D" w:rsidRDefault="006826BC" w:rsidP="003F21EC">
      <w:pPr>
        <w:pStyle w:val="Code"/>
      </w:pPr>
      <w:r w:rsidRPr="00D54DB2">
        <w:t>*=   /=   %=   +=   -=   &lt;&lt;=   &gt;&gt;=   &gt;&gt;&gt;=   &amp;=   ^=   |=</w:t>
      </w:r>
    </w:p>
    <w:p w:rsidR="0044410D" w:rsidRDefault="00251D83" w:rsidP="006826BC">
      <w:r>
        <w:t>is subject to the same requirements</w:t>
      </w:r>
      <w:r w:rsidR="008C2A10">
        <w:t>,</w:t>
      </w:r>
      <w:r>
        <w:t xml:space="preserve"> and produces a value of the same type</w:t>
      </w:r>
      <w:r w:rsidR="008C2A10">
        <w:t>,</w:t>
      </w:r>
      <w:r>
        <w:t xml:space="preserve"> as the corresponding non-compound operation. A compound assignment furthermore requires </w:t>
      </w:r>
      <w:r w:rsidR="00380DB7">
        <w:rPr>
          <w:i/>
        </w:rPr>
        <w:t>v</w:t>
      </w:r>
      <w:r>
        <w:t xml:space="preserve"> to be classified as a reference</w:t>
      </w:r>
      <w:r w:rsidR="003F21EC">
        <w:t xml:space="preserve"> </w:t>
      </w:r>
      <w:r w:rsidR="00492FEA">
        <w:t xml:space="preserve">(section </w:t>
      </w:r>
      <w:r w:rsidR="00492FEA">
        <w:fldChar w:fldCharType="begin"/>
      </w:r>
      <w:r w:rsidR="00492FEA">
        <w:instrText xml:space="preserve"> REF _Ref332716620 \r \h </w:instrText>
      </w:r>
      <w:r w:rsidR="00492FEA">
        <w:fldChar w:fldCharType="separate"/>
      </w:r>
      <w:r w:rsidR="00A3147C">
        <w:t>4.1</w:t>
      </w:r>
      <w:r w:rsidR="00492FEA">
        <w:fldChar w:fldCharType="end"/>
      </w:r>
      <w:r w:rsidR="00492FEA">
        <w:t xml:space="preserve">) </w:t>
      </w:r>
      <w:r w:rsidR="003F21EC">
        <w:t xml:space="preserve">and </w:t>
      </w:r>
      <w:r>
        <w:t>the type of the non-compound</w:t>
      </w:r>
      <w:r w:rsidR="003F21EC">
        <w:t xml:space="preserve"> operation to be assign</w:t>
      </w:r>
      <w:r w:rsidR="005D50A4">
        <w:t>able to</w:t>
      </w:r>
      <w:r w:rsidR="003F21EC">
        <w:t xml:space="preserve"> the type of </w:t>
      </w:r>
      <w:r w:rsidR="00380DB7">
        <w:rPr>
          <w:i/>
        </w:rPr>
        <w:t>v</w:t>
      </w:r>
      <w:r w:rsidR="003F21EC">
        <w:t>.</w:t>
      </w:r>
      <w:r w:rsidR="0018431C">
        <w:t xml:space="preserve"> Note that </w:t>
      </w:r>
      <w:r w:rsidR="0018431C" w:rsidRPr="0018431C">
        <w:rPr>
          <w:i/>
        </w:rPr>
        <w:t>v</w:t>
      </w:r>
      <w:r w:rsidR="0018431C">
        <w:t xml:space="preserve"> is not permitted to be an assignment pattern in a compound assignment.</w:t>
      </w:r>
    </w:p>
    <w:p w:rsidR="00BC4A6A" w:rsidRDefault="00BC4A6A" w:rsidP="00BC4A6A">
      <w:pPr>
        <w:pStyle w:val="Heading3"/>
      </w:pPr>
      <w:bookmarkStart w:id="198" w:name="_Ref408663841"/>
      <w:bookmarkStart w:id="199" w:name="_Toc439666225"/>
      <w:r>
        <w:t>Destructuring Assignment</w:t>
      </w:r>
      <w:bookmarkEnd w:id="198"/>
      <w:bookmarkEnd w:id="199"/>
    </w:p>
    <w:p w:rsidR="006C6B2C" w:rsidRDefault="006C6B2C" w:rsidP="0018431C">
      <w:r>
        <w:t xml:space="preserve">A </w:t>
      </w:r>
      <w:r w:rsidRPr="006C6B2C">
        <w:rPr>
          <w:b/>
          <w:i/>
        </w:rPr>
        <w:t>destructuring assignment</w:t>
      </w:r>
      <w:r>
        <w:t xml:space="preserve"> is an assignment operation in which the left hand operand is a d</w:t>
      </w:r>
      <w:r w:rsidR="00066AF0">
        <w:t xml:space="preserve">estructuring assignment pattern as defined by the </w:t>
      </w:r>
      <w:r w:rsidR="00066AF0" w:rsidRPr="00066AF0">
        <w:rPr>
          <w:rStyle w:val="Production"/>
        </w:rPr>
        <w:t>AssignmentPattern</w:t>
      </w:r>
      <w:r w:rsidR="00D80640">
        <w:t xml:space="preserve"> production in the ECMAScript 2015</w:t>
      </w:r>
      <w:r w:rsidR="00066AF0">
        <w:t xml:space="preserve"> specification.</w:t>
      </w:r>
    </w:p>
    <w:p w:rsidR="00C50AE7" w:rsidRDefault="00E110F6" w:rsidP="009420EF">
      <w:r>
        <w:t xml:space="preserve">In a destructuring assignment expression, the type of the expression on the right must be assignable to the assignment target on the left. </w:t>
      </w:r>
      <w:r w:rsidR="00C50AE7">
        <w:t xml:space="preserve">An expression of type </w:t>
      </w:r>
      <w:r w:rsidR="00C50AE7" w:rsidRPr="003D49AB">
        <w:rPr>
          <w:i/>
        </w:rPr>
        <w:t>S</w:t>
      </w:r>
      <w:r w:rsidR="00C50AE7">
        <w:t xml:space="preserve"> is considered assignable to an assignment target </w:t>
      </w:r>
      <w:r w:rsidR="00C50AE7" w:rsidRPr="003D49AB">
        <w:rPr>
          <w:i/>
        </w:rPr>
        <w:t>V</w:t>
      </w:r>
      <w:r w:rsidR="00C50AE7">
        <w:t xml:space="preserve"> if</w:t>
      </w:r>
      <w:r w:rsidR="00D91638">
        <w:t xml:space="preserve"> one of the following is true:</w:t>
      </w:r>
    </w:p>
    <w:p w:rsidR="00C50AE7" w:rsidRDefault="00C50AE7" w:rsidP="00367611">
      <w:pPr>
        <w:pStyle w:val="ListParagraph"/>
        <w:numPr>
          <w:ilvl w:val="0"/>
          <w:numId w:val="64"/>
        </w:numPr>
      </w:pPr>
      <w:r w:rsidRPr="003D49AB">
        <w:rPr>
          <w:i/>
        </w:rPr>
        <w:lastRenderedPageBreak/>
        <w:t>V</w:t>
      </w:r>
      <w:r>
        <w:t xml:space="preserve"> is variable and </w:t>
      </w:r>
      <w:r w:rsidR="003D49AB" w:rsidRPr="003D49AB">
        <w:rPr>
          <w:i/>
        </w:rPr>
        <w:t>S</w:t>
      </w:r>
      <w:r>
        <w:t xml:space="preserve"> is assignable to the type of </w:t>
      </w:r>
      <w:r w:rsidRPr="003D49AB">
        <w:rPr>
          <w:i/>
        </w:rPr>
        <w:t>V</w:t>
      </w:r>
      <w:r>
        <w:t>.</w:t>
      </w:r>
    </w:p>
    <w:p w:rsidR="00C50AE7" w:rsidRDefault="003D49AB" w:rsidP="00367611">
      <w:pPr>
        <w:pStyle w:val="ListParagraph"/>
        <w:numPr>
          <w:ilvl w:val="0"/>
          <w:numId w:val="64"/>
        </w:numPr>
      </w:pPr>
      <w:r w:rsidRPr="003D49AB">
        <w:rPr>
          <w:i/>
        </w:rPr>
        <w:t>V</w:t>
      </w:r>
      <w:r w:rsidR="00C50AE7">
        <w:t xml:space="preserve"> is an object assignment pattern and, for each assignment property </w:t>
      </w:r>
      <w:r w:rsidRPr="003D49AB">
        <w:rPr>
          <w:i/>
        </w:rPr>
        <w:t>P</w:t>
      </w:r>
      <w:r w:rsidR="00C50AE7">
        <w:t xml:space="preserve"> in </w:t>
      </w:r>
      <w:r w:rsidRPr="003D49AB">
        <w:rPr>
          <w:i/>
        </w:rPr>
        <w:t>V</w:t>
      </w:r>
      <w:r w:rsidR="00C50AE7">
        <w:t>,</w:t>
      </w:r>
    </w:p>
    <w:p w:rsidR="00C50AE7" w:rsidRDefault="003D49AB" w:rsidP="00367611">
      <w:pPr>
        <w:pStyle w:val="ListParagraph"/>
        <w:numPr>
          <w:ilvl w:val="1"/>
          <w:numId w:val="64"/>
        </w:numPr>
      </w:pPr>
      <w:r w:rsidRPr="003D49AB">
        <w:rPr>
          <w:i/>
        </w:rPr>
        <w:t>S</w:t>
      </w:r>
      <w:r w:rsidR="002D36E3">
        <w:t xml:space="preserve"> is the</w:t>
      </w:r>
      <w:r w:rsidR="00C50AE7">
        <w:t xml:space="preserve"> type Any, or</w:t>
      </w:r>
    </w:p>
    <w:p w:rsidR="00C50AE7" w:rsidRDefault="003D49AB" w:rsidP="00367611">
      <w:pPr>
        <w:pStyle w:val="ListParagraph"/>
        <w:numPr>
          <w:ilvl w:val="1"/>
          <w:numId w:val="64"/>
        </w:numPr>
      </w:pPr>
      <w:r w:rsidRPr="003D49AB">
        <w:rPr>
          <w:i/>
        </w:rPr>
        <w:t>S</w:t>
      </w:r>
      <w:r w:rsidR="00C50AE7">
        <w:t xml:space="preserve"> has an apparent property with the property name specified in </w:t>
      </w:r>
      <w:r w:rsidRPr="003D49AB">
        <w:rPr>
          <w:i/>
        </w:rPr>
        <w:t>P</w:t>
      </w:r>
      <w:r w:rsidR="00C50AE7">
        <w:t xml:space="preserve"> of a type that is assignable to the target given in </w:t>
      </w:r>
      <w:r w:rsidRPr="003D49AB">
        <w:rPr>
          <w:i/>
        </w:rPr>
        <w:t>P</w:t>
      </w:r>
      <w:r w:rsidR="00C50AE7">
        <w:t>, or</w:t>
      </w:r>
    </w:p>
    <w:p w:rsidR="00C50AE7" w:rsidRDefault="003D49AB" w:rsidP="00367611">
      <w:pPr>
        <w:pStyle w:val="ListParagraph"/>
        <w:numPr>
          <w:ilvl w:val="1"/>
          <w:numId w:val="64"/>
        </w:numPr>
      </w:pPr>
      <w:r w:rsidRPr="003D49AB">
        <w:rPr>
          <w:i/>
        </w:rPr>
        <w:t>P</w:t>
      </w:r>
      <w:r w:rsidR="00C50AE7">
        <w:t xml:space="preserve"> specifies a numeric property name and </w:t>
      </w:r>
      <w:r w:rsidRPr="003D49AB">
        <w:rPr>
          <w:i/>
        </w:rPr>
        <w:t>S</w:t>
      </w:r>
      <w:r w:rsidR="00C50AE7">
        <w:t xml:space="preserve"> has a numeric index signature of a type that is assignable to the target given in </w:t>
      </w:r>
      <w:r w:rsidRPr="003D49AB">
        <w:rPr>
          <w:i/>
        </w:rPr>
        <w:t>P</w:t>
      </w:r>
      <w:r w:rsidR="00C50AE7">
        <w:t>, or</w:t>
      </w:r>
    </w:p>
    <w:p w:rsidR="00C50AE7" w:rsidRDefault="003D49AB" w:rsidP="00367611">
      <w:pPr>
        <w:pStyle w:val="ListParagraph"/>
        <w:numPr>
          <w:ilvl w:val="1"/>
          <w:numId w:val="64"/>
        </w:numPr>
      </w:pPr>
      <w:r w:rsidRPr="003D49AB">
        <w:rPr>
          <w:i/>
        </w:rPr>
        <w:t>S</w:t>
      </w:r>
      <w:r w:rsidR="00C50AE7">
        <w:t xml:space="preserve"> has a string index signature of a type that is assignable to the target given in </w:t>
      </w:r>
      <w:r w:rsidRPr="003D49AB">
        <w:rPr>
          <w:i/>
        </w:rPr>
        <w:t>P</w:t>
      </w:r>
      <w:r w:rsidR="00C50AE7">
        <w:t xml:space="preserve">. </w:t>
      </w:r>
    </w:p>
    <w:p w:rsidR="00C50AE7" w:rsidRDefault="003D49AB" w:rsidP="00367611">
      <w:pPr>
        <w:pStyle w:val="ListParagraph"/>
        <w:numPr>
          <w:ilvl w:val="0"/>
          <w:numId w:val="64"/>
        </w:numPr>
      </w:pPr>
      <w:r w:rsidRPr="003D49AB">
        <w:rPr>
          <w:i/>
        </w:rPr>
        <w:t>V</w:t>
      </w:r>
      <w:r w:rsidR="00C50AE7">
        <w:t xml:space="preserve"> is an array assignment pattern, </w:t>
      </w:r>
      <w:r w:rsidRPr="003D49AB">
        <w:rPr>
          <w:i/>
        </w:rPr>
        <w:t>S</w:t>
      </w:r>
      <w:r w:rsidR="00E343CE">
        <w:t xml:space="preserve"> is </w:t>
      </w:r>
      <w:r w:rsidR="00D91638">
        <w:t>the type Any</w:t>
      </w:r>
      <w:r w:rsidR="00E1604A">
        <w:t xml:space="preserve"> or an array-like type</w:t>
      </w:r>
      <w:r w:rsidR="00A466B5">
        <w:t xml:space="preserve"> (section </w:t>
      </w:r>
      <w:r w:rsidR="00A466B5">
        <w:fldChar w:fldCharType="begin"/>
      </w:r>
      <w:r w:rsidR="00A466B5">
        <w:instrText xml:space="preserve"> REF _Ref399822153 \r \h </w:instrText>
      </w:r>
      <w:r w:rsidR="00A466B5">
        <w:fldChar w:fldCharType="separate"/>
      </w:r>
      <w:r w:rsidR="00A3147C">
        <w:t>3.3.2</w:t>
      </w:r>
      <w:r w:rsidR="00A466B5">
        <w:fldChar w:fldCharType="end"/>
      </w:r>
      <w:r w:rsidR="00A466B5">
        <w:t>)</w:t>
      </w:r>
      <w:r w:rsidR="00C50AE7">
        <w:t xml:space="preserve">, and, for each assignment element </w:t>
      </w:r>
      <w:r w:rsidRPr="003D49AB">
        <w:rPr>
          <w:i/>
        </w:rPr>
        <w:t>E</w:t>
      </w:r>
      <w:r w:rsidR="00C50AE7">
        <w:t xml:space="preserve"> in </w:t>
      </w:r>
      <w:r w:rsidRPr="003D49AB">
        <w:rPr>
          <w:i/>
        </w:rPr>
        <w:t>V</w:t>
      </w:r>
      <w:r w:rsidR="00C50AE7">
        <w:t>,</w:t>
      </w:r>
    </w:p>
    <w:p w:rsidR="00C50AE7" w:rsidRDefault="003D49AB" w:rsidP="00367611">
      <w:pPr>
        <w:pStyle w:val="ListParagraph"/>
        <w:numPr>
          <w:ilvl w:val="1"/>
          <w:numId w:val="64"/>
        </w:numPr>
      </w:pPr>
      <w:r w:rsidRPr="003D49AB">
        <w:rPr>
          <w:i/>
        </w:rPr>
        <w:t>S</w:t>
      </w:r>
      <w:r w:rsidR="002D36E3">
        <w:t xml:space="preserve"> is the</w:t>
      </w:r>
      <w:r w:rsidR="00C50AE7">
        <w:t xml:space="preserve"> type Any,</w:t>
      </w:r>
      <w:r w:rsidR="00E343CE">
        <w:t xml:space="preserve"> or</w:t>
      </w:r>
    </w:p>
    <w:p w:rsidR="00E343CE" w:rsidRDefault="003D49AB" w:rsidP="00367611">
      <w:pPr>
        <w:pStyle w:val="ListParagraph"/>
        <w:numPr>
          <w:ilvl w:val="1"/>
          <w:numId w:val="64"/>
        </w:numPr>
      </w:pPr>
      <w:r w:rsidRPr="003D49AB">
        <w:rPr>
          <w:i/>
        </w:rPr>
        <w:t>S</w:t>
      </w:r>
      <w:r w:rsidR="00D91638">
        <w:t xml:space="preserve"> is a tuple</w:t>
      </w:r>
      <w:r w:rsidR="00E1604A">
        <w:t>-like</w:t>
      </w:r>
      <w:r w:rsidR="00D91638">
        <w:t xml:space="preserve"> type </w:t>
      </w:r>
      <w:r w:rsidR="00A466B5">
        <w:t xml:space="preserve">(section </w:t>
      </w:r>
      <w:r w:rsidR="00A466B5">
        <w:fldChar w:fldCharType="begin"/>
      </w:r>
      <w:r w:rsidR="00A466B5">
        <w:instrText xml:space="preserve"> REF _Ref399821916 \r \h </w:instrText>
      </w:r>
      <w:r w:rsidR="00A466B5">
        <w:fldChar w:fldCharType="separate"/>
      </w:r>
      <w:r w:rsidR="00A3147C">
        <w:t>3.3.3</w:t>
      </w:r>
      <w:r w:rsidR="00A466B5">
        <w:fldChar w:fldCharType="end"/>
      </w:r>
      <w:r w:rsidR="00A466B5">
        <w:t xml:space="preserve">) </w:t>
      </w:r>
      <w:r w:rsidR="00D91638">
        <w:t xml:space="preserve">with a property named </w:t>
      </w:r>
      <w:r w:rsidRPr="003D49AB">
        <w:rPr>
          <w:i/>
        </w:rPr>
        <w:t>N</w:t>
      </w:r>
      <w:r w:rsidR="002D36E3">
        <w:t xml:space="preserve"> of a type that is assignable to the target given in </w:t>
      </w:r>
      <w:r w:rsidRPr="003D49AB">
        <w:rPr>
          <w:i/>
        </w:rPr>
        <w:t>E</w:t>
      </w:r>
      <w:r w:rsidR="00D91638">
        <w:t xml:space="preserve">, where </w:t>
      </w:r>
      <w:r w:rsidRPr="003D49AB">
        <w:rPr>
          <w:i/>
        </w:rPr>
        <w:t>N</w:t>
      </w:r>
      <w:r w:rsidR="00D91638">
        <w:t xml:space="preserve"> is the numeric index of </w:t>
      </w:r>
      <w:r w:rsidRPr="003D49AB">
        <w:rPr>
          <w:i/>
        </w:rPr>
        <w:t>E</w:t>
      </w:r>
      <w:r w:rsidR="00D91638">
        <w:t xml:space="preserve"> in the array assignment pattern, or</w:t>
      </w:r>
    </w:p>
    <w:p w:rsidR="00D91638" w:rsidRDefault="00E1604A" w:rsidP="00367611">
      <w:pPr>
        <w:pStyle w:val="ListParagraph"/>
        <w:numPr>
          <w:ilvl w:val="1"/>
          <w:numId w:val="64"/>
        </w:numPr>
      </w:pPr>
      <w:r w:rsidRPr="00E1604A">
        <w:rPr>
          <w:i/>
        </w:rPr>
        <w:t>S</w:t>
      </w:r>
      <w:r>
        <w:t xml:space="preserve"> is not a tuple-like type and </w:t>
      </w:r>
      <w:r w:rsidR="00D91638">
        <w:t xml:space="preserve">the numeric index signature type of </w:t>
      </w:r>
      <w:r w:rsidR="003D49AB" w:rsidRPr="003D49AB">
        <w:rPr>
          <w:i/>
        </w:rPr>
        <w:t>S</w:t>
      </w:r>
      <w:r w:rsidR="00D91638">
        <w:t xml:space="preserve"> is assignable to the target given in </w:t>
      </w:r>
      <w:r w:rsidR="003D49AB" w:rsidRPr="003D49AB">
        <w:rPr>
          <w:i/>
        </w:rPr>
        <w:t>E</w:t>
      </w:r>
      <w:r w:rsidR="00D91638">
        <w:t>.</w:t>
      </w:r>
    </w:p>
    <w:p w:rsidR="00B170F1" w:rsidRPr="00300D5D" w:rsidRDefault="00B170F1" w:rsidP="009420EF">
      <w:r w:rsidRPr="00B170F1">
        <w:rPr>
          <w:i/>
        </w:rPr>
        <w:t xml:space="preserve">TODO: </w:t>
      </w:r>
      <w:hyperlink r:id="rId35" w:history="1">
        <w:r w:rsidRPr="00B170F1">
          <w:rPr>
            <w:rStyle w:val="Hyperlink"/>
            <w:i/>
          </w:rPr>
          <w:t>Update to specify behavior when assignment element E is a rest element</w:t>
        </w:r>
      </w:hyperlink>
      <w:r w:rsidRPr="00300D5D">
        <w:t>.</w:t>
      </w:r>
    </w:p>
    <w:p w:rsidR="00E110F6" w:rsidRDefault="00DE0C89" w:rsidP="009420EF">
      <w:r>
        <w:t>In</w:t>
      </w:r>
      <w:r w:rsidR="00E110F6">
        <w:t xml:space="preserve"> an assignment property or element </w:t>
      </w:r>
      <w:r>
        <w:t xml:space="preserve">that </w:t>
      </w:r>
      <w:r w:rsidR="00E110F6">
        <w:t>includes a default value, the type of the default value must be assignable to the target given in the assignment property or element.</w:t>
      </w:r>
    </w:p>
    <w:p w:rsidR="00DE0C89" w:rsidRDefault="00DE0C89" w:rsidP="00DE0C89">
      <w:r>
        <w:t>When t</w:t>
      </w:r>
      <w:r w:rsidR="00D80640">
        <w:t>he output target is ECMAScript 2015</w:t>
      </w:r>
      <w:r>
        <w:t xml:space="preserve"> or higher, destructuring variable assignments remain unchanged </w:t>
      </w:r>
      <w:r w:rsidR="00223810">
        <w:t xml:space="preserve">in the emitted JavaScript code. </w:t>
      </w:r>
      <w:r>
        <w:t>When the output target is ECMAScript 3 or 5, destructuring variable assignments are rewritten to series of simple assignments. For example, the destructuring assignment</w:t>
      </w:r>
    </w:p>
    <w:p w:rsidR="00DE0C89" w:rsidRDefault="00DE0C89" w:rsidP="00DE0C89">
      <w:pPr>
        <w:pStyle w:val="Code"/>
      </w:pPr>
      <w:r w:rsidRPr="00D54DB2">
        <w:rPr>
          <w:color w:val="0000FF"/>
        </w:rPr>
        <w:t>var</w:t>
      </w:r>
      <w:r>
        <w:t xml:space="preserve"> x = </w:t>
      </w:r>
      <w:r w:rsidRPr="00DE0C89">
        <w:rPr>
          <w:color w:val="800000"/>
        </w:rPr>
        <w:t>1</w:t>
      </w:r>
      <w:r>
        <w:t>;</w:t>
      </w:r>
      <w:r>
        <w:br/>
      </w:r>
      <w:r w:rsidRPr="00DE0C89">
        <w:rPr>
          <w:color w:val="0000FF"/>
        </w:rPr>
        <w:t>var</w:t>
      </w:r>
      <w:r>
        <w:t xml:space="preserve"> y = </w:t>
      </w:r>
      <w:r w:rsidRPr="00DE0C89">
        <w:rPr>
          <w:color w:val="800000"/>
        </w:rPr>
        <w:t>2</w:t>
      </w:r>
      <w:r>
        <w:t>;</w:t>
      </w:r>
      <w:r>
        <w:br/>
        <w:t>[x, y] = [y, x];</w:t>
      </w:r>
    </w:p>
    <w:p w:rsidR="00DE0C89" w:rsidRDefault="00DE0C89" w:rsidP="009420EF">
      <w:r>
        <w:t>is rewritten to the simple variable assignments</w:t>
      </w:r>
    </w:p>
    <w:p w:rsidR="00DE0C89" w:rsidRDefault="00DE0C89" w:rsidP="00DE0C89">
      <w:pPr>
        <w:pStyle w:val="Code"/>
      </w:pPr>
      <w:r w:rsidRPr="00DE0C89">
        <w:rPr>
          <w:color w:val="0000FF"/>
        </w:rPr>
        <w:t>var</w:t>
      </w:r>
      <w:r>
        <w:t xml:space="preserve"> x = </w:t>
      </w:r>
      <w:r w:rsidRPr="00DE0C89">
        <w:rPr>
          <w:color w:val="800000"/>
        </w:rPr>
        <w:t>1</w:t>
      </w:r>
      <w:r>
        <w:t>;</w:t>
      </w:r>
      <w:r>
        <w:br/>
      </w:r>
      <w:r w:rsidRPr="00DE0C89">
        <w:rPr>
          <w:color w:val="0000FF"/>
        </w:rPr>
        <w:t>var</w:t>
      </w:r>
      <w:r>
        <w:t xml:space="preserve"> y = </w:t>
      </w:r>
      <w:r w:rsidRPr="00DE0C89">
        <w:rPr>
          <w:color w:val="800000"/>
        </w:rPr>
        <w:t>2</w:t>
      </w:r>
      <w:r>
        <w:t>;</w:t>
      </w:r>
      <w:r>
        <w:br/>
        <w:t>_a = [y, x], x = _a[</w:t>
      </w:r>
      <w:r w:rsidRPr="00DE0C89">
        <w:rPr>
          <w:color w:val="800000"/>
        </w:rPr>
        <w:t>0</w:t>
      </w:r>
      <w:r>
        <w:t>], y = _a[</w:t>
      </w:r>
      <w:r w:rsidRPr="00DE0C89">
        <w:rPr>
          <w:color w:val="800000"/>
        </w:rPr>
        <w:t>1</w:t>
      </w:r>
      <w:r>
        <w:t>];</w:t>
      </w:r>
      <w:r>
        <w:br/>
      </w:r>
      <w:r w:rsidRPr="00DE0C89">
        <w:rPr>
          <w:color w:val="0000FF"/>
        </w:rPr>
        <w:t>var</w:t>
      </w:r>
      <w:r>
        <w:t xml:space="preserve"> _a;</w:t>
      </w:r>
    </w:p>
    <w:p w:rsidR="0044410D" w:rsidRPr="0044410D" w:rsidRDefault="008F6A09" w:rsidP="008F6A09">
      <w:pPr>
        <w:pStyle w:val="Heading2"/>
      </w:pPr>
      <w:bookmarkStart w:id="200" w:name="_Toc439666226"/>
      <w:r>
        <w:t>The Comma Operator</w:t>
      </w:r>
      <w:bookmarkEnd w:id="200"/>
    </w:p>
    <w:p w:rsidR="0044410D" w:rsidRPr="0044410D" w:rsidRDefault="008F6A09" w:rsidP="008F6A09">
      <w:r>
        <w:t>The comma operator permits the operands to be of any type and produces a result that is of the same type as the second operand.</w:t>
      </w:r>
    </w:p>
    <w:p w:rsidR="0044410D" w:rsidRPr="0044410D" w:rsidRDefault="00676B66" w:rsidP="00150AB2">
      <w:pPr>
        <w:pStyle w:val="Heading2"/>
      </w:pPr>
      <w:bookmarkStart w:id="201" w:name="_Ref314551848"/>
      <w:bookmarkStart w:id="202" w:name="_Ref314665618"/>
      <w:bookmarkStart w:id="203" w:name="_Toc439666227"/>
      <w:r>
        <w:lastRenderedPageBreak/>
        <w:t>Contextually</w:t>
      </w:r>
      <w:r w:rsidR="002B1EAF">
        <w:t xml:space="preserve"> Typed Expressions</w:t>
      </w:r>
      <w:bookmarkEnd w:id="201"/>
      <w:bookmarkEnd w:id="202"/>
      <w:bookmarkEnd w:id="203"/>
    </w:p>
    <w:p w:rsidR="00DB4768" w:rsidRDefault="00FF0889" w:rsidP="000058F8">
      <w:r>
        <w:t>Type</w:t>
      </w:r>
      <w:r w:rsidR="000058F8">
        <w:t xml:space="preserve"> checking of an expression is improved </w:t>
      </w:r>
      <w:r>
        <w:t xml:space="preserve">in several </w:t>
      </w:r>
      <w:r w:rsidR="000617F5">
        <w:t>contexts</w:t>
      </w:r>
      <w:r>
        <w:t xml:space="preserve"> </w:t>
      </w:r>
      <w:r w:rsidR="000058F8">
        <w:t>by factoring in the type of the destination of the value computed by the expression</w:t>
      </w:r>
      <w:r w:rsidR="007E702F">
        <w:t xml:space="preserve">. </w:t>
      </w:r>
      <w:r w:rsidR="000058F8">
        <w:t xml:space="preserve">In such situations, the expression is said to be </w:t>
      </w:r>
      <w:r w:rsidR="000058F8" w:rsidRPr="000058F8">
        <w:rPr>
          <w:b/>
          <w:i/>
        </w:rPr>
        <w:t>contextually typed</w:t>
      </w:r>
      <w:r w:rsidR="000058F8">
        <w:t xml:space="preserve"> by the type of the destination</w:t>
      </w:r>
      <w:r w:rsidR="000617F5">
        <w:t xml:space="preserve">. </w:t>
      </w:r>
      <w:r w:rsidR="0049395E">
        <w:t>An expression is contextually typed in the following circumstances:</w:t>
      </w:r>
    </w:p>
    <w:p w:rsidR="00FA22D3" w:rsidRDefault="00FA22D3" w:rsidP="00563D8D">
      <w:pPr>
        <w:pStyle w:val="ListParagraph"/>
        <w:numPr>
          <w:ilvl w:val="0"/>
          <w:numId w:val="9"/>
        </w:numPr>
      </w:pPr>
      <w:r>
        <w:t>In a variable, parameter, binding property, binding element, or member declaration, an initializer expression is contextually typed by</w:t>
      </w:r>
    </w:p>
    <w:p w:rsidR="006A48B3" w:rsidRDefault="006A48B3" w:rsidP="00563D8D">
      <w:pPr>
        <w:pStyle w:val="ListParagraph"/>
        <w:numPr>
          <w:ilvl w:val="1"/>
          <w:numId w:val="9"/>
        </w:numPr>
      </w:pPr>
      <w:r>
        <w:t>t</w:t>
      </w:r>
      <w:r w:rsidR="00FA22D3">
        <w:t xml:space="preserve">he </w:t>
      </w:r>
      <w:r>
        <w:t xml:space="preserve">type given in the </w:t>
      </w:r>
      <w:r w:rsidR="00D26B35">
        <w:t xml:space="preserve">declaration's </w:t>
      </w:r>
      <w:r>
        <w:t>type annotation, if any, or otherwise</w:t>
      </w:r>
    </w:p>
    <w:p w:rsidR="006A48B3" w:rsidRDefault="000617F5" w:rsidP="00563D8D">
      <w:pPr>
        <w:pStyle w:val="ListParagraph"/>
        <w:numPr>
          <w:ilvl w:val="1"/>
          <w:numId w:val="9"/>
        </w:numPr>
      </w:pPr>
      <w:r>
        <w:t xml:space="preserve">for a parameter, </w:t>
      </w:r>
      <w:r w:rsidR="006A48B3">
        <w:t xml:space="preserve">the </w:t>
      </w:r>
      <w:r w:rsidR="00F27D62">
        <w:t xml:space="preserve">type provided by a </w:t>
      </w:r>
      <w:r w:rsidR="006A48B3">
        <w:t xml:space="preserve">contextual </w:t>
      </w:r>
      <w:r w:rsidR="00F27D62">
        <w:t>signature</w:t>
      </w:r>
      <w:r>
        <w:t xml:space="preserve"> (section</w:t>
      </w:r>
      <w:r w:rsidR="00F27D62">
        <w:t xml:space="preserve"> </w:t>
      </w:r>
      <w:r w:rsidR="00F27D62">
        <w:fldChar w:fldCharType="begin"/>
      </w:r>
      <w:r w:rsidR="00F27D62">
        <w:instrText xml:space="preserve"> REF _Ref327619384 \r \h </w:instrText>
      </w:r>
      <w:r w:rsidR="00F27D62">
        <w:fldChar w:fldCharType="separate"/>
      </w:r>
      <w:r w:rsidR="00A3147C">
        <w:t>4.10</w:t>
      </w:r>
      <w:r w:rsidR="00F27D62">
        <w:fldChar w:fldCharType="end"/>
      </w:r>
      <w:r w:rsidR="00D26B35">
        <w:t>)</w:t>
      </w:r>
      <w:r w:rsidR="006A48B3">
        <w:t>, if any, or otherwise</w:t>
      </w:r>
    </w:p>
    <w:p w:rsidR="006A48B3" w:rsidRDefault="006A48B3" w:rsidP="00563D8D">
      <w:pPr>
        <w:pStyle w:val="ListParagraph"/>
        <w:numPr>
          <w:ilvl w:val="1"/>
          <w:numId w:val="9"/>
        </w:numPr>
      </w:pPr>
      <w:r>
        <w:t>the type implied by the binding pattern in the declaration</w:t>
      </w:r>
      <w:r w:rsidR="00FF0889">
        <w:t xml:space="preserve"> (section </w:t>
      </w:r>
      <w:r w:rsidR="00FF0889">
        <w:fldChar w:fldCharType="begin"/>
      </w:r>
      <w:r w:rsidR="00FF0889">
        <w:instrText xml:space="preserve"> REF _Ref408233591 \r \h </w:instrText>
      </w:r>
      <w:r w:rsidR="00FF0889">
        <w:fldChar w:fldCharType="separate"/>
      </w:r>
      <w:r w:rsidR="00A3147C">
        <w:t>5.2.3</w:t>
      </w:r>
      <w:r w:rsidR="00FF0889">
        <w:fldChar w:fldCharType="end"/>
      </w:r>
      <w:r w:rsidR="00D26B35">
        <w:t>)</w:t>
      </w:r>
      <w:r>
        <w:t>, if any.</w:t>
      </w:r>
    </w:p>
    <w:p w:rsidR="00357CA2" w:rsidRDefault="006503BA" w:rsidP="00563D8D">
      <w:pPr>
        <w:pStyle w:val="ListParagraph"/>
        <w:numPr>
          <w:ilvl w:val="0"/>
          <w:numId w:val="9"/>
        </w:numPr>
      </w:pPr>
      <w:r>
        <w:t>I</w:t>
      </w:r>
      <w:r w:rsidR="00357CA2">
        <w:t xml:space="preserve">n </w:t>
      </w:r>
      <w:r>
        <w:t xml:space="preserve">the body of </w:t>
      </w:r>
      <w:r w:rsidR="00357CA2">
        <w:t>a function</w:t>
      </w:r>
      <w:r>
        <w:t xml:space="preserve"> declaration, function expression, arrow function</w:t>
      </w:r>
      <w:r w:rsidR="00357CA2">
        <w:t>, method</w:t>
      </w:r>
      <w:r>
        <w:t xml:space="preserve"> declaration</w:t>
      </w:r>
      <w:r w:rsidR="00357CA2">
        <w:t xml:space="preserve">, or get accessor </w:t>
      </w:r>
      <w:r>
        <w:t xml:space="preserve">declaration </w:t>
      </w:r>
      <w:r w:rsidR="00357CA2">
        <w:t>that has a return type annotation</w:t>
      </w:r>
      <w:r>
        <w:t>, return expressions</w:t>
      </w:r>
      <w:r w:rsidR="00357CA2">
        <w:t xml:space="preserve"> </w:t>
      </w:r>
      <w:r>
        <w:t>are</w:t>
      </w:r>
      <w:r w:rsidR="00357CA2">
        <w:t xml:space="preserve"> contextually typed by the type given in the return type annotation.</w:t>
      </w:r>
    </w:p>
    <w:p w:rsidR="00DB4768" w:rsidRDefault="006503BA" w:rsidP="00563D8D">
      <w:pPr>
        <w:pStyle w:val="ListParagraph"/>
        <w:numPr>
          <w:ilvl w:val="0"/>
          <w:numId w:val="9"/>
        </w:numPr>
      </w:pPr>
      <w:r>
        <w:t>In the body of</w:t>
      </w:r>
      <w:r w:rsidR="00DB4768">
        <w:t xml:space="preserve"> a function </w:t>
      </w:r>
      <w:r>
        <w:t>expression or arrow function</w:t>
      </w:r>
      <w:r w:rsidR="00DB4768">
        <w:t xml:space="preserve"> that </w:t>
      </w:r>
      <w:r w:rsidR="00D26B35">
        <w:t xml:space="preserve">has no return type annotation, if the function expression or arrow function </w:t>
      </w:r>
      <w:r w:rsidR="00DB4768">
        <w:t>is contextually typed by a function type with exactly one call</w:t>
      </w:r>
      <w:r>
        <w:t xml:space="preserve"> signature, </w:t>
      </w:r>
      <w:r w:rsidR="00D26B35">
        <w:t xml:space="preserve">and </w:t>
      </w:r>
      <w:r w:rsidR="00670780">
        <w:t>if</w:t>
      </w:r>
      <w:r>
        <w:t xml:space="preserve"> that call signature </w:t>
      </w:r>
      <w:r w:rsidR="00DB4768">
        <w:t>is non-generic</w:t>
      </w:r>
      <w:r>
        <w:t>, return expressions are contextually typed by the return type of that call signature.</w:t>
      </w:r>
    </w:p>
    <w:p w:rsidR="00357CA2" w:rsidRDefault="00670780" w:rsidP="00563D8D">
      <w:pPr>
        <w:pStyle w:val="ListParagraph"/>
        <w:numPr>
          <w:ilvl w:val="0"/>
          <w:numId w:val="9"/>
        </w:numPr>
      </w:pPr>
      <w:r>
        <w:t>In the body of</w:t>
      </w:r>
      <w:r w:rsidR="00357CA2">
        <w:t xml:space="preserve"> a constructor </w:t>
      </w:r>
      <w:r>
        <w:t>declaration, return expressions are</w:t>
      </w:r>
      <w:r w:rsidR="00357CA2">
        <w:t xml:space="preserve"> contextually typed by the containing class type.</w:t>
      </w:r>
    </w:p>
    <w:p w:rsidR="000A3230" w:rsidRDefault="00670780" w:rsidP="00563D8D">
      <w:pPr>
        <w:pStyle w:val="ListParagraph"/>
        <w:numPr>
          <w:ilvl w:val="0"/>
          <w:numId w:val="9"/>
        </w:numPr>
      </w:pPr>
      <w:r>
        <w:t>In the body of</w:t>
      </w:r>
      <w:r w:rsidR="00357CA2">
        <w:t xml:space="preserve"> a get accessor with no return t</w:t>
      </w:r>
      <w:r w:rsidR="000A3230">
        <w:t xml:space="preserve">ype annotation, </w:t>
      </w:r>
      <w:r>
        <w:t>if a matching</w:t>
      </w:r>
      <w:r w:rsidR="000A3230">
        <w:t xml:space="preserve"> set accessor </w:t>
      </w:r>
      <w:r>
        <w:t xml:space="preserve">exists </w:t>
      </w:r>
      <w:r w:rsidR="00B836F6">
        <w:t xml:space="preserve">and </w:t>
      </w:r>
      <w:r w:rsidR="000A3230">
        <w:t xml:space="preserve">that </w:t>
      </w:r>
      <w:r w:rsidR="00B836F6">
        <w:t xml:space="preserve">set accessor </w:t>
      </w:r>
      <w:r w:rsidR="000A3230">
        <w:t xml:space="preserve">has a parameter type annotation, </w:t>
      </w:r>
      <w:r w:rsidR="00B836F6">
        <w:t xml:space="preserve">return expressions are </w:t>
      </w:r>
      <w:r w:rsidR="000A3230">
        <w:t>contextually typed by the type given in the set accessor's parameter type annotation.</w:t>
      </w:r>
    </w:p>
    <w:p w:rsidR="00C61DCA" w:rsidRDefault="00C61DCA" w:rsidP="00563D8D">
      <w:pPr>
        <w:pStyle w:val="ListParagraph"/>
        <w:numPr>
          <w:ilvl w:val="0"/>
          <w:numId w:val="9"/>
        </w:numPr>
      </w:pPr>
      <w:r>
        <w:t xml:space="preserve">In </w:t>
      </w:r>
      <w:r w:rsidR="00F95E9D">
        <w:t>a typed function call</w:t>
      </w:r>
      <w:r>
        <w:t>, argument expressions are contextually typed by their corresponding parameter types.</w:t>
      </w:r>
    </w:p>
    <w:p w:rsidR="00E14516" w:rsidRDefault="00583DA0" w:rsidP="00563D8D">
      <w:pPr>
        <w:pStyle w:val="ListParagraph"/>
        <w:numPr>
          <w:ilvl w:val="0"/>
          <w:numId w:val="9"/>
        </w:numPr>
      </w:pPr>
      <w:r>
        <w:t>In</w:t>
      </w:r>
      <w:r w:rsidR="00E14516">
        <w:t xml:space="preserve"> </w:t>
      </w:r>
      <w:r>
        <w:t xml:space="preserve">a contextually typed </w:t>
      </w:r>
      <w:r w:rsidR="00E14516">
        <w:t xml:space="preserve">object literal, </w:t>
      </w:r>
      <w:r>
        <w:t>each</w:t>
      </w:r>
      <w:r w:rsidR="00E14516">
        <w:t xml:space="preserve"> property </w:t>
      </w:r>
      <w:r>
        <w:t xml:space="preserve">value </w:t>
      </w:r>
      <w:r w:rsidR="00E14516">
        <w:t>expression is contextually typed by</w:t>
      </w:r>
    </w:p>
    <w:p w:rsidR="00E14516" w:rsidRDefault="00E14516" w:rsidP="00563D8D">
      <w:pPr>
        <w:pStyle w:val="ListParagraph"/>
        <w:numPr>
          <w:ilvl w:val="1"/>
          <w:numId w:val="9"/>
        </w:numPr>
      </w:pPr>
      <w:r>
        <w:t>the type of the property with a matching name in the contextual type, if any, or otherwise</w:t>
      </w:r>
    </w:p>
    <w:p w:rsidR="00E14516" w:rsidRDefault="003C51C2" w:rsidP="00563D8D">
      <w:pPr>
        <w:pStyle w:val="ListParagraph"/>
        <w:numPr>
          <w:ilvl w:val="1"/>
          <w:numId w:val="9"/>
        </w:numPr>
      </w:pPr>
      <w:r>
        <w:t>for a numerically named property</w:t>
      </w:r>
      <w:r w:rsidR="00E14516">
        <w:t>, the numeric index type of the contextual type, if any, or otherwise</w:t>
      </w:r>
    </w:p>
    <w:p w:rsidR="00E14516" w:rsidRDefault="003C51C2" w:rsidP="00563D8D">
      <w:pPr>
        <w:pStyle w:val="ListParagraph"/>
        <w:numPr>
          <w:ilvl w:val="1"/>
          <w:numId w:val="9"/>
        </w:numPr>
      </w:pPr>
      <w:r>
        <w:t>the string index type of the contextual type, if any.</w:t>
      </w:r>
      <w:r w:rsidR="00583DA0">
        <w:t xml:space="preserve"> </w:t>
      </w:r>
    </w:p>
    <w:p w:rsidR="00E14516" w:rsidRDefault="00583DA0" w:rsidP="00563D8D">
      <w:pPr>
        <w:pStyle w:val="ListParagraph"/>
        <w:numPr>
          <w:ilvl w:val="0"/>
          <w:numId w:val="9"/>
        </w:numPr>
      </w:pPr>
      <w:r>
        <w:t>In a contextually typed</w:t>
      </w:r>
      <w:r w:rsidR="00E14516">
        <w:t xml:space="preserve"> array literal expression</w:t>
      </w:r>
      <w:r w:rsidR="00060493">
        <w:t xml:space="preserve"> containing no spread elements</w:t>
      </w:r>
      <w:r w:rsidR="00E14516">
        <w:t>,</w:t>
      </w:r>
      <w:r>
        <w:t xml:space="preserve"> </w:t>
      </w:r>
      <w:r w:rsidR="003116C4">
        <w:t xml:space="preserve">an element expression at index </w:t>
      </w:r>
      <w:r w:rsidR="003116C4" w:rsidRPr="003116C4">
        <w:rPr>
          <w:i/>
        </w:rPr>
        <w:t>N</w:t>
      </w:r>
      <w:r w:rsidR="003116C4">
        <w:t xml:space="preserve"> is contextually typed by</w:t>
      </w:r>
    </w:p>
    <w:p w:rsidR="00583DA0" w:rsidRDefault="00583DA0" w:rsidP="00563D8D">
      <w:pPr>
        <w:pStyle w:val="ListParagraph"/>
        <w:numPr>
          <w:ilvl w:val="1"/>
          <w:numId w:val="9"/>
        </w:numPr>
      </w:pPr>
      <w:r>
        <w:t xml:space="preserve">the type of the property </w:t>
      </w:r>
      <w:r w:rsidR="003116C4">
        <w:t xml:space="preserve">with the numeric name </w:t>
      </w:r>
      <w:r w:rsidR="003116C4" w:rsidRPr="003116C4">
        <w:rPr>
          <w:i/>
        </w:rPr>
        <w:t>N</w:t>
      </w:r>
      <w:r w:rsidR="003116C4">
        <w:t xml:space="preserve"> in the contextual type, if any, or otherwise</w:t>
      </w:r>
    </w:p>
    <w:p w:rsidR="003116C4" w:rsidRPr="0044410D" w:rsidRDefault="003116C4" w:rsidP="00563D8D">
      <w:pPr>
        <w:pStyle w:val="ListParagraph"/>
        <w:numPr>
          <w:ilvl w:val="1"/>
          <w:numId w:val="9"/>
        </w:numPr>
      </w:pPr>
      <w:r>
        <w:t>the numeric index type of the contextual type, if any.</w:t>
      </w:r>
    </w:p>
    <w:p w:rsidR="00060493" w:rsidRPr="0044410D" w:rsidRDefault="00060493" w:rsidP="008A4CE4">
      <w:pPr>
        <w:pStyle w:val="ListParagraph"/>
        <w:numPr>
          <w:ilvl w:val="0"/>
          <w:numId w:val="9"/>
        </w:numPr>
      </w:pPr>
      <w:r>
        <w:t xml:space="preserve">In a contextually typed array literal expression containing one or more spread elements, an element expression at index </w:t>
      </w:r>
      <w:r w:rsidRPr="008A4CE4">
        <w:rPr>
          <w:i/>
        </w:rPr>
        <w:t>N</w:t>
      </w:r>
      <w:r>
        <w:t xml:space="preserve"> is contextually typed by</w:t>
      </w:r>
      <w:r w:rsidR="008A4CE4">
        <w:t xml:space="preserve"> </w:t>
      </w:r>
      <w:r>
        <w:t>the numeric index type of the contextual type, if any.</w:t>
      </w:r>
    </w:p>
    <w:p w:rsidR="00F95E9D" w:rsidRPr="0044410D" w:rsidRDefault="00F95E9D" w:rsidP="00563D8D">
      <w:pPr>
        <w:pStyle w:val="ListParagraph"/>
        <w:numPr>
          <w:ilvl w:val="0"/>
          <w:numId w:val="9"/>
        </w:numPr>
      </w:pPr>
      <w:r>
        <w:t>In</w:t>
      </w:r>
      <w:r w:rsidR="00FA22D3">
        <w:t xml:space="preserve"> a </w:t>
      </w:r>
      <w:r w:rsidR="003116C4">
        <w:t xml:space="preserve">contextually typed </w:t>
      </w:r>
      <w:r>
        <w:t>parenthesized expression, the</w:t>
      </w:r>
      <w:r w:rsidR="0094154C">
        <w:t xml:space="preserve"> contained</w:t>
      </w:r>
      <w:r>
        <w:t xml:space="preserve"> expression is contextually typed by the same type.</w:t>
      </w:r>
    </w:p>
    <w:p w:rsidR="00E14516" w:rsidRPr="0044410D" w:rsidRDefault="00C61DCA" w:rsidP="00563D8D">
      <w:pPr>
        <w:pStyle w:val="ListParagraph"/>
        <w:numPr>
          <w:ilvl w:val="0"/>
          <w:numId w:val="9"/>
        </w:numPr>
      </w:pPr>
      <w:r>
        <w:t xml:space="preserve">In </w:t>
      </w:r>
      <w:r w:rsidR="00F95E9D">
        <w:t>a type assertion</w:t>
      </w:r>
      <w:r>
        <w:t>, the expression is contextually typed by the indicated type.</w:t>
      </w:r>
      <w:r w:rsidR="00E14516" w:rsidRPr="0044410D">
        <w:t xml:space="preserve"> </w:t>
      </w:r>
    </w:p>
    <w:p w:rsidR="00C61DCA" w:rsidRPr="0044410D" w:rsidRDefault="00FA22D3" w:rsidP="00563D8D">
      <w:pPr>
        <w:pStyle w:val="ListParagraph"/>
        <w:numPr>
          <w:ilvl w:val="0"/>
          <w:numId w:val="9"/>
        </w:numPr>
      </w:pPr>
      <w:r>
        <w:lastRenderedPageBreak/>
        <w:t xml:space="preserve">In a || operator expression, </w:t>
      </w:r>
      <w:r w:rsidR="0094154C">
        <w:t xml:space="preserve">if the expression is contextually typed, </w:t>
      </w:r>
      <w:r>
        <w:t>the operands are contextuall</w:t>
      </w:r>
      <w:r w:rsidR="0094154C">
        <w:t>y typed by the same type. Otherwise</w:t>
      </w:r>
      <w:r w:rsidR="00C61DCA">
        <w:t>, the right expression is contextually typed by the type of the left expression.</w:t>
      </w:r>
    </w:p>
    <w:p w:rsidR="00F95E9D" w:rsidRDefault="00F95E9D" w:rsidP="00563D8D">
      <w:pPr>
        <w:pStyle w:val="ListParagraph"/>
        <w:numPr>
          <w:ilvl w:val="0"/>
          <w:numId w:val="9"/>
        </w:numPr>
      </w:pPr>
      <w:r>
        <w:t xml:space="preserve">In a </w:t>
      </w:r>
      <w:r w:rsidR="003116C4">
        <w:t xml:space="preserve">contextually typed </w:t>
      </w:r>
      <w:r>
        <w:t>conditional operator expression, the operands are contextually typed by the same type.</w:t>
      </w:r>
    </w:p>
    <w:p w:rsidR="00F830C2" w:rsidRPr="0044410D" w:rsidRDefault="00F830C2" w:rsidP="00563D8D">
      <w:pPr>
        <w:pStyle w:val="ListParagraph"/>
        <w:numPr>
          <w:ilvl w:val="0"/>
          <w:numId w:val="9"/>
        </w:numPr>
      </w:pPr>
      <w:r>
        <w:t>In an assignment expression, the right hand expression is contextually typed by the type of the left hand expression.</w:t>
      </w:r>
    </w:p>
    <w:p w:rsidR="0044410D" w:rsidRPr="0044410D" w:rsidRDefault="000205F7">
      <w:r>
        <w:t>In the following example</w:t>
      </w:r>
    </w:p>
    <w:p w:rsidR="0044410D" w:rsidRPr="00893883" w:rsidRDefault="000205F7" w:rsidP="000205F7">
      <w:pPr>
        <w:pStyle w:val="Code"/>
      </w:pPr>
      <w:r w:rsidRPr="00D54DB2">
        <w:rPr>
          <w:color w:val="0000FF"/>
        </w:rPr>
        <w:t>interface</w:t>
      </w:r>
      <w:r w:rsidRPr="00D54DB2">
        <w:t xml:space="preserve"> EventObject {</w:t>
      </w:r>
      <w:r w:rsidR="0048218E" w:rsidRPr="00D54DB2">
        <w:br/>
      </w:r>
      <w:r w:rsidRPr="00D54DB2">
        <w:t xml:space="preserve">    x: </w:t>
      </w:r>
      <w:r w:rsidRPr="00D54DB2">
        <w:rPr>
          <w:color w:val="0000FF"/>
        </w:rPr>
        <w:t>number</w:t>
      </w:r>
      <w:r w:rsidRPr="00D54DB2">
        <w:t>;</w:t>
      </w:r>
      <w:r w:rsidR="0048218E" w:rsidRPr="00D54DB2">
        <w:br/>
      </w:r>
      <w:r w:rsidRPr="00D54DB2">
        <w:t xml:space="preserve">    y: </w:t>
      </w:r>
      <w:r w:rsidRPr="00D54DB2">
        <w:rPr>
          <w:color w:val="0000FF"/>
        </w:rPr>
        <w:t>number</w:t>
      </w:r>
      <w:r w:rsidRPr="00D54DB2">
        <w:t>;</w:t>
      </w:r>
      <w:r w:rsidR="0048218E" w:rsidRPr="00D54DB2">
        <w:br/>
      </w:r>
      <w:r w:rsidRPr="00D54DB2">
        <w:t>}</w:t>
      </w:r>
    </w:p>
    <w:p w:rsidR="0044410D" w:rsidRPr="00893883" w:rsidRDefault="000205F7" w:rsidP="000205F7">
      <w:pPr>
        <w:pStyle w:val="Code"/>
      </w:pPr>
      <w:r w:rsidRPr="00D54DB2">
        <w:rPr>
          <w:color w:val="0000FF"/>
        </w:rPr>
        <w:t>interface</w:t>
      </w:r>
      <w:r w:rsidRPr="00D54DB2">
        <w:t xml:space="preserve"> EventHandlers {</w:t>
      </w:r>
      <w:r w:rsidR="0048218E" w:rsidRPr="00D54DB2">
        <w:br/>
      </w:r>
      <w:r w:rsidRPr="00D54DB2">
        <w:t xml:space="preserve">    mousedown</w:t>
      </w:r>
      <w:r w:rsidR="00C45D9E" w:rsidRPr="00D54DB2">
        <w:t>?</w:t>
      </w:r>
      <w:r w:rsidRPr="00D54DB2">
        <w:t xml:space="preserve">: (event: EventObject) =&gt; </w:t>
      </w:r>
      <w:r w:rsidRPr="00D54DB2">
        <w:rPr>
          <w:color w:val="0000FF"/>
        </w:rPr>
        <w:t>void</w:t>
      </w:r>
      <w:r w:rsidRPr="00D54DB2">
        <w:t>;</w:t>
      </w:r>
      <w:r w:rsidR="0048218E" w:rsidRPr="00D54DB2">
        <w:br/>
      </w:r>
      <w:r w:rsidRPr="00D54DB2">
        <w:t xml:space="preserve">    mouseup</w:t>
      </w:r>
      <w:r w:rsidR="00C45D9E" w:rsidRPr="00D54DB2">
        <w:t>?</w:t>
      </w:r>
      <w:r w:rsidRPr="00D54DB2">
        <w:t xml:space="preserve">: (event: EventObject) =&gt; </w:t>
      </w:r>
      <w:r w:rsidRPr="00D54DB2">
        <w:rPr>
          <w:color w:val="0000FF"/>
        </w:rPr>
        <w:t>void</w:t>
      </w:r>
      <w:r w:rsidRPr="00D54DB2">
        <w:t>;</w:t>
      </w:r>
      <w:r w:rsidR="0048218E" w:rsidRPr="00D54DB2">
        <w:br/>
      </w:r>
      <w:r w:rsidRPr="00D54DB2">
        <w:t xml:space="preserve">    mousemove</w:t>
      </w:r>
      <w:r w:rsidR="00C45D9E" w:rsidRPr="00D54DB2">
        <w:t>?</w:t>
      </w:r>
      <w:r w:rsidRPr="00D54DB2">
        <w:t xml:space="preserve">: (event: EventObject) =&gt; </w:t>
      </w:r>
      <w:r w:rsidRPr="00D54DB2">
        <w:rPr>
          <w:color w:val="0000FF"/>
        </w:rPr>
        <w:t>void</w:t>
      </w:r>
      <w:r w:rsidRPr="00D54DB2">
        <w:t>;</w:t>
      </w:r>
      <w:r w:rsidR="0048218E" w:rsidRPr="00D54DB2">
        <w:br/>
      </w:r>
      <w:r w:rsidRPr="00D54DB2">
        <w:t>}</w:t>
      </w:r>
    </w:p>
    <w:p w:rsidR="0044410D" w:rsidRPr="00893883" w:rsidRDefault="000205F7" w:rsidP="000205F7">
      <w:pPr>
        <w:pStyle w:val="Code"/>
      </w:pPr>
      <w:r w:rsidRPr="00D54DB2">
        <w:rPr>
          <w:color w:val="0000FF"/>
        </w:rPr>
        <w:t>function</w:t>
      </w:r>
      <w:r w:rsidRPr="00D54DB2">
        <w:t xml:space="preserve"> setEventHandlers(handlers: EventHandlers) { ... }</w:t>
      </w:r>
    </w:p>
    <w:p w:rsidR="0044410D" w:rsidRPr="00893883" w:rsidRDefault="000205F7" w:rsidP="000205F7">
      <w:pPr>
        <w:pStyle w:val="Code"/>
      </w:pPr>
      <w:r w:rsidRPr="00D54DB2">
        <w:t>setEventHandlers({</w:t>
      </w:r>
      <w:r w:rsidR="0048218E" w:rsidRPr="00D54DB2">
        <w:br/>
      </w:r>
      <w:r w:rsidRPr="00D54DB2">
        <w:t xml:space="preserve">    mousedown: e =&gt; { startTracking(e.x, e.y); }</w:t>
      </w:r>
      <w:r w:rsidR="00C87100" w:rsidRPr="00D54DB2">
        <w:t>,</w:t>
      </w:r>
      <w:r w:rsidR="0048218E" w:rsidRPr="00D54DB2">
        <w:br/>
      </w:r>
      <w:r w:rsidRPr="00D54DB2">
        <w:t xml:space="preserve">    mouseup: e =&gt; { endTracking(); }</w:t>
      </w:r>
      <w:r w:rsidR="0048218E" w:rsidRPr="00D54DB2">
        <w:br/>
      </w:r>
      <w:r w:rsidRPr="00D54DB2">
        <w:t>}</w:t>
      </w:r>
      <w:r w:rsidR="00C87100" w:rsidRPr="00D54DB2">
        <w:t>)</w:t>
      </w:r>
      <w:r w:rsidRPr="00D54DB2">
        <w:t>;</w:t>
      </w:r>
    </w:p>
    <w:p w:rsidR="0044410D" w:rsidRDefault="000205F7">
      <w:r>
        <w:t xml:space="preserve">the object literal passed to </w:t>
      </w:r>
      <w:r w:rsidR="008F4735">
        <w:t>'</w:t>
      </w:r>
      <w:r>
        <w:t>setEventHandlers</w:t>
      </w:r>
      <w:r w:rsidR="008F4735">
        <w:t>'</w:t>
      </w:r>
      <w:r>
        <w:t xml:space="preserve"> is contextually typed to the </w:t>
      </w:r>
      <w:r w:rsidR="008F4735">
        <w:t>'</w:t>
      </w:r>
      <w:r>
        <w:t>EventHandlers</w:t>
      </w:r>
      <w:r w:rsidR="008F4735">
        <w:t>'</w:t>
      </w:r>
      <w:r>
        <w:t xml:space="preserve"> type. This causes the two property assignments to be contextually typed to the unnamed function type </w:t>
      </w:r>
      <w:r w:rsidR="008F4735">
        <w:t>'</w:t>
      </w:r>
      <w:r>
        <w:t>(event: EventObject) =&gt; vo</w:t>
      </w:r>
      <w:r w:rsidR="00191E11">
        <w:t>id</w:t>
      </w:r>
      <w:r w:rsidR="008F4735">
        <w:t>'</w:t>
      </w:r>
      <w:r w:rsidR="00191E11">
        <w:t xml:space="preserve">, which in turn causes </w:t>
      </w:r>
      <w:r>
        <w:t xml:space="preserve">the </w:t>
      </w:r>
      <w:r w:rsidR="008F4735">
        <w:t>'</w:t>
      </w:r>
      <w:r>
        <w:t>e</w:t>
      </w:r>
      <w:r w:rsidR="008F4735">
        <w:t>'</w:t>
      </w:r>
      <w:r>
        <w:t xml:space="preserve"> parameter</w:t>
      </w:r>
      <w:r w:rsidR="00191E11">
        <w:t>s</w:t>
      </w:r>
      <w:r>
        <w:t xml:space="preserve"> in the arrow function expressions to automatically be typed as </w:t>
      </w:r>
      <w:r w:rsidR="008F4735">
        <w:t>'</w:t>
      </w:r>
      <w:r>
        <w:t>EventObject</w:t>
      </w:r>
      <w:r w:rsidR="008F4735">
        <w:t>'</w:t>
      </w:r>
      <w:r>
        <w:t>.</w:t>
      </w:r>
    </w:p>
    <w:p w:rsidR="00F420A3" w:rsidRDefault="00F420A3" w:rsidP="00F420A3">
      <w:pPr>
        <w:pStyle w:val="Heading2"/>
      </w:pPr>
      <w:bookmarkStart w:id="204" w:name="_Ref401120325"/>
      <w:bookmarkStart w:id="205" w:name="_Toc439666228"/>
      <w:r>
        <w:t>Type Guards</w:t>
      </w:r>
      <w:bookmarkEnd w:id="204"/>
      <w:bookmarkEnd w:id="205"/>
    </w:p>
    <w:p w:rsidR="0044410D" w:rsidRDefault="00F420A3" w:rsidP="0074339D">
      <w:r>
        <w:t xml:space="preserve">Type guards are particular expression patterns </w:t>
      </w:r>
      <w:r w:rsidR="00C16A82">
        <w:t xml:space="preserve">involving the </w:t>
      </w:r>
      <w:r w:rsidR="008F4735">
        <w:t>'</w:t>
      </w:r>
      <w:r w:rsidR="00C16A82">
        <w:t>typeof</w:t>
      </w:r>
      <w:r w:rsidR="008F4735">
        <w:t>'</w:t>
      </w:r>
      <w:r w:rsidR="00C16A82">
        <w:t xml:space="preserve"> and </w:t>
      </w:r>
      <w:r w:rsidR="008F4735">
        <w:t>'</w:t>
      </w:r>
      <w:r w:rsidR="00C16A82">
        <w:t>instanceof</w:t>
      </w:r>
      <w:r w:rsidR="008F4735">
        <w:t>'</w:t>
      </w:r>
      <w:r w:rsidR="00C16A82">
        <w:t xml:space="preserve"> operators </w:t>
      </w:r>
      <w:r>
        <w:t xml:space="preserve">that </w:t>
      </w:r>
      <w:r w:rsidR="00B448DB">
        <w:t>cause</w:t>
      </w:r>
      <w:r w:rsidR="00B15D91">
        <w:t xml:space="preserve"> the </w:t>
      </w:r>
      <w:r>
        <w:t>types o</w:t>
      </w:r>
      <w:r w:rsidR="00B15D91">
        <w:t xml:space="preserve">f variables or parameters to be </w:t>
      </w:r>
      <w:r w:rsidR="00B15D91" w:rsidRPr="00B15D91">
        <w:rPr>
          <w:b/>
          <w:i/>
        </w:rPr>
        <w:t>narrowed</w:t>
      </w:r>
      <w:r w:rsidR="00B15D91">
        <w:t xml:space="preserve"> to more specific types. For example</w:t>
      </w:r>
      <w:r w:rsidR="00AA797A">
        <w:t xml:space="preserve">, in the code below, </w:t>
      </w:r>
      <w:r w:rsidR="00C16A82">
        <w:t xml:space="preserve">knowledge of the static type of </w:t>
      </w:r>
      <w:r w:rsidR="008F4735">
        <w:t>'</w:t>
      </w:r>
      <w:r w:rsidR="00C16A82">
        <w:t>x</w:t>
      </w:r>
      <w:r w:rsidR="008F4735">
        <w:t>'</w:t>
      </w:r>
      <w:r w:rsidR="00C16A82">
        <w:t xml:space="preserve"> in combination with a </w:t>
      </w:r>
      <w:r w:rsidR="008F4735">
        <w:t>'</w:t>
      </w:r>
      <w:r w:rsidR="00AA797A">
        <w:t>typeof</w:t>
      </w:r>
      <w:r w:rsidR="008F4735">
        <w:t>'</w:t>
      </w:r>
      <w:r w:rsidR="00AA797A">
        <w:t xml:space="preserve"> check </w:t>
      </w:r>
      <w:r w:rsidR="00C16A82">
        <w:t>makes it safe</w:t>
      </w:r>
      <w:r w:rsidR="00AA797A">
        <w:t xml:space="preserve"> to </w:t>
      </w:r>
      <w:r w:rsidR="00C16A82">
        <w:t>narrow the type of</w:t>
      </w:r>
      <w:r w:rsidR="00AA797A">
        <w:t xml:space="preserve"> </w:t>
      </w:r>
      <w:r w:rsidR="008F4735">
        <w:t>'</w:t>
      </w:r>
      <w:r w:rsidR="00AA797A">
        <w:t>x</w:t>
      </w:r>
      <w:r w:rsidR="008F4735">
        <w:t>'</w:t>
      </w:r>
      <w:r w:rsidR="00AA797A">
        <w:t xml:space="preserve"> </w:t>
      </w:r>
      <w:r w:rsidR="00C16A82">
        <w:t>to</w:t>
      </w:r>
      <w:r w:rsidR="00AA797A">
        <w:t xml:space="preserve"> string in the first branch of the </w:t>
      </w:r>
      <w:r w:rsidR="008F4735">
        <w:t>'</w:t>
      </w:r>
      <w:r w:rsidR="00AA797A">
        <w:t>if</w:t>
      </w:r>
      <w:r w:rsidR="008F4735">
        <w:t>'</w:t>
      </w:r>
      <w:r w:rsidR="00AA797A">
        <w:t xml:space="preserve"> statement and number in the second branch of the </w:t>
      </w:r>
      <w:r w:rsidR="008F4735">
        <w:t>'</w:t>
      </w:r>
      <w:r w:rsidR="00AA797A">
        <w:t>if</w:t>
      </w:r>
      <w:r w:rsidR="008F4735">
        <w:t>'</w:t>
      </w:r>
      <w:r w:rsidR="00AA797A">
        <w:t xml:space="preserve"> statement.</w:t>
      </w:r>
    </w:p>
    <w:p w:rsidR="001719CA" w:rsidRDefault="00B15D91" w:rsidP="00AA797A">
      <w:pPr>
        <w:pStyle w:val="Code"/>
      </w:pPr>
      <w:r w:rsidRPr="00D54DB2">
        <w:rPr>
          <w:color w:val="0000FF"/>
        </w:rPr>
        <w:lastRenderedPageBreak/>
        <w:t>function</w:t>
      </w:r>
      <w:r w:rsidRPr="00D54DB2">
        <w:t xml:space="preserve"> foo(x: </w:t>
      </w:r>
      <w:r w:rsidRPr="00D54DB2">
        <w:rPr>
          <w:color w:val="0000FF"/>
        </w:rPr>
        <w:t>number</w:t>
      </w:r>
      <w:r w:rsidRPr="00D54DB2">
        <w:t xml:space="preserve"> | </w:t>
      </w:r>
      <w:r w:rsidRPr="00D54DB2">
        <w:rPr>
          <w:color w:val="0000FF"/>
        </w:rPr>
        <w:t>string</w:t>
      </w:r>
      <w:r w:rsidRPr="00D54DB2">
        <w:t>) {</w:t>
      </w:r>
      <w:r w:rsidRPr="00D54DB2">
        <w:br/>
        <w:t xml:space="preserve">    </w:t>
      </w:r>
      <w:r w:rsidRPr="00D54DB2">
        <w:rPr>
          <w:color w:val="0000FF"/>
        </w:rPr>
        <w:t>if</w:t>
      </w:r>
      <w:r w:rsidRPr="00D54DB2">
        <w:t xml:space="preserve"> (</w:t>
      </w:r>
      <w:r w:rsidRPr="00D54DB2">
        <w:rPr>
          <w:color w:val="0000FF"/>
        </w:rPr>
        <w:t>typeof</w:t>
      </w:r>
      <w:r w:rsidRPr="00D54DB2">
        <w:t xml:space="preserve"> x === </w:t>
      </w:r>
      <w:r w:rsidR="008F4735" w:rsidRPr="00D54DB2">
        <w:rPr>
          <w:color w:val="800000"/>
        </w:rPr>
        <w:t>"</w:t>
      </w:r>
      <w:r w:rsidRPr="00D54DB2">
        <w:rPr>
          <w:color w:val="800000"/>
        </w:rPr>
        <w:t>string</w:t>
      </w:r>
      <w:r w:rsidR="008F4735" w:rsidRPr="00D54DB2">
        <w:rPr>
          <w:color w:val="800000"/>
        </w:rPr>
        <w:t>"</w:t>
      </w:r>
      <w:r w:rsidRPr="00D54DB2">
        <w:t>) {</w:t>
      </w:r>
      <w:r w:rsidRPr="00D54DB2">
        <w:br/>
        <w:t xml:space="preserve">        </w:t>
      </w:r>
      <w:r w:rsidRPr="00D54DB2">
        <w:rPr>
          <w:color w:val="0000FF"/>
        </w:rPr>
        <w:t>return</w:t>
      </w:r>
      <w:r w:rsidRPr="00D54DB2">
        <w:t xml:space="preserve"> x.length;  </w:t>
      </w:r>
      <w:r w:rsidRPr="00D54DB2">
        <w:rPr>
          <w:color w:val="008000"/>
        </w:rPr>
        <w:t>// x has type string here</w:t>
      </w:r>
      <w:r w:rsidRPr="00D54DB2">
        <w:br/>
        <w:t xml:space="preserve">    }</w:t>
      </w:r>
      <w:r w:rsidRPr="00D54DB2">
        <w:br/>
        <w:t xml:space="preserve">    </w:t>
      </w:r>
      <w:r w:rsidRPr="00D54DB2">
        <w:rPr>
          <w:color w:val="0000FF"/>
        </w:rPr>
        <w:t>else</w:t>
      </w:r>
      <w:r w:rsidRPr="00D54DB2">
        <w:t xml:space="preserve"> {</w:t>
      </w:r>
      <w:r w:rsidRPr="00D54DB2">
        <w:br/>
        <w:t xml:space="preserve">        </w:t>
      </w:r>
      <w:r w:rsidRPr="00D54DB2">
        <w:rPr>
          <w:color w:val="0000FF"/>
        </w:rPr>
        <w:t>return</w:t>
      </w:r>
      <w:r w:rsidRPr="00D54DB2">
        <w:t xml:space="preserve"> x + 1;     </w:t>
      </w:r>
      <w:r w:rsidRPr="00D54DB2">
        <w:rPr>
          <w:color w:val="008000"/>
        </w:rPr>
        <w:t>// x has type number here</w:t>
      </w:r>
      <w:r w:rsidRPr="00D54DB2">
        <w:br/>
        <w:t xml:space="preserve">    }</w:t>
      </w:r>
      <w:r w:rsidRPr="00D54DB2">
        <w:br/>
        <w:t>}</w:t>
      </w:r>
    </w:p>
    <w:p w:rsidR="003A629C" w:rsidRDefault="003A629C" w:rsidP="003A629C">
      <w:r>
        <w:t xml:space="preserve">The type of </w:t>
      </w:r>
      <w:r w:rsidR="002125DC">
        <w:t>a</w:t>
      </w:r>
      <w:r>
        <w:t xml:space="preserve"> variable or parameter </w:t>
      </w:r>
      <w:r w:rsidR="00B448DB">
        <w:t>is</w:t>
      </w:r>
      <w:r>
        <w:t xml:space="preserve"> narrowed in the following situations:</w:t>
      </w:r>
    </w:p>
    <w:p w:rsidR="003A629C" w:rsidRDefault="00B448DB" w:rsidP="00367611">
      <w:pPr>
        <w:pStyle w:val="ListParagraph"/>
        <w:numPr>
          <w:ilvl w:val="0"/>
          <w:numId w:val="52"/>
        </w:numPr>
      </w:pPr>
      <w:r>
        <w:t xml:space="preserve">In the </w:t>
      </w:r>
      <w:r w:rsidR="002125DC">
        <w:t>true</w:t>
      </w:r>
      <w:r w:rsidR="0037447C">
        <w:t xml:space="preserve"> </w:t>
      </w:r>
      <w:r w:rsidR="002125DC">
        <w:t xml:space="preserve">branch </w:t>
      </w:r>
      <w:r w:rsidR="0037447C">
        <w:t xml:space="preserve">statement of an </w:t>
      </w:r>
      <w:r w:rsidR="008F4735">
        <w:t>'</w:t>
      </w:r>
      <w:r w:rsidR="0037447C">
        <w:t>if</w:t>
      </w:r>
      <w:r w:rsidR="008F4735">
        <w:t>'</w:t>
      </w:r>
      <w:r w:rsidR="0037447C">
        <w:t xml:space="preserve"> statement, </w:t>
      </w:r>
      <w:r w:rsidR="003A629C">
        <w:t xml:space="preserve">the type of </w:t>
      </w:r>
      <w:r w:rsidR="0037447C">
        <w:t>a variable or parameter</w:t>
      </w:r>
      <w:r w:rsidR="003A629C" w:rsidRPr="0037447C">
        <w:t xml:space="preserve"> is </w:t>
      </w:r>
      <w:r w:rsidR="0037447C" w:rsidRPr="002125DC">
        <w:rPr>
          <w:i/>
        </w:rPr>
        <w:t>narrowed</w:t>
      </w:r>
      <w:r w:rsidR="0037447C" w:rsidRPr="00CA68ED">
        <w:t xml:space="preserve"> </w:t>
      </w:r>
      <w:r w:rsidR="0037447C" w:rsidRPr="0037447C">
        <w:t>by</w:t>
      </w:r>
      <w:r w:rsidR="0037447C">
        <w:t xml:space="preserve"> </w:t>
      </w:r>
      <w:r w:rsidR="00474946">
        <w:t>a</w:t>
      </w:r>
      <w:r w:rsidR="0037447C">
        <w:t xml:space="preserve"> type guard in the </w:t>
      </w:r>
      <w:r w:rsidR="008F4735">
        <w:t>'</w:t>
      </w:r>
      <w:r w:rsidR="0037447C">
        <w:t>if</w:t>
      </w:r>
      <w:r w:rsidR="008F4735">
        <w:t>'</w:t>
      </w:r>
      <w:r w:rsidR="0037447C">
        <w:t xml:space="preserve"> condition</w:t>
      </w:r>
      <w:r w:rsidR="002125DC">
        <w:t xml:space="preserve"> </w:t>
      </w:r>
      <w:r w:rsidR="00D532BC" w:rsidRPr="002125DC">
        <w:rPr>
          <w:i/>
        </w:rPr>
        <w:t>when true</w:t>
      </w:r>
      <w:r w:rsidR="00D532BC">
        <w:t>,</w:t>
      </w:r>
      <w:r w:rsidR="00D532BC" w:rsidRPr="0037447C">
        <w:t xml:space="preserve"> </w:t>
      </w:r>
      <w:r w:rsidR="002125DC">
        <w:t xml:space="preserve">provided </w:t>
      </w:r>
      <w:r w:rsidR="006D6D75">
        <w:t xml:space="preserve">no part of </w:t>
      </w:r>
      <w:r w:rsidR="002125DC">
        <w:t xml:space="preserve">the </w:t>
      </w:r>
      <w:r w:rsidR="006D6D75">
        <w:t>'if'</w:t>
      </w:r>
      <w:r w:rsidR="002125DC">
        <w:t xml:space="preserve"> statement contains assignments to the variable or parameter.</w:t>
      </w:r>
    </w:p>
    <w:p w:rsidR="0037447C" w:rsidRDefault="0037447C" w:rsidP="00367611">
      <w:pPr>
        <w:pStyle w:val="ListParagraph"/>
        <w:numPr>
          <w:ilvl w:val="0"/>
          <w:numId w:val="52"/>
        </w:numPr>
      </w:pPr>
      <w:r>
        <w:t xml:space="preserve">In the </w:t>
      </w:r>
      <w:r w:rsidR="002125DC">
        <w:t>false branch</w:t>
      </w:r>
      <w:r>
        <w:t xml:space="preserve"> statement of an </w:t>
      </w:r>
      <w:r w:rsidR="008F4735">
        <w:t>'</w:t>
      </w:r>
      <w:r>
        <w:t>if</w:t>
      </w:r>
      <w:r w:rsidR="008F4735">
        <w:t>'</w:t>
      </w:r>
      <w:r>
        <w:t xml:space="preserve"> statement, the type of a variable or parameter is </w:t>
      </w:r>
      <w:r w:rsidR="002125DC" w:rsidRPr="002125DC">
        <w:rPr>
          <w:i/>
        </w:rPr>
        <w:t>narrowed</w:t>
      </w:r>
      <w:r w:rsidR="002125DC" w:rsidRPr="00CA68ED">
        <w:t xml:space="preserve"> </w:t>
      </w:r>
      <w:r w:rsidR="002125DC">
        <w:t>by</w:t>
      </w:r>
      <w:r>
        <w:t xml:space="preserve"> </w:t>
      </w:r>
      <w:r w:rsidR="00474946">
        <w:t>a</w:t>
      </w:r>
      <w:r w:rsidR="002125DC">
        <w:t xml:space="preserve"> </w:t>
      </w:r>
      <w:r>
        <w:t xml:space="preserve">type guard in the </w:t>
      </w:r>
      <w:r w:rsidR="008F4735">
        <w:t>'</w:t>
      </w:r>
      <w:r>
        <w:t>if</w:t>
      </w:r>
      <w:r w:rsidR="008F4735">
        <w:t>'</w:t>
      </w:r>
      <w:r>
        <w:t xml:space="preserve"> condition</w:t>
      </w:r>
      <w:r w:rsidR="002125DC">
        <w:t xml:space="preserve"> </w:t>
      </w:r>
      <w:r w:rsidR="00D532BC" w:rsidRPr="002125DC">
        <w:rPr>
          <w:i/>
        </w:rPr>
        <w:t>when false</w:t>
      </w:r>
      <w:r w:rsidR="00D532BC">
        <w:t xml:space="preserve">, </w:t>
      </w:r>
      <w:r w:rsidR="002125DC">
        <w:t xml:space="preserve">provided </w:t>
      </w:r>
      <w:r w:rsidR="006D6D75">
        <w:t>no part of the</w:t>
      </w:r>
      <w:r w:rsidR="002125DC">
        <w:t xml:space="preserve"> </w:t>
      </w:r>
      <w:r w:rsidR="006D6D75">
        <w:t>'if' statement contains</w:t>
      </w:r>
      <w:r w:rsidR="002125DC">
        <w:t xml:space="preserve"> assignments to the variable or parameter</w:t>
      </w:r>
      <w:r>
        <w:t>.</w:t>
      </w:r>
    </w:p>
    <w:p w:rsidR="0037447C" w:rsidRDefault="002125DC" w:rsidP="00367611">
      <w:pPr>
        <w:pStyle w:val="ListParagraph"/>
        <w:numPr>
          <w:ilvl w:val="0"/>
          <w:numId w:val="52"/>
        </w:numPr>
      </w:pPr>
      <w:r>
        <w:t>In the true expression of a conditional expression,</w:t>
      </w:r>
      <w:r w:rsidRPr="002125DC">
        <w:t xml:space="preserve"> </w:t>
      </w:r>
      <w:r>
        <w:t>the type of a variable or parameter</w:t>
      </w:r>
      <w:r w:rsidRPr="0037447C">
        <w:t xml:space="preserve"> is </w:t>
      </w:r>
      <w:r w:rsidRPr="002125DC">
        <w:rPr>
          <w:i/>
        </w:rPr>
        <w:t>narrowed</w:t>
      </w:r>
      <w:r w:rsidRPr="00CA68ED">
        <w:t xml:space="preserve"> </w:t>
      </w:r>
      <w:r w:rsidRPr="0037447C">
        <w:t>by</w:t>
      </w:r>
      <w:r>
        <w:t xml:space="preserve"> </w:t>
      </w:r>
      <w:r w:rsidR="00474946">
        <w:t>a</w:t>
      </w:r>
      <w:r>
        <w:t xml:space="preserve"> type guard in the condition</w:t>
      </w:r>
      <w:r w:rsidR="007A7577">
        <w:t xml:space="preserve"> </w:t>
      </w:r>
      <w:r w:rsidR="00D532BC" w:rsidRPr="002125DC">
        <w:rPr>
          <w:i/>
        </w:rPr>
        <w:t>when true</w:t>
      </w:r>
      <w:r w:rsidR="00D532BC">
        <w:t xml:space="preserve">, </w:t>
      </w:r>
      <w:r w:rsidR="007A7577">
        <w:t xml:space="preserve">provided </w:t>
      </w:r>
      <w:r w:rsidR="006D6D75">
        <w:t xml:space="preserve">no part of </w:t>
      </w:r>
      <w:r w:rsidR="007A7577">
        <w:t xml:space="preserve">the </w:t>
      </w:r>
      <w:r w:rsidR="006D6D75">
        <w:t xml:space="preserve">conditional expression contains </w:t>
      </w:r>
      <w:r w:rsidR="007A7577">
        <w:t>assignments to the variable or parameter</w:t>
      </w:r>
      <w:r>
        <w:t>.</w:t>
      </w:r>
    </w:p>
    <w:p w:rsidR="002125DC" w:rsidRDefault="002125DC" w:rsidP="00367611">
      <w:pPr>
        <w:pStyle w:val="ListParagraph"/>
        <w:numPr>
          <w:ilvl w:val="0"/>
          <w:numId w:val="52"/>
        </w:numPr>
      </w:pPr>
      <w:r>
        <w:t>In the false expression of a conditional expression,</w:t>
      </w:r>
      <w:r w:rsidRPr="002125DC">
        <w:t xml:space="preserve"> </w:t>
      </w:r>
      <w:r>
        <w:t>the type of a variable or parameter</w:t>
      </w:r>
      <w:r w:rsidRPr="0037447C">
        <w:t xml:space="preserve"> is </w:t>
      </w:r>
      <w:r w:rsidRPr="002125DC">
        <w:rPr>
          <w:i/>
        </w:rPr>
        <w:t>narrowed</w:t>
      </w:r>
      <w:r w:rsidRPr="00CA68ED">
        <w:t xml:space="preserve"> </w:t>
      </w:r>
      <w:r w:rsidRPr="0037447C">
        <w:t>by</w:t>
      </w:r>
      <w:r>
        <w:t xml:space="preserve"> </w:t>
      </w:r>
      <w:r w:rsidR="00474946">
        <w:t>a</w:t>
      </w:r>
      <w:r>
        <w:t xml:space="preserve"> type guard in the condition</w:t>
      </w:r>
      <w:r w:rsidR="007A7577">
        <w:t xml:space="preserve"> </w:t>
      </w:r>
      <w:r w:rsidR="00D532BC" w:rsidRPr="002125DC">
        <w:rPr>
          <w:i/>
        </w:rPr>
        <w:t xml:space="preserve">when </w:t>
      </w:r>
      <w:r w:rsidR="00D532BC">
        <w:rPr>
          <w:i/>
        </w:rPr>
        <w:t>false</w:t>
      </w:r>
      <w:r w:rsidR="00D532BC">
        <w:t xml:space="preserve">, </w:t>
      </w:r>
      <w:r w:rsidR="007A7577">
        <w:t xml:space="preserve">provided </w:t>
      </w:r>
      <w:r w:rsidR="006D6D75">
        <w:t xml:space="preserve">no part of </w:t>
      </w:r>
      <w:r w:rsidR="007A7577">
        <w:t xml:space="preserve">the </w:t>
      </w:r>
      <w:r w:rsidR="006D6D75">
        <w:t>conditional</w:t>
      </w:r>
      <w:r w:rsidR="007A7577">
        <w:t xml:space="preserve"> expression contains assignments to the variable or parameter</w:t>
      </w:r>
      <w:r>
        <w:t>.</w:t>
      </w:r>
    </w:p>
    <w:p w:rsidR="002125DC" w:rsidRDefault="002125DC" w:rsidP="00367611">
      <w:pPr>
        <w:pStyle w:val="ListParagraph"/>
        <w:numPr>
          <w:ilvl w:val="0"/>
          <w:numId w:val="52"/>
        </w:numPr>
      </w:pPr>
      <w:r>
        <w:t xml:space="preserve">In the right operand of a &amp;&amp; operation, the type of a variable or parameter is </w:t>
      </w:r>
      <w:r w:rsidRPr="002125DC">
        <w:rPr>
          <w:i/>
        </w:rPr>
        <w:t>narrowed</w:t>
      </w:r>
      <w:r w:rsidRPr="00CA68ED">
        <w:t xml:space="preserve"> </w:t>
      </w:r>
      <w:r>
        <w:t xml:space="preserve">by </w:t>
      </w:r>
      <w:r w:rsidR="00474946">
        <w:t>a</w:t>
      </w:r>
      <w:r>
        <w:t xml:space="preserve"> type guard in the left operand</w:t>
      </w:r>
      <w:r w:rsidR="007A7577">
        <w:t xml:space="preserve"> </w:t>
      </w:r>
      <w:r w:rsidR="00D532BC" w:rsidRPr="002125DC">
        <w:rPr>
          <w:i/>
        </w:rPr>
        <w:t>when true</w:t>
      </w:r>
      <w:r w:rsidR="00D532BC">
        <w:t xml:space="preserve">, </w:t>
      </w:r>
      <w:r w:rsidR="007A7577">
        <w:t xml:space="preserve">provided </w:t>
      </w:r>
      <w:r w:rsidR="006D6D75">
        <w:t xml:space="preserve">neither operand contains </w:t>
      </w:r>
      <w:r w:rsidR="007A7577">
        <w:t>assignments to the variable or parameter</w:t>
      </w:r>
      <w:r>
        <w:t>.</w:t>
      </w:r>
    </w:p>
    <w:p w:rsidR="003A629C" w:rsidRDefault="002125DC" w:rsidP="00367611">
      <w:pPr>
        <w:pStyle w:val="ListParagraph"/>
        <w:numPr>
          <w:ilvl w:val="0"/>
          <w:numId w:val="52"/>
        </w:numPr>
      </w:pPr>
      <w:r>
        <w:t xml:space="preserve">In the right operand of a || operation, the type of a variable or parameter is </w:t>
      </w:r>
      <w:r w:rsidRPr="002125DC">
        <w:rPr>
          <w:i/>
        </w:rPr>
        <w:t>narrowed</w:t>
      </w:r>
      <w:r w:rsidRPr="00CA68ED">
        <w:t xml:space="preserve"> </w:t>
      </w:r>
      <w:r>
        <w:t xml:space="preserve">by </w:t>
      </w:r>
      <w:r w:rsidR="00474946">
        <w:t>a</w:t>
      </w:r>
      <w:r>
        <w:t xml:space="preserve"> type guard in the left operand</w:t>
      </w:r>
      <w:r w:rsidR="007A7577" w:rsidRPr="007A7577">
        <w:t xml:space="preserve"> </w:t>
      </w:r>
      <w:r w:rsidR="00D532BC" w:rsidRPr="002125DC">
        <w:rPr>
          <w:i/>
        </w:rPr>
        <w:t xml:space="preserve">when </w:t>
      </w:r>
      <w:r w:rsidR="00D532BC">
        <w:rPr>
          <w:i/>
        </w:rPr>
        <w:t>false</w:t>
      </w:r>
      <w:r w:rsidR="00D532BC">
        <w:t xml:space="preserve">, </w:t>
      </w:r>
      <w:r w:rsidR="007A7577">
        <w:t xml:space="preserve">provided </w:t>
      </w:r>
      <w:r w:rsidR="006D6D75">
        <w:t>neither</w:t>
      </w:r>
      <w:r w:rsidR="007A7577">
        <w:t xml:space="preserve"> operand contains assignments to the variable or parameter</w:t>
      </w:r>
      <w:r>
        <w:t>.</w:t>
      </w:r>
    </w:p>
    <w:p w:rsidR="00183D96" w:rsidRDefault="007A49EA" w:rsidP="00A5325A">
      <w:r>
        <w:t>A type guard is simply an expression that follows a particular pattern.</w:t>
      </w:r>
      <w:r w:rsidR="00047F86">
        <w:t xml:space="preserve"> </w:t>
      </w:r>
      <w:r w:rsidR="006661C4">
        <w:t>T</w:t>
      </w:r>
      <w:r w:rsidR="00183D96">
        <w:t xml:space="preserve">he process of narrowing the type of a variable </w:t>
      </w:r>
      <w:r w:rsidR="00183D96" w:rsidRPr="00183D96">
        <w:rPr>
          <w:i/>
        </w:rPr>
        <w:t>x</w:t>
      </w:r>
      <w:r w:rsidR="00183D96">
        <w:t xml:space="preserve"> by a type guard </w:t>
      </w:r>
      <w:r w:rsidR="00183D96" w:rsidRPr="00183D96">
        <w:rPr>
          <w:i/>
        </w:rPr>
        <w:t>when true</w:t>
      </w:r>
      <w:r w:rsidR="00183D96">
        <w:t xml:space="preserve"> or </w:t>
      </w:r>
      <w:r w:rsidR="00183D96" w:rsidRPr="00183D96">
        <w:rPr>
          <w:i/>
        </w:rPr>
        <w:t>when false</w:t>
      </w:r>
      <w:r w:rsidR="00183D96">
        <w:t xml:space="preserve"> depends on the type guard as follows:</w:t>
      </w:r>
    </w:p>
    <w:p w:rsidR="006717D7" w:rsidRDefault="006717D7" w:rsidP="00367611">
      <w:pPr>
        <w:pStyle w:val="ListParagraph"/>
        <w:numPr>
          <w:ilvl w:val="0"/>
          <w:numId w:val="53"/>
        </w:numPr>
      </w:pPr>
      <w:r>
        <w:t xml:space="preserve">A type guard of the form </w:t>
      </w:r>
      <w:r w:rsidRPr="0067331E">
        <w:rPr>
          <w:rStyle w:val="CodeFragment"/>
        </w:rPr>
        <w:t xml:space="preserve">x </w:t>
      </w:r>
      <w:r w:rsidRPr="00893883">
        <w:rPr>
          <w:rStyle w:val="CodeFragment"/>
        </w:rPr>
        <w:t>instanceof</w:t>
      </w:r>
      <w:r w:rsidRPr="0067331E">
        <w:rPr>
          <w:rStyle w:val="CodeFragment"/>
        </w:rPr>
        <w:t xml:space="preserve"> C</w:t>
      </w:r>
      <w:r>
        <w:t>, where</w:t>
      </w:r>
      <w:r w:rsidR="00697F1C">
        <w:t xml:space="preserve"> </w:t>
      </w:r>
      <w:r w:rsidR="00697F1C" w:rsidRPr="00697F1C">
        <w:rPr>
          <w:i/>
        </w:rPr>
        <w:t>x</w:t>
      </w:r>
      <w:r w:rsidR="00697F1C">
        <w:t xml:space="preserve"> is not of type Any,</w:t>
      </w:r>
      <w:r>
        <w:t xml:space="preserve"> </w:t>
      </w:r>
      <w:r w:rsidR="0067331E" w:rsidRPr="0067331E">
        <w:rPr>
          <w:i/>
        </w:rPr>
        <w:t>C</w:t>
      </w:r>
      <w:r w:rsidR="0067331E">
        <w:t xml:space="preserve"> is of a</w:t>
      </w:r>
      <w:r>
        <w:t xml:space="preserve"> subtype of</w:t>
      </w:r>
      <w:r w:rsidR="0067331E">
        <w:t xml:space="preserve"> the global</w:t>
      </w:r>
      <w:r>
        <w:t xml:space="preserve"> </w:t>
      </w:r>
      <w:r w:rsidR="0067331E">
        <w:t xml:space="preserve">type </w:t>
      </w:r>
      <w:r w:rsidR="008F4735">
        <w:t>'</w:t>
      </w:r>
      <w:r w:rsidR="0067331E">
        <w:t>Function</w:t>
      </w:r>
      <w:r w:rsidR="008F4735">
        <w:t>'</w:t>
      </w:r>
      <w:r w:rsidR="00697F1C">
        <w:t>,</w:t>
      </w:r>
      <w:r w:rsidR="0067331E">
        <w:t xml:space="preserve"> and </w:t>
      </w:r>
      <w:r w:rsidR="0067331E" w:rsidRPr="0067331E">
        <w:rPr>
          <w:i/>
        </w:rPr>
        <w:t>C</w:t>
      </w:r>
      <w:r w:rsidR="0067331E">
        <w:t xml:space="preserve"> has a property named </w:t>
      </w:r>
      <w:r w:rsidR="008F4735">
        <w:t>'</w:t>
      </w:r>
      <w:r w:rsidR="0067331E">
        <w:t>prototype</w:t>
      </w:r>
      <w:r w:rsidR="008F4735">
        <w:t>'</w:t>
      </w:r>
    </w:p>
    <w:p w:rsidR="0067331E" w:rsidRDefault="006717D7" w:rsidP="00367611">
      <w:pPr>
        <w:pStyle w:val="ListParagraph"/>
        <w:numPr>
          <w:ilvl w:val="1"/>
          <w:numId w:val="53"/>
        </w:numPr>
      </w:pPr>
      <w:r w:rsidRPr="0067331E">
        <w:rPr>
          <w:i/>
        </w:rPr>
        <w:t>when true</w:t>
      </w:r>
      <w:r>
        <w:t xml:space="preserve">, </w:t>
      </w:r>
      <w:r w:rsidR="00D532BC">
        <w:t xml:space="preserve">narrows the type of </w:t>
      </w:r>
      <w:r w:rsidR="00D532BC" w:rsidRPr="00D532BC">
        <w:rPr>
          <w:i/>
        </w:rPr>
        <w:t>x</w:t>
      </w:r>
      <w:r w:rsidR="00D532BC">
        <w:t xml:space="preserve"> to </w:t>
      </w:r>
      <w:r w:rsidR="0067331E">
        <w:t xml:space="preserve">the type of the </w:t>
      </w:r>
      <w:r w:rsidR="008F4735">
        <w:t>'</w:t>
      </w:r>
      <w:r w:rsidR="0067331E">
        <w:t>prototype</w:t>
      </w:r>
      <w:r w:rsidR="008F4735">
        <w:t>'</w:t>
      </w:r>
      <w:r w:rsidR="0067331E">
        <w:t xml:space="preserve"> property in </w:t>
      </w:r>
      <w:r w:rsidR="0067331E" w:rsidRPr="0067331E">
        <w:rPr>
          <w:i/>
        </w:rPr>
        <w:t>C</w:t>
      </w:r>
      <w:r w:rsidR="00D532BC">
        <w:t xml:space="preserve"> provided it is a subtype of the type of </w:t>
      </w:r>
      <w:r w:rsidR="00D532BC" w:rsidRPr="00D532BC">
        <w:rPr>
          <w:i/>
        </w:rPr>
        <w:t>x</w:t>
      </w:r>
      <w:r w:rsidR="0067331E">
        <w:t>,</w:t>
      </w:r>
      <w:r w:rsidR="002335A8">
        <w:t xml:space="preserve"> or, if the type of </w:t>
      </w:r>
      <w:r w:rsidR="002335A8" w:rsidRPr="002335A8">
        <w:rPr>
          <w:i/>
        </w:rPr>
        <w:t>x</w:t>
      </w:r>
      <w:r w:rsidR="002335A8">
        <w:t xml:space="preserve"> is a union type, removes from the type of </w:t>
      </w:r>
      <w:r w:rsidR="002335A8" w:rsidRPr="002335A8">
        <w:rPr>
          <w:i/>
        </w:rPr>
        <w:t>x</w:t>
      </w:r>
      <w:r w:rsidR="002335A8">
        <w:t xml:space="preserve"> all constituent types that aren't subtypes of the type of the 'prototype' property in </w:t>
      </w:r>
      <w:r w:rsidR="002335A8" w:rsidRPr="002335A8">
        <w:rPr>
          <w:i/>
        </w:rPr>
        <w:t>C</w:t>
      </w:r>
      <w:r w:rsidR="002335A8">
        <w:t>,</w:t>
      </w:r>
      <w:r w:rsidR="00B448DB">
        <w:t xml:space="preserve"> or</w:t>
      </w:r>
    </w:p>
    <w:p w:rsidR="0067331E" w:rsidRDefault="0067331E" w:rsidP="00367611">
      <w:pPr>
        <w:pStyle w:val="ListParagraph"/>
        <w:numPr>
          <w:ilvl w:val="1"/>
          <w:numId w:val="53"/>
        </w:numPr>
      </w:pPr>
      <w:r w:rsidRPr="0067331E">
        <w:rPr>
          <w:i/>
        </w:rPr>
        <w:t>when false</w:t>
      </w:r>
      <w:r w:rsidR="00D532BC">
        <w:t xml:space="preserve">, has no effect on the type of </w:t>
      </w:r>
      <w:r w:rsidR="00D532BC" w:rsidRPr="00D532BC">
        <w:rPr>
          <w:i/>
        </w:rPr>
        <w:t>x</w:t>
      </w:r>
      <w:r>
        <w:t>.</w:t>
      </w:r>
    </w:p>
    <w:p w:rsidR="000941FD" w:rsidRDefault="007B5608" w:rsidP="00367611">
      <w:pPr>
        <w:pStyle w:val="ListParagraph"/>
        <w:numPr>
          <w:ilvl w:val="0"/>
          <w:numId w:val="53"/>
        </w:numPr>
      </w:pPr>
      <w:r>
        <w:t>A</w:t>
      </w:r>
      <w:r w:rsidR="00D155EE">
        <w:t xml:space="preserve"> </w:t>
      </w:r>
      <w:r w:rsidR="00DE055A">
        <w:t>type guard</w:t>
      </w:r>
      <w:r w:rsidR="000941FD">
        <w:t xml:space="preserve"> of the form </w:t>
      </w:r>
      <w:r w:rsidR="000941FD" w:rsidRPr="000941FD">
        <w:rPr>
          <w:rStyle w:val="CodeFragment"/>
        </w:rPr>
        <w:t>typeof x === s</w:t>
      </w:r>
      <w:r w:rsidR="000941FD">
        <w:t xml:space="preserve">, where </w:t>
      </w:r>
      <w:r w:rsidR="000941FD" w:rsidRPr="000941FD">
        <w:rPr>
          <w:i/>
        </w:rPr>
        <w:t>s</w:t>
      </w:r>
      <w:r w:rsidR="000941FD">
        <w:t xml:space="preserve"> is a string literal with the value </w:t>
      </w:r>
      <w:r w:rsidR="008F4735">
        <w:t>'</w:t>
      </w:r>
      <w:r w:rsidR="000941FD">
        <w:t>string</w:t>
      </w:r>
      <w:r w:rsidR="008F4735">
        <w:t>'</w:t>
      </w:r>
      <w:r w:rsidR="000941FD">
        <w:t xml:space="preserve">, </w:t>
      </w:r>
      <w:r w:rsidR="008F4735">
        <w:t>'</w:t>
      </w:r>
      <w:r w:rsidR="000941FD">
        <w:t>number</w:t>
      </w:r>
      <w:r w:rsidR="008F4735">
        <w:t>'</w:t>
      </w:r>
      <w:r w:rsidR="000941FD">
        <w:t xml:space="preserve">, or </w:t>
      </w:r>
      <w:r w:rsidR="008F4735">
        <w:t>'</w:t>
      </w:r>
      <w:r w:rsidR="000941FD">
        <w:t>boolean</w:t>
      </w:r>
      <w:r w:rsidR="008F4735">
        <w:t>'</w:t>
      </w:r>
      <w:r w:rsidR="007852B1">
        <w:t>,</w:t>
      </w:r>
    </w:p>
    <w:p w:rsidR="000941FD" w:rsidRDefault="00E24EB2" w:rsidP="00367611">
      <w:pPr>
        <w:pStyle w:val="ListParagraph"/>
        <w:numPr>
          <w:ilvl w:val="1"/>
          <w:numId w:val="53"/>
        </w:numPr>
      </w:pPr>
      <w:r w:rsidRPr="00D155EE">
        <w:rPr>
          <w:i/>
        </w:rPr>
        <w:t>when true</w:t>
      </w:r>
      <w:r>
        <w:t xml:space="preserve">, </w:t>
      </w:r>
      <w:r w:rsidR="00D532BC">
        <w:t xml:space="preserve">narrows the type of </w:t>
      </w:r>
      <w:r w:rsidR="00D532BC" w:rsidRPr="00D532BC">
        <w:rPr>
          <w:i/>
        </w:rPr>
        <w:t>x</w:t>
      </w:r>
      <w:r w:rsidR="00D532BC">
        <w:t xml:space="preserve"> to</w:t>
      </w:r>
      <w:r w:rsidR="00D155EE">
        <w:t xml:space="preserve"> the</w:t>
      </w:r>
      <w:r w:rsidR="00DE055A">
        <w:t xml:space="preserve"> given primitive type</w:t>
      </w:r>
      <w:r w:rsidR="002335A8">
        <w:t xml:space="preserve"> provided it is a subtype of the type of </w:t>
      </w:r>
      <w:r w:rsidR="002335A8" w:rsidRPr="00D21558">
        <w:rPr>
          <w:i/>
        </w:rPr>
        <w:t>x</w:t>
      </w:r>
      <w:r>
        <w:t>,</w:t>
      </w:r>
      <w:r w:rsidR="00D21558">
        <w:t xml:space="preserve"> or, if the type of </w:t>
      </w:r>
      <w:r w:rsidR="00D21558" w:rsidRPr="00D21558">
        <w:rPr>
          <w:i/>
        </w:rPr>
        <w:t>x</w:t>
      </w:r>
      <w:r w:rsidR="00D21558">
        <w:t xml:space="preserve"> is a union type, removes from the type of </w:t>
      </w:r>
      <w:r w:rsidR="00D21558" w:rsidRPr="00D21558">
        <w:rPr>
          <w:i/>
        </w:rPr>
        <w:t>x</w:t>
      </w:r>
      <w:r w:rsidR="00D21558">
        <w:t xml:space="preserve"> all constituent types that aren't subtypes of the given primitive type,</w:t>
      </w:r>
      <w:r>
        <w:t xml:space="preserve"> or</w:t>
      </w:r>
    </w:p>
    <w:p w:rsidR="000941FD" w:rsidRDefault="00E24EB2" w:rsidP="00367611">
      <w:pPr>
        <w:pStyle w:val="ListParagraph"/>
        <w:numPr>
          <w:ilvl w:val="1"/>
          <w:numId w:val="53"/>
        </w:numPr>
      </w:pPr>
      <w:r w:rsidRPr="002946EA">
        <w:rPr>
          <w:i/>
        </w:rPr>
        <w:lastRenderedPageBreak/>
        <w:t>when false</w:t>
      </w:r>
      <w:r w:rsidR="00183D96">
        <w:t xml:space="preserve">, </w:t>
      </w:r>
      <w:r w:rsidR="00D532BC">
        <w:t xml:space="preserve">removes the primitive type from the type of </w:t>
      </w:r>
      <w:r w:rsidR="00D532BC" w:rsidRPr="00D532BC">
        <w:rPr>
          <w:i/>
        </w:rPr>
        <w:t>x</w:t>
      </w:r>
      <w:r>
        <w:t>.</w:t>
      </w:r>
    </w:p>
    <w:p w:rsidR="000941FD" w:rsidRPr="00D155EE" w:rsidRDefault="007B5608" w:rsidP="00367611">
      <w:pPr>
        <w:pStyle w:val="ListParagraph"/>
        <w:numPr>
          <w:ilvl w:val="0"/>
          <w:numId w:val="53"/>
        </w:numPr>
      </w:pPr>
      <w:r>
        <w:t>A</w:t>
      </w:r>
      <w:r w:rsidR="00D155EE">
        <w:t xml:space="preserve"> type guard of </w:t>
      </w:r>
      <w:r w:rsidR="000941FD">
        <w:t xml:space="preserve">the form </w:t>
      </w:r>
      <w:r w:rsidR="000941FD" w:rsidRPr="000941FD">
        <w:rPr>
          <w:rStyle w:val="CodeFragment"/>
        </w:rPr>
        <w:t>typeof x === s</w:t>
      </w:r>
      <w:r w:rsidR="000941FD">
        <w:t xml:space="preserve">, where </w:t>
      </w:r>
      <w:r w:rsidR="000941FD" w:rsidRPr="000941FD">
        <w:rPr>
          <w:i/>
        </w:rPr>
        <w:t>s</w:t>
      </w:r>
      <w:r w:rsidR="000941FD">
        <w:t xml:space="preserve"> is a string literal with any value but </w:t>
      </w:r>
      <w:r w:rsidR="008F4735">
        <w:t>'</w:t>
      </w:r>
      <w:r w:rsidR="000941FD">
        <w:t>string</w:t>
      </w:r>
      <w:r w:rsidR="008F4735">
        <w:t>'</w:t>
      </w:r>
      <w:r w:rsidR="000941FD">
        <w:t xml:space="preserve">, </w:t>
      </w:r>
      <w:r w:rsidR="008F4735">
        <w:t>'</w:t>
      </w:r>
      <w:r w:rsidR="000941FD">
        <w:t>number</w:t>
      </w:r>
      <w:r w:rsidR="008F4735">
        <w:t>'</w:t>
      </w:r>
      <w:r w:rsidR="000941FD">
        <w:t xml:space="preserve">, or </w:t>
      </w:r>
      <w:r w:rsidR="008F4735">
        <w:t>'</w:t>
      </w:r>
      <w:r w:rsidR="000941FD">
        <w:t>boolean</w:t>
      </w:r>
      <w:r w:rsidR="008F4735">
        <w:t>'</w:t>
      </w:r>
      <w:r w:rsidR="007852B1">
        <w:t>,</w:t>
      </w:r>
    </w:p>
    <w:p w:rsidR="000941FD" w:rsidRDefault="00E24EB2" w:rsidP="00367611">
      <w:pPr>
        <w:pStyle w:val="ListParagraph"/>
        <w:numPr>
          <w:ilvl w:val="1"/>
          <w:numId w:val="53"/>
        </w:numPr>
      </w:pPr>
      <w:r w:rsidRPr="00D155EE">
        <w:rPr>
          <w:i/>
        </w:rPr>
        <w:t>when true</w:t>
      </w:r>
      <w:r>
        <w:t xml:space="preserve">, </w:t>
      </w:r>
      <w:r w:rsidR="00D21558">
        <w:t xml:space="preserve">if </w:t>
      </w:r>
      <w:r w:rsidR="00D21558" w:rsidRPr="00D21558">
        <w:rPr>
          <w:i/>
        </w:rPr>
        <w:t>x</w:t>
      </w:r>
      <w:r w:rsidR="00D21558">
        <w:t xml:space="preserve"> is a union type, </w:t>
      </w:r>
      <w:r w:rsidR="00183D96">
        <w:t xml:space="preserve">removes </w:t>
      </w:r>
      <w:r w:rsidR="00D21558">
        <w:t xml:space="preserve">from the type of </w:t>
      </w:r>
      <w:r w:rsidR="00D21558" w:rsidRPr="00D21558">
        <w:rPr>
          <w:i/>
        </w:rPr>
        <w:t>x</w:t>
      </w:r>
      <w:r w:rsidR="00D21558">
        <w:t xml:space="preserve"> all constituent types that are subtypes of the </w:t>
      </w:r>
      <w:r w:rsidR="00183D96">
        <w:t xml:space="preserve">string, number, </w:t>
      </w:r>
      <w:r w:rsidR="00D21558">
        <w:t>or</w:t>
      </w:r>
      <w:r w:rsidR="00183D96">
        <w:t xml:space="preserve"> boolean</w:t>
      </w:r>
      <w:r w:rsidR="00D21558">
        <w:t xml:space="preserve"> primitive type</w:t>
      </w:r>
      <w:r w:rsidR="002946EA" w:rsidRPr="00E24EB2">
        <w:t>,</w:t>
      </w:r>
      <w:r>
        <w:t xml:space="preserve"> or</w:t>
      </w:r>
    </w:p>
    <w:p w:rsidR="002245AD" w:rsidRDefault="00E24EB2" w:rsidP="00367611">
      <w:pPr>
        <w:pStyle w:val="ListParagraph"/>
        <w:numPr>
          <w:ilvl w:val="1"/>
          <w:numId w:val="53"/>
        </w:numPr>
      </w:pPr>
      <w:r>
        <w:rPr>
          <w:i/>
        </w:rPr>
        <w:t>when false</w:t>
      </w:r>
      <w:r>
        <w:t xml:space="preserve">, </w:t>
      </w:r>
      <w:r w:rsidR="00183D96">
        <w:t xml:space="preserve">has no effect on the type of </w:t>
      </w:r>
      <w:r w:rsidR="00183D96" w:rsidRPr="00183D96">
        <w:rPr>
          <w:i/>
        </w:rPr>
        <w:t>x</w:t>
      </w:r>
      <w:r>
        <w:t>.</w:t>
      </w:r>
    </w:p>
    <w:p w:rsidR="006717D7" w:rsidRDefault="007B5608" w:rsidP="00367611">
      <w:pPr>
        <w:pStyle w:val="ListParagraph"/>
        <w:numPr>
          <w:ilvl w:val="0"/>
          <w:numId w:val="53"/>
        </w:numPr>
      </w:pPr>
      <w:r>
        <w:t>A</w:t>
      </w:r>
      <w:r w:rsidR="002946EA">
        <w:t xml:space="preserve"> type guard</w:t>
      </w:r>
      <w:r w:rsidR="002245AD">
        <w:t xml:space="preserve"> of the form </w:t>
      </w:r>
      <w:r w:rsidR="002245AD" w:rsidRPr="007852B1">
        <w:rPr>
          <w:rStyle w:val="CodeFragment"/>
        </w:rPr>
        <w:t>typeof x !== s</w:t>
      </w:r>
      <w:r w:rsidR="007852B1">
        <w:t xml:space="preserve">, where </w:t>
      </w:r>
      <w:r w:rsidR="007852B1" w:rsidRPr="007852B1">
        <w:rPr>
          <w:i/>
        </w:rPr>
        <w:t>s</w:t>
      </w:r>
      <w:r w:rsidR="007852B1">
        <w:t xml:space="preserve"> is a string literal,</w:t>
      </w:r>
    </w:p>
    <w:p w:rsidR="006717D7" w:rsidRDefault="006717D7" w:rsidP="00367611">
      <w:pPr>
        <w:pStyle w:val="ListParagraph"/>
        <w:numPr>
          <w:ilvl w:val="1"/>
          <w:numId w:val="53"/>
        </w:numPr>
      </w:pPr>
      <w:r w:rsidRPr="006717D7">
        <w:rPr>
          <w:i/>
        </w:rPr>
        <w:t>when true</w:t>
      </w:r>
      <w:r>
        <w:t xml:space="preserve">, </w:t>
      </w:r>
      <w:r w:rsidR="00183D96">
        <w:t>narrows the type of x by</w:t>
      </w:r>
      <w:r>
        <w:t xml:space="preserve"> </w:t>
      </w:r>
      <w:r w:rsidRPr="006717D7">
        <w:rPr>
          <w:rStyle w:val="CodeFragment"/>
        </w:rPr>
        <w:t>typeof x === s</w:t>
      </w:r>
      <w:r>
        <w:t xml:space="preserve"> </w:t>
      </w:r>
      <w:r w:rsidRPr="006717D7">
        <w:rPr>
          <w:i/>
        </w:rPr>
        <w:t>when false</w:t>
      </w:r>
      <w:r>
        <w:t>, or</w:t>
      </w:r>
    </w:p>
    <w:p w:rsidR="006717D7" w:rsidRDefault="006717D7" w:rsidP="00367611">
      <w:pPr>
        <w:pStyle w:val="ListParagraph"/>
        <w:numPr>
          <w:ilvl w:val="1"/>
          <w:numId w:val="53"/>
        </w:numPr>
      </w:pPr>
      <w:r w:rsidRPr="006717D7">
        <w:rPr>
          <w:i/>
        </w:rPr>
        <w:t xml:space="preserve">when </w:t>
      </w:r>
      <w:r>
        <w:rPr>
          <w:i/>
        </w:rPr>
        <w:t>false</w:t>
      </w:r>
      <w:r>
        <w:t xml:space="preserve">, </w:t>
      </w:r>
      <w:r w:rsidR="00183D96">
        <w:t>narrows the type of x by</w:t>
      </w:r>
      <w:r>
        <w:t xml:space="preserve"> </w:t>
      </w:r>
      <w:r w:rsidRPr="006717D7">
        <w:rPr>
          <w:rStyle w:val="CodeFragment"/>
        </w:rPr>
        <w:t>typeof x === s</w:t>
      </w:r>
      <w:r>
        <w:t xml:space="preserve"> </w:t>
      </w:r>
      <w:r w:rsidRPr="006717D7">
        <w:rPr>
          <w:i/>
        </w:rPr>
        <w:t xml:space="preserve">when </w:t>
      </w:r>
      <w:r>
        <w:rPr>
          <w:i/>
        </w:rPr>
        <w:t>true</w:t>
      </w:r>
      <w:r>
        <w:t>.</w:t>
      </w:r>
    </w:p>
    <w:p w:rsidR="007B5608" w:rsidRDefault="007B5608" w:rsidP="00367611">
      <w:pPr>
        <w:pStyle w:val="ListParagraph"/>
        <w:numPr>
          <w:ilvl w:val="0"/>
          <w:numId w:val="53"/>
        </w:numPr>
      </w:pPr>
      <w:r>
        <w:t>A</w:t>
      </w:r>
      <w:r w:rsidR="00E24EB2">
        <w:t xml:space="preserve"> type </w:t>
      </w:r>
      <w:r>
        <w:t xml:space="preserve">guard of the form </w:t>
      </w:r>
      <w:r w:rsidRPr="007B5608">
        <w:rPr>
          <w:rStyle w:val="CodeFragment"/>
        </w:rPr>
        <w:t>!</w:t>
      </w:r>
      <w:r>
        <w:rPr>
          <w:rStyle w:val="CodeFragment"/>
        </w:rPr>
        <w:t>expr</w:t>
      </w:r>
    </w:p>
    <w:p w:rsidR="006717D7" w:rsidRDefault="006717D7" w:rsidP="00367611">
      <w:pPr>
        <w:pStyle w:val="ListParagraph"/>
        <w:numPr>
          <w:ilvl w:val="1"/>
          <w:numId w:val="53"/>
        </w:numPr>
      </w:pPr>
      <w:r w:rsidRPr="006717D7">
        <w:rPr>
          <w:i/>
        </w:rPr>
        <w:t>when true</w:t>
      </w:r>
      <w:r>
        <w:t xml:space="preserve">, </w:t>
      </w:r>
      <w:r w:rsidR="00D532BC">
        <w:t xml:space="preserve">narrows the type of </w:t>
      </w:r>
      <w:r w:rsidR="00D532BC" w:rsidRPr="00552761">
        <w:rPr>
          <w:i/>
        </w:rPr>
        <w:t>x</w:t>
      </w:r>
      <w:r w:rsidR="00D532BC" w:rsidRPr="00552761">
        <w:t xml:space="preserve"> by </w:t>
      </w:r>
      <w:r w:rsidRPr="00552761">
        <w:rPr>
          <w:i/>
        </w:rPr>
        <w:t>expr</w:t>
      </w:r>
      <w:r w:rsidRPr="00552761">
        <w:t xml:space="preserve"> </w:t>
      </w:r>
      <w:r w:rsidRPr="00552761">
        <w:rPr>
          <w:i/>
        </w:rPr>
        <w:t>when false</w:t>
      </w:r>
      <w:r w:rsidRPr="00552761">
        <w:t xml:space="preserve">, </w:t>
      </w:r>
      <w:r>
        <w:t>or</w:t>
      </w:r>
    </w:p>
    <w:p w:rsidR="006717D7" w:rsidRDefault="006717D7" w:rsidP="00367611">
      <w:pPr>
        <w:pStyle w:val="ListParagraph"/>
        <w:numPr>
          <w:ilvl w:val="1"/>
          <w:numId w:val="53"/>
        </w:numPr>
      </w:pPr>
      <w:r w:rsidRPr="006717D7">
        <w:rPr>
          <w:i/>
        </w:rPr>
        <w:t xml:space="preserve">when </w:t>
      </w:r>
      <w:r>
        <w:rPr>
          <w:i/>
        </w:rPr>
        <w:t>false</w:t>
      </w:r>
      <w:r>
        <w:t xml:space="preserve">, </w:t>
      </w:r>
      <w:r w:rsidR="00D532BC">
        <w:t xml:space="preserve">narrows the type of </w:t>
      </w:r>
      <w:r w:rsidR="00D532BC" w:rsidRPr="00552761">
        <w:rPr>
          <w:i/>
        </w:rPr>
        <w:t>x</w:t>
      </w:r>
      <w:r w:rsidR="00D532BC" w:rsidRPr="00552761">
        <w:t xml:space="preserve"> by </w:t>
      </w:r>
      <w:r w:rsidR="00D532BC" w:rsidRPr="00552761">
        <w:rPr>
          <w:i/>
        </w:rPr>
        <w:t>expr</w:t>
      </w:r>
      <w:r w:rsidRPr="00552761">
        <w:t xml:space="preserve"> </w:t>
      </w:r>
      <w:r w:rsidRPr="00552761">
        <w:rPr>
          <w:i/>
        </w:rPr>
        <w:t>when true</w:t>
      </w:r>
      <w:r>
        <w:t>.</w:t>
      </w:r>
    </w:p>
    <w:p w:rsidR="007852B1" w:rsidRDefault="007B5608" w:rsidP="00367611">
      <w:pPr>
        <w:pStyle w:val="ListParagraph"/>
        <w:numPr>
          <w:ilvl w:val="0"/>
          <w:numId w:val="53"/>
        </w:numPr>
      </w:pPr>
      <w:r>
        <w:t xml:space="preserve">A type guard of the form </w:t>
      </w:r>
      <w:r w:rsidRPr="006C409C">
        <w:rPr>
          <w:rStyle w:val="CodeFragment"/>
        </w:rPr>
        <w:t>expr1 &amp;&amp; expr2</w:t>
      </w:r>
    </w:p>
    <w:p w:rsidR="00D532BC" w:rsidRDefault="007852B1" w:rsidP="00367611">
      <w:pPr>
        <w:pStyle w:val="ListParagraph"/>
        <w:numPr>
          <w:ilvl w:val="1"/>
          <w:numId w:val="53"/>
        </w:numPr>
      </w:pPr>
      <w:r w:rsidRPr="007B5608">
        <w:rPr>
          <w:i/>
        </w:rPr>
        <w:t xml:space="preserve">when </w:t>
      </w:r>
      <w:r w:rsidR="00441B86" w:rsidRPr="007B5608">
        <w:rPr>
          <w:i/>
        </w:rPr>
        <w:t>true</w:t>
      </w:r>
      <w:r w:rsidR="00441B86">
        <w:t xml:space="preserve">, </w:t>
      </w:r>
      <w:r w:rsidR="00D532BC">
        <w:t xml:space="preserve">narrows the type of </w:t>
      </w:r>
      <w:r w:rsidR="00D532BC" w:rsidRPr="00552761">
        <w:rPr>
          <w:i/>
        </w:rPr>
        <w:t>x</w:t>
      </w:r>
      <w:r w:rsidR="00D532BC">
        <w:t xml:space="preserve"> </w:t>
      </w:r>
      <w:r w:rsidR="00552761">
        <w:t>b</w:t>
      </w:r>
      <w:r w:rsidR="00552761" w:rsidRPr="00552761">
        <w:t xml:space="preserve">y </w:t>
      </w:r>
      <w:r w:rsidR="00552761" w:rsidRPr="00552761">
        <w:rPr>
          <w:i/>
        </w:rPr>
        <w:t>expr</w:t>
      </w:r>
      <w:r w:rsidR="00552761" w:rsidRPr="00552761">
        <w:rPr>
          <w:i/>
          <w:vertAlign w:val="subscript"/>
        </w:rPr>
        <w:t>1</w:t>
      </w:r>
      <w:r w:rsidR="00552761" w:rsidRPr="00552761">
        <w:t xml:space="preserve"> </w:t>
      </w:r>
      <w:r w:rsidR="00552761" w:rsidRPr="00552761">
        <w:rPr>
          <w:i/>
        </w:rPr>
        <w:t>when true</w:t>
      </w:r>
      <w:r w:rsidR="00552761" w:rsidRPr="00552761">
        <w:t xml:space="preserve"> and </w:t>
      </w:r>
      <w:r w:rsidR="00552761">
        <w:t>then by</w:t>
      </w:r>
      <w:r w:rsidR="00552761" w:rsidRPr="00552761">
        <w:t xml:space="preserve"> </w:t>
      </w:r>
      <w:r w:rsidR="00552761" w:rsidRPr="00552761">
        <w:rPr>
          <w:i/>
        </w:rPr>
        <w:t>expr</w:t>
      </w:r>
      <w:r w:rsidR="00552761" w:rsidRPr="00552761">
        <w:rPr>
          <w:i/>
          <w:vertAlign w:val="subscript"/>
        </w:rPr>
        <w:t>2</w:t>
      </w:r>
      <w:r w:rsidR="00552761" w:rsidRPr="00552761">
        <w:t xml:space="preserve"> </w:t>
      </w:r>
      <w:r w:rsidR="00552761" w:rsidRPr="00552761">
        <w:rPr>
          <w:i/>
        </w:rPr>
        <w:t>when true</w:t>
      </w:r>
      <w:r w:rsidR="00552761">
        <w:t>, or</w:t>
      </w:r>
    </w:p>
    <w:p w:rsidR="00552761" w:rsidRDefault="00441B86" w:rsidP="00367611">
      <w:pPr>
        <w:pStyle w:val="ListParagraph"/>
        <w:numPr>
          <w:ilvl w:val="1"/>
          <w:numId w:val="53"/>
        </w:numPr>
      </w:pPr>
      <w:r w:rsidRPr="006717D7">
        <w:rPr>
          <w:i/>
        </w:rPr>
        <w:t>when false</w:t>
      </w:r>
      <w:r>
        <w:t>,</w:t>
      </w:r>
      <w:r w:rsidR="00552761">
        <w:t xml:space="preserve"> narrows the type of </w:t>
      </w:r>
      <w:r w:rsidR="00552761" w:rsidRPr="00552761">
        <w:rPr>
          <w:i/>
        </w:rPr>
        <w:t>x</w:t>
      </w:r>
      <w:r w:rsidR="00552761">
        <w:t xml:space="preserve"> to </w:t>
      </w:r>
      <w:r w:rsidR="00552761" w:rsidRPr="00552761">
        <w:rPr>
          <w:i/>
        </w:rPr>
        <w:t>T</w:t>
      </w:r>
      <w:r w:rsidR="00552761" w:rsidRPr="00552761">
        <w:rPr>
          <w:i/>
          <w:vertAlign w:val="subscript"/>
        </w:rPr>
        <w:t>1</w:t>
      </w:r>
      <w:r w:rsidR="00552761">
        <w:t xml:space="preserve"> | </w:t>
      </w:r>
      <w:r w:rsidR="00552761" w:rsidRPr="00552761">
        <w:rPr>
          <w:i/>
        </w:rPr>
        <w:t>T</w:t>
      </w:r>
      <w:r w:rsidR="00552761" w:rsidRPr="00552761">
        <w:rPr>
          <w:i/>
          <w:vertAlign w:val="subscript"/>
        </w:rPr>
        <w:t>2</w:t>
      </w:r>
      <w:r w:rsidR="00552761">
        <w:t xml:space="preserve">, where </w:t>
      </w:r>
      <w:r w:rsidR="00552761" w:rsidRPr="00552761">
        <w:rPr>
          <w:i/>
        </w:rPr>
        <w:t>T</w:t>
      </w:r>
      <w:r w:rsidR="00552761" w:rsidRPr="00552761">
        <w:rPr>
          <w:i/>
          <w:vertAlign w:val="subscript"/>
        </w:rPr>
        <w:t>1</w:t>
      </w:r>
      <w:r w:rsidR="00552761">
        <w:t xml:space="preserve"> is the type of </w:t>
      </w:r>
      <w:r w:rsidR="00552761" w:rsidRPr="00552761">
        <w:rPr>
          <w:i/>
        </w:rPr>
        <w:t>x</w:t>
      </w:r>
      <w:r w:rsidR="00552761">
        <w:t xml:space="preserve"> narrowed by </w:t>
      </w:r>
      <w:r w:rsidR="00552761" w:rsidRPr="00552761">
        <w:rPr>
          <w:i/>
        </w:rPr>
        <w:t>expr</w:t>
      </w:r>
      <w:r w:rsidR="00552761" w:rsidRPr="00552761">
        <w:rPr>
          <w:i/>
          <w:vertAlign w:val="subscript"/>
        </w:rPr>
        <w:t>1</w:t>
      </w:r>
      <w:r w:rsidR="00552761">
        <w:t xml:space="preserve"> </w:t>
      </w:r>
      <w:r w:rsidR="00552761" w:rsidRPr="00552761">
        <w:rPr>
          <w:i/>
        </w:rPr>
        <w:t>when false</w:t>
      </w:r>
      <w:r w:rsidR="00552761">
        <w:t xml:space="preserve">, and </w:t>
      </w:r>
      <w:r w:rsidR="00552761" w:rsidRPr="00552761">
        <w:rPr>
          <w:i/>
        </w:rPr>
        <w:t>T</w:t>
      </w:r>
      <w:r w:rsidR="00552761" w:rsidRPr="00552761">
        <w:rPr>
          <w:i/>
          <w:vertAlign w:val="subscript"/>
        </w:rPr>
        <w:t>2</w:t>
      </w:r>
      <w:r w:rsidR="00552761">
        <w:t xml:space="preserve"> is the type of </w:t>
      </w:r>
      <w:r w:rsidR="00552761" w:rsidRPr="00552761">
        <w:rPr>
          <w:i/>
        </w:rPr>
        <w:t>x</w:t>
      </w:r>
      <w:r w:rsidR="00552761">
        <w:t xml:space="preserve"> narrowed by </w:t>
      </w:r>
      <w:r w:rsidR="00552761" w:rsidRPr="00552761">
        <w:rPr>
          <w:i/>
        </w:rPr>
        <w:t>expr</w:t>
      </w:r>
      <w:r w:rsidR="00552761" w:rsidRPr="00552761">
        <w:rPr>
          <w:i/>
          <w:vertAlign w:val="subscript"/>
        </w:rPr>
        <w:t>1</w:t>
      </w:r>
      <w:r w:rsidR="00552761">
        <w:t xml:space="preserve"> </w:t>
      </w:r>
      <w:r w:rsidR="00552761" w:rsidRPr="00552761">
        <w:rPr>
          <w:i/>
        </w:rPr>
        <w:t>when true</w:t>
      </w:r>
      <w:r w:rsidR="00552761">
        <w:t xml:space="preserve"> and then by </w:t>
      </w:r>
      <w:r w:rsidR="00552761" w:rsidRPr="00552761">
        <w:rPr>
          <w:i/>
        </w:rPr>
        <w:t>expr</w:t>
      </w:r>
      <w:r w:rsidR="00552761" w:rsidRPr="00552761">
        <w:rPr>
          <w:i/>
          <w:vertAlign w:val="subscript"/>
        </w:rPr>
        <w:t>2</w:t>
      </w:r>
      <w:r w:rsidR="00552761">
        <w:t xml:space="preserve"> </w:t>
      </w:r>
      <w:r w:rsidR="00552761" w:rsidRPr="00552761">
        <w:rPr>
          <w:i/>
        </w:rPr>
        <w:t>when false</w:t>
      </w:r>
      <w:r w:rsidR="00552761">
        <w:t>.</w:t>
      </w:r>
    </w:p>
    <w:p w:rsidR="00552761" w:rsidRDefault="00552761" w:rsidP="00367611">
      <w:pPr>
        <w:pStyle w:val="ListParagraph"/>
        <w:numPr>
          <w:ilvl w:val="0"/>
          <w:numId w:val="53"/>
        </w:numPr>
      </w:pPr>
      <w:r>
        <w:t xml:space="preserve">A type guard of the form </w:t>
      </w:r>
      <w:r>
        <w:rPr>
          <w:rStyle w:val="CodeFragment"/>
        </w:rPr>
        <w:t>expr1 ||</w:t>
      </w:r>
      <w:r w:rsidRPr="006C409C">
        <w:rPr>
          <w:rStyle w:val="CodeFragment"/>
        </w:rPr>
        <w:t xml:space="preserve"> expr2</w:t>
      </w:r>
    </w:p>
    <w:p w:rsidR="00552761" w:rsidRDefault="00552761" w:rsidP="00367611">
      <w:pPr>
        <w:pStyle w:val="ListParagraph"/>
        <w:numPr>
          <w:ilvl w:val="1"/>
          <w:numId w:val="53"/>
        </w:numPr>
      </w:pPr>
      <w:r w:rsidRPr="006717D7">
        <w:rPr>
          <w:i/>
        </w:rPr>
        <w:t xml:space="preserve">when </w:t>
      </w:r>
      <w:r>
        <w:rPr>
          <w:i/>
        </w:rPr>
        <w:t>true</w:t>
      </w:r>
      <w:r>
        <w:t xml:space="preserve">, narrows the type of </w:t>
      </w:r>
      <w:r w:rsidRPr="00552761">
        <w:rPr>
          <w:i/>
        </w:rPr>
        <w:t>x</w:t>
      </w:r>
      <w:r>
        <w:t xml:space="preserve"> to </w:t>
      </w:r>
      <w:r w:rsidRPr="00552761">
        <w:rPr>
          <w:i/>
        </w:rPr>
        <w:t>T</w:t>
      </w:r>
      <w:r w:rsidRPr="00552761">
        <w:rPr>
          <w:i/>
          <w:vertAlign w:val="subscript"/>
        </w:rPr>
        <w:t>1</w:t>
      </w:r>
      <w:r>
        <w:t xml:space="preserve"> | </w:t>
      </w:r>
      <w:r w:rsidRPr="00552761">
        <w:rPr>
          <w:i/>
        </w:rPr>
        <w:t>T</w:t>
      </w:r>
      <w:r w:rsidRPr="00552761">
        <w:rPr>
          <w:i/>
          <w:vertAlign w:val="subscript"/>
        </w:rPr>
        <w:t>2</w:t>
      </w:r>
      <w:r>
        <w:t xml:space="preserve">, where </w:t>
      </w:r>
      <w:r w:rsidRPr="00552761">
        <w:rPr>
          <w:i/>
        </w:rPr>
        <w:t>T</w:t>
      </w:r>
      <w:r w:rsidRPr="00552761">
        <w:rPr>
          <w:i/>
          <w:vertAlign w:val="subscript"/>
        </w:rPr>
        <w:t>1</w:t>
      </w:r>
      <w:r>
        <w:t xml:space="preserve"> is the type of </w:t>
      </w:r>
      <w:r w:rsidRPr="00552761">
        <w:rPr>
          <w:i/>
        </w:rPr>
        <w:t>x</w:t>
      </w:r>
      <w:r>
        <w:t xml:space="preserve"> narrowed by </w:t>
      </w:r>
      <w:r w:rsidRPr="00552761">
        <w:rPr>
          <w:i/>
        </w:rPr>
        <w:t>expr</w:t>
      </w:r>
      <w:r w:rsidRPr="00552761">
        <w:rPr>
          <w:i/>
          <w:vertAlign w:val="subscript"/>
        </w:rPr>
        <w:t>1</w:t>
      </w:r>
      <w:r>
        <w:t xml:space="preserve"> </w:t>
      </w:r>
      <w:r w:rsidRPr="00552761">
        <w:rPr>
          <w:i/>
        </w:rPr>
        <w:t xml:space="preserve">when </w:t>
      </w:r>
      <w:r>
        <w:rPr>
          <w:i/>
        </w:rPr>
        <w:t>true</w:t>
      </w:r>
      <w:r>
        <w:t xml:space="preserve">, and </w:t>
      </w:r>
      <w:r w:rsidRPr="00552761">
        <w:rPr>
          <w:i/>
        </w:rPr>
        <w:t>T</w:t>
      </w:r>
      <w:r w:rsidRPr="00552761">
        <w:rPr>
          <w:i/>
          <w:vertAlign w:val="subscript"/>
        </w:rPr>
        <w:t>2</w:t>
      </w:r>
      <w:r>
        <w:t xml:space="preserve"> is the type of </w:t>
      </w:r>
      <w:r w:rsidRPr="00552761">
        <w:rPr>
          <w:i/>
        </w:rPr>
        <w:t>x</w:t>
      </w:r>
      <w:r>
        <w:t xml:space="preserve"> narrowed by </w:t>
      </w:r>
      <w:r w:rsidRPr="00552761">
        <w:rPr>
          <w:i/>
        </w:rPr>
        <w:t>expr</w:t>
      </w:r>
      <w:r w:rsidRPr="00552761">
        <w:rPr>
          <w:i/>
          <w:vertAlign w:val="subscript"/>
        </w:rPr>
        <w:t>1</w:t>
      </w:r>
      <w:r>
        <w:t xml:space="preserve"> </w:t>
      </w:r>
      <w:r w:rsidRPr="00552761">
        <w:rPr>
          <w:i/>
        </w:rPr>
        <w:t xml:space="preserve">when </w:t>
      </w:r>
      <w:r>
        <w:rPr>
          <w:i/>
        </w:rPr>
        <w:t>false</w:t>
      </w:r>
      <w:r>
        <w:t xml:space="preserve"> and then by </w:t>
      </w:r>
      <w:r w:rsidRPr="00552761">
        <w:rPr>
          <w:i/>
        </w:rPr>
        <w:t>expr</w:t>
      </w:r>
      <w:r w:rsidRPr="00552761">
        <w:rPr>
          <w:i/>
          <w:vertAlign w:val="subscript"/>
        </w:rPr>
        <w:t>2</w:t>
      </w:r>
      <w:r>
        <w:t xml:space="preserve"> </w:t>
      </w:r>
      <w:r>
        <w:rPr>
          <w:i/>
        </w:rPr>
        <w:t>when true</w:t>
      </w:r>
      <w:r>
        <w:t>, or</w:t>
      </w:r>
    </w:p>
    <w:p w:rsidR="006717D7" w:rsidRDefault="00552761" w:rsidP="00367611">
      <w:pPr>
        <w:pStyle w:val="ListParagraph"/>
        <w:numPr>
          <w:ilvl w:val="1"/>
          <w:numId w:val="53"/>
        </w:numPr>
      </w:pPr>
      <w:r w:rsidRPr="007B5608">
        <w:rPr>
          <w:i/>
        </w:rPr>
        <w:t xml:space="preserve">when </w:t>
      </w:r>
      <w:r>
        <w:rPr>
          <w:i/>
        </w:rPr>
        <w:t>false</w:t>
      </w:r>
      <w:r>
        <w:t xml:space="preserve">, narrows the type of </w:t>
      </w:r>
      <w:r w:rsidRPr="00552761">
        <w:rPr>
          <w:i/>
        </w:rPr>
        <w:t>x</w:t>
      </w:r>
      <w:r>
        <w:t xml:space="preserve"> b</w:t>
      </w:r>
      <w:r w:rsidRPr="00552761">
        <w:t xml:space="preserve">y </w:t>
      </w:r>
      <w:r w:rsidRPr="00552761">
        <w:rPr>
          <w:i/>
        </w:rPr>
        <w:t>expr</w:t>
      </w:r>
      <w:r w:rsidRPr="00552761">
        <w:rPr>
          <w:i/>
          <w:vertAlign w:val="subscript"/>
        </w:rPr>
        <w:t>1</w:t>
      </w:r>
      <w:r w:rsidRPr="00552761">
        <w:t xml:space="preserve"> </w:t>
      </w:r>
      <w:r w:rsidRPr="00552761">
        <w:rPr>
          <w:i/>
        </w:rPr>
        <w:t xml:space="preserve">when </w:t>
      </w:r>
      <w:r>
        <w:rPr>
          <w:i/>
        </w:rPr>
        <w:t>false</w:t>
      </w:r>
      <w:r w:rsidRPr="00552761">
        <w:t xml:space="preserve"> and </w:t>
      </w:r>
      <w:r>
        <w:t>then by</w:t>
      </w:r>
      <w:r w:rsidRPr="00552761">
        <w:t xml:space="preserve"> </w:t>
      </w:r>
      <w:r w:rsidRPr="00552761">
        <w:rPr>
          <w:i/>
        </w:rPr>
        <w:t>expr</w:t>
      </w:r>
      <w:r w:rsidRPr="00552761">
        <w:rPr>
          <w:i/>
          <w:vertAlign w:val="subscript"/>
        </w:rPr>
        <w:t>2</w:t>
      </w:r>
      <w:r w:rsidRPr="00552761">
        <w:t xml:space="preserve"> </w:t>
      </w:r>
      <w:r w:rsidRPr="00552761">
        <w:rPr>
          <w:i/>
        </w:rPr>
        <w:t xml:space="preserve">when </w:t>
      </w:r>
      <w:r>
        <w:rPr>
          <w:i/>
        </w:rPr>
        <w:t>false</w:t>
      </w:r>
      <w:r>
        <w:t>.</w:t>
      </w:r>
    </w:p>
    <w:p w:rsidR="00324CB7" w:rsidRDefault="00183D96" w:rsidP="00367611">
      <w:pPr>
        <w:pStyle w:val="ListParagraph"/>
        <w:numPr>
          <w:ilvl w:val="0"/>
          <w:numId w:val="53"/>
        </w:numPr>
      </w:pPr>
      <w:r>
        <w:t xml:space="preserve">A type guard of any other form has no effect on the type of </w:t>
      </w:r>
      <w:r w:rsidRPr="00183D96">
        <w:rPr>
          <w:i/>
        </w:rPr>
        <w:t>x</w:t>
      </w:r>
      <w:r>
        <w:t>.</w:t>
      </w:r>
    </w:p>
    <w:p w:rsidR="001E5C97" w:rsidRDefault="001E5C97" w:rsidP="004643F1">
      <w:r>
        <w:t>In the rules above, when a narrowing operation would remove all constituent types from a union type, the operation has no effect on the union type.</w:t>
      </w:r>
    </w:p>
    <w:p w:rsidR="004643F1" w:rsidRDefault="004643F1" w:rsidP="004643F1">
      <w:r>
        <w:t>Note that type guards affect types of variables and parameters only and have no effect on members of objects such as properties. Also note that it is possible to defeat a type guard by calling a function that changes the type of the guarded variable.</w:t>
      </w:r>
    </w:p>
    <w:p w:rsidR="00003B2E" w:rsidRPr="00300D5D" w:rsidRDefault="00003B2E" w:rsidP="004643F1">
      <w:r w:rsidRPr="00003B2E">
        <w:rPr>
          <w:i/>
        </w:rPr>
        <w:t xml:space="preserve">TODO: Document </w:t>
      </w:r>
      <w:hyperlink r:id="rId36" w:history="1">
        <w:r w:rsidRPr="00003B2E">
          <w:rPr>
            <w:rStyle w:val="Hyperlink"/>
            <w:i/>
          </w:rPr>
          <w:t>user defined type guard functions</w:t>
        </w:r>
      </w:hyperlink>
      <w:r w:rsidRPr="00300D5D">
        <w:t>.</w:t>
      </w:r>
    </w:p>
    <w:p w:rsidR="00324CB7" w:rsidRDefault="00324CB7" w:rsidP="00324CB7">
      <w:r>
        <w:t>In the example</w:t>
      </w:r>
    </w:p>
    <w:p w:rsidR="00324CB7" w:rsidRDefault="00324CB7" w:rsidP="00324CB7">
      <w:pPr>
        <w:pStyle w:val="Code"/>
      </w:pPr>
      <w:r w:rsidRPr="00D54DB2">
        <w:rPr>
          <w:color w:val="0000FF"/>
        </w:rPr>
        <w:t>function</w:t>
      </w:r>
      <w:r w:rsidRPr="00D54DB2">
        <w:t xml:space="preserve"> isLongString(obj: </w:t>
      </w:r>
      <w:r w:rsidRPr="00D54DB2">
        <w:rPr>
          <w:color w:val="0000FF"/>
        </w:rPr>
        <w:t>any</w:t>
      </w:r>
      <w:r w:rsidRPr="00D54DB2">
        <w:t>) {</w:t>
      </w:r>
      <w:r w:rsidRPr="00D54DB2">
        <w:br/>
        <w:t xml:space="preserve">    </w:t>
      </w:r>
      <w:r w:rsidRPr="00D54DB2">
        <w:rPr>
          <w:color w:val="0000FF"/>
        </w:rPr>
        <w:t>return</w:t>
      </w:r>
      <w:r w:rsidRPr="00D54DB2">
        <w:t xml:space="preserve"> </w:t>
      </w:r>
      <w:r w:rsidRPr="00D54DB2">
        <w:rPr>
          <w:color w:val="0000FF"/>
        </w:rPr>
        <w:t>typeof</w:t>
      </w:r>
      <w:r w:rsidRPr="00D54DB2">
        <w:t xml:space="preserve"> obj === </w:t>
      </w:r>
      <w:r w:rsidRPr="00D54DB2">
        <w:rPr>
          <w:color w:val="800000"/>
        </w:rPr>
        <w:t>"string"</w:t>
      </w:r>
      <w:r w:rsidRPr="00D54DB2">
        <w:t xml:space="preserve"> &amp;&amp; obj.length &gt; </w:t>
      </w:r>
      <w:r w:rsidRPr="00D54DB2">
        <w:rPr>
          <w:color w:val="800000"/>
        </w:rPr>
        <w:t>100</w:t>
      </w:r>
      <w:r w:rsidRPr="00D54DB2">
        <w:t>;</w:t>
      </w:r>
      <w:r w:rsidRPr="00D54DB2">
        <w:br/>
        <w:t>}</w:t>
      </w:r>
    </w:p>
    <w:p w:rsidR="00324CB7" w:rsidRDefault="00657BF7" w:rsidP="00183D96">
      <w:r>
        <w:t xml:space="preserve">the </w:t>
      </w:r>
      <w:r w:rsidRPr="00893883">
        <w:rPr>
          <w:rStyle w:val="CodeFragment"/>
        </w:rPr>
        <w:t>obj</w:t>
      </w:r>
      <w:r w:rsidR="00324CB7">
        <w:t xml:space="preserve"> parameter has type </w:t>
      </w:r>
      <w:r w:rsidR="00324CB7" w:rsidRPr="00893883">
        <w:rPr>
          <w:rStyle w:val="CodeFragment"/>
        </w:rPr>
        <w:t>string</w:t>
      </w:r>
      <w:r w:rsidR="00324CB7">
        <w:t xml:space="preserve"> in the right operand of the &amp;&amp; operator.</w:t>
      </w:r>
    </w:p>
    <w:p w:rsidR="00324CB7" w:rsidRDefault="00324CB7" w:rsidP="00324CB7">
      <w:r>
        <w:t>In the example</w:t>
      </w:r>
    </w:p>
    <w:p w:rsidR="00324CB7" w:rsidRDefault="00324CB7" w:rsidP="00324CB7">
      <w:pPr>
        <w:pStyle w:val="Code"/>
      </w:pPr>
      <w:r w:rsidRPr="00D54DB2">
        <w:rPr>
          <w:color w:val="0000FF"/>
        </w:rPr>
        <w:lastRenderedPageBreak/>
        <w:t>function</w:t>
      </w:r>
      <w:r w:rsidR="00B80A53" w:rsidRPr="00D54DB2">
        <w:t xml:space="preserve"> processValue</w:t>
      </w:r>
      <w:r w:rsidRPr="00D54DB2">
        <w:t>(</w:t>
      </w:r>
      <w:r w:rsidR="00B80A53" w:rsidRPr="00D54DB2">
        <w:t>value</w:t>
      </w:r>
      <w:r w:rsidRPr="00D54DB2">
        <w:t xml:space="preserve">: </w:t>
      </w:r>
      <w:r w:rsidR="00B80A53" w:rsidRPr="00D54DB2">
        <w:rPr>
          <w:color w:val="0000FF"/>
        </w:rPr>
        <w:t>number</w:t>
      </w:r>
      <w:r w:rsidR="00B80A53" w:rsidRPr="00D54DB2">
        <w:t xml:space="preserve"> | (</w:t>
      </w:r>
      <w:r w:rsidRPr="00D54DB2">
        <w:t>()</w:t>
      </w:r>
      <w:r w:rsidR="00B80A53" w:rsidRPr="00D54DB2">
        <w:t xml:space="preserve"> =&gt; </w:t>
      </w:r>
      <w:r w:rsidR="00B80A53" w:rsidRPr="00D54DB2">
        <w:rPr>
          <w:color w:val="0000FF"/>
        </w:rPr>
        <w:t>number</w:t>
      </w:r>
      <w:r w:rsidR="00B80A53" w:rsidRPr="00D54DB2">
        <w:t>)</w:t>
      </w:r>
      <w:r w:rsidRPr="00D54DB2">
        <w:t>) {</w:t>
      </w:r>
      <w:r w:rsidRPr="00D54DB2">
        <w:br/>
        <w:t xml:space="preserve">    </w:t>
      </w:r>
      <w:r w:rsidRPr="00D54DB2">
        <w:rPr>
          <w:color w:val="0000FF"/>
        </w:rPr>
        <w:t>var</w:t>
      </w:r>
      <w:r w:rsidR="00B80A53" w:rsidRPr="00D54DB2">
        <w:t xml:space="preserve"> x</w:t>
      </w:r>
      <w:r w:rsidRPr="00D54DB2">
        <w:t xml:space="preserve"> = </w:t>
      </w:r>
      <w:r w:rsidRPr="00D54DB2">
        <w:rPr>
          <w:color w:val="0000FF"/>
        </w:rPr>
        <w:t>typeof</w:t>
      </w:r>
      <w:r w:rsidRPr="00D54DB2">
        <w:t xml:space="preserve"> </w:t>
      </w:r>
      <w:r w:rsidR="00B80A53" w:rsidRPr="00D54DB2">
        <w:t>value</w:t>
      </w:r>
      <w:r w:rsidRPr="00D54DB2">
        <w:t xml:space="preserve"> !== </w:t>
      </w:r>
      <w:r w:rsidRPr="00D54DB2">
        <w:rPr>
          <w:color w:val="800000"/>
        </w:rPr>
        <w:t>"</w:t>
      </w:r>
      <w:r w:rsidR="00B80A53" w:rsidRPr="00D54DB2">
        <w:rPr>
          <w:color w:val="800000"/>
        </w:rPr>
        <w:t>number</w:t>
      </w:r>
      <w:r w:rsidRPr="00D54DB2">
        <w:rPr>
          <w:color w:val="800000"/>
        </w:rPr>
        <w:t>"</w:t>
      </w:r>
      <w:r w:rsidRPr="00D54DB2">
        <w:t xml:space="preserve"> ? </w:t>
      </w:r>
      <w:r w:rsidR="00B80A53" w:rsidRPr="00D54DB2">
        <w:t>value</w:t>
      </w:r>
      <w:r w:rsidRPr="00D54DB2">
        <w:t xml:space="preserve">() : </w:t>
      </w:r>
      <w:r w:rsidR="00B80A53" w:rsidRPr="00D54DB2">
        <w:t>value</w:t>
      </w:r>
      <w:r w:rsidRPr="00D54DB2">
        <w:t>;</w:t>
      </w:r>
      <w:r w:rsidRPr="00D54DB2">
        <w:br/>
        <w:t xml:space="preserve">    </w:t>
      </w:r>
      <w:r w:rsidR="00B80A53" w:rsidRPr="00D54DB2">
        <w:rPr>
          <w:color w:val="008000"/>
        </w:rPr>
        <w:t>// Process number in x</w:t>
      </w:r>
      <w:r w:rsidRPr="00D54DB2">
        <w:br/>
        <w:t>}</w:t>
      </w:r>
    </w:p>
    <w:p w:rsidR="00324CB7" w:rsidRDefault="00324CB7" w:rsidP="00324CB7">
      <w:r>
        <w:t>the</w:t>
      </w:r>
      <w:r w:rsidR="00657BF7">
        <w:t xml:space="preserve"> value parameter has type </w:t>
      </w:r>
      <w:r w:rsidR="00657BF7" w:rsidRPr="00893883">
        <w:rPr>
          <w:rStyle w:val="CodeFragment"/>
        </w:rPr>
        <w:t>() =&gt; number</w:t>
      </w:r>
      <w:r w:rsidR="00657BF7">
        <w:t xml:space="preserve"> in the first conditional expression and type </w:t>
      </w:r>
      <w:r w:rsidR="00657BF7" w:rsidRPr="00893883">
        <w:rPr>
          <w:rStyle w:val="CodeFragment"/>
        </w:rPr>
        <w:t>number</w:t>
      </w:r>
      <w:r w:rsidR="00657BF7">
        <w:t xml:space="preserve"> in the second conditional expression, and the inferred type of </w:t>
      </w:r>
      <w:r w:rsidR="00B80A53">
        <w:t xml:space="preserve">x is </w:t>
      </w:r>
      <w:r w:rsidR="00B80A53" w:rsidRPr="00893883">
        <w:rPr>
          <w:rStyle w:val="CodeFragment"/>
        </w:rPr>
        <w:t>number</w:t>
      </w:r>
      <w:r>
        <w:t>.</w:t>
      </w:r>
    </w:p>
    <w:p w:rsidR="00EF70B2" w:rsidRDefault="00EF70B2" w:rsidP="00EB5AFD">
      <w:r>
        <w:t>In the example</w:t>
      </w:r>
    </w:p>
    <w:p w:rsidR="00EF70B2" w:rsidRDefault="00EF70B2" w:rsidP="00EF70B2">
      <w:pPr>
        <w:pStyle w:val="Code"/>
      </w:pPr>
      <w:r w:rsidRPr="00D54DB2">
        <w:rPr>
          <w:color w:val="0000FF"/>
        </w:rPr>
        <w:t>function</w:t>
      </w:r>
      <w:r w:rsidRPr="00D54DB2">
        <w:t xml:space="preserve"> f(x: </w:t>
      </w:r>
      <w:r w:rsidRPr="00D54DB2">
        <w:rPr>
          <w:color w:val="0000FF"/>
        </w:rPr>
        <w:t>string</w:t>
      </w:r>
      <w:r w:rsidRPr="00D54DB2">
        <w:t xml:space="preserve"> | </w:t>
      </w:r>
      <w:r w:rsidRPr="00D54DB2">
        <w:rPr>
          <w:color w:val="0000FF"/>
        </w:rPr>
        <w:t>number</w:t>
      </w:r>
      <w:r w:rsidRPr="00D54DB2">
        <w:t xml:space="preserve"> | </w:t>
      </w:r>
      <w:r w:rsidRPr="00D54DB2">
        <w:rPr>
          <w:color w:val="0000FF"/>
        </w:rPr>
        <w:t>boolean</w:t>
      </w:r>
      <w:r w:rsidRPr="00D54DB2">
        <w:t>) {</w:t>
      </w:r>
      <w:r w:rsidRPr="00D54DB2">
        <w:br/>
        <w:t xml:space="preserve">    </w:t>
      </w:r>
      <w:r w:rsidRPr="00D54DB2">
        <w:rPr>
          <w:color w:val="0000FF"/>
        </w:rPr>
        <w:t>if</w:t>
      </w:r>
      <w:r w:rsidRPr="00D54DB2">
        <w:t xml:space="preserve"> (</w:t>
      </w:r>
      <w:r w:rsidRPr="00D54DB2">
        <w:rPr>
          <w:color w:val="0000FF"/>
        </w:rPr>
        <w:t>typeof</w:t>
      </w:r>
      <w:r w:rsidRPr="00D54DB2">
        <w:t xml:space="preserve"> x === </w:t>
      </w:r>
      <w:r w:rsidR="008F4735" w:rsidRPr="00D54DB2">
        <w:rPr>
          <w:color w:val="800000"/>
        </w:rPr>
        <w:t>"</w:t>
      </w:r>
      <w:r w:rsidRPr="00D54DB2">
        <w:rPr>
          <w:color w:val="800000"/>
        </w:rPr>
        <w:t>string</w:t>
      </w:r>
      <w:r w:rsidR="008F4735" w:rsidRPr="00D54DB2">
        <w:rPr>
          <w:color w:val="800000"/>
        </w:rPr>
        <w:t>"</w:t>
      </w:r>
      <w:r w:rsidRPr="00D54DB2">
        <w:t xml:space="preserve"> || </w:t>
      </w:r>
      <w:r w:rsidRPr="00D54DB2">
        <w:rPr>
          <w:color w:val="0000FF"/>
        </w:rPr>
        <w:t>typeof</w:t>
      </w:r>
      <w:r w:rsidRPr="00D54DB2">
        <w:t xml:space="preserve"> x === </w:t>
      </w:r>
      <w:r w:rsidR="008F4735" w:rsidRPr="00D54DB2">
        <w:rPr>
          <w:color w:val="800000"/>
        </w:rPr>
        <w:t>"</w:t>
      </w:r>
      <w:r w:rsidRPr="00D54DB2">
        <w:rPr>
          <w:color w:val="800000"/>
        </w:rPr>
        <w:t>number</w:t>
      </w:r>
      <w:r w:rsidR="008F4735" w:rsidRPr="00D54DB2">
        <w:rPr>
          <w:color w:val="800000"/>
        </w:rPr>
        <w:t>"</w:t>
      </w:r>
      <w:r w:rsidRPr="00D54DB2">
        <w:t>) {</w:t>
      </w:r>
      <w:r w:rsidRPr="00D54DB2">
        <w:br/>
        <w:t xml:space="preserve">        </w:t>
      </w:r>
      <w:r w:rsidRPr="00D54DB2">
        <w:rPr>
          <w:color w:val="0000FF"/>
        </w:rPr>
        <w:t>var</w:t>
      </w:r>
      <w:r w:rsidRPr="00D54DB2">
        <w:t xml:space="preserve"> y = x;  </w:t>
      </w:r>
      <w:r w:rsidRPr="00D54DB2">
        <w:rPr>
          <w:color w:val="008000"/>
        </w:rPr>
        <w:t>// Type of y is string | number</w:t>
      </w:r>
      <w:r w:rsidRPr="00D54DB2">
        <w:br/>
        <w:t xml:space="preserve">    }</w:t>
      </w:r>
      <w:r w:rsidRPr="00D54DB2">
        <w:br/>
        <w:t xml:space="preserve">    </w:t>
      </w:r>
      <w:r w:rsidRPr="00D54DB2">
        <w:rPr>
          <w:color w:val="0000FF"/>
        </w:rPr>
        <w:t>else</w:t>
      </w:r>
      <w:r w:rsidRPr="00D54DB2">
        <w:t xml:space="preserve"> {</w:t>
      </w:r>
      <w:r w:rsidRPr="00D54DB2">
        <w:br/>
        <w:t xml:space="preserve">        </w:t>
      </w:r>
      <w:r w:rsidRPr="00D54DB2">
        <w:rPr>
          <w:color w:val="0000FF"/>
        </w:rPr>
        <w:t>var</w:t>
      </w:r>
      <w:r w:rsidRPr="00D54DB2">
        <w:t xml:space="preserve"> z = x;  </w:t>
      </w:r>
      <w:r w:rsidRPr="00D54DB2">
        <w:rPr>
          <w:color w:val="008000"/>
        </w:rPr>
        <w:t>// Type of z is boolean</w:t>
      </w:r>
      <w:r w:rsidRPr="00D54DB2">
        <w:br/>
        <w:t xml:space="preserve">    }</w:t>
      </w:r>
      <w:r w:rsidRPr="00D54DB2">
        <w:br/>
        <w:t>}</w:t>
      </w:r>
    </w:p>
    <w:p w:rsidR="00EF70B2" w:rsidRDefault="00EF70B2" w:rsidP="00EF70B2">
      <w:r>
        <w:t>the type of x</w:t>
      </w:r>
      <w:r w:rsidR="00657BF7">
        <w:t xml:space="preserve"> is </w:t>
      </w:r>
      <w:r w:rsidR="00657BF7" w:rsidRPr="00893883">
        <w:rPr>
          <w:rStyle w:val="CodeFragment"/>
        </w:rPr>
        <w:t xml:space="preserve">string | </w:t>
      </w:r>
      <w:r w:rsidRPr="00893883">
        <w:rPr>
          <w:rStyle w:val="CodeFragment"/>
        </w:rPr>
        <w:t>number | boolean</w:t>
      </w:r>
      <w:r>
        <w:t xml:space="preserve"> in </w:t>
      </w:r>
      <w:r w:rsidR="00893883">
        <w:t xml:space="preserve">the </w:t>
      </w:r>
      <w:r>
        <w:t xml:space="preserve">left operand of the || operator, </w:t>
      </w:r>
      <w:r w:rsidRPr="00893883">
        <w:rPr>
          <w:rStyle w:val="CodeFragment"/>
        </w:rPr>
        <w:t>number | boolean</w:t>
      </w:r>
      <w:r>
        <w:t xml:space="preserve"> in the right operand of the || operator, </w:t>
      </w:r>
      <w:r w:rsidRPr="00893883">
        <w:rPr>
          <w:rStyle w:val="CodeFragment"/>
        </w:rPr>
        <w:t>string | number</w:t>
      </w:r>
      <w:r>
        <w:t xml:space="preserve"> in the first branch of the if statement, and </w:t>
      </w:r>
      <w:r w:rsidRPr="00893883">
        <w:rPr>
          <w:rStyle w:val="CodeFragment"/>
        </w:rPr>
        <w:t>boolean</w:t>
      </w:r>
      <w:r>
        <w:t xml:space="preserve"> in the second branch of the if statement.</w:t>
      </w:r>
    </w:p>
    <w:p w:rsidR="00B80A53" w:rsidRDefault="00B80A53" w:rsidP="00B80A53">
      <w:r>
        <w:t>In the example</w:t>
      </w:r>
    </w:p>
    <w:p w:rsidR="00B80A53" w:rsidRDefault="00B80A53" w:rsidP="00B80A53">
      <w:pPr>
        <w:pStyle w:val="Code"/>
      </w:pPr>
      <w:r w:rsidRPr="00D54DB2">
        <w:rPr>
          <w:color w:val="0000FF"/>
        </w:rPr>
        <w:t>class</w:t>
      </w:r>
      <w:r w:rsidRPr="00D54DB2">
        <w:t xml:space="preserve"> C {</w:t>
      </w:r>
      <w:r w:rsidRPr="00D54DB2">
        <w:br/>
        <w:t xml:space="preserve">    data: </w:t>
      </w:r>
      <w:r w:rsidRPr="00D54DB2">
        <w:rPr>
          <w:color w:val="0000FF"/>
        </w:rPr>
        <w:t>string</w:t>
      </w:r>
      <w:r w:rsidRPr="00D54DB2">
        <w:t xml:space="preserve"> | </w:t>
      </w:r>
      <w:r w:rsidRPr="00D54DB2">
        <w:rPr>
          <w:color w:val="0000FF"/>
        </w:rPr>
        <w:t>string</w:t>
      </w:r>
      <w:r w:rsidRPr="00D54DB2">
        <w:t>[]</w:t>
      </w:r>
      <w:r w:rsidR="004643F1" w:rsidRPr="00D54DB2">
        <w:t>;</w:t>
      </w:r>
      <w:r w:rsidR="004643F1" w:rsidRPr="00D54DB2">
        <w:br/>
        <w:t xml:space="preserve">    getData() </w:t>
      </w:r>
      <w:r w:rsidRPr="00D54DB2">
        <w:t>{</w:t>
      </w:r>
      <w:r w:rsidRPr="00D54DB2">
        <w:br/>
        <w:t xml:space="preserve">        </w:t>
      </w:r>
      <w:r w:rsidRPr="00D54DB2">
        <w:rPr>
          <w:color w:val="0000FF"/>
        </w:rPr>
        <w:t>var</w:t>
      </w:r>
      <w:r w:rsidRPr="00D54DB2">
        <w:t xml:space="preserve"> data = </w:t>
      </w:r>
      <w:r w:rsidRPr="00D54DB2">
        <w:rPr>
          <w:color w:val="0000FF"/>
        </w:rPr>
        <w:t>this</w:t>
      </w:r>
      <w:r w:rsidRPr="00D54DB2">
        <w:t>.data;</w:t>
      </w:r>
      <w:r w:rsidRPr="00D54DB2">
        <w:br/>
        <w:t xml:space="preserve">        </w:t>
      </w:r>
      <w:r w:rsidRPr="00D54DB2">
        <w:rPr>
          <w:color w:val="0000FF"/>
        </w:rPr>
        <w:t>return</w:t>
      </w:r>
      <w:r w:rsidRPr="00D54DB2">
        <w:t xml:space="preserve"> </w:t>
      </w:r>
      <w:r w:rsidR="00657BF7" w:rsidRPr="00D54DB2">
        <w:rPr>
          <w:color w:val="0000FF"/>
        </w:rPr>
        <w:t>typeof</w:t>
      </w:r>
      <w:r w:rsidR="00657BF7" w:rsidRPr="00D54DB2">
        <w:t xml:space="preserve"> </w:t>
      </w:r>
      <w:r w:rsidRPr="00D54DB2">
        <w:t xml:space="preserve">data === </w:t>
      </w:r>
      <w:r w:rsidRPr="00D54DB2">
        <w:rPr>
          <w:color w:val="800000"/>
        </w:rPr>
        <w:t>"string"</w:t>
      </w:r>
      <w:r w:rsidRPr="00D54DB2">
        <w:t xml:space="preserve"> ? data : data.join(</w:t>
      </w:r>
      <w:r w:rsidRPr="00D54DB2">
        <w:rPr>
          <w:color w:val="800000"/>
        </w:rPr>
        <w:t>" "</w:t>
      </w:r>
      <w:r w:rsidRPr="00D54DB2">
        <w:t>);</w:t>
      </w:r>
      <w:r w:rsidRPr="00D54DB2">
        <w:br/>
        <w:t xml:space="preserve">    }</w:t>
      </w:r>
      <w:r w:rsidRPr="00D54DB2">
        <w:br/>
        <w:t>}</w:t>
      </w:r>
    </w:p>
    <w:p w:rsidR="004643F1" w:rsidRDefault="00657BF7" w:rsidP="00EB5AFD">
      <w:r>
        <w:t xml:space="preserve">the type of the </w:t>
      </w:r>
      <w:r w:rsidRPr="00893883">
        <w:rPr>
          <w:rStyle w:val="CodeFragment"/>
        </w:rPr>
        <w:t>data</w:t>
      </w:r>
      <w:r>
        <w:t xml:space="preserve"> variable is </w:t>
      </w:r>
      <w:r w:rsidRPr="00893883">
        <w:rPr>
          <w:rStyle w:val="CodeFragment"/>
        </w:rPr>
        <w:t>string</w:t>
      </w:r>
      <w:r>
        <w:t xml:space="preserve"> in the first conditional expression and </w:t>
      </w:r>
      <w:r w:rsidRPr="00893883">
        <w:rPr>
          <w:rStyle w:val="CodeFragment"/>
        </w:rPr>
        <w:t>string[]</w:t>
      </w:r>
      <w:r>
        <w:t xml:space="preserve"> in the second conditional expression, and </w:t>
      </w:r>
      <w:r w:rsidR="004643F1">
        <w:t>t</w:t>
      </w:r>
      <w:r>
        <w:t xml:space="preserve">he inferred type of </w:t>
      </w:r>
      <w:r w:rsidRPr="00893883">
        <w:rPr>
          <w:rStyle w:val="CodeFragment"/>
        </w:rPr>
        <w:t>getData</w:t>
      </w:r>
      <w:r>
        <w:t xml:space="preserve"> is </w:t>
      </w:r>
      <w:r w:rsidRPr="00893883">
        <w:rPr>
          <w:rStyle w:val="CodeFragment"/>
        </w:rPr>
        <w:t>string</w:t>
      </w:r>
      <w:r>
        <w:t xml:space="preserve">. Note that the </w:t>
      </w:r>
      <w:r w:rsidRPr="00893883">
        <w:rPr>
          <w:rStyle w:val="CodeFragment"/>
        </w:rPr>
        <w:t>data</w:t>
      </w:r>
      <w:r>
        <w:t xml:space="preserve"> property must be copied to a local variable for the type guard to have an effect.</w:t>
      </w:r>
    </w:p>
    <w:p w:rsidR="00EF70B2" w:rsidRDefault="00EF70B2" w:rsidP="00EB5AFD">
      <w:r>
        <w:t>In the example</w:t>
      </w:r>
    </w:p>
    <w:p w:rsidR="00657BF7" w:rsidRDefault="00EB5AFD" w:rsidP="00657BF7">
      <w:pPr>
        <w:pStyle w:val="Code"/>
      </w:pPr>
      <w:r w:rsidRPr="00D54DB2">
        <w:rPr>
          <w:color w:val="0000FF"/>
        </w:rPr>
        <w:t>class</w:t>
      </w:r>
      <w:r w:rsidRPr="00D54DB2">
        <w:t xml:space="preserve"> NamedItem {</w:t>
      </w:r>
      <w:r w:rsidR="00EF70B2" w:rsidRPr="00D54DB2">
        <w:br/>
      </w:r>
      <w:r w:rsidRPr="00D54DB2">
        <w:t xml:space="preserve">    name: </w:t>
      </w:r>
      <w:r w:rsidRPr="00D54DB2">
        <w:rPr>
          <w:color w:val="0000FF"/>
        </w:rPr>
        <w:t>string</w:t>
      </w:r>
      <w:r w:rsidRPr="00D54DB2">
        <w:t>;</w:t>
      </w:r>
      <w:r w:rsidR="00EF70B2" w:rsidRPr="00D54DB2">
        <w:br/>
        <w:t>}</w:t>
      </w:r>
    </w:p>
    <w:p w:rsidR="00EB5AFD" w:rsidRDefault="00EB5AFD" w:rsidP="00657BF7">
      <w:pPr>
        <w:pStyle w:val="Code"/>
      </w:pPr>
      <w:r w:rsidRPr="00D54DB2">
        <w:rPr>
          <w:color w:val="0000FF"/>
        </w:rPr>
        <w:t>function</w:t>
      </w:r>
      <w:r w:rsidRPr="00D54DB2">
        <w:t xml:space="preserve"> getName(obj: </w:t>
      </w:r>
      <w:r w:rsidR="00657BF7" w:rsidRPr="00D54DB2">
        <w:t>Object</w:t>
      </w:r>
      <w:r w:rsidRPr="00D54DB2">
        <w:t>) {</w:t>
      </w:r>
      <w:r w:rsidR="00EF70B2" w:rsidRPr="00D54DB2">
        <w:br/>
      </w:r>
      <w:r w:rsidRPr="00D54DB2">
        <w:t xml:space="preserve">    </w:t>
      </w:r>
      <w:r w:rsidRPr="00D54DB2">
        <w:rPr>
          <w:color w:val="0000FF"/>
        </w:rPr>
        <w:t>return</w:t>
      </w:r>
      <w:r w:rsidRPr="00D54DB2">
        <w:t xml:space="preserve"> obj </w:t>
      </w:r>
      <w:r w:rsidRPr="00D54DB2">
        <w:rPr>
          <w:color w:val="0000FF"/>
        </w:rPr>
        <w:t>instanceof</w:t>
      </w:r>
      <w:r w:rsidRPr="00D54DB2">
        <w:t xml:space="preserve"> NamedItem ? obj.name : </w:t>
      </w:r>
      <w:r w:rsidR="008F4735" w:rsidRPr="00D54DB2">
        <w:rPr>
          <w:color w:val="800000"/>
        </w:rPr>
        <w:t>"</w:t>
      </w:r>
      <w:r w:rsidRPr="00D54DB2">
        <w:rPr>
          <w:color w:val="800000"/>
        </w:rPr>
        <w:t>unknown</w:t>
      </w:r>
      <w:r w:rsidR="008F4735" w:rsidRPr="00D54DB2">
        <w:rPr>
          <w:color w:val="800000"/>
        </w:rPr>
        <w:t>"</w:t>
      </w:r>
      <w:r w:rsidRPr="00D54DB2">
        <w:t>;</w:t>
      </w:r>
      <w:r w:rsidR="00EF70B2" w:rsidRPr="00D54DB2">
        <w:br/>
      </w:r>
      <w:r w:rsidRPr="00D54DB2">
        <w:t>}</w:t>
      </w:r>
    </w:p>
    <w:p w:rsidR="00EF70B2" w:rsidRDefault="00657BF7" w:rsidP="00EF70B2">
      <w:r>
        <w:lastRenderedPageBreak/>
        <w:t xml:space="preserve">the type of </w:t>
      </w:r>
      <w:r w:rsidRPr="00893883">
        <w:rPr>
          <w:rStyle w:val="CodeFragment"/>
        </w:rPr>
        <w:t>obj</w:t>
      </w:r>
      <w:r>
        <w:t xml:space="preserve"> is narrowed to </w:t>
      </w:r>
      <w:r w:rsidRPr="00893883">
        <w:rPr>
          <w:rStyle w:val="CodeFragment"/>
        </w:rPr>
        <w:t>NamedItem</w:t>
      </w:r>
      <w:r>
        <w:t xml:space="preserve"> in the first cond</w:t>
      </w:r>
      <w:r w:rsidR="007B6EFC">
        <w:t>i</w:t>
      </w:r>
      <w:r>
        <w:t xml:space="preserve">tional expression, and </w:t>
      </w:r>
      <w:r w:rsidR="00EF70B2">
        <w:t xml:space="preserve">the inferred type of the </w:t>
      </w:r>
      <w:r w:rsidR="00EF70B2" w:rsidRPr="00893883">
        <w:rPr>
          <w:rStyle w:val="CodeFragment"/>
        </w:rPr>
        <w:t>getName</w:t>
      </w:r>
      <w:r w:rsidR="00EF70B2">
        <w:t xml:space="preserve"> function is </w:t>
      </w:r>
      <w:r w:rsidR="00EF70B2" w:rsidRPr="00893883">
        <w:rPr>
          <w:rStyle w:val="CodeFragment"/>
        </w:rPr>
        <w:t>string</w:t>
      </w:r>
      <w:r w:rsidR="00EF70B2">
        <w:t>.</w:t>
      </w:r>
    </w:p>
    <w:p w:rsidR="00EF70B2" w:rsidRDefault="00EF70B2" w:rsidP="00EF70B2"/>
    <w:p w:rsidR="00183D96" w:rsidRPr="00AA797A" w:rsidRDefault="00183D96" w:rsidP="00EF70B2">
      <w:pPr>
        <w:sectPr w:rsidR="00183D96" w:rsidRPr="00AA797A" w:rsidSect="001719CA">
          <w:type w:val="oddPage"/>
          <w:pgSz w:w="12240" w:h="15840"/>
          <w:pgMar w:top="1440" w:right="1440" w:bottom="1440" w:left="1440" w:header="720" w:footer="720" w:gutter="0"/>
          <w:cols w:space="720"/>
          <w:docGrid w:linePitch="360"/>
        </w:sectPr>
      </w:pPr>
    </w:p>
    <w:p w:rsidR="0044410D" w:rsidRPr="0044410D" w:rsidRDefault="00922D81" w:rsidP="00D13EE5">
      <w:pPr>
        <w:pStyle w:val="Heading1"/>
      </w:pPr>
      <w:bookmarkStart w:id="206" w:name="_Toc439666229"/>
      <w:r>
        <w:lastRenderedPageBreak/>
        <w:t>Statements</w:t>
      </w:r>
      <w:bookmarkEnd w:id="206"/>
    </w:p>
    <w:p w:rsidR="0044410D" w:rsidRDefault="00EC43AF" w:rsidP="00EC43AF">
      <w:bookmarkStart w:id="207" w:name="_Ref315963032"/>
      <w:r>
        <w:t>This chapter describes the static type checking TypeScript provides for JavaScript statements</w:t>
      </w:r>
      <w:r w:rsidR="00BA6F43">
        <w:t>. TypeScript itself does not introdu</w:t>
      </w:r>
      <w:r w:rsidR="00AA1F23">
        <w:t>ce any new statement constructs, but it does extend the grammar for local declarations to include interface, type alias, and enum declarations.</w:t>
      </w:r>
    </w:p>
    <w:p w:rsidR="007331B0" w:rsidRDefault="007331B0" w:rsidP="007331B0">
      <w:pPr>
        <w:pStyle w:val="Heading2"/>
      </w:pPr>
      <w:bookmarkStart w:id="208" w:name="_Toc439666230"/>
      <w:r>
        <w:t>Blocks</w:t>
      </w:r>
      <w:bookmarkEnd w:id="208"/>
    </w:p>
    <w:p w:rsidR="007331B0" w:rsidRDefault="007331B0" w:rsidP="007331B0">
      <w:r>
        <w:t>Blocks are extended to include local interface, type alias, and enum declarations</w:t>
      </w:r>
      <w:r w:rsidR="00AA1F23">
        <w:t xml:space="preserve"> (classes are alre</w:t>
      </w:r>
      <w:r w:rsidR="00D80640">
        <w:t>ady included by the ECMAScript 2015</w:t>
      </w:r>
      <w:r w:rsidR="00AA1F23">
        <w:t xml:space="preserve"> grammar)</w:t>
      </w:r>
      <w:r>
        <w:t>.</w:t>
      </w:r>
    </w:p>
    <w:p w:rsidR="007331B0" w:rsidRDefault="007331B0" w:rsidP="007331B0">
      <w:pPr>
        <w:pStyle w:val="Grammar"/>
      </w:pPr>
      <w:r w:rsidRPr="00AA1F23">
        <w:rPr>
          <w:rStyle w:val="Production"/>
        </w:rPr>
        <w:t>Declaration:</w:t>
      </w:r>
      <w:r>
        <w:t xml:space="preserve">  </w:t>
      </w:r>
      <w:r w:rsidRPr="00AA1F23">
        <w:rPr>
          <w:rStyle w:val="Production"/>
        </w:rPr>
        <w:t>( Modified )</w:t>
      </w:r>
      <w:r>
        <w:br/>
        <w:t>…</w:t>
      </w:r>
      <w:r>
        <w:br/>
      </w:r>
      <w:r w:rsidRPr="00AA1F23">
        <w:rPr>
          <w:rStyle w:val="Production"/>
        </w:rPr>
        <w:t>InterfaceDeclaration</w:t>
      </w:r>
      <w:r>
        <w:br/>
      </w:r>
      <w:r w:rsidRPr="00AA1F23">
        <w:rPr>
          <w:rStyle w:val="Production"/>
        </w:rPr>
        <w:t>TypeAliasDeclaration</w:t>
      </w:r>
      <w:r>
        <w:br/>
      </w:r>
      <w:r w:rsidRPr="00AA1F23">
        <w:rPr>
          <w:rStyle w:val="Production"/>
        </w:rPr>
        <w:t>EnumDeclaration</w:t>
      </w:r>
    </w:p>
    <w:p w:rsidR="007331B0" w:rsidRPr="007331B0" w:rsidRDefault="00AA1F23" w:rsidP="007331B0">
      <w:r>
        <w:t>Local class, interface, type alias, and enum declarations are block scoped, similar to let and const declarations.</w:t>
      </w:r>
    </w:p>
    <w:p w:rsidR="0044410D" w:rsidRPr="0044410D" w:rsidRDefault="00151E85" w:rsidP="00151E85">
      <w:pPr>
        <w:pStyle w:val="Heading2"/>
      </w:pPr>
      <w:bookmarkStart w:id="209" w:name="_Ref369177867"/>
      <w:bookmarkStart w:id="210" w:name="_Toc439666231"/>
      <w:r>
        <w:t>Variable Statements</w:t>
      </w:r>
      <w:bookmarkEnd w:id="207"/>
      <w:bookmarkEnd w:id="209"/>
      <w:bookmarkEnd w:id="210"/>
    </w:p>
    <w:p w:rsidR="0044410D" w:rsidRPr="0044410D" w:rsidRDefault="00151E85" w:rsidP="00151E85">
      <w:r>
        <w:t>Variable statements are extended to in</w:t>
      </w:r>
      <w:r w:rsidR="000D3D7E">
        <w:t>clude optional type annotations.</w:t>
      </w:r>
    </w:p>
    <w:p w:rsidR="00EB2C16" w:rsidRPr="00EB2C16" w:rsidRDefault="000A663E" w:rsidP="00EB2C16">
      <w:pPr>
        <w:pStyle w:val="Grammar"/>
      </w:pPr>
      <w:r w:rsidRPr="00536A68">
        <w:rPr>
          <w:rStyle w:val="Production"/>
        </w:rPr>
        <w:t>VariableDeclaration:</w:t>
      </w:r>
      <w:r>
        <w:t xml:space="preserve">  </w:t>
      </w:r>
      <w:r w:rsidRPr="00536A68">
        <w:rPr>
          <w:rStyle w:val="Production"/>
        </w:rPr>
        <w:t>( Modified )</w:t>
      </w:r>
      <w:r w:rsidR="0048218E" w:rsidRPr="0048218E">
        <w:br/>
      </w:r>
      <w:r w:rsidR="003D19F3">
        <w:rPr>
          <w:rStyle w:val="Production"/>
        </w:rPr>
        <w:t>SimpleVariableDeclaration</w:t>
      </w:r>
      <w:r w:rsidR="00A5100A" w:rsidRPr="00A5100A">
        <w:br/>
      </w:r>
      <w:r w:rsidR="003D19F3">
        <w:rPr>
          <w:rStyle w:val="Production"/>
        </w:rPr>
        <w:t>DestructuringVariableDeclaration</w:t>
      </w:r>
    </w:p>
    <w:p w:rsidR="00EB2C16" w:rsidRDefault="00EB2C16" w:rsidP="00EB2C16">
      <w:r>
        <w:t>A variable declaration is either a simple variable declaration or a destructuring variable declaration.</w:t>
      </w:r>
    </w:p>
    <w:p w:rsidR="00EB2C16" w:rsidRDefault="00EB2C16" w:rsidP="00EB2C16">
      <w:pPr>
        <w:pStyle w:val="Heading3"/>
      </w:pPr>
      <w:bookmarkStart w:id="211" w:name="_Toc439666232"/>
      <w:r>
        <w:t>Simple Variable Declarations</w:t>
      </w:r>
      <w:bookmarkEnd w:id="211"/>
    </w:p>
    <w:p w:rsidR="00EB2C16" w:rsidRPr="00EB2C16" w:rsidRDefault="00EB2C16" w:rsidP="00EB2C16">
      <w:r>
        <w:t xml:space="preserve">A </w:t>
      </w:r>
      <w:r w:rsidRPr="00647B88">
        <w:rPr>
          <w:b/>
          <w:i/>
        </w:rPr>
        <w:t>simple variable declaration</w:t>
      </w:r>
      <w:r>
        <w:t xml:space="preserve"> introduces a single named variable and optionally assigns it an initial value.</w:t>
      </w:r>
    </w:p>
    <w:p w:rsidR="003D19F3" w:rsidRDefault="003D19F3" w:rsidP="003D19F3">
      <w:pPr>
        <w:pStyle w:val="Grammar"/>
      </w:pPr>
      <w:r w:rsidRPr="00E14214">
        <w:rPr>
          <w:rStyle w:val="Production"/>
        </w:rPr>
        <w:t>SimpleVariableDeclaration:</w:t>
      </w:r>
      <w:r>
        <w:br/>
      </w:r>
      <w:r w:rsidR="000279AB">
        <w:rPr>
          <w:rStyle w:val="Production"/>
        </w:rPr>
        <w:t>BindingI</w:t>
      </w:r>
      <w:r w:rsidRPr="00536A68">
        <w:rPr>
          <w:rStyle w:val="Production"/>
        </w:rPr>
        <w:t>dentifier</w:t>
      </w:r>
      <w:r>
        <w:t xml:space="preserve">   </w:t>
      </w:r>
      <w:r w:rsidRPr="00536A68">
        <w:rPr>
          <w:rStyle w:val="Production"/>
        </w:rPr>
        <w:t>TypeAnnotation</w:t>
      </w:r>
      <w:r w:rsidRPr="00D31C46">
        <w:rPr>
          <w:rStyle w:val="Production"/>
          <w:vertAlign w:val="subscript"/>
        </w:rPr>
        <w:t>opt</w:t>
      </w:r>
      <w:r>
        <w:t xml:space="preserve">   </w:t>
      </w:r>
      <w:r w:rsidR="004C21C2">
        <w:rPr>
          <w:rStyle w:val="Production"/>
        </w:rPr>
        <w:t>Initializer</w:t>
      </w:r>
      <w:r w:rsidRPr="00D31C46">
        <w:rPr>
          <w:rStyle w:val="Production"/>
          <w:vertAlign w:val="subscript"/>
        </w:rPr>
        <w:t>opt</w:t>
      </w:r>
    </w:p>
    <w:p w:rsidR="00EB2C16" w:rsidRDefault="00EB2C16" w:rsidP="00EB2C16">
      <w:r>
        <w:t xml:space="preserve">The </w:t>
      </w:r>
      <w:r w:rsidR="006F6490">
        <w:t xml:space="preserve">type </w:t>
      </w:r>
      <w:r w:rsidR="00A06CF6" w:rsidRPr="00A06CF6">
        <w:rPr>
          <w:i/>
        </w:rPr>
        <w:t>T</w:t>
      </w:r>
      <w:r w:rsidR="00A06CF6">
        <w:t xml:space="preserve"> </w:t>
      </w:r>
      <w:r w:rsidR="006F6490">
        <w:t>of a</w:t>
      </w:r>
      <w:r>
        <w:t xml:space="preserve"> variable </w:t>
      </w:r>
      <w:r w:rsidR="006F6490">
        <w:t xml:space="preserve">introduced by a simple variable </w:t>
      </w:r>
      <w:r>
        <w:t>declaration is determined as follows:</w:t>
      </w:r>
    </w:p>
    <w:p w:rsidR="00A06CF6" w:rsidRDefault="00A06CF6" w:rsidP="00367611">
      <w:pPr>
        <w:pStyle w:val="ListParagraph"/>
        <w:numPr>
          <w:ilvl w:val="0"/>
          <w:numId w:val="57"/>
        </w:numPr>
      </w:pPr>
      <w:r>
        <w:t xml:space="preserve">If the declaration includes a type annotation, </w:t>
      </w:r>
      <w:r w:rsidRPr="008049BF">
        <w:rPr>
          <w:i/>
        </w:rPr>
        <w:t>T</w:t>
      </w:r>
      <w:r>
        <w:t xml:space="preserve"> is that type.</w:t>
      </w:r>
    </w:p>
    <w:p w:rsidR="00A06CF6" w:rsidRDefault="00A06CF6" w:rsidP="00367611">
      <w:pPr>
        <w:pStyle w:val="ListParagraph"/>
        <w:numPr>
          <w:ilvl w:val="0"/>
          <w:numId w:val="57"/>
        </w:numPr>
      </w:pPr>
      <w:r>
        <w:t xml:space="preserve">Otherwise, if the declaration includes an initializer expression, </w:t>
      </w:r>
      <w:r w:rsidRPr="008049BF">
        <w:rPr>
          <w:i/>
        </w:rPr>
        <w:t>T</w:t>
      </w:r>
      <w:r>
        <w:t xml:space="preserve"> is the widened </w:t>
      </w:r>
      <w:r w:rsidR="000B563B">
        <w:t xml:space="preserve">form (section </w:t>
      </w:r>
      <w:r w:rsidR="000B563B">
        <w:fldChar w:fldCharType="begin"/>
      </w:r>
      <w:r w:rsidR="000B563B">
        <w:instrText xml:space="preserve"> REF _Ref331363661 \r \h </w:instrText>
      </w:r>
      <w:r w:rsidR="000B563B">
        <w:fldChar w:fldCharType="separate"/>
      </w:r>
      <w:r w:rsidR="00A3147C">
        <w:t>3.12</w:t>
      </w:r>
      <w:r w:rsidR="000B563B">
        <w:fldChar w:fldCharType="end"/>
      </w:r>
      <w:r w:rsidR="000B563B">
        <w:t xml:space="preserve">) of the </w:t>
      </w:r>
      <w:r>
        <w:t xml:space="preserve">type of </w:t>
      </w:r>
      <w:r w:rsidR="00107DD8">
        <w:t>the</w:t>
      </w:r>
      <w:r>
        <w:t xml:space="preserve"> initializer expression.</w:t>
      </w:r>
    </w:p>
    <w:p w:rsidR="00EB2C16" w:rsidRDefault="00A06CF6" w:rsidP="00367611">
      <w:pPr>
        <w:pStyle w:val="ListParagraph"/>
        <w:numPr>
          <w:ilvl w:val="0"/>
          <w:numId w:val="57"/>
        </w:numPr>
      </w:pPr>
      <w:r>
        <w:t xml:space="preserve">Otherwise, </w:t>
      </w:r>
      <w:r w:rsidRPr="008049BF">
        <w:rPr>
          <w:i/>
        </w:rPr>
        <w:t>T</w:t>
      </w:r>
      <w:r>
        <w:t xml:space="preserve"> is the Any type.</w:t>
      </w:r>
    </w:p>
    <w:p w:rsidR="00822178" w:rsidRDefault="00822178" w:rsidP="00A06CF6">
      <w:r>
        <w:lastRenderedPageBreak/>
        <w:t xml:space="preserve">When a variable declaration specifies both a type annotation and an initializer expression, the type of the initializer expression is required to be assignable to </w:t>
      </w:r>
      <w:r w:rsidR="000B563B">
        <w:t xml:space="preserve">(section </w:t>
      </w:r>
      <w:r w:rsidR="000B563B">
        <w:fldChar w:fldCharType="begin"/>
      </w:r>
      <w:r w:rsidR="000B563B">
        <w:instrText xml:space="preserve"> REF _Ref330633611 \r \h </w:instrText>
      </w:r>
      <w:r w:rsidR="000B563B">
        <w:fldChar w:fldCharType="separate"/>
      </w:r>
      <w:r w:rsidR="00A3147C">
        <w:t>3.11.4</w:t>
      </w:r>
      <w:r w:rsidR="000B563B">
        <w:fldChar w:fldCharType="end"/>
      </w:r>
      <w:r w:rsidR="000B563B">
        <w:t xml:space="preserve">) </w:t>
      </w:r>
      <w:r>
        <w:t>the type given in the type annotation.</w:t>
      </w:r>
    </w:p>
    <w:p w:rsidR="00A06CF6" w:rsidRDefault="00A06CF6" w:rsidP="00A06CF6">
      <w:r>
        <w:t>Multiple declarations for the same variable name in the same declaration space are permitted, provided that each declaration associates the same type with the variable.</w:t>
      </w:r>
    </w:p>
    <w:p w:rsidR="00A06CF6" w:rsidRDefault="00A06CF6" w:rsidP="00A06CF6">
      <w:r>
        <w:t xml:space="preserve">When a variable declaration has a type annotation, it is an error for that type annotation to use the </w:t>
      </w:r>
      <w:r w:rsidRPr="00334000">
        <w:rPr>
          <w:rStyle w:val="CodeFragment"/>
        </w:rPr>
        <w:t>typeof</w:t>
      </w:r>
      <w:r>
        <w:t xml:space="preserve"> operator to reference the variable being declared.</w:t>
      </w:r>
    </w:p>
    <w:p w:rsidR="00A06CF6" w:rsidRPr="0044410D" w:rsidRDefault="00A06CF6" w:rsidP="00A06CF6">
      <w:r>
        <w:t>Below are some examples of simple variable declarations and their associated types.</w:t>
      </w:r>
    </w:p>
    <w:p w:rsidR="00A06CF6" w:rsidRPr="0044410D" w:rsidRDefault="00A06CF6" w:rsidP="00A06CF6">
      <w:pPr>
        <w:pStyle w:val="Code"/>
      </w:pPr>
      <w:r w:rsidRPr="00D54DB2">
        <w:rPr>
          <w:color w:val="0000FF"/>
        </w:rPr>
        <w:t>var</w:t>
      </w:r>
      <w:r w:rsidRPr="00D54DB2">
        <w:t xml:space="preserve"> a;                          </w:t>
      </w:r>
      <w:r w:rsidRPr="00D54DB2">
        <w:rPr>
          <w:color w:val="008000"/>
        </w:rPr>
        <w:t>// any</w:t>
      </w:r>
      <w:r w:rsidRPr="00D54DB2">
        <w:br/>
      </w:r>
      <w:r w:rsidRPr="00D54DB2">
        <w:rPr>
          <w:color w:val="0000FF"/>
        </w:rPr>
        <w:t>var</w:t>
      </w:r>
      <w:r w:rsidRPr="00D54DB2">
        <w:t xml:space="preserve"> b: </w:t>
      </w:r>
      <w:r w:rsidRPr="00D54DB2">
        <w:rPr>
          <w:color w:val="0000FF"/>
        </w:rPr>
        <w:t>number</w:t>
      </w:r>
      <w:r w:rsidRPr="00D54DB2">
        <w:t xml:space="preserve">;                  </w:t>
      </w:r>
      <w:r w:rsidRPr="00D54DB2">
        <w:rPr>
          <w:color w:val="008000"/>
        </w:rPr>
        <w:t>// number</w:t>
      </w:r>
      <w:r w:rsidRPr="00D54DB2">
        <w:br/>
      </w:r>
      <w:r w:rsidRPr="00D54DB2">
        <w:rPr>
          <w:color w:val="0000FF"/>
        </w:rPr>
        <w:t>var</w:t>
      </w:r>
      <w:r w:rsidRPr="00D54DB2">
        <w:t xml:space="preserve"> c = </w:t>
      </w:r>
      <w:r w:rsidRPr="00D54DB2">
        <w:rPr>
          <w:color w:val="800000"/>
        </w:rPr>
        <w:t>1</w:t>
      </w:r>
      <w:r w:rsidRPr="00D54DB2">
        <w:t xml:space="preserve">;                      </w:t>
      </w:r>
      <w:r w:rsidRPr="00D54DB2">
        <w:rPr>
          <w:color w:val="008000"/>
        </w:rPr>
        <w:t>// number</w:t>
      </w:r>
      <w:r w:rsidRPr="00D54DB2">
        <w:br/>
      </w:r>
      <w:r w:rsidRPr="00D54DB2">
        <w:rPr>
          <w:color w:val="0000FF"/>
        </w:rPr>
        <w:t>var</w:t>
      </w:r>
      <w:r w:rsidRPr="00D54DB2">
        <w:t xml:space="preserve"> d = { x: </w:t>
      </w:r>
      <w:r w:rsidRPr="00D54DB2">
        <w:rPr>
          <w:color w:val="800000"/>
        </w:rPr>
        <w:t>1</w:t>
      </w:r>
      <w:r w:rsidRPr="00D54DB2">
        <w:t xml:space="preserve">, y: </w:t>
      </w:r>
      <w:r w:rsidRPr="00D54DB2">
        <w:rPr>
          <w:color w:val="800000"/>
        </w:rPr>
        <w:t>"hello"</w:t>
      </w:r>
      <w:r w:rsidRPr="00D54DB2">
        <w:t xml:space="preserve"> };   </w:t>
      </w:r>
      <w:r w:rsidRPr="00D54DB2">
        <w:rPr>
          <w:color w:val="008000"/>
        </w:rPr>
        <w:t>// { x: number; y: string; }</w:t>
      </w:r>
      <w:r w:rsidRPr="00D54DB2">
        <w:br/>
      </w:r>
      <w:r w:rsidRPr="00D54DB2">
        <w:rPr>
          <w:color w:val="0000FF"/>
        </w:rPr>
        <w:t>var</w:t>
      </w:r>
      <w:r w:rsidRPr="00D54DB2">
        <w:t xml:space="preserve"> e: </w:t>
      </w:r>
      <w:r w:rsidRPr="00D54DB2">
        <w:rPr>
          <w:color w:val="0000FF"/>
        </w:rPr>
        <w:t>any</w:t>
      </w:r>
      <w:r w:rsidRPr="00D54DB2">
        <w:t xml:space="preserve"> = </w:t>
      </w:r>
      <w:r w:rsidRPr="00D54DB2">
        <w:rPr>
          <w:color w:val="800000"/>
        </w:rPr>
        <w:t>"test"</w:t>
      </w:r>
      <w:r w:rsidRPr="00D54DB2">
        <w:t xml:space="preserve">;            </w:t>
      </w:r>
      <w:r w:rsidRPr="00D54DB2">
        <w:rPr>
          <w:color w:val="008000"/>
        </w:rPr>
        <w:t>// any</w:t>
      </w:r>
    </w:p>
    <w:p w:rsidR="00A06CF6" w:rsidRPr="0044410D" w:rsidRDefault="00A06CF6" w:rsidP="00A06CF6">
      <w:r>
        <w:t>The following is permitted because all declarations of the single variable 'x' associate the same type (Number) with 'x'.</w:t>
      </w:r>
    </w:p>
    <w:p w:rsidR="00A06CF6" w:rsidRPr="0044410D" w:rsidRDefault="00A06CF6" w:rsidP="00A06CF6">
      <w:pPr>
        <w:pStyle w:val="Code"/>
      </w:pPr>
      <w:r w:rsidRPr="00D54DB2">
        <w:rPr>
          <w:color w:val="0000FF"/>
        </w:rPr>
        <w:t>var</w:t>
      </w:r>
      <w:r w:rsidRPr="00D54DB2">
        <w:t xml:space="preserve"> x = </w:t>
      </w:r>
      <w:r w:rsidRPr="00D54DB2">
        <w:rPr>
          <w:color w:val="800000"/>
        </w:rPr>
        <w:t>1</w:t>
      </w:r>
      <w:r w:rsidRPr="00D54DB2">
        <w:t>;</w:t>
      </w:r>
      <w:r w:rsidRPr="00D54DB2">
        <w:br/>
      </w:r>
      <w:r w:rsidRPr="00D54DB2">
        <w:rPr>
          <w:color w:val="0000FF"/>
        </w:rPr>
        <w:t>var</w:t>
      </w:r>
      <w:r w:rsidRPr="00D54DB2">
        <w:t xml:space="preserve"> x: </w:t>
      </w:r>
      <w:r w:rsidRPr="00D54DB2">
        <w:rPr>
          <w:color w:val="0000FF"/>
        </w:rPr>
        <w:t>number</w:t>
      </w:r>
      <w:r w:rsidRPr="00D54DB2">
        <w:t>;</w:t>
      </w:r>
      <w:r w:rsidRPr="00D54DB2">
        <w:br/>
      </w:r>
      <w:r w:rsidRPr="00D54DB2">
        <w:rPr>
          <w:color w:val="0000FF"/>
        </w:rPr>
        <w:t>if</w:t>
      </w:r>
      <w:r w:rsidRPr="00D54DB2">
        <w:t xml:space="preserve"> (x == </w:t>
      </w:r>
      <w:r w:rsidRPr="00D54DB2">
        <w:rPr>
          <w:color w:val="800000"/>
        </w:rPr>
        <w:t>1</w:t>
      </w:r>
      <w:r w:rsidRPr="00D54DB2">
        <w:t>) {</w:t>
      </w:r>
      <w:r w:rsidRPr="00D54DB2">
        <w:br/>
        <w:t xml:space="preserve">    </w:t>
      </w:r>
      <w:r w:rsidRPr="00D54DB2">
        <w:rPr>
          <w:color w:val="0000FF"/>
        </w:rPr>
        <w:t>var</w:t>
      </w:r>
      <w:r w:rsidRPr="00D54DB2">
        <w:t xml:space="preserve"> x = </w:t>
      </w:r>
      <w:r w:rsidRPr="00D54DB2">
        <w:rPr>
          <w:color w:val="800000"/>
        </w:rPr>
        <w:t>2</w:t>
      </w:r>
      <w:r w:rsidRPr="00D54DB2">
        <w:t>;</w:t>
      </w:r>
      <w:r w:rsidRPr="00D54DB2">
        <w:br/>
        <w:t>}</w:t>
      </w:r>
    </w:p>
    <w:p w:rsidR="00A06CF6" w:rsidRPr="0044410D" w:rsidRDefault="00A06CF6" w:rsidP="00A06CF6">
      <w:r>
        <w:t>In the following example, all five variables are of the same typ</w:t>
      </w:r>
      <w:r w:rsidRPr="00163720">
        <w:t xml:space="preserve">e, </w:t>
      </w:r>
      <w:r>
        <w:t>'</w:t>
      </w:r>
      <w:r w:rsidRPr="00163720">
        <w:t>{ x: number; y: number; }</w:t>
      </w:r>
      <w:r>
        <w:t>'</w:t>
      </w:r>
      <w:r w:rsidRPr="00163720">
        <w:t>.</w:t>
      </w:r>
    </w:p>
    <w:p w:rsidR="00A06CF6" w:rsidRPr="0044410D" w:rsidRDefault="00A06CF6" w:rsidP="00A06CF6">
      <w:pPr>
        <w:pStyle w:val="Code"/>
      </w:pPr>
      <w:r w:rsidRPr="00D54DB2">
        <w:rPr>
          <w:color w:val="0000FF"/>
        </w:rPr>
        <w:t>interface</w:t>
      </w:r>
      <w:r w:rsidRPr="00D54DB2">
        <w:t xml:space="preserve"> Point { x: </w:t>
      </w:r>
      <w:r w:rsidRPr="00D54DB2">
        <w:rPr>
          <w:color w:val="0000FF"/>
        </w:rPr>
        <w:t>number</w:t>
      </w:r>
      <w:r w:rsidRPr="00D54DB2">
        <w:t xml:space="preserve">; y: </w:t>
      </w:r>
      <w:r w:rsidRPr="00D54DB2">
        <w:rPr>
          <w:color w:val="0000FF"/>
        </w:rPr>
        <w:t>number</w:t>
      </w:r>
      <w:r w:rsidRPr="00D54DB2">
        <w:t>; }</w:t>
      </w:r>
    </w:p>
    <w:p w:rsidR="00EB2C16" w:rsidRPr="00EB2C16" w:rsidRDefault="00A06CF6" w:rsidP="00A06CF6">
      <w:pPr>
        <w:pStyle w:val="Code"/>
      </w:pPr>
      <w:r w:rsidRPr="00D54DB2">
        <w:rPr>
          <w:color w:val="0000FF"/>
        </w:rPr>
        <w:t>var</w:t>
      </w:r>
      <w:r w:rsidRPr="00D54DB2">
        <w:t xml:space="preserve"> a = { x: </w:t>
      </w:r>
      <w:r w:rsidRPr="00D54DB2">
        <w:rPr>
          <w:color w:val="800000"/>
        </w:rPr>
        <w:t>0</w:t>
      </w:r>
      <w:r w:rsidRPr="00D54DB2">
        <w:t>, y: &lt;</w:t>
      </w:r>
      <w:r w:rsidRPr="00D54DB2">
        <w:rPr>
          <w:color w:val="0000FF"/>
        </w:rPr>
        <w:t>number</w:t>
      </w:r>
      <w:r w:rsidRPr="00D54DB2">
        <w:t>&gt; undefined };</w:t>
      </w:r>
      <w:r w:rsidRPr="00D54DB2">
        <w:br/>
      </w:r>
      <w:r w:rsidRPr="00D54DB2">
        <w:rPr>
          <w:color w:val="0000FF"/>
        </w:rPr>
        <w:t>var</w:t>
      </w:r>
      <w:r w:rsidRPr="00D54DB2">
        <w:t xml:space="preserve"> b: Point = { x: </w:t>
      </w:r>
      <w:r w:rsidRPr="00D54DB2">
        <w:rPr>
          <w:color w:val="800000"/>
        </w:rPr>
        <w:t>0</w:t>
      </w:r>
      <w:r w:rsidRPr="00D54DB2">
        <w:t>, y: undefined };</w:t>
      </w:r>
      <w:r w:rsidRPr="00D54DB2">
        <w:br/>
      </w:r>
      <w:r w:rsidRPr="00D54DB2">
        <w:rPr>
          <w:color w:val="0000FF"/>
        </w:rPr>
        <w:t>var</w:t>
      </w:r>
      <w:r w:rsidRPr="00D54DB2">
        <w:t xml:space="preserve"> c = &lt;Point&gt; { x: </w:t>
      </w:r>
      <w:r w:rsidRPr="00D54DB2">
        <w:rPr>
          <w:color w:val="800000"/>
        </w:rPr>
        <w:t>0</w:t>
      </w:r>
      <w:r w:rsidRPr="00D54DB2">
        <w:t>, y: undefined };</w:t>
      </w:r>
      <w:r w:rsidRPr="00D54DB2">
        <w:br/>
      </w:r>
      <w:r w:rsidRPr="00D54DB2">
        <w:rPr>
          <w:color w:val="0000FF"/>
        </w:rPr>
        <w:t>var</w:t>
      </w:r>
      <w:r w:rsidRPr="00D54DB2">
        <w:t xml:space="preserve"> d: { x: </w:t>
      </w:r>
      <w:r w:rsidRPr="00D54DB2">
        <w:rPr>
          <w:color w:val="0000FF"/>
        </w:rPr>
        <w:t>number</w:t>
      </w:r>
      <w:r w:rsidRPr="00D54DB2">
        <w:t xml:space="preserve">; y: </w:t>
      </w:r>
      <w:r w:rsidRPr="00D54DB2">
        <w:rPr>
          <w:color w:val="0000FF"/>
        </w:rPr>
        <w:t>number</w:t>
      </w:r>
      <w:r w:rsidRPr="00D54DB2">
        <w:t xml:space="preserve">; } = { x: </w:t>
      </w:r>
      <w:r w:rsidRPr="00D54DB2">
        <w:rPr>
          <w:color w:val="800000"/>
        </w:rPr>
        <w:t>0</w:t>
      </w:r>
      <w:r w:rsidRPr="00D54DB2">
        <w:t>, y: undefined };</w:t>
      </w:r>
      <w:r w:rsidRPr="00D54DB2">
        <w:br/>
      </w:r>
      <w:r w:rsidRPr="00D54DB2">
        <w:rPr>
          <w:color w:val="0000FF"/>
        </w:rPr>
        <w:t>var</w:t>
      </w:r>
      <w:r w:rsidRPr="00D54DB2">
        <w:t xml:space="preserve"> e = &lt;{ x: </w:t>
      </w:r>
      <w:r w:rsidRPr="00D54DB2">
        <w:rPr>
          <w:color w:val="0000FF"/>
        </w:rPr>
        <w:t>number</w:t>
      </w:r>
      <w:r w:rsidRPr="00D54DB2">
        <w:t xml:space="preserve">; y: </w:t>
      </w:r>
      <w:r w:rsidRPr="00D54DB2">
        <w:rPr>
          <w:color w:val="0000FF"/>
        </w:rPr>
        <w:t>number</w:t>
      </w:r>
      <w:r w:rsidRPr="00D54DB2">
        <w:t xml:space="preserve">; }&gt; { x: </w:t>
      </w:r>
      <w:r w:rsidRPr="00D54DB2">
        <w:rPr>
          <w:color w:val="800000"/>
        </w:rPr>
        <w:t>0</w:t>
      </w:r>
      <w:r w:rsidRPr="00D54DB2">
        <w:t>, y: undefined };</w:t>
      </w:r>
    </w:p>
    <w:p w:rsidR="00EB2C16" w:rsidRDefault="00EB2C16" w:rsidP="00EB2C16">
      <w:pPr>
        <w:pStyle w:val="Heading3"/>
      </w:pPr>
      <w:bookmarkStart w:id="212" w:name="_Ref408402503"/>
      <w:bookmarkStart w:id="213" w:name="_Toc439666233"/>
      <w:r>
        <w:t>Destructuring Variable Declarations</w:t>
      </w:r>
      <w:bookmarkEnd w:id="212"/>
      <w:bookmarkEnd w:id="213"/>
    </w:p>
    <w:p w:rsidR="00EB2C16" w:rsidRPr="00EB2C16" w:rsidRDefault="00EB2C16" w:rsidP="00EB2C16">
      <w:r>
        <w:t xml:space="preserve">A </w:t>
      </w:r>
      <w:r w:rsidRPr="00647B88">
        <w:rPr>
          <w:b/>
          <w:i/>
        </w:rPr>
        <w:t>destructuring variable declaration</w:t>
      </w:r>
      <w:r>
        <w:t xml:space="preserve"> introduces zero or more named variables and initializes them with values extracted from properties of an object or elements of an array.</w:t>
      </w:r>
    </w:p>
    <w:p w:rsidR="003D19F3" w:rsidRPr="003D19F3" w:rsidRDefault="003D19F3" w:rsidP="003D19F3">
      <w:pPr>
        <w:pStyle w:val="Grammar"/>
      </w:pPr>
      <w:r w:rsidRPr="00E14214">
        <w:rPr>
          <w:rStyle w:val="Production"/>
        </w:rPr>
        <w:t>DestructuringVariableDeclaration:</w:t>
      </w:r>
      <w:r>
        <w:br/>
      </w:r>
      <w:r w:rsidRPr="00A5100A">
        <w:rPr>
          <w:rStyle w:val="Production"/>
        </w:rPr>
        <w:t>BindingPattern</w:t>
      </w:r>
      <w:r>
        <w:t xml:space="preserve">   </w:t>
      </w:r>
      <w:r w:rsidRPr="00536A68">
        <w:rPr>
          <w:rStyle w:val="Production"/>
        </w:rPr>
        <w:t>TypeAnnotation</w:t>
      </w:r>
      <w:r w:rsidRPr="00D31C46">
        <w:rPr>
          <w:rStyle w:val="Production"/>
          <w:vertAlign w:val="subscript"/>
        </w:rPr>
        <w:t>opt</w:t>
      </w:r>
      <w:r>
        <w:t xml:space="preserve">   </w:t>
      </w:r>
      <w:r w:rsidR="004C21C2">
        <w:rPr>
          <w:rStyle w:val="Production"/>
        </w:rPr>
        <w:t>Initializer</w:t>
      </w:r>
    </w:p>
    <w:p w:rsidR="00107DD8" w:rsidRDefault="002643D3" w:rsidP="006117D8">
      <w:r w:rsidRPr="002643D3">
        <w:lastRenderedPageBreak/>
        <w:t>Each</w:t>
      </w:r>
      <w:r w:rsidR="00107DD8" w:rsidRPr="002643D3">
        <w:t xml:space="preserve"> </w:t>
      </w:r>
      <w:r>
        <w:t>b</w:t>
      </w:r>
      <w:r w:rsidR="00107DD8" w:rsidRPr="002643D3">
        <w:t>inding</w:t>
      </w:r>
      <w:r>
        <w:t xml:space="preserve"> p</w:t>
      </w:r>
      <w:r w:rsidR="00107DD8" w:rsidRPr="002643D3">
        <w:t xml:space="preserve">roperty or </w:t>
      </w:r>
      <w:r>
        <w:t>e</w:t>
      </w:r>
      <w:r w:rsidR="00107DD8" w:rsidRPr="002643D3">
        <w:t xml:space="preserve">lement </w:t>
      </w:r>
      <w:r w:rsidRPr="002643D3">
        <w:t xml:space="preserve">that </w:t>
      </w:r>
      <w:r w:rsidR="00107DD8" w:rsidRPr="002643D3">
        <w:t>speci</w:t>
      </w:r>
      <w:r w:rsidR="00107DD8">
        <w:t>fies an</w:t>
      </w:r>
      <w:r w:rsidR="00107DD8" w:rsidRPr="002643D3">
        <w:t xml:space="preserve"> </w:t>
      </w:r>
      <w:r>
        <w:t>i</w:t>
      </w:r>
      <w:r w:rsidR="00107DD8" w:rsidRPr="002643D3">
        <w:t xml:space="preserve">dentifier </w:t>
      </w:r>
      <w:r>
        <w:t xml:space="preserve">introduces a variable by that name. The type of the variable is the widened form </w:t>
      </w:r>
      <w:r w:rsidR="000B563B">
        <w:t xml:space="preserve">(section </w:t>
      </w:r>
      <w:r w:rsidR="000B563B">
        <w:fldChar w:fldCharType="begin"/>
      </w:r>
      <w:r w:rsidR="000B563B">
        <w:instrText xml:space="preserve"> REF _Ref331363661 \r \h </w:instrText>
      </w:r>
      <w:r w:rsidR="000B563B">
        <w:fldChar w:fldCharType="separate"/>
      </w:r>
      <w:r w:rsidR="00A3147C">
        <w:t>3.12</w:t>
      </w:r>
      <w:r w:rsidR="000B563B">
        <w:fldChar w:fldCharType="end"/>
      </w:r>
      <w:r w:rsidR="000B563B">
        <w:t xml:space="preserve">) </w:t>
      </w:r>
      <w:r>
        <w:t>of the type associated with the binding property or element</w:t>
      </w:r>
      <w:r w:rsidR="002542BA">
        <w:t>, as defined in the following.</w:t>
      </w:r>
    </w:p>
    <w:p w:rsidR="00B77267" w:rsidRPr="00300D5D" w:rsidRDefault="00B77267" w:rsidP="006117D8">
      <w:r w:rsidRPr="00B77267">
        <w:rPr>
          <w:i/>
        </w:rPr>
        <w:t xml:space="preserve">TODO: </w:t>
      </w:r>
      <w:r w:rsidR="004C02CD">
        <w:rPr>
          <w:i/>
        </w:rPr>
        <w:t xml:space="preserve">Document destructuring an </w:t>
      </w:r>
      <w:hyperlink r:id="rId37" w:history="1">
        <w:r w:rsidR="004C02CD" w:rsidRPr="004C02CD">
          <w:rPr>
            <w:rStyle w:val="Hyperlink"/>
            <w:i/>
          </w:rPr>
          <w:t>iterator</w:t>
        </w:r>
      </w:hyperlink>
      <w:r w:rsidR="004C02CD">
        <w:rPr>
          <w:i/>
        </w:rPr>
        <w:t xml:space="preserve"> into an array</w:t>
      </w:r>
      <w:r w:rsidRPr="00300D5D">
        <w:t>.</w:t>
      </w:r>
    </w:p>
    <w:p w:rsidR="002542BA" w:rsidRDefault="002542BA" w:rsidP="002542BA">
      <w:r>
        <w:t xml:space="preserve">The type </w:t>
      </w:r>
      <w:r w:rsidRPr="004C1F13">
        <w:rPr>
          <w:i/>
        </w:rPr>
        <w:t>T</w:t>
      </w:r>
      <w:r>
        <w:t xml:space="preserve"> associated with a destructuring variable declaration is determined as follows:</w:t>
      </w:r>
    </w:p>
    <w:p w:rsidR="002542BA" w:rsidRDefault="002542BA" w:rsidP="00367611">
      <w:pPr>
        <w:pStyle w:val="ListParagraph"/>
        <w:numPr>
          <w:ilvl w:val="0"/>
          <w:numId w:val="57"/>
        </w:numPr>
      </w:pPr>
      <w:r>
        <w:t xml:space="preserve">If the declaration includes a type annotation, </w:t>
      </w:r>
      <w:r w:rsidRPr="008049BF">
        <w:rPr>
          <w:i/>
        </w:rPr>
        <w:t>T</w:t>
      </w:r>
      <w:r>
        <w:t xml:space="preserve"> is that type.</w:t>
      </w:r>
    </w:p>
    <w:p w:rsidR="002542BA" w:rsidRDefault="002542BA" w:rsidP="00367611">
      <w:pPr>
        <w:pStyle w:val="ListParagraph"/>
        <w:numPr>
          <w:ilvl w:val="0"/>
          <w:numId w:val="57"/>
        </w:numPr>
      </w:pPr>
      <w:r>
        <w:t xml:space="preserve">Otherwise, if the declaration includes an initializer expression, </w:t>
      </w:r>
      <w:r w:rsidRPr="008049BF">
        <w:rPr>
          <w:i/>
        </w:rPr>
        <w:t>T</w:t>
      </w:r>
      <w:r>
        <w:t xml:space="preserve"> is the type of that initializer expression.</w:t>
      </w:r>
    </w:p>
    <w:p w:rsidR="002542BA" w:rsidRDefault="002542BA" w:rsidP="00367611">
      <w:pPr>
        <w:pStyle w:val="ListParagraph"/>
        <w:numPr>
          <w:ilvl w:val="0"/>
          <w:numId w:val="57"/>
        </w:numPr>
      </w:pPr>
      <w:r>
        <w:t xml:space="preserve">Otherwise, </w:t>
      </w:r>
      <w:r w:rsidRPr="008049BF">
        <w:rPr>
          <w:i/>
        </w:rPr>
        <w:t>T</w:t>
      </w:r>
      <w:r>
        <w:t xml:space="preserve"> is the Any type.</w:t>
      </w:r>
    </w:p>
    <w:p w:rsidR="000D3D7E" w:rsidRPr="004C1F13" w:rsidRDefault="003D19F3" w:rsidP="00FA209E">
      <w:r w:rsidRPr="004C1F13">
        <w:t xml:space="preserve">The type </w:t>
      </w:r>
      <w:r w:rsidR="000D3D7E" w:rsidRPr="004C1F13">
        <w:rPr>
          <w:i/>
        </w:rPr>
        <w:t>T</w:t>
      </w:r>
      <w:r w:rsidR="000D3D7E" w:rsidRPr="004C1F13">
        <w:t xml:space="preserve"> </w:t>
      </w:r>
      <w:r w:rsidR="007E0056" w:rsidRPr="004C1F13">
        <w:t>associated with a</w:t>
      </w:r>
      <w:r w:rsidR="004C1F13" w:rsidRPr="004C1F13">
        <w:t xml:space="preserve"> binding property </w:t>
      </w:r>
      <w:r w:rsidR="000D3D7E" w:rsidRPr="004C1F13">
        <w:t>is determined as follows:</w:t>
      </w:r>
    </w:p>
    <w:p w:rsidR="003D19F3" w:rsidRPr="004C1F13" w:rsidRDefault="000D3D7E" w:rsidP="00367611">
      <w:pPr>
        <w:pStyle w:val="ListParagraph"/>
        <w:numPr>
          <w:ilvl w:val="0"/>
          <w:numId w:val="57"/>
        </w:numPr>
      </w:pPr>
      <w:r w:rsidRPr="004C1F13">
        <w:t xml:space="preserve">Let </w:t>
      </w:r>
      <w:r w:rsidRPr="004C1F13">
        <w:rPr>
          <w:i/>
        </w:rPr>
        <w:t>S</w:t>
      </w:r>
      <w:r w:rsidRPr="004C1F13">
        <w:t xml:space="preserve"> be the type associated with the </w:t>
      </w:r>
      <w:r w:rsidR="002542BA">
        <w:t xml:space="preserve">immediately </w:t>
      </w:r>
      <w:r w:rsidR="00EA1320">
        <w:t xml:space="preserve">containing </w:t>
      </w:r>
      <w:r w:rsidR="002542BA">
        <w:t xml:space="preserve">destructuring </w:t>
      </w:r>
      <w:r w:rsidR="004C1F13">
        <w:t>variable declaration, binding property, or binding element</w:t>
      </w:r>
      <w:r w:rsidRPr="004C1F13">
        <w:t>.</w:t>
      </w:r>
    </w:p>
    <w:p w:rsidR="00C53CB1" w:rsidRDefault="00C53CB1" w:rsidP="00367611">
      <w:pPr>
        <w:pStyle w:val="ListParagraph"/>
        <w:numPr>
          <w:ilvl w:val="0"/>
          <w:numId w:val="57"/>
        </w:numPr>
      </w:pPr>
      <w:r>
        <w:t xml:space="preserve">If </w:t>
      </w:r>
      <w:r w:rsidRPr="004C1F13">
        <w:rPr>
          <w:i/>
        </w:rPr>
        <w:t>S</w:t>
      </w:r>
      <w:r>
        <w:t xml:space="preserve"> is the Any type:</w:t>
      </w:r>
    </w:p>
    <w:p w:rsidR="00C53CB1" w:rsidRDefault="00C53CB1" w:rsidP="00367611">
      <w:pPr>
        <w:pStyle w:val="ListParagraph"/>
        <w:numPr>
          <w:ilvl w:val="1"/>
          <w:numId w:val="57"/>
        </w:numPr>
      </w:pPr>
      <w:r>
        <w:t>If the</w:t>
      </w:r>
      <w:r w:rsidR="004C1F13">
        <w:t xml:space="preserve"> b</w:t>
      </w:r>
      <w:r w:rsidRPr="004C1F13">
        <w:t>inding</w:t>
      </w:r>
      <w:r w:rsidR="004C1F13">
        <w:t xml:space="preserve"> p</w:t>
      </w:r>
      <w:r w:rsidRPr="004C1F13">
        <w:t xml:space="preserve">roperty </w:t>
      </w:r>
      <w:r>
        <w:t>specifies an initializer</w:t>
      </w:r>
      <w:r w:rsidR="008049BF">
        <w:t xml:space="preserve"> expression</w:t>
      </w:r>
      <w:r>
        <w:t xml:space="preserve">, </w:t>
      </w:r>
      <w:r w:rsidRPr="004C1F13">
        <w:rPr>
          <w:i/>
        </w:rPr>
        <w:t>T</w:t>
      </w:r>
      <w:r>
        <w:t xml:space="preserve"> is the type of that initializer</w:t>
      </w:r>
      <w:r w:rsidR="008049BF">
        <w:t xml:space="preserve"> expression</w:t>
      </w:r>
      <w:r>
        <w:t>.</w:t>
      </w:r>
    </w:p>
    <w:p w:rsidR="00C53CB1" w:rsidRDefault="00C53CB1" w:rsidP="00367611">
      <w:pPr>
        <w:pStyle w:val="ListParagraph"/>
        <w:numPr>
          <w:ilvl w:val="1"/>
          <w:numId w:val="57"/>
        </w:numPr>
      </w:pPr>
      <w:r>
        <w:t xml:space="preserve">Otherwise, </w:t>
      </w:r>
      <w:r w:rsidRPr="00F853CF">
        <w:rPr>
          <w:i/>
        </w:rPr>
        <w:t>T</w:t>
      </w:r>
      <w:r>
        <w:t xml:space="preserve"> is the Any type.</w:t>
      </w:r>
    </w:p>
    <w:p w:rsidR="00551CEC" w:rsidRDefault="00551CEC" w:rsidP="00367611">
      <w:pPr>
        <w:pStyle w:val="ListParagraph"/>
        <w:numPr>
          <w:ilvl w:val="0"/>
          <w:numId w:val="57"/>
        </w:numPr>
      </w:pPr>
      <w:r>
        <w:t xml:space="preserve">Let </w:t>
      </w:r>
      <w:r w:rsidRPr="00551CEC">
        <w:rPr>
          <w:i/>
        </w:rPr>
        <w:t>P</w:t>
      </w:r>
      <w:r>
        <w:t xml:space="preserve"> be the property name specified in the binding property.</w:t>
      </w:r>
    </w:p>
    <w:p w:rsidR="00B47C3A" w:rsidRPr="00F853CF" w:rsidRDefault="00C53CB1" w:rsidP="00367611">
      <w:pPr>
        <w:pStyle w:val="ListParagraph"/>
        <w:numPr>
          <w:ilvl w:val="0"/>
          <w:numId w:val="57"/>
        </w:numPr>
      </w:pPr>
      <w:r w:rsidRPr="00F853CF">
        <w:t>If</w:t>
      </w:r>
      <w:r w:rsidR="00DD1195" w:rsidRPr="00F853CF">
        <w:t xml:space="preserve"> </w:t>
      </w:r>
      <w:r w:rsidR="00DD1195" w:rsidRPr="00F853CF">
        <w:rPr>
          <w:i/>
        </w:rPr>
        <w:t>S</w:t>
      </w:r>
      <w:r w:rsidR="00DD1195" w:rsidRPr="00F853CF">
        <w:t xml:space="preserve"> has an apparent property </w:t>
      </w:r>
      <w:r w:rsidR="00EA1320">
        <w:t xml:space="preserve">with the name </w:t>
      </w:r>
      <w:r w:rsidR="00DD1195" w:rsidRPr="00F853CF">
        <w:rPr>
          <w:i/>
        </w:rPr>
        <w:t>P</w:t>
      </w:r>
      <w:r w:rsidR="00DD1195" w:rsidRPr="00F853CF">
        <w:t xml:space="preserve">, </w:t>
      </w:r>
      <w:r w:rsidR="00DD1195" w:rsidRPr="00F853CF">
        <w:rPr>
          <w:i/>
        </w:rPr>
        <w:t>T</w:t>
      </w:r>
      <w:r w:rsidR="00DD1195" w:rsidRPr="00F853CF">
        <w:t xml:space="preserve"> is the type of that property.</w:t>
      </w:r>
    </w:p>
    <w:p w:rsidR="00DD1195" w:rsidRPr="00F853CF" w:rsidRDefault="00DD1195" w:rsidP="00367611">
      <w:pPr>
        <w:pStyle w:val="ListParagraph"/>
        <w:numPr>
          <w:ilvl w:val="0"/>
          <w:numId w:val="57"/>
        </w:numPr>
      </w:pPr>
      <w:r w:rsidRPr="00F853CF">
        <w:t xml:space="preserve">Otherwise, if </w:t>
      </w:r>
      <w:r w:rsidRPr="00F853CF">
        <w:rPr>
          <w:i/>
        </w:rPr>
        <w:t>S</w:t>
      </w:r>
      <w:r w:rsidRPr="00F853CF">
        <w:t xml:space="preserve"> has </w:t>
      </w:r>
      <w:r w:rsidR="004C1F13" w:rsidRPr="00F853CF">
        <w:t xml:space="preserve">a numeric index signature and </w:t>
      </w:r>
      <w:r w:rsidR="004C1F13" w:rsidRPr="00F853CF">
        <w:rPr>
          <w:i/>
        </w:rPr>
        <w:t>P</w:t>
      </w:r>
      <w:r w:rsidR="00EA1320">
        <w:t xml:space="preserve"> is a numerical name</w:t>
      </w:r>
      <w:r w:rsidR="004C1F13" w:rsidRPr="00F853CF">
        <w:t xml:space="preserve">, </w:t>
      </w:r>
      <w:r w:rsidR="004C1F13" w:rsidRPr="00F853CF">
        <w:rPr>
          <w:i/>
        </w:rPr>
        <w:t>T</w:t>
      </w:r>
      <w:r w:rsidR="004C1F13" w:rsidRPr="00F853CF">
        <w:t xml:space="preserve"> is the type of the numeric index signature.</w:t>
      </w:r>
    </w:p>
    <w:p w:rsidR="004C1F13" w:rsidRPr="00F853CF" w:rsidRDefault="004C1F13" w:rsidP="00367611">
      <w:pPr>
        <w:pStyle w:val="ListParagraph"/>
        <w:numPr>
          <w:ilvl w:val="0"/>
          <w:numId w:val="57"/>
        </w:numPr>
      </w:pPr>
      <w:r w:rsidRPr="00F853CF">
        <w:t xml:space="preserve">Otherwise, if </w:t>
      </w:r>
      <w:r w:rsidRPr="00F853CF">
        <w:rPr>
          <w:i/>
        </w:rPr>
        <w:t>S</w:t>
      </w:r>
      <w:r w:rsidRPr="00F853CF">
        <w:t xml:space="preserve"> has a string index signature, </w:t>
      </w:r>
      <w:r w:rsidRPr="00F853CF">
        <w:rPr>
          <w:i/>
        </w:rPr>
        <w:t>T</w:t>
      </w:r>
      <w:r w:rsidRPr="00F853CF">
        <w:t xml:space="preserve"> is the type of the string index signature.</w:t>
      </w:r>
    </w:p>
    <w:p w:rsidR="004C1F13" w:rsidRPr="00F853CF" w:rsidRDefault="004C1F13" w:rsidP="00367611">
      <w:pPr>
        <w:pStyle w:val="ListParagraph"/>
        <w:numPr>
          <w:ilvl w:val="0"/>
          <w:numId w:val="57"/>
        </w:numPr>
      </w:pPr>
      <w:r w:rsidRPr="00F853CF">
        <w:t>Otherwise, no type is associated with the binding property and an error occurs.</w:t>
      </w:r>
    </w:p>
    <w:p w:rsidR="004C1F13" w:rsidRDefault="00F853CF" w:rsidP="00FA209E">
      <w:r>
        <w:t xml:space="preserve">The type </w:t>
      </w:r>
      <w:r w:rsidRPr="008049BF">
        <w:rPr>
          <w:i/>
        </w:rPr>
        <w:t>T</w:t>
      </w:r>
      <w:r>
        <w:t xml:space="preserve"> associated with a binding element is determined as follows:</w:t>
      </w:r>
    </w:p>
    <w:p w:rsidR="00F853CF" w:rsidRPr="004C1F13" w:rsidRDefault="00F853CF" w:rsidP="00367611">
      <w:pPr>
        <w:pStyle w:val="ListParagraph"/>
        <w:numPr>
          <w:ilvl w:val="0"/>
          <w:numId w:val="57"/>
        </w:numPr>
      </w:pPr>
      <w:r w:rsidRPr="004C1F13">
        <w:t xml:space="preserve">Let </w:t>
      </w:r>
      <w:r w:rsidRPr="004C1F13">
        <w:rPr>
          <w:i/>
        </w:rPr>
        <w:t>S</w:t>
      </w:r>
      <w:r w:rsidRPr="004C1F13">
        <w:t xml:space="preserve"> be the type associated with the </w:t>
      </w:r>
      <w:r w:rsidR="002542BA">
        <w:t xml:space="preserve">immediately </w:t>
      </w:r>
      <w:r w:rsidR="00EA1320">
        <w:t xml:space="preserve">containing </w:t>
      </w:r>
      <w:r w:rsidR="002542BA">
        <w:t xml:space="preserve">destructuring </w:t>
      </w:r>
      <w:r>
        <w:t>variable declaration, binding property, or binding element</w:t>
      </w:r>
      <w:r w:rsidRPr="004C1F13">
        <w:t>.</w:t>
      </w:r>
    </w:p>
    <w:p w:rsidR="00F853CF" w:rsidRDefault="00F853CF" w:rsidP="00367611">
      <w:pPr>
        <w:pStyle w:val="ListParagraph"/>
        <w:numPr>
          <w:ilvl w:val="0"/>
          <w:numId w:val="57"/>
        </w:numPr>
      </w:pPr>
      <w:r>
        <w:t xml:space="preserve">If </w:t>
      </w:r>
      <w:r w:rsidRPr="004C1F13">
        <w:rPr>
          <w:i/>
        </w:rPr>
        <w:t>S</w:t>
      </w:r>
      <w:r>
        <w:t xml:space="preserve"> is the Any type:</w:t>
      </w:r>
    </w:p>
    <w:p w:rsidR="00F853CF" w:rsidRDefault="00F853CF" w:rsidP="00367611">
      <w:pPr>
        <w:pStyle w:val="ListParagraph"/>
        <w:numPr>
          <w:ilvl w:val="1"/>
          <w:numId w:val="57"/>
        </w:numPr>
      </w:pPr>
      <w:r>
        <w:t>If the b</w:t>
      </w:r>
      <w:r w:rsidRPr="004C1F13">
        <w:t>inding</w:t>
      </w:r>
      <w:r>
        <w:t xml:space="preserve"> element</w:t>
      </w:r>
      <w:r w:rsidRPr="004C1F13">
        <w:t xml:space="preserve"> </w:t>
      </w:r>
      <w:r>
        <w:t>specifies an initializer</w:t>
      </w:r>
      <w:r w:rsidR="008049BF">
        <w:t xml:space="preserve"> expression</w:t>
      </w:r>
      <w:r>
        <w:t xml:space="preserve">, </w:t>
      </w:r>
      <w:r w:rsidRPr="004C1F13">
        <w:rPr>
          <w:i/>
        </w:rPr>
        <w:t>T</w:t>
      </w:r>
      <w:r>
        <w:t xml:space="preserve"> is the type of that initializer</w:t>
      </w:r>
      <w:r w:rsidR="008049BF">
        <w:t xml:space="preserve"> expression</w:t>
      </w:r>
      <w:r>
        <w:t>.</w:t>
      </w:r>
    </w:p>
    <w:p w:rsidR="00F853CF" w:rsidRDefault="00F853CF" w:rsidP="00367611">
      <w:pPr>
        <w:pStyle w:val="ListParagraph"/>
        <w:numPr>
          <w:ilvl w:val="1"/>
          <w:numId w:val="57"/>
        </w:numPr>
      </w:pPr>
      <w:r>
        <w:t xml:space="preserve">Otherwise, </w:t>
      </w:r>
      <w:r w:rsidRPr="00F853CF">
        <w:rPr>
          <w:i/>
        </w:rPr>
        <w:t>T</w:t>
      </w:r>
      <w:r>
        <w:t xml:space="preserve"> is the Any type.</w:t>
      </w:r>
    </w:p>
    <w:p w:rsidR="003D19F3" w:rsidRDefault="00206404" w:rsidP="00367611">
      <w:pPr>
        <w:pStyle w:val="ListParagraph"/>
        <w:numPr>
          <w:ilvl w:val="0"/>
          <w:numId w:val="57"/>
        </w:numPr>
      </w:pPr>
      <w:r>
        <w:t xml:space="preserve">If </w:t>
      </w:r>
      <w:r w:rsidRPr="006351C4">
        <w:rPr>
          <w:i/>
        </w:rPr>
        <w:t>S</w:t>
      </w:r>
      <w:r>
        <w:t xml:space="preserve"> is not </w:t>
      </w:r>
      <w:r w:rsidR="00E343CE">
        <w:t>an array</w:t>
      </w:r>
      <w:r w:rsidR="00E1604A">
        <w:t>-like</w:t>
      </w:r>
      <w:r w:rsidR="00E343CE">
        <w:t xml:space="preserve"> type</w:t>
      </w:r>
      <w:r w:rsidR="00E52EA3">
        <w:t xml:space="preserve"> (section </w:t>
      </w:r>
      <w:r w:rsidR="00E52EA3">
        <w:fldChar w:fldCharType="begin"/>
      </w:r>
      <w:r w:rsidR="00E52EA3">
        <w:instrText xml:space="preserve"> REF _Ref399822153 \r \h </w:instrText>
      </w:r>
      <w:r w:rsidR="00E52EA3">
        <w:fldChar w:fldCharType="separate"/>
      </w:r>
      <w:r w:rsidR="00A3147C">
        <w:t>3.3.2</w:t>
      </w:r>
      <w:r w:rsidR="00E52EA3">
        <w:fldChar w:fldCharType="end"/>
      </w:r>
      <w:r w:rsidR="00E52EA3">
        <w:t>)</w:t>
      </w:r>
      <w:r w:rsidR="00F853CF">
        <w:t>, no type is associated with the binding property and an error occurs.</w:t>
      </w:r>
    </w:p>
    <w:p w:rsidR="00F853CF" w:rsidRDefault="00F853CF" w:rsidP="00367611">
      <w:pPr>
        <w:pStyle w:val="ListParagraph"/>
        <w:numPr>
          <w:ilvl w:val="0"/>
          <w:numId w:val="57"/>
        </w:numPr>
      </w:pPr>
      <w:r>
        <w:t>If the binding element is a rest element</w:t>
      </w:r>
      <w:r w:rsidR="00206404">
        <w:t xml:space="preserve">, </w:t>
      </w:r>
      <w:r w:rsidR="00206404" w:rsidRPr="008049BF">
        <w:rPr>
          <w:i/>
        </w:rPr>
        <w:t>T</w:t>
      </w:r>
      <w:r w:rsidR="00206404">
        <w:t xml:space="preserve"> is an array type with an element type </w:t>
      </w:r>
      <w:r w:rsidR="00206404" w:rsidRPr="008049BF">
        <w:rPr>
          <w:i/>
        </w:rPr>
        <w:t>E</w:t>
      </w:r>
      <w:r w:rsidR="00206404">
        <w:t xml:space="preserve">, where </w:t>
      </w:r>
      <w:r w:rsidR="00206404" w:rsidRPr="008049BF">
        <w:rPr>
          <w:i/>
        </w:rPr>
        <w:t>E</w:t>
      </w:r>
      <w:r w:rsidR="00206404">
        <w:t xml:space="preserve"> is the type of the numeric index signature of </w:t>
      </w:r>
      <w:r w:rsidR="00206404" w:rsidRPr="008049BF">
        <w:rPr>
          <w:i/>
        </w:rPr>
        <w:t>S</w:t>
      </w:r>
      <w:r w:rsidR="00206404">
        <w:t>.</w:t>
      </w:r>
    </w:p>
    <w:p w:rsidR="00206404" w:rsidRDefault="00551CEC" w:rsidP="00367611">
      <w:pPr>
        <w:pStyle w:val="ListParagraph"/>
        <w:numPr>
          <w:ilvl w:val="0"/>
          <w:numId w:val="57"/>
        </w:numPr>
      </w:pPr>
      <w:r>
        <w:t xml:space="preserve">Otherwise, if </w:t>
      </w:r>
      <w:r w:rsidRPr="008049BF">
        <w:rPr>
          <w:i/>
        </w:rPr>
        <w:t>S</w:t>
      </w:r>
      <w:r>
        <w:t xml:space="preserve"> is a tuple</w:t>
      </w:r>
      <w:r w:rsidR="00E1604A">
        <w:t>-like</w:t>
      </w:r>
      <w:r>
        <w:t xml:space="preserve"> </w:t>
      </w:r>
      <w:r w:rsidR="00206404">
        <w:t>type</w:t>
      </w:r>
      <w:r w:rsidR="00A466B5">
        <w:t xml:space="preserve"> (section </w:t>
      </w:r>
      <w:r w:rsidR="00A466B5">
        <w:fldChar w:fldCharType="begin"/>
      </w:r>
      <w:r w:rsidR="00A466B5">
        <w:instrText xml:space="preserve"> REF _Ref399821916 \r \h </w:instrText>
      </w:r>
      <w:r w:rsidR="00A466B5">
        <w:fldChar w:fldCharType="separate"/>
      </w:r>
      <w:r w:rsidR="00A3147C">
        <w:t>3.3.3</w:t>
      </w:r>
      <w:r w:rsidR="00A466B5">
        <w:fldChar w:fldCharType="end"/>
      </w:r>
      <w:r w:rsidR="00A466B5">
        <w:t>)</w:t>
      </w:r>
      <w:r w:rsidR="00206404">
        <w:t>:</w:t>
      </w:r>
    </w:p>
    <w:p w:rsidR="00551CEC" w:rsidRDefault="00551CEC" w:rsidP="00367611">
      <w:pPr>
        <w:pStyle w:val="ListParagraph"/>
        <w:numPr>
          <w:ilvl w:val="1"/>
          <w:numId w:val="57"/>
        </w:numPr>
      </w:pPr>
      <w:r>
        <w:t xml:space="preserve">Let </w:t>
      </w:r>
      <w:r w:rsidRPr="008049BF">
        <w:rPr>
          <w:i/>
        </w:rPr>
        <w:t>N</w:t>
      </w:r>
      <w:r>
        <w:t xml:space="preserve"> be the </w:t>
      </w:r>
      <w:r w:rsidR="00171AFB">
        <w:t xml:space="preserve">zero-based </w:t>
      </w:r>
      <w:r>
        <w:t>index of the binding element in the array binding pattern.</w:t>
      </w:r>
    </w:p>
    <w:p w:rsidR="00171AFB" w:rsidRDefault="00171AFB" w:rsidP="00367611">
      <w:pPr>
        <w:pStyle w:val="ListParagraph"/>
        <w:numPr>
          <w:ilvl w:val="1"/>
          <w:numId w:val="57"/>
        </w:numPr>
      </w:pPr>
      <w:r>
        <w:t xml:space="preserve">If </w:t>
      </w:r>
      <w:r w:rsidRPr="008049BF">
        <w:rPr>
          <w:i/>
        </w:rPr>
        <w:t>S</w:t>
      </w:r>
      <w:r>
        <w:t xml:space="preserve"> has a property with the numerical name </w:t>
      </w:r>
      <w:r w:rsidRPr="008049BF">
        <w:rPr>
          <w:i/>
        </w:rPr>
        <w:t>N</w:t>
      </w:r>
      <w:r>
        <w:t xml:space="preserve">, </w:t>
      </w:r>
      <w:r w:rsidRPr="008049BF">
        <w:rPr>
          <w:i/>
        </w:rPr>
        <w:t>T</w:t>
      </w:r>
      <w:r>
        <w:t xml:space="preserve"> is the type of that property.</w:t>
      </w:r>
    </w:p>
    <w:p w:rsidR="00171AFB" w:rsidRDefault="00171AFB" w:rsidP="00367611">
      <w:pPr>
        <w:pStyle w:val="ListParagraph"/>
        <w:numPr>
          <w:ilvl w:val="1"/>
          <w:numId w:val="57"/>
        </w:numPr>
      </w:pPr>
      <w:r>
        <w:t>Otherwise, no type is associated with the binding element and an error occurs.</w:t>
      </w:r>
    </w:p>
    <w:p w:rsidR="00171AFB" w:rsidRDefault="00171AFB" w:rsidP="00367611">
      <w:pPr>
        <w:pStyle w:val="ListParagraph"/>
        <w:numPr>
          <w:ilvl w:val="0"/>
          <w:numId w:val="57"/>
        </w:numPr>
      </w:pPr>
      <w:r>
        <w:lastRenderedPageBreak/>
        <w:t xml:space="preserve">Otherwise, if </w:t>
      </w:r>
      <w:r w:rsidRPr="008049BF">
        <w:rPr>
          <w:i/>
        </w:rPr>
        <w:t>S</w:t>
      </w:r>
      <w:r>
        <w:t xml:space="preserve"> has a numeric index signature, </w:t>
      </w:r>
      <w:r w:rsidRPr="008049BF">
        <w:rPr>
          <w:i/>
        </w:rPr>
        <w:t>T</w:t>
      </w:r>
      <w:r>
        <w:t xml:space="preserve"> is the type of the numeric index signature.</w:t>
      </w:r>
    </w:p>
    <w:p w:rsidR="00171AFB" w:rsidRPr="0044410D" w:rsidRDefault="00171AFB" w:rsidP="00367611">
      <w:pPr>
        <w:pStyle w:val="ListParagraph"/>
        <w:numPr>
          <w:ilvl w:val="0"/>
          <w:numId w:val="57"/>
        </w:numPr>
      </w:pPr>
      <w:r>
        <w:t>Otherwise, no type is associated with the binding element and an error occurs.</w:t>
      </w:r>
    </w:p>
    <w:p w:rsidR="00822178" w:rsidRDefault="00822178" w:rsidP="00822178">
      <w:r>
        <w:t xml:space="preserve">When a </w:t>
      </w:r>
      <w:r w:rsidR="00243B41">
        <w:t xml:space="preserve">destructuring </w:t>
      </w:r>
      <w:r>
        <w:t>variable declaration</w:t>
      </w:r>
      <w:r w:rsidR="00243B41">
        <w:t>, binding property, or binding element specifies</w:t>
      </w:r>
      <w:r>
        <w:t xml:space="preserve"> an initializer expression, the type of the initializer expression is required to be assignable to the </w:t>
      </w:r>
      <w:r w:rsidR="00243B41">
        <w:t xml:space="preserve">widened form of the </w:t>
      </w:r>
      <w:r>
        <w:t xml:space="preserve">type </w:t>
      </w:r>
      <w:r w:rsidR="00243B41">
        <w:t>associated with the destructuring variable declaration, binding property, or binding element.</w:t>
      </w:r>
    </w:p>
    <w:p w:rsidR="00C77F9C" w:rsidRPr="00300D5D" w:rsidRDefault="00C77F9C" w:rsidP="00822178">
      <w:r w:rsidRPr="00C77F9C">
        <w:rPr>
          <w:i/>
        </w:rPr>
        <w:t xml:space="preserve">TODO: Update rules to reflect </w:t>
      </w:r>
      <w:hyperlink r:id="rId38" w:history="1">
        <w:r w:rsidRPr="00C77F9C">
          <w:rPr>
            <w:rStyle w:val="Hyperlink"/>
            <w:i/>
          </w:rPr>
          <w:t>improved checking of destructuring with literal initializers</w:t>
        </w:r>
      </w:hyperlink>
      <w:r w:rsidRPr="00300D5D">
        <w:t>.</w:t>
      </w:r>
    </w:p>
    <w:p w:rsidR="000B563B" w:rsidRDefault="002D2041" w:rsidP="00174960">
      <w:r>
        <w:t>W</w:t>
      </w:r>
      <w:r w:rsidR="000B563B">
        <w:t xml:space="preserve">hen </w:t>
      </w:r>
      <w:r>
        <w:t>the output target is</w:t>
      </w:r>
      <w:r w:rsidR="00D80640">
        <w:t xml:space="preserve"> ECMAScript 2015</w:t>
      </w:r>
      <w:r>
        <w:t xml:space="preserve"> or higher</w:t>
      </w:r>
      <w:r w:rsidR="000B563B">
        <w:t xml:space="preserve">, </w:t>
      </w:r>
      <w:r>
        <w:t xml:space="preserve">except for removing the optional type annotation, </w:t>
      </w:r>
      <w:r w:rsidR="000B563B">
        <w:t>destructuring variable</w:t>
      </w:r>
      <w:r>
        <w:t xml:space="preserve"> declarations remain unchanged in the emitted JavaScript code.</w:t>
      </w:r>
    </w:p>
    <w:p w:rsidR="00721E62" w:rsidRDefault="002D2041" w:rsidP="00174960">
      <w:r>
        <w:t>When the output target is ECMAScript 3 or 5, destructuring variable declarations are rewritten to simple variable declarations.</w:t>
      </w:r>
      <w:r w:rsidR="00A77246">
        <w:t xml:space="preserve"> For example, a</w:t>
      </w:r>
      <w:r w:rsidR="00863C43">
        <w:t>n object</w:t>
      </w:r>
      <w:r w:rsidR="00721E62">
        <w:t xml:space="preserve"> destructuring declaration of the form</w:t>
      </w:r>
    </w:p>
    <w:p w:rsidR="00721E62" w:rsidRDefault="00721E62" w:rsidP="00721E62">
      <w:pPr>
        <w:pStyle w:val="Code"/>
      </w:pPr>
      <w:r w:rsidRPr="00D54DB2">
        <w:rPr>
          <w:color w:val="0000FF"/>
        </w:rPr>
        <w:t>var</w:t>
      </w:r>
      <w:r w:rsidRPr="00D54DB2">
        <w:t xml:space="preserve"> </w:t>
      </w:r>
      <w:r w:rsidR="001F4F25" w:rsidRPr="00D54DB2">
        <w:t>{ x</w:t>
      </w:r>
      <w:r w:rsidR="00DE1A55" w:rsidRPr="00D54DB2">
        <w:t xml:space="preserve">, </w:t>
      </w:r>
      <w:r w:rsidR="007D48C6" w:rsidRPr="00D54DB2">
        <w:t>p</w:t>
      </w:r>
      <w:r w:rsidR="001F4F25" w:rsidRPr="00D54DB2">
        <w:t xml:space="preserve">: </w:t>
      </w:r>
      <w:r w:rsidR="007D48C6" w:rsidRPr="00D54DB2">
        <w:t>y</w:t>
      </w:r>
      <w:r w:rsidR="00DE1A55" w:rsidRPr="00D54DB2">
        <w:t xml:space="preserve">, </w:t>
      </w:r>
      <w:r w:rsidR="007D48C6" w:rsidRPr="00D54DB2">
        <w:t>q</w:t>
      </w:r>
      <w:r w:rsidR="001F4F25" w:rsidRPr="00D54DB2">
        <w:t xml:space="preserve">: </w:t>
      </w:r>
      <w:r w:rsidR="007D48C6" w:rsidRPr="00D54DB2">
        <w:t>z</w:t>
      </w:r>
      <w:r w:rsidRPr="00D54DB2">
        <w:t xml:space="preserve"> = </w:t>
      </w:r>
      <w:r w:rsidRPr="00D54DB2">
        <w:rPr>
          <w:color w:val="0000FF"/>
        </w:rPr>
        <w:t>false</w:t>
      </w:r>
      <w:r w:rsidR="001F4F25" w:rsidRPr="00D54DB2">
        <w:t xml:space="preserve"> } = getSomeObject()</w:t>
      </w:r>
      <w:r w:rsidRPr="00D54DB2">
        <w:t>;</w:t>
      </w:r>
    </w:p>
    <w:p w:rsidR="00721E62" w:rsidRDefault="00A77246" w:rsidP="00721E62">
      <w:r>
        <w:t>is rewritten</w:t>
      </w:r>
      <w:r w:rsidR="00721E62">
        <w:t xml:space="preserve"> to</w:t>
      </w:r>
      <w:r w:rsidR="001F4F25">
        <w:t xml:space="preserve"> the simple variable declarations</w:t>
      </w:r>
    </w:p>
    <w:p w:rsidR="001F4F25" w:rsidRDefault="000B563B" w:rsidP="001F4F25">
      <w:pPr>
        <w:pStyle w:val="Code"/>
      </w:pPr>
      <w:r w:rsidRPr="00D54DB2">
        <w:rPr>
          <w:color w:val="0000FF"/>
        </w:rPr>
        <w:t>var</w:t>
      </w:r>
      <w:r w:rsidRPr="00D54DB2">
        <w:t xml:space="preserve"> _a = getSomeObject(),</w:t>
      </w:r>
      <w:r w:rsidR="001F4F25" w:rsidRPr="00D54DB2">
        <w:br/>
      </w:r>
      <w:r w:rsidRPr="00D54DB2">
        <w:t xml:space="preserve">    </w:t>
      </w:r>
      <w:r w:rsidR="001F4F25" w:rsidRPr="00D54DB2">
        <w:t xml:space="preserve">x = </w:t>
      </w:r>
      <w:r w:rsidR="007D48C6" w:rsidRPr="00D54DB2">
        <w:t>_a.x</w:t>
      </w:r>
      <w:r w:rsidRPr="00D54DB2">
        <w:t>,</w:t>
      </w:r>
      <w:r w:rsidR="001F4F25" w:rsidRPr="00D54DB2">
        <w:br/>
      </w:r>
      <w:r w:rsidRPr="00D54DB2">
        <w:t xml:space="preserve">    </w:t>
      </w:r>
      <w:r w:rsidR="007D48C6" w:rsidRPr="00D54DB2">
        <w:t>y</w:t>
      </w:r>
      <w:r w:rsidR="001F4F25" w:rsidRPr="00D54DB2">
        <w:t xml:space="preserve"> = _a</w:t>
      </w:r>
      <w:r w:rsidR="00DE1A55" w:rsidRPr="00D54DB2">
        <w:t>.</w:t>
      </w:r>
      <w:r w:rsidR="007D48C6" w:rsidRPr="00D54DB2">
        <w:t>p</w:t>
      </w:r>
      <w:r w:rsidRPr="00D54DB2">
        <w:t>,</w:t>
      </w:r>
      <w:r w:rsidR="001F4F25" w:rsidRPr="00D54DB2">
        <w:br/>
      </w:r>
      <w:r w:rsidRPr="00D54DB2">
        <w:t xml:space="preserve">    </w:t>
      </w:r>
      <w:r w:rsidR="001F4F25" w:rsidRPr="00D54DB2">
        <w:t>_b = _a.</w:t>
      </w:r>
      <w:r w:rsidR="007D48C6" w:rsidRPr="00D54DB2">
        <w:t>q</w:t>
      </w:r>
      <w:r w:rsidRPr="00D54DB2">
        <w:t>,</w:t>
      </w:r>
      <w:r w:rsidR="001F4F25" w:rsidRPr="00D54DB2">
        <w:br/>
      </w:r>
      <w:r w:rsidRPr="00D54DB2">
        <w:t xml:space="preserve">    </w:t>
      </w:r>
      <w:r w:rsidR="007D48C6" w:rsidRPr="00D54DB2">
        <w:t>z</w:t>
      </w:r>
      <w:r w:rsidR="001F4F25" w:rsidRPr="00D54DB2">
        <w:t xml:space="preserve"> = _b === </w:t>
      </w:r>
      <w:r w:rsidR="001F4F25" w:rsidRPr="00D54DB2">
        <w:rPr>
          <w:color w:val="0000FF"/>
        </w:rPr>
        <w:t>void</w:t>
      </w:r>
      <w:r w:rsidR="001F4F25" w:rsidRPr="00D54DB2">
        <w:t xml:space="preserve"> </w:t>
      </w:r>
      <w:r w:rsidR="001F4F25" w:rsidRPr="00D54DB2">
        <w:rPr>
          <w:color w:val="800000"/>
        </w:rPr>
        <w:t>0</w:t>
      </w:r>
      <w:r w:rsidR="001F4F25" w:rsidRPr="00D54DB2">
        <w:t xml:space="preserve"> ? </w:t>
      </w:r>
      <w:r w:rsidR="001F4F25" w:rsidRPr="00D54DB2">
        <w:rPr>
          <w:color w:val="0000FF"/>
        </w:rPr>
        <w:t>false</w:t>
      </w:r>
      <w:r w:rsidR="001F4F25" w:rsidRPr="00D54DB2">
        <w:t xml:space="preserve"> : _b;</w:t>
      </w:r>
    </w:p>
    <w:p w:rsidR="001F4F25" w:rsidRDefault="00A77246" w:rsidP="001F4F25">
      <w:r>
        <w:t>T</w:t>
      </w:r>
      <w:r w:rsidR="00DE1A55">
        <w:t xml:space="preserve">he </w:t>
      </w:r>
      <w:r w:rsidR="001F4F25">
        <w:t xml:space="preserve">'_a' and '_b' temporary variables </w:t>
      </w:r>
      <w:r w:rsidR="00DE1A55">
        <w:t xml:space="preserve">exist to </w:t>
      </w:r>
      <w:r w:rsidR="001F4F25">
        <w:t xml:space="preserve">ensure the </w:t>
      </w:r>
      <w:r w:rsidR="00DE1A55">
        <w:t>assigned</w:t>
      </w:r>
      <w:r w:rsidR="001F4F25">
        <w:t xml:space="preserve"> expression is evaluated only once</w:t>
      </w:r>
      <w:r w:rsidR="007D48C6">
        <w:t>, and</w:t>
      </w:r>
      <w:r w:rsidR="00DE1A55">
        <w:t xml:space="preserve"> the</w:t>
      </w:r>
      <w:r w:rsidR="00863C43">
        <w:t xml:space="preserve"> expression 'void 0' simply denotes the JavaScript value 'undefined'.</w:t>
      </w:r>
    </w:p>
    <w:p w:rsidR="001F4F25" w:rsidRDefault="00A77246" w:rsidP="001F4F25">
      <w:r>
        <w:t>Similarly, a</w:t>
      </w:r>
      <w:r w:rsidR="00863C43">
        <w:t>n array</w:t>
      </w:r>
      <w:r w:rsidR="001F4F25">
        <w:t xml:space="preserve"> destructuring declaration of the form</w:t>
      </w:r>
    </w:p>
    <w:p w:rsidR="00DE1A55" w:rsidRDefault="00DE1A55" w:rsidP="00DE1A55">
      <w:pPr>
        <w:pStyle w:val="Code"/>
      </w:pPr>
      <w:r w:rsidRPr="00D54DB2">
        <w:rPr>
          <w:color w:val="0000FF"/>
        </w:rPr>
        <w:t>var</w:t>
      </w:r>
      <w:r w:rsidRPr="00D54DB2">
        <w:t xml:space="preserve"> [x, y, z = </w:t>
      </w:r>
      <w:r w:rsidRPr="00D54DB2">
        <w:rPr>
          <w:color w:val="800000"/>
        </w:rPr>
        <w:t>10</w:t>
      </w:r>
      <w:r w:rsidRPr="00D54DB2">
        <w:t>] = getSomeArray();</w:t>
      </w:r>
    </w:p>
    <w:p w:rsidR="00DE1A55" w:rsidRDefault="00A77246" w:rsidP="00DE1A55">
      <w:r>
        <w:t>is rewritten</w:t>
      </w:r>
      <w:r w:rsidR="00DE1A55">
        <w:t xml:space="preserve"> to the simple variable declarations</w:t>
      </w:r>
    </w:p>
    <w:p w:rsidR="00DE1A55" w:rsidRDefault="00A77246" w:rsidP="00DE1A55">
      <w:pPr>
        <w:pStyle w:val="Code"/>
      </w:pPr>
      <w:r w:rsidRPr="00D54DB2">
        <w:rPr>
          <w:color w:val="0000FF"/>
        </w:rPr>
        <w:t>var</w:t>
      </w:r>
      <w:r w:rsidRPr="00D54DB2">
        <w:t xml:space="preserve"> _a = getSomeArray(),</w:t>
      </w:r>
      <w:r w:rsidR="00DE1A55" w:rsidRPr="00D54DB2">
        <w:br/>
      </w:r>
      <w:r w:rsidRPr="00D54DB2">
        <w:t xml:space="preserve">    x = _a[</w:t>
      </w:r>
      <w:r w:rsidRPr="00D54DB2">
        <w:rPr>
          <w:color w:val="800000"/>
        </w:rPr>
        <w:t>0</w:t>
      </w:r>
      <w:r w:rsidRPr="00D54DB2">
        <w:t>],</w:t>
      </w:r>
      <w:r w:rsidR="00DE1A55" w:rsidRPr="00D54DB2">
        <w:br/>
      </w:r>
      <w:r w:rsidRPr="00D54DB2">
        <w:t xml:space="preserve">    y = _a[</w:t>
      </w:r>
      <w:r w:rsidRPr="00D54DB2">
        <w:rPr>
          <w:color w:val="800000"/>
        </w:rPr>
        <w:t>1</w:t>
      </w:r>
      <w:r w:rsidRPr="00D54DB2">
        <w:t>],</w:t>
      </w:r>
      <w:r w:rsidR="00DE1A55" w:rsidRPr="00D54DB2">
        <w:br/>
      </w:r>
      <w:r w:rsidRPr="00D54DB2">
        <w:t xml:space="preserve">    _b = _a[</w:t>
      </w:r>
      <w:r w:rsidRPr="00D54DB2">
        <w:rPr>
          <w:color w:val="800000"/>
        </w:rPr>
        <w:t>2</w:t>
      </w:r>
      <w:r w:rsidRPr="00D54DB2">
        <w:t>],</w:t>
      </w:r>
      <w:r w:rsidR="00DE1A55" w:rsidRPr="00D54DB2">
        <w:br/>
      </w:r>
      <w:r w:rsidRPr="00D54DB2">
        <w:t xml:space="preserve">    </w:t>
      </w:r>
      <w:r w:rsidR="00DE1A55" w:rsidRPr="00D54DB2">
        <w:t xml:space="preserve">z = _b === </w:t>
      </w:r>
      <w:r w:rsidR="00DE1A55" w:rsidRPr="00D54DB2">
        <w:rPr>
          <w:color w:val="0000FF"/>
        </w:rPr>
        <w:t>void</w:t>
      </w:r>
      <w:r w:rsidR="00DE1A55" w:rsidRPr="00D54DB2">
        <w:t xml:space="preserve"> </w:t>
      </w:r>
      <w:r w:rsidR="00DE1A55" w:rsidRPr="00D54DB2">
        <w:rPr>
          <w:color w:val="800000"/>
        </w:rPr>
        <w:t>0</w:t>
      </w:r>
      <w:r w:rsidR="00DE1A55" w:rsidRPr="00D54DB2">
        <w:t xml:space="preserve"> ? </w:t>
      </w:r>
      <w:r w:rsidR="00DE1A55" w:rsidRPr="00D54DB2">
        <w:rPr>
          <w:color w:val="800000"/>
        </w:rPr>
        <w:t>10</w:t>
      </w:r>
      <w:r w:rsidR="00DE1A55" w:rsidRPr="00D54DB2">
        <w:t xml:space="preserve"> : _b;</w:t>
      </w:r>
    </w:p>
    <w:p w:rsidR="00DE1A55" w:rsidRDefault="00DE1A55" w:rsidP="00174960">
      <w:r>
        <w:t>Combining both forms of destructuring, the example</w:t>
      </w:r>
    </w:p>
    <w:p w:rsidR="00DE1A55" w:rsidRDefault="00DE1A55" w:rsidP="00DE1A55">
      <w:pPr>
        <w:pStyle w:val="Code"/>
      </w:pPr>
      <w:r w:rsidRPr="00D54DB2">
        <w:rPr>
          <w:color w:val="0000FF"/>
        </w:rPr>
        <w:t>var</w:t>
      </w:r>
      <w:r w:rsidRPr="00D54DB2">
        <w:t xml:space="preserve"> </w:t>
      </w:r>
      <w:r w:rsidR="007D48C6" w:rsidRPr="00D54DB2">
        <w:t>{ x, p</w:t>
      </w:r>
      <w:r w:rsidRPr="00D54DB2">
        <w:t>: [</w:t>
      </w:r>
      <w:r w:rsidR="007D48C6" w:rsidRPr="00D54DB2">
        <w:t xml:space="preserve">y, z = </w:t>
      </w:r>
      <w:r w:rsidR="007D48C6" w:rsidRPr="00D54DB2">
        <w:rPr>
          <w:color w:val="800000"/>
        </w:rPr>
        <w:t>10</w:t>
      </w:r>
      <w:r w:rsidR="007D48C6" w:rsidRPr="00D54DB2">
        <w:t>] = getSomeArray() } = getSomeObject();</w:t>
      </w:r>
    </w:p>
    <w:p w:rsidR="00721E62" w:rsidRDefault="00A77246" w:rsidP="00174960">
      <w:r>
        <w:lastRenderedPageBreak/>
        <w:t>is rewritten to</w:t>
      </w:r>
    </w:p>
    <w:p w:rsidR="00C12A46" w:rsidRPr="00C12A46" w:rsidRDefault="00A77246" w:rsidP="003218AC">
      <w:pPr>
        <w:pStyle w:val="Code"/>
      </w:pPr>
      <w:r w:rsidRPr="00D54DB2">
        <w:rPr>
          <w:color w:val="0000FF"/>
        </w:rPr>
        <w:t>var</w:t>
      </w:r>
      <w:r w:rsidRPr="00D54DB2">
        <w:t xml:space="preserve"> _a = getSomeObject(),</w:t>
      </w:r>
      <w:r w:rsidR="007D48C6" w:rsidRPr="00D54DB2">
        <w:br/>
      </w:r>
      <w:r w:rsidRPr="00D54DB2">
        <w:t xml:space="preserve">    x = _a.x,</w:t>
      </w:r>
      <w:r w:rsidR="007D48C6" w:rsidRPr="00D54DB2">
        <w:br/>
      </w:r>
      <w:r w:rsidRPr="00D54DB2">
        <w:t xml:space="preserve">    _b = _a.p,</w:t>
      </w:r>
      <w:r w:rsidR="00417DAF" w:rsidRPr="00D54DB2">
        <w:br/>
      </w:r>
      <w:r w:rsidRPr="00D54DB2">
        <w:t xml:space="preserve">    </w:t>
      </w:r>
      <w:r w:rsidR="00417DAF" w:rsidRPr="00D54DB2">
        <w:t>_c = _b =</w:t>
      </w:r>
      <w:r w:rsidRPr="00D54DB2">
        <w:t xml:space="preserve">== </w:t>
      </w:r>
      <w:r w:rsidRPr="00D54DB2">
        <w:rPr>
          <w:color w:val="0000FF"/>
        </w:rPr>
        <w:t>void</w:t>
      </w:r>
      <w:r w:rsidRPr="00D54DB2">
        <w:t xml:space="preserve"> </w:t>
      </w:r>
      <w:r w:rsidRPr="00D54DB2">
        <w:rPr>
          <w:color w:val="800000"/>
        </w:rPr>
        <w:t>0</w:t>
      </w:r>
      <w:r w:rsidRPr="00D54DB2">
        <w:t xml:space="preserve"> ? getSomeArray() : _b,</w:t>
      </w:r>
      <w:r w:rsidR="00417DAF" w:rsidRPr="00D54DB2">
        <w:br/>
      </w:r>
      <w:r w:rsidRPr="00D54DB2">
        <w:t xml:space="preserve">    y = _c[</w:t>
      </w:r>
      <w:r w:rsidRPr="00D54DB2">
        <w:rPr>
          <w:color w:val="800000"/>
        </w:rPr>
        <w:t>0</w:t>
      </w:r>
      <w:r w:rsidRPr="00D54DB2">
        <w:t>],</w:t>
      </w:r>
      <w:r w:rsidR="00417DAF" w:rsidRPr="00D54DB2">
        <w:br/>
      </w:r>
      <w:r w:rsidRPr="00D54DB2">
        <w:t xml:space="preserve">    _d = _c[</w:t>
      </w:r>
      <w:r w:rsidRPr="00D54DB2">
        <w:rPr>
          <w:color w:val="800000"/>
        </w:rPr>
        <w:t>1</w:t>
      </w:r>
      <w:r w:rsidRPr="00D54DB2">
        <w:t>],</w:t>
      </w:r>
      <w:r w:rsidR="00417DAF" w:rsidRPr="00D54DB2">
        <w:br/>
      </w:r>
      <w:r w:rsidRPr="00D54DB2">
        <w:t xml:space="preserve">    </w:t>
      </w:r>
      <w:r w:rsidR="00417DAF" w:rsidRPr="00D54DB2">
        <w:t xml:space="preserve">z = _d === </w:t>
      </w:r>
      <w:r w:rsidR="00417DAF" w:rsidRPr="00D54DB2">
        <w:rPr>
          <w:color w:val="0000FF"/>
        </w:rPr>
        <w:t>void</w:t>
      </w:r>
      <w:r w:rsidR="00417DAF" w:rsidRPr="00D54DB2">
        <w:t xml:space="preserve"> </w:t>
      </w:r>
      <w:r w:rsidR="00417DAF" w:rsidRPr="00D54DB2">
        <w:rPr>
          <w:color w:val="800000"/>
        </w:rPr>
        <w:t>0</w:t>
      </w:r>
      <w:r w:rsidR="00417DAF" w:rsidRPr="00D54DB2">
        <w:t xml:space="preserve"> ? </w:t>
      </w:r>
      <w:r w:rsidR="00417DAF" w:rsidRPr="00D54DB2">
        <w:rPr>
          <w:color w:val="800000"/>
        </w:rPr>
        <w:t>10</w:t>
      </w:r>
      <w:r w:rsidR="00417DAF" w:rsidRPr="00D54DB2">
        <w:t xml:space="preserve"> : _d;</w:t>
      </w:r>
    </w:p>
    <w:p w:rsidR="0042605D" w:rsidRDefault="0042605D" w:rsidP="0042605D">
      <w:pPr>
        <w:pStyle w:val="Heading3"/>
      </w:pPr>
      <w:bookmarkStart w:id="214" w:name="_Ref408233591"/>
      <w:bookmarkStart w:id="215" w:name="_Toc439666234"/>
      <w:r>
        <w:t>Implied Type</w:t>
      </w:r>
      <w:bookmarkEnd w:id="214"/>
      <w:bookmarkEnd w:id="215"/>
    </w:p>
    <w:p w:rsidR="00A00573" w:rsidRDefault="005038E3" w:rsidP="00454005">
      <w:r>
        <w:t xml:space="preserve">A variable, </w:t>
      </w:r>
      <w:r w:rsidR="00D223B8">
        <w:t xml:space="preserve">parameter, </w:t>
      </w:r>
      <w:r>
        <w:t>binding property, or binding element declaration t</w:t>
      </w:r>
      <w:r w:rsidR="006B0D0F">
        <w:t xml:space="preserve">hat specifies a binding pattern has </w:t>
      </w:r>
      <w:r>
        <w:t xml:space="preserve">an </w:t>
      </w:r>
      <w:r w:rsidRPr="005038E3">
        <w:rPr>
          <w:b/>
          <w:i/>
        </w:rPr>
        <w:t>implied type</w:t>
      </w:r>
      <w:r>
        <w:t xml:space="preserve"> which is determined as follows:</w:t>
      </w:r>
    </w:p>
    <w:p w:rsidR="005038E3" w:rsidRDefault="00A00573" w:rsidP="00367611">
      <w:pPr>
        <w:pStyle w:val="ListParagraph"/>
        <w:numPr>
          <w:ilvl w:val="0"/>
          <w:numId w:val="58"/>
        </w:numPr>
      </w:pPr>
      <w:r>
        <w:t xml:space="preserve">If the declaration specifies an object binding pattern, the implied type is an object type with a set of properties </w:t>
      </w:r>
      <w:r w:rsidR="00D86756">
        <w:t>corresponding to</w:t>
      </w:r>
      <w:r>
        <w:t xml:space="preserve"> the specified binding property declarations</w:t>
      </w:r>
      <w:r w:rsidR="00DE3FF8">
        <w:t>. The type of each property is the type implied by its binding property declaration, and a property is optional when its binding property declaration specifies an initializer expression.</w:t>
      </w:r>
    </w:p>
    <w:p w:rsidR="00A00573" w:rsidRDefault="00A00573" w:rsidP="00367611">
      <w:pPr>
        <w:pStyle w:val="ListParagraph"/>
        <w:numPr>
          <w:ilvl w:val="0"/>
          <w:numId w:val="58"/>
        </w:numPr>
      </w:pPr>
      <w:r>
        <w:t>If the declaration specifies an array binding pattern without a rest element</w:t>
      </w:r>
      <w:r w:rsidR="00D86756">
        <w:t>, the implied type is a tuple type with elements corresponding to the specified binding element declarations</w:t>
      </w:r>
      <w:r>
        <w:t>.</w:t>
      </w:r>
      <w:r w:rsidR="00D86756">
        <w:t xml:space="preserve"> The type of each element is the type implied by </w:t>
      </w:r>
      <w:r w:rsidR="00DE3FF8">
        <w:t>its</w:t>
      </w:r>
      <w:r w:rsidR="00D86756">
        <w:t xml:space="preserve"> binding element declaration.</w:t>
      </w:r>
    </w:p>
    <w:p w:rsidR="00A00573" w:rsidRDefault="002C681E" w:rsidP="00367611">
      <w:pPr>
        <w:pStyle w:val="ListParagraph"/>
        <w:numPr>
          <w:ilvl w:val="0"/>
          <w:numId w:val="58"/>
        </w:numPr>
      </w:pPr>
      <w:r>
        <w:t xml:space="preserve">If the declaration specifies an array binding pattern with a rest element, the implied type is </w:t>
      </w:r>
      <w:r w:rsidR="001A0EF0">
        <w:t>an array type with an element type of Any.</w:t>
      </w:r>
    </w:p>
    <w:p w:rsidR="00B06179" w:rsidRDefault="00B06179" w:rsidP="00B06179">
      <w:r>
        <w:t>The implied type of a binding property or binding element declaration is</w:t>
      </w:r>
    </w:p>
    <w:p w:rsidR="00B06179" w:rsidRDefault="00B06179" w:rsidP="00367611">
      <w:pPr>
        <w:pStyle w:val="ListParagraph"/>
        <w:numPr>
          <w:ilvl w:val="0"/>
          <w:numId w:val="59"/>
        </w:numPr>
      </w:pPr>
      <w:r>
        <w:t>the type of the declaration's initializer expression, if any, or otherwise</w:t>
      </w:r>
    </w:p>
    <w:p w:rsidR="00B06179" w:rsidRDefault="00B06179" w:rsidP="00367611">
      <w:pPr>
        <w:pStyle w:val="ListParagraph"/>
        <w:numPr>
          <w:ilvl w:val="0"/>
          <w:numId w:val="59"/>
        </w:numPr>
      </w:pPr>
      <w:r>
        <w:t>the implied type of the binding pattern specified in the declaration, if any, or otherwise</w:t>
      </w:r>
    </w:p>
    <w:p w:rsidR="00B06179" w:rsidRDefault="00B06179" w:rsidP="00367611">
      <w:pPr>
        <w:pStyle w:val="ListParagraph"/>
        <w:numPr>
          <w:ilvl w:val="0"/>
          <w:numId w:val="59"/>
        </w:numPr>
      </w:pPr>
      <w:r>
        <w:t>the type Any.</w:t>
      </w:r>
    </w:p>
    <w:p w:rsidR="00174960" w:rsidRDefault="00447A35" w:rsidP="00174960">
      <w:r>
        <w:t>In the example</w:t>
      </w:r>
    </w:p>
    <w:p w:rsidR="00447A35" w:rsidRDefault="00447A35" w:rsidP="00447A35">
      <w:pPr>
        <w:pStyle w:val="Code"/>
      </w:pPr>
      <w:r w:rsidRPr="00D54DB2">
        <w:rPr>
          <w:color w:val="0000FF"/>
        </w:rPr>
        <w:t>function</w:t>
      </w:r>
      <w:r w:rsidRPr="00D54DB2">
        <w:t xml:space="preserve"> f({ a, b = </w:t>
      </w:r>
      <w:r w:rsidRPr="00D54DB2">
        <w:rPr>
          <w:color w:val="800000"/>
        </w:rPr>
        <w:t>"hello"</w:t>
      </w:r>
      <w:r w:rsidRPr="00D54DB2">
        <w:t xml:space="preserve">, c = </w:t>
      </w:r>
      <w:r w:rsidRPr="00D54DB2">
        <w:rPr>
          <w:color w:val="800000"/>
        </w:rPr>
        <w:t>1</w:t>
      </w:r>
      <w:r w:rsidRPr="00D54DB2">
        <w:t xml:space="preserve"> }) { ... }</w:t>
      </w:r>
    </w:p>
    <w:p w:rsidR="00447A35" w:rsidRDefault="00447A35" w:rsidP="00447A35">
      <w:r>
        <w:t>the implied type of the binding pattern in the function's parameter is '{ a: any; b?: string; c?: number; }'. Since the parameter has no type annotation</w:t>
      </w:r>
      <w:r w:rsidR="007A639B">
        <w:t>, this becomes the type of the parameter.</w:t>
      </w:r>
    </w:p>
    <w:p w:rsidR="003623FE" w:rsidRDefault="003623FE" w:rsidP="00447A35">
      <w:r>
        <w:t>In the example</w:t>
      </w:r>
    </w:p>
    <w:p w:rsidR="003623FE" w:rsidRDefault="003623FE" w:rsidP="003623FE">
      <w:pPr>
        <w:pStyle w:val="Code"/>
      </w:pPr>
      <w:r w:rsidRPr="00D54DB2">
        <w:rPr>
          <w:color w:val="0000FF"/>
        </w:rPr>
        <w:t>var</w:t>
      </w:r>
      <w:r w:rsidRPr="00D54DB2">
        <w:t xml:space="preserve"> [a, b, c] = [</w:t>
      </w:r>
      <w:r w:rsidRPr="00D54DB2">
        <w:rPr>
          <w:color w:val="800000"/>
        </w:rPr>
        <w:t>1</w:t>
      </w:r>
      <w:r w:rsidRPr="00D54DB2">
        <w:t xml:space="preserve">, </w:t>
      </w:r>
      <w:r w:rsidRPr="00D54DB2">
        <w:rPr>
          <w:color w:val="800000"/>
        </w:rPr>
        <w:t>"hello"</w:t>
      </w:r>
      <w:r w:rsidRPr="00D54DB2">
        <w:t xml:space="preserve">, </w:t>
      </w:r>
      <w:r w:rsidRPr="00D54DB2">
        <w:rPr>
          <w:color w:val="0000FF"/>
        </w:rPr>
        <w:t>true</w:t>
      </w:r>
      <w:r w:rsidRPr="00D54DB2">
        <w:t>];</w:t>
      </w:r>
    </w:p>
    <w:p w:rsidR="003623FE" w:rsidRDefault="003623FE" w:rsidP="003623FE">
      <w:r>
        <w:t xml:space="preserve">the array literal </w:t>
      </w:r>
      <w:r w:rsidR="000B3CCB">
        <w:t xml:space="preserve">initializer expression </w:t>
      </w:r>
      <w:r>
        <w:t xml:space="preserve">is contextually typed by the implied type of the binding pattern, </w:t>
      </w:r>
      <w:r w:rsidR="000B3CCB">
        <w:t xml:space="preserve">specifically </w:t>
      </w:r>
      <w:r>
        <w:t xml:space="preserve">the tuple type '[any, any, any]'. Because the contextual type is a tuple type, the resulting type </w:t>
      </w:r>
      <w:r>
        <w:lastRenderedPageBreak/>
        <w:t>of the array literal is</w:t>
      </w:r>
      <w:r w:rsidR="000B3CCB">
        <w:t xml:space="preserve"> the tuple type</w:t>
      </w:r>
      <w:r>
        <w:t xml:space="preserve"> '[number, string, boolean]', and the destructuring declaration </w:t>
      </w:r>
      <w:r w:rsidR="000B3CCB">
        <w:t>thus</w:t>
      </w:r>
      <w:r>
        <w:t xml:space="preserve"> </w:t>
      </w:r>
      <w:r w:rsidR="00EB2C16">
        <w:t>gives</w:t>
      </w:r>
      <w:r>
        <w:t xml:space="preserve"> </w:t>
      </w:r>
      <w:r w:rsidR="00EB2C16">
        <w:t xml:space="preserve">the </w:t>
      </w:r>
      <w:r>
        <w:t>types number, string, and boolean to a, b, and c respectively.</w:t>
      </w:r>
    </w:p>
    <w:p w:rsidR="00B77267" w:rsidRDefault="00B77267" w:rsidP="00B77267">
      <w:pPr>
        <w:pStyle w:val="Heading2"/>
      </w:pPr>
      <w:bookmarkStart w:id="216" w:name="_Toc439666235"/>
      <w:r>
        <w:t>Let and Const Declarations</w:t>
      </w:r>
      <w:bookmarkEnd w:id="216"/>
    </w:p>
    <w:p w:rsidR="00B77267" w:rsidRDefault="00B77267" w:rsidP="00B77267">
      <w:r>
        <w:t>Let and const declarations are exended to include optional type annotations.</w:t>
      </w:r>
    </w:p>
    <w:p w:rsidR="00B77267" w:rsidRDefault="00B77267" w:rsidP="00B77267">
      <w:pPr>
        <w:pStyle w:val="Grammar"/>
      </w:pPr>
      <w:r>
        <w:rPr>
          <w:rStyle w:val="Production"/>
        </w:rPr>
        <w:t>LexicalBinding</w:t>
      </w:r>
      <w:r w:rsidRPr="00536A68">
        <w:rPr>
          <w:rStyle w:val="Production"/>
        </w:rPr>
        <w:t>:</w:t>
      </w:r>
      <w:r>
        <w:t xml:space="preserve">  </w:t>
      </w:r>
      <w:r w:rsidRPr="00536A68">
        <w:rPr>
          <w:rStyle w:val="Production"/>
        </w:rPr>
        <w:t>( Modified )</w:t>
      </w:r>
      <w:r w:rsidRPr="0048218E">
        <w:br/>
      </w:r>
      <w:r>
        <w:rPr>
          <w:rStyle w:val="Production"/>
        </w:rPr>
        <w:t>SimpleLexicalBinding</w:t>
      </w:r>
      <w:r w:rsidRPr="00A5100A">
        <w:br/>
      </w:r>
      <w:r>
        <w:rPr>
          <w:rStyle w:val="Production"/>
        </w:rPr>
        <w:t>DestructuringLexicalBinding</w:t>
      </w:r>
    </w:p>
    <w:p w:rsidR="00B77267" w:rsidRPr="00B77267" w:rsidRDefault="00B77267" w:rsidP="00B77267">
      <w:pPr>
        <w:pStyle w:val="Grammar"/>
      </w:pPr>
      <w:r w:rsidRPr="00E14214">
        <w:rPr>
          <w:rStyle w:val="Production"/>
        </w:rPr>
        <w:t>Simple</w:t>
      </w:r>
      <w:r>
        <w:rPr>
          <w:rStyle w:val="Production"/>
        </w:rPr>
        <w:t>LexicalBinding</w:t>
      </w:r>
      <w:r w:rsidRPr="00E14214">
        <w:rPr>
          <w:rStyle w:val="Production"/>
        </w:rPr>
        <w:t>:</w:t>
      </w:r>
      <w:r>
        <w:br/>
      </w:r>
      <w:r>
        <w:rPr>
          <w:rStyle w:val="Production"/>
        </w:rPr>
        <w:t>BindingI</w:t>
      </w:r>
      <w:r w:rsidRPr="00536A68">
        <w:rPr>
          <w:rStyle w:val="Production"/>
        </w:rPr>
        <w:t>dentifier</w:t>
      </w:r>
      <w:r>
        <w:t xml:space="preserve">   </w:t>
      </w:r>
      <w:r w:rsidRPr="00536A68">
        <w:rPr>
          <w:rStyle w:val="Production"/>
        </w:rPr>
        <w:t>TypeAnnotation</w:t>
      </w:r>
      <w:r w:rsidRPr="00D31C46">
        <w:rPr>
          <w:rStyle w:val="Production"/>
          <w:vertAlign w:val="subscript"/>
        </w:rPr>
        <w:t>opt</w:t>
      </w:r>
      <w:r>
        <w:t xml:space="preserve">   </w:t>
      </w:r>
      <w:r>
        <w:rPr>
          <w:rStyle w:val="Production"/>
        </w:rPr>
        <w:t>Initializer</w:t>
      </w:r>
      <w:r w:rsidRPr="00D31C46">
        <w:rPr>
          <w:rStyle w:val="Production"/>
          <w:vertAlign w:val="subscript"/>
        </w:rPr>
        <w:t>opt</w:t>
      </w:r>
    </w:p>
    <w:p w:rsidR="00B77267" w:rsidRPr="00B77267" w:rsidRDefault="00B77267" w:rsidP="00B77267">
      <w:pPr>
        <w:pStyle w:val="Grammar"/>
      </w:pPr>
      <w:r>
        <w:rPr>
          <w:rStyle w:val="Production"/>
        </w:rPr>
        <w:t>DestructuringLexicalBinding</w:t>
      </w:r>
      <w:r w:rsidRPr="00E14214">
        <w:rPr>
          <w:rStyle w:val="Production"/>
        </w:rPr>
        <w:t>:</w:t>
      </w:r>
      <w:r>
        <w:br/>
      </w:r>
      <w:r>
        <w:rPr>
          <w:rStyle w:val="Production"/>
        </w:rPr>
        <w:t>BindingPattern</w:t>
      </w:r>
      <w:r>
        <w:t xml:space="preserve">   </w:t>
      </w:r>
      <w:r w:rsidRPr="00536A68">
        <w:rPr>
          <w:rStyle w:val="Production"/>
        </w:rPr>
        <w:t>TypeAnnotation</w:t>
      </w:r>
      <w:r w:rsidRPr="00D31C46">
        <w:rPr>
          <w:rStyle w:val="Production"/>
          <w:vertAlign w:val="subscript"/>
        </w:rPr>
        <w:t>opt</w:t>
      </w:r>
      <w:r>
        <w:t xml:space="preserve">   </w:t>
      </w:r>
      <w:r>
        <w:rPr>
          <w:rStyle w:val="Production"/>
        </w:rPr>
        <w:t>Initializer</w:t>
      </w:r>
      <w:r w:rsidRPr="00D31C46">
        <w:rPr>
          <w:rStyle w:val="Production"/>
          <w:vertAlign w:val="subscript"/>
        </w:rPr>
        <w:t>opt</w:t>
      </w:r>
    </w:p>
    <w:p w:rsidR="00B77267" w:rsidRPr="00300D5D" w:rsidRDefault="00B77267" w:rsidP="00B77267">
      <w:r>
        <w:rPr>
          <w:i/>
        </w:rPr>
        <w:t>TODO: Document scoping and types of</w:t>
      </w:r>
      <w:r w:rsidRPr="00B77267">
        <w:rPr>
          <w:i/>
        </w:rPr>
        <w:t xml:space="preserve"> </w:t>
      </w:r>
      <w:hyperlink r:id="rId39" w:history="1">
        <w:r w:rsidRPr="00272683">
          <w:rPr>
            <w:rStyle w:val="Hyperlink"/>
            <w:i/>
          </w:rPr>
          <w:t>let and const declarations</w:t>
        </w:r>
      </w:hyperlink>
      <w:r w:rsidRPr="00300D5D">
        <w:t>.</w:t>
      </w:r>
    </w:p>
    <w:p w:rsidR="0044410D" w:rsidRPr="0044410D" w:rsidRDefault="00354940" w:rsidP="00354940">
      <w:pPr>
        <w:pStyle w:val="Heading2"/>
      </w:pPr>
      <w:bookmarkStart w:id="217" w:name="_Toc439666236"/>
      <w:r>
        <w:t>If, Do, and While Statements</w:t>
      </w:r>
      <w:bookmarkEnd w:id="217"/>
    </w:p>
    <w:p w:rsidR="0044410D" w:rsidRPr="0044410D" w:rsidRDefault="00851855" w:rsidP="00354940">
      <w:r>
        <w:t>E</w:t>
      </w:r>
      <w:r w:rsidR="00354940">
        <w:t xml:space="preserve">xpressions controlling </w:t>
      </w:r>
      <w:r w:rsidR="008F4735">
        <w:t>'</w:t>
      </w:r>
      <w:r w:rsidR="00354940">
        <w:t>if</w:t>
      </w:r>
      <w:r w:rsidR="008F4735">
        <w:t>'</w:t>
      </w:r>
      <w:r w:rsidR="00354940">
        <w:t>,</w:t>
      </w:r>
      <w:r>
        <w:t xml:space="preserve"> </w:t>
      </w:r>
      <w:r w:rsidR="008F4735">
        <w:t>'</w:t>
      </w:r>
      <w:r>
        <w:t>do</w:t>
      </w:r>
      <w:r w:rsidR="008F4735">
        <w:t>'</w:t>
      </w:r>
      <w:r>
        <w:t xml:space="preserve">, and </w:t>
      </w:r>
      <w:r w:rsidR="008F4735">
        <w:t>'</w:t>
      </w:r>
      <w:r>
        <w:t>while</w:t>
      </w:r>
      <w:r w:rsidR="008F4735">
        <w:t>'</w:t>
      </w:r>
      <w:r>
        <w:t xml:space="preserve"> statements can be of any type (and not</w:t>
      </w:r>
      <w:r w:rsidR="00354940">
        <w:t xml:space="preserve"> just type Boolean).</w:t>
      </w:r>
    </w:p>
    <w:p w:rsidR="0044410D" w:rsidRPr="0044410D" w:rsidRDefault="00354940" w:rsidP="00354940">
      <w:pPr>
        <w:pStyle w:val="Heading2"/>
      </w:pPr>
      <w:bookmarkStart w:id="218" w:name="_Toc439666237"/>
      <w:r>
        <w:t>For Statements</w:t>
      </w:r>
      <w:bookmarkEnd w:id="218"/>
    </w:p>
    <w:p w:rsidR="0044410D" w:rsidRPr="0044410D" w:rsidRDefault="00FB4D44" w:rsidP="00354940">
      <w:r>
        <w:t xml:space="preserve">Variable declarations in </w:t>
      </w:r>
      <w:r w:rsidR="008F4735">
        <w:t>'</w:t>
      </w:r>
      <w:r w:rsidR="00354940">
        <w:t>for</w:t>
      </w:r>
      <w:r w:rsidR="008F4735">
        <w:t>'</w:t>
      </w:r>
      <w:r w:rsidR="00354940">
        <w:t xml:space="preserve"> statement</w:t>
      </w:r>
      <w:r>
        <w:t>s</w:t>
      </w:r>
      <w:r w:rsidR="00354940">
        <w:t xml:space="preserve"> are extended in the same manner as </w:t>
      </w:r>
      <w:r>
        <w:t xml:space="preserve">variable declarations in variable statements (section </w:t>
      </w:r>
      <w:r>
        <w:fldChar w:fldCharType="begin"/>
      </w:r>
      <w:r>
        <w:instrText xml:space="preserve"> REF _Ref369177867 \r \h </w:instrText>
      </w:r>
      <w:r>
        <w:fldChar w:fldCharType="separate"/>
      </w:r>
      <w:r w:rsidR="00A3147C">
        <w:t>5.2</w:t>
      </w:r>
      <w:r>
        <w:fldChar w:fldCharType="end"/>
      </w:r>
      <w:r>
        <w:t>).</w:t>
      </w:r>
    </w:p>
    <w:p w:rsidR="0044410D" w:rsidRPr="0044410D" w:rsidRDefault="00354940" w:rsidP="00354940">
      <w:pPr>
        <w:pStyle w:val="Heading2"/>
      </w:pPr>
      <w:bookmarkStart w:id="219" w:name="_Toc439666238"/>
      <w:r>
        <w:t>For-In Statements</w:t>
      </w:r>
      <w:bookmarkEnd w:id="219"/>
    </w:p>
    <w:p w:rsidR="0044410D" w:rsidRPr="0044410D" w:rsidRDefault="00E9046F" w:rsidP="00162D4D">
      <w:r>
        <w:t xml:space="preserve">In a </w:t>
      </w:r>
      <w:r w:rsidR="008F4735">
        <w:t>'</w:t>
      </w:r>
      <w:r>
        <w:t>for-in</w:t>
      </w:r>
      <w:r w:rsidR="008F4735">
        <w:t>'</w:t>
      </w:r>
      <w:r>
        <w:t xml:space="preserve"> statement of the form</w:t>
      </w:r>
    </w:p>
    <w:p w:rsidR="0044410D" w:rsidRPr="0044410D" w:rsidRDefault="00E9046F" w:rsidP="00641DC6">
      <w:pPr>
        <w:pStyle w:val="Code"/>
      </w:pPr>
      <w:r w:rsidRPr="00D54DB2">
        <w:rPr>
          <w:color w:val="0000FF"/>
        </w:rPr>
        <w:t>for</w:t>
      </w:r>
      <w:r w:rsidRPr="00D54DB2">
        <w:t xml:space="preserve"> (</w:t>
      </w:r>
      <w:r w:rsidR="00641DC6" w:rsidRPr="00D54DB2">
        <w:t>v</w:t>
      </w:r>
      <w:r w:rsidRPr="00D54DB2">
        <w:t xml:space="preserve"> </w:t>
      </w:r>
      <w:r w:rsidRPr="00D54DB2">
        <w:rPr>
          <w:color w:val="0000FF"/>
        </w:rPr>
        <w:t>in</w:t>
      </w:r>
      <w:r w:rsidRPr="00D54DB2">
        <w:t xml:space="preserve"> </w:t>
      </w:r>
      <w:r w:rsidR="00641DC6" w:rsidRPr="00D54DB2">
        <w:t>expr</w:t>
      </w:r>
      <w:r w:rsidRPr="00D54DB2">
        <w:t xml:space="preserve">) </w:t>
      </w:r>
      <w:r w:rsidR="00641DC6" w:rsidRPr="00D54DB2">
        <w:t>statement</w:t>
      </w:r>
    </w:p>
    <w:p w:rsidR="0044410D" w:rsidRPr="0044410D" w:rsidRDefault="00641DC6" w:rsidP="00162D4D">
      <w:r>
        <w:rPr>
          <w:i/>
        </w:rPr>
        <w:t>v</w:t>
      </w:r>
      <w:r w:rsidR="00457114">
        <w:t xml:space="preserve"> must be an expression classified as a reference</w:t>
      </w:r>
      <w:r w:rsidR="00E9046F">
        <w:t xml:space="preserve"> of type Any or the String primitive type, and </w:t>
      </w:r>
      <w:r>
        <w:rPr>
          <w:i/>
        </w:rPr>
        <w:t>expr</w:t>
      </w:r>
      <w:r w:rsidR="00E9046F">
        <w:t xml:space="preserve"> must be an expression of type Any, an object type, or a type parameter type.</w:t>
      </w:r>
    </w:p>
    <w:p w:rsidR="0044410D" w:rsidRPr="0044410D" w:rsidRDefault="00E9046F" w:rsidP="00E9046F">
      <w:r>
        <w:t xml:space="preserve">In a </w:t>
      </w:r>
      <w:r w:rsidR="008F4735">
        <w:t>'</w:t>
      </w:r>
      <w:r>
        <w:t>for-in</w:t>
      </w:r>
      <w:r w:rsidR="008F4735">
        <w:t>'</w:t>
      </w:r>
      <w:r>
        <w:t xml:space="preserve"> statement of the form</w:t>
      </w:r>
    </w:p>
    <w:p w:rsidR="0044410D" w:rsidRPr="0044410D" w:rsidRDefault="00E9046F" w:rsidP="00641DC6">
      <w:pPr>
        <w:pStyle w:val="Code"/>
      </w:pPr>
      <w:r w:rsidRPr="00D54DB2">
        <w:rPr>
          <w:color w:val="0000FF"/>
        </w:rPr>
        <w:t>for</w:t>
      </w:r>
      <w:r w:rsidRPr="00D54DB2">
        <w:t xml:space="preserve"> (</w:t>
      </w:r>
      <w:r w:rsidR="00BC5863" w:rsidRPr="00D54DB2">
        <w:rPr>
          <w:color w:val="0000FF"/>
        </w:rPr>
        <w:t>var</w:t>
      </w:r>
      <w:r w:rsidR="00BC5863" w:rsidRPr="00D54DB2">
        <w:t xml:space="preserve"> </w:t>
      </w:r>
      <w:r w:rsidR="00641DC6" w:rsidRPr="00D54DB2">
        <w:t>v</w:t>
      </w:r>
      <w:r w:rsidRPr="00D54DB2">
        <w:t xml:space="preserve"> </w:t>
      </w:r>
      <w:r w:rsidRPr="00D54DB2">
        <w:rPr>
          <w:color w:val="0000FF"/>
        </w:rPr>
        <w:t>in</w:t>
      </w:r>
      <w:r w:rsidRPr="00D54DB2">
        <w:t xml:space="preserve"> </w:t>
      </w:r>
      <w:r w:rsidR="00641DC6" w:rsidRPr="00D54DB2">
        <w:t>expr</w:t>
      </w:r>
      <w:r w:rsidRPr="00D54DB2">
        <w:t xml:space="preserve">) </w:t>
      </w:r>
      <w:r w:rsidR="00641DC6" w:rsidRPr="00D54DB2">
        <w:t>s</w:t>
      </w:r>
      <w:r w:rsidRPr="00D54DB2">
        <w:t>tatement</w:t>
      </w:r>
    </w:p>
    <w:p w:rsidR="0044410D" w:rsidRDefault="00641DC6" w:rsidP="00E9046F">
      <w:r>
        <w:rPr>
          <w:i/>
        </w:rPr>
        <w:t>v</w:t>
      </w:r>
      <w:r w:rsidR="00E9046F">
        <w:t xml:space="preserve"> must be a</w:t>
      </w:r>
      <w:r w:rsidR="00BC5863">
        <w:t xml:space="preserve"> variable declaration without a type annotation</w:t>
      </w:r>
      <w:r w:rsidR="000C2B02">
        <w:t xml:space="preserve"> that declares a variable of type Any</w:t>
      </w:r>
      <w:r w:rsidR="00E9046F">
        <w:t xml:space="preserve">, and </w:t>
      </w:r>
      <w:r>
        <w:rPr>
          <w:i/>
        </w:rPr>
        <w:t>expr</w:t>
      </w:r>
      <w:r w:rsidR="00E9046F">
        <w:t xml:space="preserve"> must be an expression of type Any, an object type, or a type parameter type.</w:t>
      </w:r>
    </w:p>
    <w:p w:rsidR="00B77267" w:rsidRDefault="00B77267" w:rsidP="00B77267">
      <w:pPr>
        <w:pStyle w:val="Heading2"/>
      </w:pPr>
      <w:bookmarkStart w:id="220" w:name="_Toc439666239"/>
      <w:r>
        <w:lastRenderedPageBreak/>
        <w:t>For-Of Statements</w:t>
      </w:r>
      <w:bookmarkEnd w:id="220"/>
    </w:p>
    <w:p w:rsidR="00B77267" w:rsidRPr="00300D5D" w:rsidRDefault="00B77267" w:rsidP="00B77267">
      <w:r>
        <w:rPr>
          <w:i/>
        </w:rPr>
        <w:t xml:space="preserve">TODO: Document </w:t>
      </w:r>
      <w:hyperlink r:id="rId40" w:history="1">
        <w:r w:rsidRPr="000F4621">
          <w:rPr>
            <w:rStyle w:val="Hyperlink"/>
            <w:i/>
          </w:rPr>
          <w:t>for-of statements</w:t>
        </w:r>
      </w:hyperlink>
      <w:r w:rsidRPr="00300D5D">
        <w:t>.</w:t>
      </w:r>
    </w:p>
    <w:p w:rsidR="0044410D" w:rsidRPr="0044410D" w:rsidRDefault="00851855" w:rsidP="00851855">
      <w:pPr>
        <w:pStyle w:val="Heading2"/>
      </w:pPr>
      <w:bookmarkStart w:id="221" w:name="_Toc439666240"/>
      <w:r>
        <w:t>Continue Statements</w:t>
      </w:r>
      <w:bookmarkEnd w:id="221"/>
    </w:p>
    <w:p w:rsidR="0044410D" w:rsidRPr="0044410D" w:rsidRDefault="00851855" w:rsidP="00851855">
      <w:r>
        <w:t xml:space="preserve">A </w:t>
      </w:r>
      <w:r w:rsidR="008F4735">
        <w:t>'</w:t>
      </w:r>
      <w:r>
        <w:t>continue</w:t>
      </w:r>
      <w:r w:rsidR="008F4735">
        <w:t>'</w:t>
      </w:r>
      <w:r>
        <w:t xml:space="preserve"> statement is required to be nested, directly or indirectly (but not crossing function boundaries), with</w:t>
      </w:r>
      <w:r w:rsidR="00F33716">
        <w:t>in an iteration (</w:t>
      </w:r>
      <w:r w:rsidR="008F4735">
        <w:t>'</w:t>
      </w:r>
      <w:r w:rsidR="00F33716">
        <w:t>do</w:t>
      </w:r>
      <w:r w:rsidR="008F4735">
        <w:t>'</w:t>
      </w:r>
      <w:r w:rsidR="00F33716">
        <w:t xml:space="preserve">, </w:t>
      </w:r>
      <w:r w:rsidR="008F4735">
        <w:t>'</w:t>
      </w:r>
      <w:r w:rsidR="00F33716">
        <w:t>while</w:t>
      </w:r>
      <w:r w:rsidR="008F4735">
        <w:t>'</w:t>
      </w:r>
      <w:r w:rsidR="00F33716">
        <w:t xml:space="preserve">, </w:t>
      </w:r>
      <w:r w:rsidR="008F4735">
        <w:t>'</w:t>
      </w:r>
      <w:r w:rsidR="00F33716">
        <w:t>for</w:t>
      </w:r>
      <w:r w:rsidR="008F4735">
        <w:t>'</w:t>
      </w:r>
      <w:r w:rsidR="00F33716">
        <w:t xml:space="preserve">, or </w:t>
      </w:r>
      <w:r w:rsidR="008F4735">
        <w:t>'</w:t>
      </w:r>
      <w:r w:rsidR="00F33716">
        <w:t>for-in</w:t>
      </w:r>
      <w:r w:rsidR="008F4735">
        <w:t>'</w:t>
      </w:r>
      <w:r w:rsidR="00F33716">
        <w:t>) statement. W</w:t>
      </w:r>
      <w:r>
        <w:t xml:space="preserve">hen a </w:t>
      </w:r>
      <w:r w:rsidR="008F4735">
        <w:t>'</w:t>
      </w:r>
      <w:r>
        <w:t>continue</w:t>
      </w:r>
      <w:r w:rsidR="008F4735">
        <w:t>'</w:t>
      </w:r>
      <w:r>
        <w:t xml:space="preserve"> statement includes a target label, that target label must appear in the label set of an enclosing </w:t>
      </w:r>
      <w:r w:rsidR="00F33716">
        <w:t xml:space="preserve">(but not crossing function boundaries) </w:t>
      </w:r>
      <w:r>
        <w:t>iteration statement.</w:t>
      </w:r>
    </w:p>
    <w:p w:rsidR="0044410D" w:rsidRPr="0044410D" w:rsidRDefault="00F33716" w:rsidP="00F33716">
      <w:pPr>
        <w:pStyle w:val="Heading2"/>
      </w:pPr>
      <w:bookmarkStart w:id="222" w:name="_Toc439666241"/>
      <w:r>
        <w:t>Break Statements</w:t>
      </w:r>
      <w:bookmarkEnd w:id="222"/>
    </w:p>
    <w:p w:rsidR="0044410D" w:rsidRPr="0044410D" w:rsidRDefault="00F33716" w:rsidP="00F33716">
      <w:r>
        <w:t xml:space="preserve">A </w:t>
      </w:r>
      <w:r w:rsidR="008F4735">
        <w:t>'</w:t>
      </w:r>
      <w:r>
        <w:t>break</w:t>
      </w:r>
      <w:r w:rsidR="008F4735">
        <w:t>'</w:t>
      </w:r>
      <w:r>
        <w:t xml:space="preserve"> statement is required to be nested, directly or indirectly (but not crossing function boundaries), within an iteration (</w:t>
      </w:r>
      <w:r w:rsidR="008F4735">
        <w:t>'</w:t>
      </w:r>
      <w:r>
        <w:t>do</w:t>
      </w:r>
      <w:r w:rsidR="008F4735">
        <w:t>'</w:t>
      </w:r>
      <w:r>
        <w:t xml:space="preserve">, </w:t>
      </w:r>
      <w:r w:rsidR="008F4735">
        <w:t>'</w:t>
      </w:r>
      <w:r>
        <w:t>while</w:t>
      </w:r>
      <w:r w:rsidR="008F4735">
        <w:t>'</w:t>
      </w:r>
      <w:r>
        <w:t xml:space="preserve">, </w:t>
      </w:r>
      <w:r w:rsidR="008F4735">
        <w:t>'</w:t>
      </w:r>
      <w:r>
        <w:t>for</w:t>
      </w:r>
      <w:r w:rsidR="008F4735">
        <w:t>'</w:t>
      </w:r>
      <w:r>
        <w:t xml:space="preserve">, or </w:t>
      </w:r>
      <w:r w:rsidR="008F4735">
        <w:t>'</w:t>
      </w:r>
      <w:r>
        <w:t>for-in</w:t>
      </w:r>
      <w:r w:rsidR="008F4735">
        <w:t>'</w:t>
      </w:r>
      <w:r>
        <w:t xml:space="preserve">) or </w:t>
      </w:r>
      <w:r w:rsidR="008F4735">
        <w:t>'</w:t>
      </w:r>
      <w:r>
        <w:t>switch</w:t>
      </w:r>
      <w:r w:rsidR="008F4735">
        <w:t>'</w:t>
      </w:r>
      <w:r>
        <w:t xml:space="preserve"> statement. When a </w:t>
      </w:r>
      <w:r w:rsidR="008F4735">
        <w:t>'</w:t>
      </w:r>
      <w:r>
        <w:t>break</w:t>
      </w:r>
      <w:r w:rsidR="008F4735">
        <w:t>'</w:t>
      </w:r>
      <w:r>
        <w:t xml:space="preserve"> statement includes a target label, that target label must appear in the label set of an enclosing (but not crossing function boundaries) statement.</w:t>
      </w:r>
    </w:p>
    <w:p w:rsidR="0044410D" w:rsidRPr="0044410D" w:rsidRDefault="00371734" w:rsidP="00C85000">
      <w:pPr>
        <w:pStyle w:val="Heading2"/>
      </w:pPr>
      <w:bookmarkStart w:id="223" w:name="_Ref370394199"/>
      <w:bookmarkStart w:id="224" w:name="_Toc439666242"/>
      <w:r>
        <w:t>Return Statements</w:t>
      </w:r>
      <w:bookmarkEnd w:id="223"/>
      <w:bookmarkEnd w:id="224"/>
    </w:p>
    <w:p w:rsidR="0044410D" w:rsidRPr="0044410D" w:rsidRDefault="00C85000" w:rsidP="00275819">
      <w:r>
        <w:t xml:space="preserve">It is an error for a </w:t>
      </w:r>
      <w:r w:rsidR="008F4735">
        <w:t>'</w:t>
      </w:r>
      <w:r>
        <w:t>return</w:t>
      </w:r>
      <w:r w:rsidR="008F4735">
        <w:t>'</w:t>
      </w:r>
      <w:r>
        <w:t xml:space="preserve"> statement to occur outside a function body. Specifically, </w:t>
      </w:r>
      <w:r w:rsidR="008F4735">
        <w:t>'</w:t>
      </w:r>
      <w:r>
        <w:t>return</w:t>
      </w:r>
      <w:r w:rsidR="008F4735">
        <w:t>'</w:t>
      </w:r>
      <w:r w:rsidR="003D201D">
        <w:t xml:space="preserve"> statements are not permitted at the global level or in</w:t>
      </w:r>
      <w:r>
        <w:t xml:space="preserve"> </w:t>
      </w:r>
      <w:r w:rsidR="0066299B">
        <w:t>namespace</w:t>
      </w:r>
      <w:r>
        <w:t xml:space="preserve"> bodies.</w:t>
      </w:r>
    </w:p>
    <w:p w:rsidR="0044410D" w:rsidRPr="0044410D" w:rsidRDefault="00F94E48" w:rsidP="00275819">
      <w:r>
        <w:t xml:space="preserve">A </w:t>
      </w:r>
      <w:r w:rsidR="008F4735">
        <w:t>'</w:t>
      </w:r>
      <w:r>
        <w:t>r</w:t>
      </w:r>
      <w:r w:rsidR="007E2D0B">
        <w:t>eturn</w:t>
      </w:r>
      <w:r w:rsidR="008F4735">
        <w:t>'</w:t>
      </w:r>
      <w:r>
        <w:t xml:space="preserve"> statement</w:t>
      </w:r>
      <w:r w:rsidR="007E2D0B">
        <w:t xml:space="preserve"> </w:t>
      </w:r>
      <w:r>
        <w:t>without an expression</w:t>
      </w:r>
      <w:r w:rsidR="007E2D0B">
        <w:t xml:space="preserve"> return</w:t>
      </w:r>
      <w:r>
        <w:t>s</w:t>
      </w:r>
      <w:r w:rsidR="007E2D0B">
        <w:t xml:space="preserve"> the value </w:t>
      </w:r>
      <w:r w:rsidR="008F4735">
        <w:t>'</w:t>
      </w:r>
      <w:r w:rsidR="007E2D0B">
        <w:t>undefined</w:t>
      </w:r>
      <w:r w:rsidR="008F4735">
        <w:t>'</w:t>
      </w:r>
      <w:r w:rsidR="007E2D0B">
        <w:t xml:space="preserve"> and </w:t>
      </w:r>
      <w:r>
        <w:t>is</w:t>
      </w:r>
      <w:r w:rsidR="007E2D0B">
        <w:t xml:space="preserve"> permitted in </w:t>
      </w:r>
      <w:r w:rsidR="0030361A">
        <w:t xml:space="preserve">the body of </w:t>
      </w:r>
      <w:r w:rsidR="007E2D0B">
        <w:t>any function, regardless of the return type of the function.</w:t>
      </w:r>
    </w:p>
    <w:p w:rsidR="0044410D" w:rsidRPr="0044410D" w:rsidRDefault="0030361A" w:rsidP="00275819">
      <w:r>
        <w:t>When</w:t>
      </w:r>
      <w:r w:rsidR="00275819">
        <w:t xml:space="preserve"> </w:t>
      </w:r>
      <w:r w:rsidR="00F94E48">
        <w:t xml:space="preserve">a </w:t>
      </w:r>
      <w:r w:rsidR="008F4735">
        <w:t>'</w:t>
      </w:r>
      <w:r w:rsidR="00275819">
        <w:t>return</w:t>
      </w:r>
      <w:r w:rsidR="008F4735">
        <w:t>'</w:t>
      </w:r>
      <w:r w:rsidR="00F94E48">
        <w:t xml:space="preserve"> statement </w:t>
      </w:r>
      <w:r>
        <w:t>includes an expression</w:t>
      </w:r>
      <w:r w:rsidR="00275819">
        <w:t>, if the containing function inc</w:t>
      </w:r>
      <w:r>
        <w:t xml:space="preserve">ludes a return type annotation, the return expression </w:t>
      </w:r>
      <w:r w:rsidR="00F94E48">
        <w:t>is</w:t>
      </w:r>
      <w:r w:rsidR="00275819">
        <w:t xml:space="preserve"> contextually typed </w:t>
      </w:r>
      <w:r w:rsidR="00CF0FB8">
        <w:t xml:space="preserve">(section </w:t>
      </w:r>
      <w:r w:rsidR="00CF0FB8">
        <w:fldChar w:fldCharType="begin"/>
      </w:r>
      <w:r w:rsidR="00CF0FB8">
        <w:instrText xml:space="preserve"> REF _Ref314551848 \r \h </w:instrText>
      </w:r>
      <w:r w:rsidR="00CF0FB8">
        <w:fldChar w:fldCharType="separate"/>
      </w:r>
      <w:r w:rsidR="00A3147C">
        <w:t>4.23</w:t>
      </w:r>
      <w:r w:rsidR="00CF0FB8">
        <w:fldChar w:fldCharType="end"/>
      </w:r>
      <w:r w:rsidR="00CF0FB8">
        <w:t xml:space="preserve">) </w:t>
      </w:r>
      <w:r w:rsidR="00275819">
        <w:t>by that return type and must be of a type that is</w:t>
      </w:r>
      <w:r w:rsidR="00F94E48">
        <w:t xml:space="preserve"> assignable to the return type. </w:t>
      </w:r>
      <w:r w:rsidR="00275819">
        <w:t xml:space="preserve">Otherwise, if the containing function is contextually typed by a type </w:t>
      </w:r>
      <w:r w:rsidR="00275819" w:rsidRPr="00904F13">
        <w:rPr>
          <w:i/>
        </w:rPr>
        <w:t>T</w:t>
      </w:r>
      <w:r w:rsidR="00275819">
        <w:t xml:space="preserve">, </w:t>
      </w:r>
      <w:r w:rsidR="00F94E48" w:rsidRPr="00F94E48">
        <w:rPr>
          <w:i/>
        </w:rPr>
        <w:t>Expr</w:t>
      </w:r>
      <w:r w:rsidR="00275819">
        <w:t xml:space="preserve"> </w:t>
      </w:r>
      <w:r w:rsidR="00F94E48">
        <w:t>is</w:t>
      </w:r>
      <w:r w:rsidR="00275819">
        <w:t xml:space="preserve"> contextually typed by </w:t>
      </w:r>
      <w:r w:rsidR="00275819" w:rsidRPr="00904F13">
        <w:rPr>
          <w:i/>
        </w:rPr>
        <w:t>T</w:t>
      </w:r>
      <w:r w:rsidR="008F4735">
        <w:t>'</w:t>
      </w:r>
      <w:r w:rsidR="00275819">
        <w:t>s return type.</w:t>
      </w:r>
    </w:p>
    <w:p w:rsidR="0044410D" w:rsidRPr="0044410D" w:rsidRDefault="00F94E48" w:rsidP="00275819">
      <w:r>
        <w:t xml:space="preserve">In a function implementation without a return type annotation, the return type is inferred from the </w:t>
      </w:r>
      <w:r w:rsidR="008F4735">
        <w:t>'</w:t>
      </w:r>
      <w:r>
        <w:t>return</w:t>
      </w:r>
      <w:r w:rsidR="008F4735">
        <w:t>'</w:t>
      </w:r>
      <w:r>
        <w:t xml:space="preserve"> statements in the function body, as described in section </w:t>
      </w:r>
      <w:r>
        <w:fldChar w:fldCharType="begin"/>
      </w:r>
      <w:r>
        <w:instrText xml:space="preserve"> REF _Ref320251238 \r \h </w:instrText>
      </w:r>
      <w:r>
        <w:fldChar w:fldCharType="separate"/>
      </w:r>
      <w:r w:rsidR="00A3147C">
        <w:t>6.3</w:t>
      </w:r>
      <w:r>
        <w:fldChar w:fldCharType="end"/>
      </w:r>
      <w:r>
        <w:t>.</w:t>
      </w:r>
    </w:p>
    <w:p w:rsidR="0044410D" w:rsidRPr="0044410D" w:rsidRDefault="00EB59BB" w:rsidP="00275819">
      <w:r>
        <w:t>In the example</w:t>
      </w:r>
    </w:p>
    <w:p w:rsidR="0044410D" w:rsidRPr="00D54DB2" w:rsidRDefault="00EB59BB" w:rsidP="00EB59BB">
      <w:pPr>
        <w:pStyle w:val="Code"/>
      </w:pPr>
      <w:r w:rsidRPr="00D54DB2">
        <w:rPr>
          <w:color w:val="0000FF"/>
        </w:rPr>
        <w:t>function</w:t>
      </w:r>
      <w:r w:rsidRPr="00D54DB2">
        <w:rPr>
          <w:color w:val="000000"/>
        </w:rPr>
        <w:t xml:space="preserve"> f(): (x: </w:t>
      </w:r>
      <w:r w:rsidRPr="00D54DB2">
        <w:rPr>
          <w:color w:val="0000FF"/>
        </w:rPr>
        <w:t>string</w:t>
      </w:r>
      <w:r w:rsidRPr="00D54DB2">
        <w:rPr>
          <w:color w:val="000000"/>
        </w:rPr>
        <w:t xml:space="preserve">) =&gt; </w:t>
      </w:r>
      <w:r w:rsidRPr="00D54DB2">
        <w:rPr>
          <w:color w:val="0000FF"/>
        </w:rPr>
        <w:t>number</w:t>
      </w:r>
      <w:r w:rsidRPr="00D54DB2">
        <w:rPr>
          <w:color w:val="000000"/>
        </w:rPr>
        <w:t xml:space="preserve"> {</w:t>
      </w:r>
      <w:r w:rsidR="0048218E" w:rsidRPr="00D54DB2">
        <w:br/>
      </w:r>
      <w:r w:rsidRPr="00D54DB2">
        <w:rPr>
          <w:color w:val="000000"/>
        </w:rPr>
        <w:t xml:space="preserve">    </w:t>
      </w:r>
      <w:r w:rsidRPr="00D54DB2">
        <w:rPr>
          <w:color w:val="0000FF"/>
        </w:rPr>
        <w:t>return</w:t>
      </w:r>
      <w:r w:rsidRPr="00D54DB2">
        <w:rPr>
          <w:color w:val="000000"/>
        </w:rPr>
        <w:t xml:space="preserve"> s =&gt; s.length;</w:t>
      </w:r>
      <w:r w:rsidR="0048218E" w:rsidRPr="00D54DB2">
        <w:br/>
      </w:r>
      <w:r w:rsidRPr="00D54DB2">
        <w:rPr>
          <w:color w:val="000000"/>
        </w:rPr>
        <w:t>}</w:t>
      </w:r>
    </w:p>
    <w:p w:rsidR="0044410D" w:rsidRPr="0044410D" w:rsidRDefault="00EB59BB" w:rsidP="00275819">
      <w:r>
        <w:t xml:space="preserve">the arrow expression in the </w:t>
      </w:r>
      <w:r w:rsidR="008F4735">
        <w:t>'</w:t>
      </w:r>
      <w:r>
        <w:t>return</w:t>
      </w:r>
      <w:r w:rsidR="008F4735">
        <w:t>'</w:t>
      </w:r>
      <w:r>
        <w:t xml:space="preserve"> statement is contextually typed by the return type of </w:t>
      </w:r>
      <w:r w:rsidR="008F4735">
        <w:t>'</w:t>
      </w:r>
      <w:r>
        <w:t>f</w:t>
      </w:r>
      <w:r w:rsidR="008F4735">
        <w:t>'</w:t>
      </w:r>
      <w:r>
        <w:t xml:space="preserve">, thus giving type </w:t>
      </w:r>
      <w:r w:rsidR="008F4735">
        <w:t>'</w:t>
      </w:r>
      <w:r>
        <w:t>string</w:t>
      </w:r>
      <w:r w:rsidR="008F4735">
        <w:t>'</w:t>
      </w:r>
      <w:r>
        <w:t xml:space="preserve"> to </w:t>
      </w:r>
      <w:r w:rsidR="008F4735">
        <w:t>'</w:t>
      </w:r>
      <w:r>
        <w:t>s</w:t>
      </w:r>
      <w:r w:rsidR="008F4735">
        <w:t>'</w:t>
      </w:r>
      <w:r>
        <w:t>.</w:t>
      </w:r>
    </w:p>
    <w:p w:rsidR="0044410D" w:rsidRPr="0044410D" w:rsidRDefault="00193920" w:rsidP="00193920">
      <w:pPr>
        <w:pStyle w:val="Heading2"/>
      </w:pPr>
      <w:bookmarkStart w:id="225" w:name="_Toc439666243"/>
      <w:r>
        <w:lastRenderedPageBreak/>
        <w:t>With Statements</w:t>
      </w:r>
      <w:bookmarkEnd w:id="225"/>
    </w:p>
    <w:p w:rsidR="0044410D" w:rsidRPr="0044410D" w:rsidRDefault="00FA42AD" w:rsidP="0074339D">
      <w:r>
        <w:t>U</w:t>
      </w:r>
      <w:r w:rsidR="00193920">
        <w:t xml:space="preserve">se of the </w:t>
      </w:r>
      <w:r w:rsidR="008F4735">
        <w:t>'</w:t>
      </w:r>
      <w:r w:rsidR="00193920">
        <w:t>with</w:t>
      </w:r>
      <w:r w:rsidR="008F4735">
        <w:t>'</w:t>
      </w:r>
      <w:r w:rsidR="00193920">
        <w:t xml:space="preserve"> statement in TypeScript is an error</w:t>
      </w:r>
      <w:r>
        <w:t>, as is the case in ECMAScript 5</w:t>
      </w:r>
      <w:r w:rsidR="008F4735">
        <w:t>'</w:t>
      </w:r>
      <w:r>
        <w:t>s strict mode</w:t>
      </w:r>
      <w:r w:rsidR="00193920">
        <w:t>.</w:t>
      </w:r>
      <w:r>
        <w:t xml:space="preserve"> </w:t>
      </w:r>
      <w:r w:rsidR="009C6EF7">
        <w:t xml:space="preserve">Furthermore, within the body of a </w:t>
      </w:r>
      <w:r w:rsidR="008F4735">
        <w:t>'</w:t>
      </w:r>
      <w:r w:rsidR="009C6EF7">
        <w:t>with</w:t>
      </w:r>
      <w:r w:rsidR="008F4735">
        <w:t>'</w:t>
      </w:r>
      <w:r w:rsidR="009C6EF7">
        <w:t xml:space="preserve"> statement</w:t>
      </w:r>
      <w:r>
        <w:t xml:space="preserve">, </w:t>
      </w:r>
      <w:r w:rsidR="00193920">
        <w:t xml:space="preserve">TypeScript considers every identifier occurring in an expression (section </w:t>
      </w:r>
      <w:r w:rsidR="00193920">
        <w:fldChar w:fldCharType="begin"/>
      </w:r>
      <w:r w:rsidR="00193920">
        <w:instrText xml:space="preserve"> REF _Ref319149627 \r \h </w:instrText>
      </w:r>
      <w:r w:rsidR="00193920">
        <w:fldChar w:fldCharType="separate"/>
      </w:r>
      <w:r w:rsidR="00A3147C">
        <w:t>4.3</w:t>
      </w:r>
      <w:r w:rsidR="00193920">
        <w:fldChar w:fldCharType="end"/>
      </w:r>
      <w:r w:rsidR="00193920">
        <w:t xml:space="preserve">) to be of </w:t>
      </w:r>
      <w:r w:rsidR="00F36BF9">
        <w:t>the</w:t>
      </w:r>
      <w:r w:rsidR="00193920">
        <w:t xml:space="preserve"> Any </w:t>
      </w:r>
      <w:r w:rsidR="00F36BF9">
        <w:t xml:space="preserve">type regardless of its declared type. Because the </w:t>
      </w:r>
      <w:r w:rsidR="008F4735">
        <w:t>'</w:t>
      </w:r>
      <w:r w:rsidR="00F36BF9">
        <w:t>with</w:t>
      </w:r>
      <w:r w:rsidR="008F4735">
        <w:t>'</w:t>
      </w:r>
      <w:r w:rsidR="00F36BF9">
        <w:t xml:space="preserve"> statement puts a statically unknown set of identifiers in scope in front of those that are statically known, it is not possible to meaningfully assign a </w:t>
      </w:r>
      <w:r w:rsidR="009C6EF7">
        <w:t xml:space="preserve">static </w:t>
      </w:r>
      <w:r w:rsidR="00F36BF9">
        <w:t>type to any identifier.</w:t>
      </w:r>
    </w:p>
    <w:p w:rsidR="0044410D" w:rsidRPr="0044410D" w:rsidRDefault="00FB4D44" w:rsidP="00FB4D44">
      <w:pPr>
        <w:pStyle w:val="Heading2"/>
      </w:pPr>
      <w:bookmarkStart w:id="226" w:name="_Toc439666244"/>
      <w:r>
        <w:t>Switch Statements</w:t>
      </w:r>
      <w:bookmarkEnd w:id="226"/>
    </w:p>
    <w:p w:rsidR="0044410D" w:rsidRPr="0044410D" w:rsidRDefault="00023396" w:rsidP="00023396">
      <w:r>
        <w:t xml:space="preserve">In a </w:t>
      </w:r>
      <w:r w:rsidR="008F4735">
        <w:t>'</w:t>
      </w:r>
      <w:r>
        <w:t>switch</w:t>
      </w:r>
      <w:r w:rsidR="008F4735">
        <w:t>'</w:t>
      </w:r>
      <w:r>
        <w:t xml:space="preserve"> statement, each </w:t>
      </w:r>
      <w:r w:rsidR="008F4735">
        <w:t>'</w:t>
      </w:r>
      <w:r>
        <w:t>case</w:t>
      </w:r>
      <w:r w:rsidR="008F4735">
        <w:t>'</w:t>
      </w:r>
      <w:r>
        <w:t xml:space="preserve"> expression must be of a type that is assignable to or from (section </w:t>
      </w:r>
      <w:r>
        <w:fldChar w:fldCharType="begin"/>
      </w:r>
      <w:r>
        <w:instrText xml:space="preserve"> REF _Ref330633611 \r \h </w:instrText>
      </w:r>
      <w:r>
        <w:fldChar w:fldCharType="separate"/>
      </w:r>
      <w:r w:rsidR="00A3147C">
        <w:t>3.11.4</w:t>
      </w:r>
      <w:r>
        <w:fldChar w:fldCharType="end"/>
      </w:r>
      <w:r>
        <w:t xml:space="preserve">) the type of the </w:t>
      </w:r>
      <w:r w:rsidR="008F4735">
        <w:t>'</w:t>
      </w:r>
      <w:r>
        <w:t>switch</w:t>
      </w:r>
      <w:r w:rsidR="008F4735">
        <w:t>'</w:t>
      </w:r>
      <w:r>
        <w:t xml:space="preserve"> expression.</w:t>
      </w:r>
    </w:p>
    <w:p w:rsidR="0044410D" w:rsidRPr="0044410D" w:rsidRDefault="00FB4D44" w:rsidP="0074339D">
      <w:pPr>
        <w:pStyle w:val="Heading2"/>
      </w:pPr>
      <w:bookmarkStart w:id="227" w:name="_Toc439666245"/>
      <w:r>
        <w:t>Throw Statements</w:t>
      </w:r>
      <w:bookmarkEnd w:id="227"/>
    </w:p>
    <w:p w:rsidR="0044410D" w:rsidRPr="0044410D" w:rsidRDefault="00023396" w:rsidP="00023396">
      <w:r>
        <w:t xml:space="preserve">The expression specified in a </w:t>
      </w:r>
      <w:r w:rsidR="008F4735">
        <w:t>'</w:t>
      </w:r>
      <w:r>
        <w:t>throw</w:t>
      </w:r>
      <w:r w:rsidR="008F4735">
        <w:t>'</w:t>
      </w:r>
      <w:r>
        <w:t xml:space="preserve"> statement can be of any type.</w:t>
      </w:r>
    </w:p>
    <w:p w:rsidR="0044410D" w:rsidRPr="0044410D" w:rsidRDefault="00FB4D44" w:rsidP="00FB4D44">
      <w:pPr>
        <w:pStyle w:val="Heading2"/>
      </w:pPr>
      <w:bookmarkStart w:id="228" w:name="_Toc439666246"/>
      <w:r>
        <w:t>Try Statements</w:t>
      </w:r>
      <w:bookmarkEnd w:id="228"/>
    </w:p>
    <w:p w:rsidR="0044410D" w:rsidRPr="0044410D" w:rsidRDefault="00DA4397" w:rsidP="00023396">
      <w:r>
        <w:t>T</w:t>
      </w:r>
      <w:r w:rsidR="00F40118">
        <w:t xml:space="preserve">he </w:t>
      </w:r>
      <w:r w:rsidR="00A7210A">
        <w:t xml:space="preserve">variable introduced by a </w:t>
      </w:r>
      <w:r w:rsidR="008F4735">
        <w:t>'</w:t>
      </w:r>
      <w:r w:rsidR="00F40118">
        <w:t>catch</w:t>
      </w:r>
      <w:r w:rsidR="008F4735">
        <w:t>'</w:t>
      </w:r>
      <w:r>
        <w:t xml:space="preserve"> clause</w:t>
      </w:r>
      <w:r w:rsidR="00F40118">
        <w:t xml:space="preserve"> </w:t>
      </w:r>
      <w:r>
        <w:t xml:space="preserve">of a </w:t>
      </w:r>
      <w:r w:rsidR="008F4735">
        <w:t>'</w:t>
      </w:r>
      <w:r>
        <w:t>try</w:t>
      </w:r>
      <w:r w:rsidR="008F4735">
        <w:t>'</w:t>
      </w:r>
      <w:r>
        <w:t xml:space="preserve"> statement is</w:t>
      </w:r>
      <w:r w:rsidR="00F40118">
        <w:t xml:space="preserve"> always of type Any.</w:t>
      </w:r>
      <w:r w:rsidR="00A7210A">
        <w:t xml:space="preserve"> It is not possible to include a type annotation in a </w:t>
      </w:r>
      <w:r w:rsidR="008F4735">
        <w:t>'</w:t>
      </w:r>
      <w:r w:rsidR="00A7210A">
        <w:t>catch</w:t>
      </w:r>
      <w:r w:rsidR="008F4735">
        <w:t>'</w:t>
      </w:r>
      <w:r w:rsidR="00A7210A">
        <w:t xml:space="preserve"> clause.</w:t>
      </w:r>
    </w:p>
    <w:p w:rsidR="0044410D" w:rsidRPr="0044410D" w:rsidRDefault="0044410D" w:rsidP="0074339D"/>
    <w:p w:rsidR="00FB4D44" w:rsidRPr="00F40118" w:rsidRDefault="00FB4D44" w:rsidP="0074339D">
      <w:pPr>
        <w:sectPr w:rsidR="00FB4D44" w:rsidRPr="00F40118" w:rsidSect="001719CA">
          <w:type w:val="oddPage"/>
          <w:pgSz w:w="12240" w:h="15840"/>
          <w:pgMar w:top="1440" w:right="1440" w:bottom="1440" w:left="1440" w:header="720" w:footer="720" w:gutter="0"/>
          <w:cols w:space="720"/>
          <w:docGrid w:linePitch="360"/>
        </w:sectPr>
      </w:pPr>
    </w:p>
    <w:p w:rsidR="0044410D" w:rsidRPr="0044410D" w:rsidRDefault="007B1A1D" w:rsidP="001719CA">
      <w:pPr>
        <w:pStyle w:val="Heading1"/>
      </w:pPr>
      <w:bookmarkStart w:id="229" w:name="_Ref366592365"/>
      <w:bookmarkStart w:id="230" w:name="_Toc439666247"/>
      <w:r>
        <w:lastRenderedPageBreak/>
        <w:t>Functions</w:t>
      </w:r>
      <w:bookmarkEnd w:id="229"/>
      <w:bookmarkEnd w:id="230"/>
    </w:p>
    <w:p w:rsidR="0044410D" w:rsidRPr="0044410D" w:rsidRDefault="003C5236" w:rsidP="00AC2D87">
      <w:r>
        <w:t>TypeScript</w:t>
      </w:r>
      <w:r w:rsidR="00AC2D87">
        <w:t xml:space="preserve"> extends JavaScript function</w:t>
      </w:r>
      <w:r w:rsidR="00D6360C">
        <w:t>s</w:t>
      </w:r>
      <w:r w:rsidR="00AC2D87">
        <w:t xml:space="preserve"> to include </w:t>
      </w:r>
      <w:r w:rsidR="00671C08">
        <w:t>type parameters,</w:t>
      </w:r>
      <w:r w:rsidR="00AC2D87">
        <w:t xml:space="preserve"> parameter and return type annotations,</w:t>
      </w:r>
      <w:r w:rsidR="00D74071">
        <w:t xml:space="preserve"> </w:t>
      </w:r>
      <w:r w:rsidR="00B347CF">
        <w:t>overloads, default parameter values, and rest parameters</w:t>
      </w:r>
      <w:r w:rsidR="00D74071">
        <w:t>.</w:t>
      </w:r>
    </w:p>
    <w:p w:rsidR="0044410D" w:rsidRPr="0044410D" w:rsidRDefault="00135C88" w:rsidP="00135C88">
      <w:pPr>
        <w:pStyle w:val="Heading2"/>
      </w:pPr>
      <w:bookmarkStart w:id="231" w:name="_Ref316213258"/>
      <w:bookmarkStart w:id="232" w:name="_Toc439666248"/>
      <w:r>
        <w:t>Function Declarations</w:t>
      </w:r>
      <w:bookmarkEnd w:id="231"/>
      <w:bookmarkEnd w:id="232"/>
    </w:p>
    <w:p w:rsidR="00B06AC1" w:rsidRDefault="00B06AC1" w:rsidP="00D6360C">
      <w:r>
        <w:t>Fu</w:t>
      </w:r>
      <w:r w:rsidR="000371F4">
        <w:t>nction declarations are extended</w:t>
      </w:r>
      <w:r>
        <w:t xml:space="preserve"> to permit the function body to be omitted in overload declarations.</w:t>
      </w:r>
    </w:p>
    <w:p w:rsidR="00B06AC1" w:rsidRPr="00B06AC1" w:rsidRDefault="00B06AC1" w:rsidP="00B06AC1">
      <w:pPr>
        <w:pStyle w:val="Grammar"/>
      </w:pPr>
      <w:r w:rsidRPr="00536A68">
        <w:rPr>
          <w:rStyle w:val="Production"/>
        </w:rPr>
        <w:t>FunctionDeclaration:</w:t>
      </w:r>
      <w:r>
        <w:t xml:space="preserve">  </w:t>
      </w:r>
      <w:r w:rsidRPr="00536A68">
        <w:rPr>
          <w:rStyle w:val="Production"/>
        </w:rPr>
        <w:t>( Modified )</w:t>
      </w:r>
      <w:r w:rsidRPr="0048218E">
        <w:br/>
      </w:r>
      <w:r>
        <w:rPr>
          <w:rStyle w:val="Terminal"/>
        </w:rPr>
        <w:t>function</w:t>
      </w:r>
      <w:r>
        <w:t xml:space="preserve">   </w:t>
      </w:r>
      <w:r>
        <w:rPr>
          <w:rStyle w:val="Production"/>
        </w:rPr>
        <w:t>BindingI</w:t>
      </w:r>
      <w:r w:rsidRPr="00536A68">
        <w:rPr>
          <w:rStyle w:val="Production"/>
        </w:rPr>
        <w:t>dentifier</w:t>
      </w:r>
      <w:r w:rsidRPr="00B06AC1">
        <w:rPr>
          <w:rStyle w:val="Production"/>
          <w:vertAlign w:val="subscript"/>
        </w:rPr>
        <w:t>opt</w:t>
      </w:r>
      <w:r>
        <w:t xml:space="preserve">   </w:t>
      </w:r>
      <w:r w:rsidRPr="00536A68">
        <w:rPr>
          <w:rStyle w:val="Production"/>
        </w:rPr>
        <w:t>CallSignature</w:t>
      </w:r>
      <w:r>
        <w:t xml:space="preserve">   </w:t>
      </w:r>
      <w:r w:rsidRPr="009B7170">
        <w:rPr>
          <w:rStyle w:val="Terminal"/>
        </w:rPr>
        <w:t>{</w:t>
      </w:r>
      <w:r>
        <w:t xml:space="preserve">   </w:t>
      </w:r>
      <w:r w:rsidRPr="00536A68">
        <w:rPr>
          <w:rStyle w:val="Production"/>
        </w:rPr>
        <w:t>FunctionBody</w:t>
      </w:r>
      <w:r>
        <w:t xml:space="preserve">   </w:t>
      </w:r>
      <w:r w:rsidRPr="009B7170">
        <w:rPr>
          <w:rStyle w:val="Terminal"/>
        </w:rPr>
        <w:t>}</w:t>
      </w:r>
      <w:r>
        <w:br/>
      </w:r>
      <w:r w:rsidRPr="0069420E">
        <w:rPr>
          <w:rStyle w:val="Terminal"/>
        </w:rPr>
        <w:t>function</w:t>
      </w:r>
      <w:r>
        <w:t xml:space="preserve">   </w:t>
      </w:r>
      <w:r>
        <w:rPr>
          <w:rStyle w:val="Production"/>
        </w:rPr>
        <w:t>BindingI</w:t>
      </w:r>
      <w:r w:rsidRPr="00536A68">
        <w:rPr>
          <w:rStyle w:val="Production"/>
        </w:rPr>
        <w:t>dentifier</w:t>
      </w:r>
      <w:r w:rsidRPr="00B06AC1">
        <w:rPr>
          <w:rStyle w:val="Production"/>
          <w:vertAlign w:val="subscript"/>
        </w:rPr>
        <w:t>opt</w:t>
      </w:r>
      <w:r>
        <w:t xml:space="preserve">   </w:t>
      </w:r>
      <w:r w:rsidRPr="00536A68">
        <w:rPr>
          <w:rStyle w:val="Production"/>
        </w:rPr>
        <w:t>CallSignature</w:t>
      </w:r>
      <w:r>
        <w:t xml:space="preserve">   </w:t>
      </w:r>
      <w:r w:rsidRPr="0069420E">
        <w:rPr>
          <w:rStyle w:val="Terminal"/>
        </w:rPr>
        <w:t>;</w:t>
      </w:r>
    </w:p>
    <w:p w:rsidR="002163B7" w:rsidRDefault="002163B7" w:rsidP="002163B7">
      <w:r>
        <w:t xml:space="preserve">A </w:t>
      </w:r>
      <w:r w:rsidRPr="002163B7">
        <w:rPr>
          <w:rStyle w:val="Production"/>
        </w:rPr>
        <w:t>FunctionDeclaration</w:t>
      </w:r>
      <w:r>
        <w:t xml:space="preserve"> </w:t>
      </w:r>
      <w:r w:rsidR="00110069">
        <w:t>introduces a named value</w:t>
      </w:r>
      <w:r>
        <w:t xml:space="preserve"> </w:t>
      </w:r>
      <w:r w:rsidR="008A293B">
        <w:t xml:space="preserve">of a function type </w:t>
      </w:r>
      <w:r>
        <w:t>in t</w:t>
      </w:r>
      <w:r w:rsidR="008A293B">
        <w:t>he containing declaration space</w:t>
      </w:r>
      <w:r w:rsidR="005076F2">
        <w:t xml:space="preserve">. </w:t>
      </w:r>
      <w:r>
        <w:t xml:space="preserve">The </w:t>
      </w:r>
      <w:r w:rsidRPr="00FD488A">
        <w:rPr>
          <w:rStyle w:val="Production"/>
        </w:rPr>
        <w:t>BindingIdentifier</w:t>
      </w:r>
      <w:r>
        <w:t xml:space="preserve"> is optional only when the function declaration occurs in an export </w:t>
      </w:r>
      <w:r w:rsidR="007C11C4">
        <w:t xml:space="preserve">default declaration (section </w:t>
      </w:r>
      <w:r w:rsidR="007C11C4">
        <w:fldChar w:fldCharType="begin"/>
      </w:r>
      <w:r w:rsidR="007C11C4">
        <w:instrText xml:space="preserve"> REF _Ref425606123 \r \h </w:instrText>
      </w:r>
      <w:r w:rsidR="007C11C4">
        <w:fldChar w:fldCharType="separate"/>
      </w:r>
      <w:r w:rsidR="00A3147C">
        <w:t>11.3.4.2</w:t>
      </w:r>
      <w:r w:rsidR="007C11C4">
        <w:fldChar w:fldCharType="end"/>
      </w:r>
      <w:r>
        <w:t>).</w:t>
      </w:r>
    </w:p>
    <w:p w:rsidR="005076F2" w:rsidRDefault="005076F2" w:rsidP="00D6360C">
      <w:r>
        <w:t xml:space="preserve">Function declarations that specify a body are called </w:t>
      </w:r>
      <w:r w:rsidRPr="005076F2">
        <w:rPr>
          <w:b/>
          <w:i/>
        </w:rPr>
        <w:t>function implementations</w:t>
      </w:r>
      <w:r>
        <w:t xml:space="preserve"> and function declarations without a body are called </w:t>
      </w:r>
      <w:r w:rsidRPr="005076F2">
        <w:rPr>
          <w:b/>
          <w:i/>
        </w:rPr>
        <w:t>function overloads</w:t>
      </w:r>
      <w:r>
        <w:t xml:space="preserve">. </w:t>
      </w:r>
      <w:r w:rsidR="002163B7">
        <w:t xml:space="preserve">It is possible to specify multiple </w:t>
      </w:r>
      <w:r>
        <w:t>overloads</w:t>
      </w:r>
      <w:r w:rsidR="002163B7">
        <w:t xml:space="preserve"> for the same function</w:t>
      </w:r>
      <w:r>
        <w:t xml:space="preserve"> (i.e. for the same name in the same declaration space)</w:t>
      </w:r>
      <w:r w:rsidR="002163B7">
        <w:t xml:space="preserve">, but </w:t>
      </w:r>
      <w:r>
        <w:t>a function can have at most one implementation.</w:t>
      </w:r>
      <w:r w:rsidR="00260678">
        <w:t xml:space="preserve"> All declarations for the same function must specify the same set of modifiers (i.e. the same combination of </w:t>
      </w:r>
      <w:r w:rsidR="00260678" w:rsidRPr="00260678">
        <w:rPr>
          <w:rStyle w:val="CodeFragment"/>
        </w:rPr>
        <w:t>declare</w:t>
      </w:r>
      <w:r w:rsidR="00260678">
        <w:t xml:space="preserve">, </w:t>
      </w:r>
      <w:r w:rsidR="00260678" w:rsidRPr="00260678">
        <w:rPr>
          <w:rStyle w:val="CodeFragment"/>
        </w:rPr>
        <w:t>export</w:t>
      </w:r>
      <w:r w:rsidR="00260678">
        <w:t xml:space="preserve">, and </w:t>
      </w:r>
      <w:r w:rsidR="00260678" w:rsidRPr="00260678">
        <w:rPr>
          <w:rStyle w:val="CodeFragment"/>
        </w:rPr>
        <w:t>default</w:t>
      </w:r>
      <w:r w:rsidR="00260678">
        <w:t>).</w:t>
      </w:r>
    </w:p>
    <w:p w:rsidR="005076F2" w:rsidRDefault="005076F2" w:rsidP="00D6360C">
      <w:r>
        <w:t xml:space="preserve">When a function has overload declarations, the overloads determine the call signatures of the type given to the function object and the function implementation signature </w:t>
      </w:r>
      <w:r w:rsidR="00260678">
        <w:t xml:space="preserve">(if any) </w:t>
      </w:r>
      <w:r>
        <w:t>must be assignable to that type. Otherwise, the function implementation itself determines the call signature.</w:t>
      </w:r>
    </w:p>
    <w:p w:rsidR="008A293B" w:rsidRDefault="008A293B" w:rsidP="00D6360C">
      <w:r>
        <w:t>When a function has both overloads and an implementation, the overloads must precede the implementation and all of the declarations must be consecutive with no intervening grammatical elements.</w:t>
      </w:r>
    </w:p>
    <w:p w:rsidR="0044410D" w:rsidRPr="0044410D" w:rsidRDefault="007372B4" w:rsidP="007372B4">
      <w:pPr>
        <w:pStyle w:val="Heading2"/>
      </w:pPr>
      <w:bookmarkStart w:id="233" w:name="_Ref321397142"/>
      <w:bookmarkStart w:id="234" w:name="_Toc439666249"/>
      <w:r>
        <w:t>Function Overloads</w:t>
      </w:r>
      <w:bookmarkEnd w:id="233"/>
      <w:bookmarkEnd w:id="234"/>
    </w:p>
    <w:p w:rsidR="0044410D" w:rsidRPr="0044410D" w:rsidRDefault="007372B4" w:rsidP="007372B4">
      <w:r>
        <w:t xml:space="preserve">Function overloads allow a more accurate specification of the patterns of invocation supported by a function than is possible with a single signature. The compile-time processing of a call to an overloaded function chooses the best candidate overload for the particular arguments and the return type of that overload becomes the result type the function call expression. </w:t>
      </w:r>
      <w:r w:rsidR="000A0587">
        <w:t xml:space="preserve">Thus, </w:t>
      </w:r>
      <w:r w:rsidR="000324DA">
        <w:t xml:space="preserve">using overloads </w:t>
      </w:r>
      <w:r w:rsidR="000A0587">
        <w:t xml:space="preserve">it </w:t>
      </w:r>
      <w:r w:rsidR="000324DA">
        <w:t>is</w:t>
      </w:r>
      <w:r w:rsidR="000A0587">
        <w:t xml:space="preserve"> possible to statically </w:t>
      </w:r>
      <w:r w:rsidR="0080749D">
        <w:t>describe</w:t>
      </w:r>
      <w:r w:rsidR="000A0587">
        <w:t xml:space="preserve"> the manner in which a function</w:t>
      </w:r>
      <w:r w:rsidR="008F4735">
        <w:t>'</w:t>
      </w:r>
      <w:r w:rsidR="000A0587">
        <w:t>s return type varies based on its arguments. Overload resolution in function calls</w:t>
      </w:r>
      <w:r>
        <w:t xml:space="preserve"> is described further in section </w:t>
      </w:r>
      <w:r>
        <w:fldChar w:fldCharType="begin"/>
      </w:r>
      <w:r>
        <w:instrText xml:space="preserve"> REF _Ref320250038 \r \h </w:instrText>
      </w:r>
      <w:r>
        <w:fldChar w:fldCharType="separate"/>
      </w:r>
      <w:r w:rsidR="00A3147C">
        <w:t>4.15</w:t>
      </w:r>
      <w:r>
        <w:fldChar w:fldCharType="end"/>
      </w:r>
      <w:r>
        <w:t>.</w:t>
      </w:r>
    </w:p>
    <w:p w:rsidR="0044410D" w:rsidRPr="0044410D" w:rsidRDefault="007372B4" w:rsidP="007372B4">
      <w:r>
        <w:t>Function overloads are purely a compile-time construct. They have no impact on the emitted JavaScript and thus no run-time cost.</w:t>
      </w:r>
    </w:p>
    <w:p w:rsidR="0044410D" w:rsidRPr="0044410D" w:rsidRDefault="007372B4" w:rsidP="007372B4">
      <w:r>
        <w:lastRenderedPageBreak/>
        <w:t xml:space="preserve">The parameter list of a function overload </w:t>
      </w:r>
      <w:r w:rsidR="00AA398A">
        <w:t xml:space="preserve">cannot specify default values for parameters. In other words, an overload </w:t>
      </w:r>
      <w:r>
        <w:t xml:space="preserve">may use </w:t>
      </w:r>
      <w:r w:rsidR="00D90D2D">
        <w:t xml:space="preserve">only </w:t>
      </w:r>
      <w:r>
        <w:t xml:space="preserve">the </w:t>
      </w:r>
      <w:r w:rsidRPr="009444D7">
        <w:rPr>
          <w:rStyle w:val="CodeFragment"/>
        </w:rPr>
        <w:t>?</w:t>
      </w:r>
      <w:r>
        <w:t xml:space="preserve"> form when specifying optional parameters.</w:t>
      </w:r>
    </w:p>
    <w:p w:rsidR="0044410D" w:rsidRPr="0044410D" w:rsidRDefault="007372B4" w:rsidP="007372B4">
      <w:r>
        <w:t>The following is an example of a function with overloads.</w:t>
      </w:r>
    </w:p>
    <w:p w:rsidR="0044410D" w:rsidRPr="0044410D" w:rsidRDefault="007372B4" w:rsidP="007372B4">
      <w:pPr>
        <w:pStyle w:val="Code"/>
      </w:pPr>
      <w:r w:rsidRPr="00D54DB2">
        <w:rPr>
          <w:color w:val="0000FF"/>
        </w:rPr>
        <w:t>function</w:t>
      </w:r>
      <w:r w:rsidRPr="00D54DB2">
        <w:t xml:space="preserve"> attr(name: </w:t>
      </w:r>
      <w:r w:rsidRPr="00D54DB2">
        <w:rPr>
          <w:color w:val="0000FF"/>
        </w:rPr>
        <w:t>string</w:t>
      </w:r>
      <w:r w:rsidRPr="00D54DB2">
        <w:t xml:space="preserve">): </w:t>
      </w:r>
      <w:r w:rsidRPr="00D54DB2">
        <w:rPr>
          <w:color w:val="0000FF"/>
        </w:rPr>
        <w:t>string</w:t>
      </w:r>
      <w:r w:rsidRPr="00D54DB2">
        <w:t>;</w:t>
      </w:r>
      <w:r w:rsidR="0048218E" w:rsidRPr="00D54DB2">
        <w:br/>
      </w:r>
      <w:r w:rsidRPr="00D54DB2">
        <w:rPr>
          <w:color w:val="0000FF"/>
        </w:rPr>
        <w:t>function</w:t>
      </w:r>
      <w:r w:rsidRPr="00D54DB2">
        <w:t xml:space="preserve"> attr(name: </w:t>
      </w:r>
      <w:r w:rsidRPr="00D54DB2">
        <w:rPr>
          <w:color w:val="0000FF"/>
        </w:rPr>
        <w:t>string</w:t>
      </w:r>
      <w:r w:rsidRPr="00D54DB2">
        <w:t xml:space="preserve">, value: </w:t>
      </w:r>
      <w:r w:rsidRPr="00D54DB2">
        <w:rPr>
          <w:color w:val="0000FF"/>
        </w:rPr>
        <w:t>string</w:t>
      </w:r>
      <w:r w:rsidRPr="00D54DB2">
        <w:t>): Accessor;</w:t>
      </w:r>
      <w:r w:rsidR="0048218E" w:rsidRPr="00D54DB2">
        <w:br/>
      </w:r>
      <w:r w:rsidRPr="00D54DB2">
        <w:rPr>
          <w:color w:val="0000FF"/>
        </w:rPr>
        <w:t>function</w:t>
      </w:r>
      <w:r w:rsidRPr="00D54DB2">
        <w:t xml:space="preserve"> attr(map: </w:t>
      </w:r>
      <w:r w:rsidRPr="00D54DB2">
        <w:rPr>
          <w:color w:val="0000FF"/>
        </w:rPr>
        <w:t>any</w:t>
      </w:r>
      <w:r w:rsidRPr="00D54DB2">
        <w:t>): Accessor;</w:t>
      </w:r>
      <w:r w:rsidR="0048218E" w:rsidRPr="00D54DB2">
        <w:br/>
      </w:r>
      <w:r w:rsidRPr="00D54DB2">
        <w:rPr>
          <w:color w:val="0000FF"/>
        </w:rPr>
        <w:t>function</w:t>
      </w:r>
      <w:r w:rsidRPr="00D54DB2">
        <w:t xml:space="preserve"> attr(nameOrMap: </w:t>
      </w:r>
      <w:r w:rsidRPr="00D54DB2">
        <w:rPr>
          <w:color w:val="0000FF"/>
        </w:rPr>
        <w:t>any</w:t>
      </w:r>
      <w:r w:rsidRPr="00D54DB2">
        <w:t>, value</w:t>
      </w:r>
      <w:r w:rsidR="004C3E1F" w:rsidRPr="00D54DB2">
        <w:t>?</w:t>
      </w:r>
      <w:r w:rsidRPr="00D54DB2">
        <w:t xml:space="preserve">: </w:t>
      </w:r>
      <w:r w:rsidRPr="00D54DB2">
        <w:rPr>
          <w:color w:val="0000FF"/>
        </w:rPr>
        <w:t>string</w:t>
      </w:r>
      <w:r w:rsidRPr="00D54DB2">
        <w:t xml:space="preserve">): </w:t>
      </w:r>
      <w:r w:rsidRPr="00D54DB2">
        <w:rPr>
          <w:color w:val="0000FF"/>
        </w:rPr>
        <w:t>any</w:t>
      </w:r>
      <w:r w:rsidRPr="00D54DB2">
        <w:t xml:space="preserve"> {</w:t>
      </w:r>
      <w:r w:rsidR="0048218E" w:rsidRPr="00D54DB2">
        <w:br/>
      </w:r>
      <w:r w:rsidRPr="00D54DB2">
        <w:t xml:space="preserve">    </w:t>
      </w:r>
      <w:r w:rsidRPr="00D54DB2">
        <w:rPr>
          <w:color w:val="0000FF"/>
        </w:rPr>
        <w:t>if</w:t>
      </w:r>
      <w:r w:rsidRPr="00D54DB2">
        <w:t xml:space="preserve"> (nameOrMap &amp;&amp; </w:t>
      </w:r>
      <w:r w:rsidRPr="00D54DB2">
        <w:rPr>
          <w:color w:val="0000FF"/>
        </w:rPr>
        <w:t>typeof</w:t>
      </w:r>
      <w:r w:rsidRPr="00D54DB2">
        <w:t xml:space="preserve"> nameOrMap === </w:t>
      </w:r>
      <w:r w:rsidR="008F4735" w:rsidRPr="00D54DB2">
        <w:rPr>
          <w:color w:val="800000"/>
        </w:rPr>
        <w:t>"</w:t>
      </w:r>
      <w:r w:rsidR="00093030" w:rsidRPr="00D54DB2">
        <w:rPr>
          <w:color w:val="800000"/>
        </w:rPr>
        <w:t>string</w:t>
      </w:r>
      <w:r w:rsidR="008F4735" w:rsidRPr="00D54DB2">
        <w:rPr>
          <w:color w:val="800000"/>
        </w:rPr>
        <w:t>"</w:t>
      </w:r>
      <w:r w:rsidRPr="00D54DB2">
        <w:t>) {</w:t>
      </w:r>
      <w:r w:rsidR="0048218E" w:rsidRPr="00D54DB2">
        <w:br/>
      </w:r>
      <w:r w:rsidRPr="00D54DB2">
        <w:t xml:space="preserve">        </w:t>
      </w:r>
      <w:r w:rsidRPr="00D54DB2">
        <w:rPr>
          <w:color w:val="008000"/>
        </w:rPr>
        <w:t xml:space="preserve">// handle </w:t>
      </w:r>
      <w:r w:rsidR="00093030" w:rsidRPr="00D54DB2">
        <w:rPr>
          <w:color w:val="008000"/>
        </w:rPr>
        <w:t>string</w:t>
      </w:r>
      <w:r w:rsidRPr="00D54DB2">
        <w:rPr>
          <w:color w:val="008000"/>
        </w:rPr>
        <w:t xml:space="preserve"> case</w:t>
      </w:r>
      <w:r w:rsidR="0048218E" w:rsidRPr="00D54DB2">
        <w:br/>
      </w:r>
      <w:r w:rsidRPr="00D54DB2">
        <w:t xml:space="preserve">    }</w:t>
      </w:r>
      <w:r w:rsidR="0048218E" w:rsidRPr="00D54DB2">
        <w:br/>
      </w:r>
      <w:r w:rsidRPr="00D54DB2">
        <w:t xml:space="preserve">    </w:t>
      </w:r>
      <w:r w:rsidRPr="00D54DB2">
        <w:rPr>
          <w:color w:val="0000FF"/>
        </w:rPr>
        <w:t>else</w:t>
      </w:r>
      <w:r w:rsidRPr="00D54DB2">
        <w:t xml:space="preserve"> {</w:t>
      </w:r>
      <w:r w:rsidR="0048218E" w:rsidRPr="00D54DB2">
        <w:br/>
      </w:r>
      <w:r w:rsidRPr="00D54DB2">
        <w:t xml:space="preserve">        </w:t>
      </w:r>
      <w:r w:rsidRPr="00D54DB2">
        <w:rPr>
          <w:color w:val="008000"/>
        </w:rPr>
        <w:t>// h</w:t>
      </w:r>
      <w:r w:rsidR="00093030" w:rsidRPr="00D54DB2">
        <w:rPr>
          <w:color w:val="008000"/>
        </w:rPr>
        <w:t>andle map</w:t>
      </w:r>
      <w:r w:rsidRPr="00D54DB2">
        <w:rPr>
          <w:color w:val="008000"/>
        </w:rPr>
        <w:t xml:space="preserve"> case</w:t>
      </w:r>
      <w:r w:rsidR="0048218E" w:rsidRPr="00D54DB2">
        <w:br/>
      </w:r>
      <w:r w:rsidRPr="00D54DB2">
        <w:t xml:space="preserve">    }</w:t>
      </w:r>
      <w:r w:rsidR="0048218E" w:rsidRPr="00D54DB2">
        <w:br/>
      </w:r>
      <w:r w:rsidRPr="00D54DB2">
        <w:t>}</w:t>
      </w:r>
    </w:p>
    <w:p w:rsidR="0044410D" w:rsidRPr="0044410D" w:rsidRDefault="007372B4" w:rsidP="007372B4">
      <w:r>
        <w:t xml:space="preserve">Note that each overload and the final implementation specify the same identifier. The type of the local variable </w:t>
      </w:r>
      <w:r w:rsidR="008F4735">
        <w:t>'</w:t>
      </w:r>
      <w:r w:rsidRPr="00163720">
        <w:t>attr</w:t>
      </w:r>
      <w:r w:rsidR="008F4735">
        <w:t>'</w:t>
      </w:r>
      <w:r>
        <w:t xml:space="preserve"> introduced by this declaration is</w:t>
      </w:r>
    </w:p>
    <w:p w:rsidR="0044410D" w:rsidRPr="0044410D" w:rsidRDefault="00F1768A" w:rsidP="007372B4">
      <w:pPr>
        <w:pStyle w:val="Code"/>
      </w:pPr>
      <w:r w:rsidRPr="00D54DB2">
        <w:rPr>
          <w:color w:val="0000FF"/>
        </w:rPr>
        <w:t>var</w:t>
      </w:r>
      <w:r w:rsidRPr="00D54DB2">
        <w:t xml:space="preserve"> attr: </w:t>
      </w:r>
      <w:r w:rsidR="007372B4" w:rsidRPr="00D54DB2">
        <w:t>{</w:t>
      </w:r>
      <w:r w:rsidR="0048218E" w:rsidRPr="00D54DB2">
        <w:br/>
      </w:r>
      <w:r w:rsidR="007372B4" w:rsidRPr="00D54DB2">
        <w:t xml:space="preserve">    (name: </w:t>
      </w:r>
      <w:r w:rsidR="007372B4" w:rsidRPr="00D54DB2">
        <w:rPr>
          <w:color w:val="0000FF"/>
        </w:rPr>
        <w:t>string</w:t>
      </w:r>
      <w:r w:rsidR="007372B4" w:rsidRPr="00D54DB2">
        <w:t xml:space="preserve">): </w:t>
      </w:r>
      <w:r w:rsidR="007372B4" w:rsidRPr="00D54DB2">
        <w:rPr>
          <w:color w:val="0000FF"/>
        </w:rPr>
        <w:t>string</w:t>
      </w:r>
      <w:r w:rsidR="007372B4" w:rsidRPr="00D54DB2">
        <w:t>;</w:t>
      </w:r>
      <w:r w:rsidR="0048218E" w:rsidRPr="00D54DB2">
        <w:br/>
      </w:r>
      <w:r w:rsidR="007372B4" w:rsidRPr="00D54DB2">
        <w:t xml:space="preserve">    (name: </w:t>
      </w:r>
      <w:r w:rsidR="007372B4" w:rsidRPr="00D54DB2">
        <w:rPr>
          <w:color w:val="0000FF"/>
        </w:rPr>
        <w:t>string</w:t>
      </w:r>
      <w:r w:rsidR="007372B4" w:rsidRPr="00D54DB2">
        <w:t xml:space="preserve">, value: </w:t>
      </w:r>
      <w:r w:rsidR="007372B4" w:rsidRPr="00D54DB2">
        <w:rPr>
          <w:color w:val="0000FF"/>
        </w:rPr>
        <w:t>string</w:t>
      </w:r>
      <w:r w:rsidR="007372B4" w:rsidRPr="00D54DB2">
        <w:t>): Accessor;</w:t>
      </w:r>
      <w:r w:rsidR="0048218E" w:rsidRPr="00D54DB2">
        <w:br/>
      </w:r>
      <w:r w:rsidR="007372B4" w:rsidRPr="00D54DB2">
        <w:t xml:space="preserve">    (map: </w:t>
      </w:r>
      <w:r w:rsidR="007372B4" w:rsidRPr="00D54DB2">
        <w:rPr>
          <w:color w:val="0000FF"/>
        </w:rPr>
        <w:t>any</w:t>
      </w:r>
      <w:r w:rsidR="007372B4" w:rsidRPr="00D54DB2">
        <w:t>): Accessor;</w:t>
      </w:r>
      <w:r w:rsidR="0048218E" w:rsidRPr="00D54DB2">
        <w:br/>
      </w:r>
      <w:r w:rsidR="007372B4" w:rsidRPr="00D54DB2">
        <w:t>}</w:t>
      </w:r>
      <w:r w:rsidRPr="00D54DB2">
        <w:t>;</w:t>
      </w:r>
    </w:p>
    <w:p w:rsidR="0044410D" w:rsidRPr="0044410D" w:rsidRDefault="007372B4" w:rsidP="007372B4">
      <w:r>
        <w:t>Note that the signature of the actual function implementation is not included in the type.</w:t>
      </w:r>
    </w:p>
    <w:p w:rsidR="0044410D" w:rsidRPr="0044410D" w:rsidRDefault="00D6360C" w:rsidP="00AC2D87">
      <w:pPr>
        <w:pStyle w:val="Heading2"/>
      </w:pPr>
      <w:bookmarkStart w:id="235" w:name="_Ref320251238"/>
      <w:bookmarkStart w:id="236" w:name="_Toc439666250"/>
      <w:r>
        <w:t>Function Implementations</w:t>
      </w:r>
      <w:bookmarkEnd w:id="235"/>
      <w:bookmarkEnd w:id="236"/>
    </w:p>
    <w:p w:rsidR="0044410D" w:rsidRPr="0044410D" w:rsidRDefault="00616E67" w:rsidP="00C90621">
      <w:r>
        <w:t xml:space="preserve">A function implementation without a return type annotation is said to be an </w:t>
      </w:r>
      <w:r w:rsidRPr="00616E67">
        <w:rPr>
          <w:b/>
          <w:i/>
        </w:rPr>
        <w:t>implicitly typed function</w:t>
      </w:r>
      <w:r>
        <w:t xml:space="preserve">. The return type of an implicitly typed function </w:t>
      </w:r>
      <w:r w:rsidR="00F51710" w:rsidRPr="00F51710">
        <w:rPr>
          <w:i/>
        </w:rPr>
        <w:t>f</w:t>
      </w:r>
      <w:r w:rsidR="00F51710">
        <w:t xml:space="preserve"> </w:t>
      </w:r>
      <w:r>
        <w:t>is inferred from its function body as follows:</w:t>
      </w:r>
    </w:p>
    <w:p w:rsidR="0044410D" w:rsidRPr="0044410D" w:rsidRDefault="0057281D" w:rsidP="00563D8D">
      <w:pPr>
        <w:pStyle w:val="ListParagraph"/>
        <w:numPr>
          <w:ilvl w:val="0"/>
          <w:numId w:val="28"/>
        </w:numPr>
      </w:pPr>
      <w:r>
        <w:t xml:space="preserve">If there are no return statements with expressions in </w:t>
      </w:r>
      <w:r w:rsidR="00F51710" w:rsidRPr="00F51710">
        <w:rPr>
          <w:i/>
        </w:rPr>
        <w:t>f</w:t>
      </w:r>
      <w:r w:rsidR="008F4735">
        <w:t>'</w:t>
      </w:r>
      <w:r w:rsidR="00F51710">
        <w:t>s</w:t>
      </w:r>
      <w:r>
        <w:t xml:space="preserve"> function body, the inferred return type is Void.</w:t>
      </w:r>
    </w:p>
    <w:p w:rsidR="0044410D" w:rsidRDefault="0057281D" w:rsidP="00563D8D">
      <w:pPr>
        <w:pStyle w:val="ListParagraph"/>
        <w:numPr>
          <w:ilvl w:val="0"/>
          <w:numId w:val="28"/>
        </w:numPr>
      </w:pPr>
      <w:r>
        <w:t>Otherwise,</w:t>
      </w:r>
      <w:r w:rsidR="00F51710">
        <w:t xml:space="preserve"> if </w:t>
      </w:r>
      <w:r w:rsidR="00F51710" w:rsidRPr="00741FDC">
        <w:rPr>
          <w:i/>
        </w:rPr>
        <w:t>f</w:t>
      </w:r>
      <w:r w:rsidR="008F4735">
        <w:t>'</w:t>
      </w:r>
      <w:r w:rsidR="00F51710">
        <w:t xml:space="preserve">s function body directly references </w:t>
      </w:r>
      <w:r w:rsidR="00F51710" w:rsidRPr="00741FDC">
        <w:rPr>
          <w:i/>
        </w:rPr>
        <w:t>f</w:t>
      </w:r>
      <w:r w:rsidR="00F51710">
        <w:t xml:space="preserve"> or </w:t>
      </w:r>
      <w:r w:rsidR="00741FDC">
        <w:t xml:space="preserve">references any implicitly typed functions that through this same analysis reference </w:t>
      </w:r>
      <w:r w:rsidR="00741FDC" w:rsidRPr="00741FDC">
        <w:rPr>
          <w:i/>
        </w:rPr>
        <w:t>f</w:t>
      </w:r>
      <w:r w:rsidR="00741FDC">
        <w:t>, the inferred return type is Any.</w:t>
      </w:r>
    </w:p>
    <w:p w:rsidR="00CA3573" w:rsidRDefault="00CA3573" w:rsidP="00563D8D">
      <w:pPr>
        <w:pStyle w:val="ListParagraph"/>
        <w:numPr>
          <w:ilvl w:val="0"/>
          <w:numId w:val="28"/>
        </w:numPr>
      </w:pPr>
      <w:r>
        <w:t xml:space="preserve">Otherwise, if </w:t>
      </w:r>
      <w:r w:rsidRPr="00CA3573">
        <w:rPr>
          <w:i/>
        </w:rPr>
        <w:t>f</w:t>
      </w:r>
      <w:r>
        <w:t xml:space="preserve"> is a contextually typed function expression (section</w:t>
      </w:r>
      <w:r w:rsidR="00F27D62">
        <w:t xml:space="preserve"> </w:t>
      </w:r>
      <w:r w:rsidR="00F27D62">
        <w:fldChar w:fldCharType="begin"/>
      </w:r>
      <w:r w:rsidR="00F27D62">
        <w:instrText xml:space="preserve"> REF _Ref327619384 \r \h </w:instrText>
      </w:r>
      <w:r w:rsidR="00F27D62">
        <w:fldChar w:fldCharType="separate"/>
      </w:r>
      <w:r w:rsidR="00A3147C">
        <w:t>4.10</w:t>
      </w:r>
      <w:r w:rsidR="00F27D62">
        <w:fldChar w:fldCharType="end"/>
      </w:r>
      <w:r>
        <w:t xml:space="preserve">), the inferred return type is the union type </w:t>
      </w:r>
      <w:r w:rsidR="00010DBA">
        <w:t xml:space="preserve">(section </w:t>
      </w:r>
      <w:r w:rsidR="00010DBA">
        <w:fldChar w:fldCharType="begin"/>
      </w:r>
      <w:r w:rsidR="00010DBA">
        <w:instrText xml:space="preserve"> REF _Ref400626999 \r \h </w:instrText>
      </w:r>
      <w:r w:rsidR="00010DBA">
        <w:fldChar w:fldCharType="separate"/>
      </w:r>
      <w:r w:rsidR="00A3147C">
        <w:t>3.4</w:t>
      </w:r>
      <w:r w:rsidR="00010DBA">
        <w:fldChar w:fldCharType="end"/>
      </w:r>
      <w:r w:rsidR="00010DBA">
        <w:t xml:space="preserve">) </w:t>
      </w:r>
      <w:r>
        <w:t>of the types of the return statement expressions in the function body, ignoring return statements with no expressions.</w:t>
      </w:r>
    </w:p>
    <w:p w:rsidR="00CA3573" w:rsidRPr="0044410D" w:rsidRDefault="00CA3573" w:rsidP="00563D8D">
      <w:pPr>
        <w:pStyle w:val="ListParagraph"/>
        <w:numPr>
          <w:ilvl w:val="0"/>
          <w:numId w:val="28"/>
        </w:numPr>
      </w:pPr>
      <w:r>
        <w:t>Otherwise,</w:t>
      </w:r>
      <w:r w:rsidR="00010DBA">
        <w:t xml:space="preserve"> the inferred return type is the first of the types of the return statement expressions in the function body that is a supertype </w:t>
      </w:r>
      <w:r w:rsidR="008364A8">
        <w:t xml:space="preserve">(section </w:t>
      </w:r>
      <w:r w:rsidR="008364A8">
        <w:fldChar w:fldCharType="begin"/>
      </w:r>
      <w:r w:rsidR="008364A8">
        <w:instrText xml:space="preserve"> REF _Ref326839674 \r \h </w:instrText>
      </w:r>
      <w:r w:rsidR="008364A8">
        <w:fldChar w:fldCharType="separate"/>
      </w:r>
      <w:r w:rsidR="00A3147C">
        <w:t>3.11.3</w:t>
      </w:r>
      <w:r w:rsidR="008364A8">
        <w:fldChar w:fldCharType="end"/>
      </w:r>
      <w:r w:rsidR="008364A8">
        <w:t xml:space="preserve">) </w:t>
      </w:r>
      <w:r w:rsidR="00010DBA">
        <w:t xml:space="preserve">of each of the others, ignoring return statements with no expressions. A compile-time error occurs if no return statement expression </w:t>
      </w:r>
      <w:r w:rsidR="008364A8">
        <w:t xml:space="preserve">has a </w:t>
      </w:r>
      <w:r w:rsidR="00010DBA">
        <w:t xml:space="preserve">type </w:t>
      </w:r>
      <w:r w:rsidR="008364A8">
        <w:t xml:space="preserve">that </w:t>
      </w:r>
      <w:r w:rsidR="00010DBA">
        <w:t>is a supertype of each of the others.</w:t>
      </w:r>
    </w:p>
    <w:p w:rsidR="0044410D" w:rsidRPr="0044410D" w:rsidRDefault="00B827EC" w:rsidP="00C90621">
      <w:r>
        <w:lastRenderedPageBreak/>
        <w:t>In the example</w:t>
      </w:r>
    </w:p>
    <w:p w:rsidR="0044410D" w:rsidRPr="0044410D" w:rsidRDefault="00B827EC" w:rsidP="00B827EC">
      <w:pPr>
        <w:pStyle w:val="Code"/>
      </w:pPr>
      <w:r w:rsidRPr="00D54DB2">
        <w:rPr>
          <w:color w:val="0000FF"/>
        </w:rPr>
        <w:t>function</w:t>
      </w:r>
      <w:r w:rsidRPr="00D54DB2">
        <w:t xml:space="preserve"> </w:t>
      </w:r>
      <w:r w:rsidR="00952FDA" w:rsidRPr="00D54DB2">
        <w:t xml:space="preserve">f(x: </w:t>
      </w:r>
      <w:r w:rsidR="00952FDA" w:rsidRPr="00D54DB2">
        <w:rPr>
          <w:color w:val="0000FF"/>
        </w:rPr>
        <w:t>number</w:t>
      </w:r>
      <w:r w:rsidR="00952FDA" w:rsidRPr="00D54DB2">
        <w:t>) {</w:t>
      </w:r>
      <w:r w:rsidR="0048218E" w:rsidRPr="00D54DB2">
        <w:br/>
      </w:r>
      <w:r w:rsidR="00952FDA" w:rsidRPr="00D54DB2">
        <w:t xml:space="preserve">    if (x &lt;= </w:t>
      </w:r>
      <w:r w:rsidR="00952FDA" w:rsidRPr="00D54DB2">
        <w:rPr>
          <w:color w:val="800000"/>
        </w:rPr>
        <w:t>0</w:t>
      </w:r>
      <w:r w:rsidR="00952FDA" w:rsidRPr="00D54DB2">
        <w:t xml:space="preserve">) </w:t>
      </w:r>
      <w:r w:rsidR="00952FDA" w:rsidRPr="00D54DB2">
        <w:rPr>
          <w:color w:val="0000FF"/>
        </w:rPr>
        <w:t>return</w:t>
      </w:r>
      <w:r w:rsidR="00952FDA" w:rsidRPr="00D54DB2">
        <w:t xml:space="preserve"> x;</w:t>
      </w:r>
      <w:r w:rsidR="0048218E" w:rsidRPr="00D54DB2">
        <w:br/>
      </w:r>
      <w:r w:rsidR="00952FDA" w:rsidRPr="00D54DB2">
        <w:t xml:space="preserve">    </w:t>
      </w:r>
      <w:r w:rsidR="00952FDA" w:rsidRPr="00D54DB2">
        <w:rPr>
          <w:color w:val="0000FF"/>
        </w:rPr>
        <w:t>return</w:t>
      </w:r>
      <w:r w:rsidR="00952FDA" w:rsidRPr="00D54DB2">
        <w:t xml:space="preserve"> g(x);</w:t>
      </w:r>
      <w:r w:rsidR="0048218E" w:rsidRPr="00D54DB2">
        <w:br/>
      </w:r>
      <w:r w:rsidR="00952FDA" w:rsidRPr="00D54DB2">
        <w:t>}</w:t>
      </w:r>
    </w:p>
    <w:p w:rsidR="0044410D" w:rsidRPr="0044410D" w:rsidRDefault="00952FDA" w:rsidP="00B827EC">
      <w:pPr>
        <w:pStyle w:val="Code"/>
      </w:pPr>
      <w:r w:rsidRPr="00D54DB2">
        <w:rPr>
          <w:color w:val="0000FF"/>
        </w:rPr>
        <w:t>function</w:t>
      </w:r>
      <w:r w:rsidRPr="00D54DB2">
        <w:t xml:space="preserve"> g(x: </w:t>
      </w:r>
      <w:r w:rsidRPr="00D54DB2">
        <w:rPr>
          <w:color w:val="0000FF"/>
        </w:rPr>
        <w:t>number</w:t>
      </w:r>
      <w:r w:rsidRPr="00D54DB2">
        <w:t>) {</w:t>
      </w:r>
      <w:r w:rsidR="0048218E" w:rsidRPr="00D54DB2">
        <w:br/>
      </w:r>
      <w:r w:rsidRPr="00D54DB2">
        <w:t xml:space="preserve">    </w:t>
      </w:r>
      <w:r w:rsidRPr="00D54DB2">
        <w:rPr>
          <w:color w:val="0000FF"/>
        </w:rPr>
        <w:t>return</w:t>
      </w:r>
      <w:r w:rsidR="00905A58" w:rsidRPr="00D54DB2">
        <w:t xml:space="preserve"> f(x -</w:t>
      </w:r>
      <w:r w:rsidRPr="00D54DB2">
        <w:t xml:space="preserve"> </w:t>
      </w:r>
      <w:r w:rsidRPr="00D54DB2">
        <w:rPr>
          <w:color w:val="800000"/>
        </w:rPr>
        <w:t>1</w:t>
      </w:r>
      <w:r w:rsidRPr="00D54DB2">
        <w:t>);</w:t>
      </w:r>
      <w:r w:rsidR="0048218E" w:rsidRPr="00D54DB2">
        <w:br/>
      </w:r>
      <w:r w:rsidRPr="00D54DB2">
        <w:t>}</w:t>
      </w:r>
    </w:p>
    <w:p w:rsidR="0044410D" w:rsidRPr="0044410D" w:rsidRDefault="003144B9" w:rsidP="00C90621">
      <w:r>
        <w:t xml:space="preserve">the inferred return type for </w:t>
      </w:r>
      <w:r w:rsidR="008F4735">
        <w:t>'</w:t>
      </w:r>
      <w:r>
        <w:t>f</w:t>
      </w:r>
      <w:r w:rsidR="008F4735">
        <w:t>'</w:t>
      </w:r>
      <w:r>
        <w:t xml:space="preserve"> and </w:t>
      </w:r>
      <w:r w:rsidR="008F4735">
        <w:t>'</w:t>
      </w:r>
      <w:r>
        <w:t>g</w:t>
      </w:r>
      <w:r w:rsidR="008F4735">
        <w:t>'</w:t>
      </w:r>
      <w:r>
        <w:t xml:space="preserve"> is Any because the functions reference themselves through a cycle with no return type annotations. Adding an explicit return type </w:t>
      </w:r>
      <w:r w:rsidR="008F4735">
        <w:t>'</w:t>
      </w:r>
      <w:r>
        <w:t>number</w:t>
      </w:r>
      <w:r w:rsidR="008F4735">
        <w:t>'</w:t>
      </w:r>
      <w:r>
        <w:t xml:space="preserve"> to either breaks the cycle and causes the return type </w:t>
      </w:r>
      <w:r w:rsidR="008F4735">
        <w:t>'</w:t>
      </w:r>
      <w:r>
        <w:t>number</w:t>
      </w:r>
      <w:r w:rsidR="008F4735">
        <w:t>'</w:t>
      </w:r>
      <w:r w:rsidR="00D955A9">
        <w:t xml:space="preserve"> </w:t>
      </w:r>
      <w:r>
        <w:t>to be inferred for the other.</w:t>
      </w:r>
    </w:p>
    <w:p w:rsidR="0044410D" w:rsidRPr="0044410D" w:rsidRDefault="00AA0006" w:rsidP="00AA0006">
      <w:r w:rsidRPr="00AA0006">
        <w:t xml:space="preserve">An explicitly typed function </w:t>
      </w:r>
      <w:r w:rsidR="00C0387D">
        <w:t>whose return type isn</w:t>
      </w:r>
      <w:r w:rsidR="008F4735">
        <w:t>'</w:t>
      </w:r>
      <w:r w:rsidR="00C0387D">
        <w:t>t the Void</w:t>
      </w:r>
      <w:r w:rsidR="00317A31">
        <w:t xml:space="preserve"> type, </w:t>
      </w:r>
      <w:r w:rsidR="00C0387D">
        <w:t>the Any</w:t>
      </w:r>
      <w:r w:rsidRPr="00AA0006">
        <w:t xml:space="preserve"> </w:t>
      </w:r>
      <w:r w:rsidR="00C0387D">
        <w:t>type</w:t>
      </w:r>
      <w:r w:rsidR="00317A31">
        <w:t>, or a union type containing the Void or Any type as a constituent</w:t>
      </w:r>
      <w:r w:rsidR="00C0387D">
        <w:t xml:space="preserve"> </w:t>
      </w:r>
      <w:r w:rsidRPr="00AA0006">
        <w:t xml:space="preserve">must have at least one return statement somewhere in its body. </w:t>
      </w:r>
      <w:r>
        <w:t>An exception to this rule is</w:t>
      </w:r>
      <w:r w:rsidRPr="00AA0006">
        <w:t xml:space="preserve"> if the function implementation consists of a single </w:t>
      </w:r>
      <w:r w:rsidR="008F4735">
        <w:t>'</w:t>
      </w:r>
      <w:r w:rsidRPr="00AA0006">
        <w:t>throw</w:t>
      </w:r>
      <w:r w:rsidR="008F4735">
        <w:t>'</w:t>
      </w:r>
      <w:r w:rsidRPr="00AA0006">
        <w:t xml:space="preserve"> statement.</w:t>
      </w:r>
    </w:p>
    <w:p w:rsidR="0044410D" w:rsidRPr="0044410D" w:rsidRDefault="00485E97" w:rsidP="00C90621">
      <w:r>
        <w:t>T</w:t>
      </w:r>
      <w:r w:rsidR="00C90621">
        <w:t xml:space="preserve">he type of </w:t>
      </w:r>
      <w:r w:rsidR="008F4735">
        <w:t>'</w:t>
      </w:r>
      <w:r w:rsidR="00C90621" w:rsidRPr="00AA0006">
        <w:t>this</w:t>
      </w:r>
      <w:r w:rsidR="008F4735">
        <w:t>'</w:t>
      </w:r>
      <w:r w:rsidR="00C90621">
        <w:t xml:space="preserve"> </w:t>
      </w:r>
      <w:r>
        <w:t xml:space="preserve">in a function implementation </w:t>
      </w:r>
      <w:r w:rsidR="00C90621">
        <w:t xml:space="preserve">is </w:t>
      </w:r>
      <w:r>
        <w:t>the Any type</w:t>
      </w:r>
      <w:r w:rsidR="00E35EE3">
        <w:t>.</w:t>
      </w:r>
      <w:bookmarkStart w:id="237" w:name="_GoBack"/>
      <w:bookmarkEnd w:id="237"/>
    </w:p>
    <w:p w:rsidR="0044410D" w:rsidRPr="0044410D" w:rsidRDefault="00C033D8" w:rsidP="00C90621">
      <w:r>
        <w:t>In the signature of a function implementation, a parameter can be marked optional by following it with an initializer.</w:t>
      </w:r>
      <w:r w:rsidR="00592801">
        <w:t xml:space="preserve"> When a parameter declaration includes both a type annotation and an initializer, the initializer expression is contextually typed (section </w:t>
      </w:r>
      <w:r w:rsidR="00592801">
        <w:fldChar w:fldCharType="begin"/>
      </w:r>
      <w:r w:rsidR="00592801">
        <w:instrText xml:space="preserve"> REF _Ref314665618 \r \h </w:instrText>
      </w:r>
      <w:r w:rsidR="00592801">
        <w:fldChar w:fldCharType="separate"/>
      </w:r>
      <w:r w:rsidR="00A3147C">
        <w:t>4.23</w:t>
      </w:r>
      <w:r w:rsidR="00592801">
        <w:fldChar w:fldCharType="end"/>
      </w:r>
      <w:r w:rsidR="00592801">
        <w:t xml:space="preserve">) by the stated type and must be assignable to the stated type, or otherwise a compile-time error occurs. When a parameter declaration has no type annotation but includes an initializer, the type of the </w:t>
      </w:r>
      <w:r>
        <w:t xml:space="preserve">parameter is the widened form </w:t>
      </w:r>
      <w:r w:rsidR="00592801">
        <w:t xml:space="preserve">(section </w:t>
      </w:r>
      <w:r w:rsidR="00592801">
        <w:fldChar w:fldCharType="begin"/>
      </w:r>
      <w:r w:rsidR="00592801">
        <w:instrText xml:space="preserve"> REF _Ref331363661 \r \h </w:instrText>
      </w:r>
      <w:r w:rsidR="00592801">
        <w:fldChar w:fldCharType="separate"/>
      </w:r>
      <w:r w:rsidR="00A3147C">
        <w:t>3.12</w:t>
      </w:r>
      <w:r w:rsidR="00592801">
        <w:fldChar w:fldCharType="end"/>
      </w:r>
      <w:r w:rsidR="00592801">
        <w:t xml:space="preserve">) </w:t>
      </w:r>
      <w:r>
        <w:t>of the type</w:t>
      </w:r>
      <w:r w:rsidR="00205658">
        <w:t xml:space="preserve"> of the initializer expression.</w:t>
      </w:r>
    </w:p>
    <w:p w:rsidR="0044410D" w:rsidRPr="0044410D" w:rsidRDefault="0031102D" w:rsidP="00C90621">
      <w:r>
        <w:t>Initializer expressions are evaluated in the scope of the function body but are not permitted to reference local variables and are only permitted to access parameters that are declared to the left of the parameter they initialize</w:t>
      </w:r>
      <w:r w:rsidR="00177E32">
        <w:t>, unless the parameter reference occurs in a nested function expression</w:t>
      </w:r>
      <w:r>
        <w:t>.</w:t>
      </w:r>
    </w:p>
    <w:p w:rsidR="0044410D" w:rsidRPr="0044410D" w:rsidRDefault="006721ED" w:rsidP="00C90621">
      <w:r>
        <w:t>When the output target is ECMAScript 3 or 5, f</w:t>
      </w:r>
      <w:r w:rsidR="00C033D8">
        <w:t>or each parameter with an initializer, a statement that substitutes the default value for an omitted argument</w:t>
      </w:r>
      <w:r w:rsidR="00C033D8" w:rsidRPr="00174AFC">
        <w:t xml:space="preserve"> </w:t>
      </w:r>
      <w:r w:rsidR="00C033D8">
        <w:t>is included in the generated JavaScript, as described in section</w:t>
      </w:r>
      <w:r w:rsidR="008C14C7">
        <w:t xml:space="preserve"> </w:t>
      </w:r>
      <w:r w:rsidR="008C14C7">
        <w:fldChar w:fldCharType="begin"/>
      </w:r>
      <w:r w:rsidR="008C14C7">
        <w:instrText xml:space="preserve"> REF _Ref332892747 \r \h </w:instrText>
      </w:r>
      <w:r w:rsidR="008C14C7">
        <w:fldChar w:fldCharType="separate"/>
      </w:r>
      <w:r w:rsidR="00A3147C">
        <w:t>6.6</w:t>
      </w:r>
      <w:r w:rsidR="008C14C7">
        <w:fldChar w:fldCharType="end"/>
      </w:r>
      <w:r w:rsidR="00C033D8">
        <w:t xml:space="preserve">. </w:t>
      </w:r>
      <w:r w:rsidR="0063300F">
        <w:t>The example</w:t>
      </w:r>
    </w:p>
    <w:p w:rsidR="0044410D" w:rsidRPr="0044410D" w:rsidRDefault="0063300F" w:rsidP="0063300F">
      <w:pPr>
        <w:pStyle w:val="Code"/>
      </w:pPr>
      <w:r w:rsidRPr="00D54DB2">
        <w:rPr>
          <w:color w:val="0000FF"/>
        </w:rPr>
        <w:t>function</w:t>
      </w:r>
      <w:r w:rsidRPr="00D54DB2">
        <w:t xml:space="preserve"> strange(x: </w:t>
      </w:r>
      <w:r w:rsidRPr="00D54DB2">
        <w:rPr>
          <w:color w:val="0000FF"/>
        </w:rPr>
        <w:t>number</w:t>
      </w:r>
      <w:r w:rsidRPr="00D54DB2">
        <w:t xml:space="preserve">, y = x * </w:t>
      </w:r>
      <w:r w:rsidRPr="00D54DB2">
        <w:rPr>
          <w:color w:val="800000"/>
        </w:rPr>
        <w:t>2</w:t>
      </w:r>
      <w:r w:rsidRPr="00D54DB2">
        <w:t>, z = x + y) {</w:t>
      </w:r>
      <w:r w:rsidR="0048218E" w:rsidRPr="00D54DB2">
        <w:br/>
      </w:r>
      <w:r w:rsidRPr="00D54DB2">
        <w:t xml:space="preserve">    </w:t>
      </w:r>
      <w:r w:rsidRPr="00D54DB2">
        <w:rPr>
          <w:color w:val="0000FF"/>
        </w:rPr>
        <w:t>return</w:t>
      </w:r>
      <w:r w:rsidRPr="00D54DB2">
        <w:t xml:space="preserve"> z;</w:t>
      </w:r>
      <w:r w:rsidR="0048218E" w:rsidRPr="00D54DB2">
        <w:br/>
      </w:r>
      <w:r w:rsidRPr="00D54DB2">
        <w:t>}</w:t>
      </w:r>
    </w:p>
    <w:p w:rsidR="0044410D" w:rsidRPr="0044410D" w:rsidRDefault="0040078C" w:rsidP="0063300F">
      <w:r>
        <w:t>generates JavaScript that is equivalent to</w:t>
      </w:r>
    </w:p>
    <w:p w:rsidR="0044410D" w:rsidRPr="0044410D" w:rsidRDefault="0063300F" w:rsidP="0063300F">
      <w:pPr>
        <w:pStyle w:val="Code"/>
      </w:pPr>
      <w:r w:rsidRPr="00D54DB2">
        <w:rPr>
          <w:color w:val="0000FF"/>
        </w:rPr>
        <w:lastRenderedPageBreak/>
        <w:t>function</w:t>
      </w:r>
      <w:r w:rsidRPr="00D54DB2">
        <w:t xml:space="preserve"> strange(x, y, z) {</w:t>
      </w:r>
      <w:r w:rsidR="0048218E" w:rsidRPr="00D54DB2">
        <w:br/>
      </w:r>
      <w:r w:rsidRPr="00D54DB2">
        <w:t xml:space="preserve">    </w:t>
      </w:r>
      <w:r w:rsidRPr="00D54DB2">
        <w:rPr>
          <w:color w:val="0000FF"/>
        </w:rPr>
        <w:t>if</w:t>
      </w:r>
      <w:r w:rsidRPr="00D54DB2">
        <w:t xml:space="preserve"> (y ===</w:t>
      </w:r>
      <w:r w:rsidR="00C75885" w:rsidRPr="00D54DB2">
        <w:t xml:space="preserve"> </w:t>
      </w:r>
      <w:r w:rsidR="00C75885" w:rsidRPr="00D54DB2">
        <w:rPr>
          <w:color w:val="0000FF"/>
        </w:rPr>
        <w:t>void</w:t>
      </w:r>
      <w:r w:rsidR="00C75885" w:rsidRPr="00D54DB2">
        <w:t xml:space="preserve"> 0</w:t>
      </w:r>
      <w:r w:rsidRPr="00D54DB2">
        <w:t xml:space="preserve">) </w:t>
      </w:r>
      <w:r w:rsidR="0040078C" w:rsidRPr="00D54DB2">
        <w:t xml:space="preserve">{ </w:t>
      </w:r>
      <w:r w:rsidRPr="00D54DB2">
        <w:t xml:space="preserve">y = x * </w:t>
      </w:r>
      <w:r w:rsidRPr="00D54DB2">
        <w:rPr>
          <w:color w:val="800000"/>
        </w:rPr>
        <w:t>2</w:t>
      </w:r>
      <w:r w:rsidRPr="00D54DB2">
        <w:t>;</w:t>
      </w:r>
      <w:r w:rsidR="0040078C" w:rsidRPr="00D54DB2">
        <w:t xml:space="preserve"> }</w:t>
      </w:r>
      <w:r w:rsidR="0048218E" w:rsidRPr="00D54DB2">
        <w:br/>
      </w:r>
      <w:r w:rsidRPr="00D54DB2">
        <w:t xml:space="preserve">    </w:t>
      </w:r>
      <w:r w:rsidRPr="00D54DB2">
        <w:rPr>
          <w:color w:val="0000FF"/>
        </w:rPr>
        <w:t>if</w:t>
      </w:r>
      <w:r w:rsidRPr="00D54DB2">
        <w:t xml:space="preserve"> (</w:t>
      </w:r>
      <w:r w:rsidR="00C75885" w:rsidRPr="00D54DB2">
        <w:t xml:space="preserve">z === </w:t>
      </w:r>
      <w:r w:rsidR="00C75885" w:rsidRPr="00D54DB2">
        <w:rPr>
          <w:color w:val="0000FF"/>
        </w:rPr>
        <w:t>void</w:t>
      </w:r>
      <w:r w:rsidR="00C75885" w:rsidRPr="00D54DB2">
        <w:t xml:space="preserve"> 0</w:t>
      </w:r>
      <w:r w:rsidRPr="00D54DB2">
        <w:t xml:space="preserve">) </w:t>
      </w:r>
      <w:r w:rsidR="0040078C" w:rsidRPr="00D54DB2">
        <w:t xml:space="preserve">{ </w:t>
      </w:r>
      <w:r w:rsidRPr="00D54DB2">
        <w:t>z = x + y;</w:t>
      </w:r>
      <w:r w:rsidR="0040078C" w:rsidRPr="00D54DB2">
        <w:t xml:space="preserve"> }</w:t>
      </w:r>
      <w:r w:rsidR="0048218E" w:rsidRPr="00D54DB2">
        <w:br/>
      </w:r>
      <w:r w:rsidRPr="00D54DB2">
        <w:t xml:space="preserve">    </w:t>
      </w:r>
      <w:r w:rsidRPr="00D54DB2">
        <w:rPr>
          <w:color w:val="0000FF"/>
        </w:rPr>
        <w:t>return</w:t>
      </w:r>
      <w:r w:rsidRPr="00D54DB2">
        <w:t xml:space="preserve"> z;</w:t>
      </w:r>
      <w:r w:rsidR="0048218E" w:rsidRPr="00D54DB2">
        <w:br/>
      </w:r>
      <w:r w:rsidRPr="00D54DB2">
        <w:t>}</w:t>
      </w:r>
    </w:p>
    <w:p w:rsidR="0044410D" w:rsidRPr="0044410D" w:rsidRDefault="0031102D" w:rsidP="0057403F">
      <w:r>
        <w:t>In the example</w:t>
      </w:r>
    </w:p>
    <w:p w:rsidR="0044410D" w:rsidRPr="0044410D" w:rsidRDefault="000A5BB6" w:rsidP="000A5BB6">
      <w:pPr>
        <w:pStyle w:val="Code"/>
      </w:pPr>
      <w:r w:rsidRPr="00D54DB2">
        <w:rPr>
          <w:color w:val="0000FF"/>
        </w:rPr>
        <w:t>var</w:t>
      </w:r>
      <w:r w:rsidRPr="00D54DB2">
        <w:t xml:space="preserve"> x = 1;</w:t>
      </w:r>
      <w:r w:rsidR="0048218E" w:rsidRPr="00D54DB2">
        <w:br/>
      </w:r>
      <w:r w:rsidRPr="00D54DB2">
        <w:rPr>
          <w:color w:val="0000FF"/>
        </w:rPr>
        <w:t>function</w:t>
      </w:r>
      <w:r w:rsidRPr="00D54DB2">
        <w:t xml:space="preserve"> f(a = x) {</w:t>
      </w:r>
      <w:r w:rsidR="0048218E" w:rsidRPr="00D54DB2">
        <w:br/>
      </w:r>
      <w:r w:rsidRPr="00D54DB2">
        <w:t xml:space="preserve">    </w:t>
      </w:r>
      <w:r w:rsidRPr="00D54DB2">
        <w:rPr>
          <w:color w:val="0000FF"/>
        </w:rPr>
        <w:t>var</w:t>
      </w:r>
      <w:r w:rsidRPr="00D54DB2">
        <w:t xml:space="preserve"> x = </w:t>
      </w:r>
      <w:r w:rsidR="008F4735" w:rsidRPr="00D54DB2">
        <w:rPr>
          <w:color w:val="800000"/>
        </w:rPr>
        <w:t>"</w:t>
      </w:r>
      <w:r w:rsidRPr="00D54DB2">
        <w:rPr>
          <w:color w:val="800000"/>
        </w:rPr>
        <w:t>hello</w:t>
      </w:r>
      <w:r w:rsidR="008F4735" w:rsidRPr="00D54DB2">
        <w:rPr>
          <w:color w:val="800000"/>
        </w:rPr>
        <w:t>"</w:t>
      </w:r>
      <w:r w:rsidRPr="00D54DB2">
        <w:t>;</w:t>
      </w:r>
      <w:r w:rsidR="0048218E" w:rsidRPr="00D54DB2">
        <w:br/>
      </w:r>
      <w:r w:rsidRPr="00D54DB2">
        <w:t>}</w:t>
      </w:r>
    </w:p>
    <w:p w:rsidR="0044410D" w:rsidRDefault="0031102D" w:rsidP="000A5BB6">
      <w:r>
        <w:t xml:space="preserve">the local variable </w:t>
      </w:r>
      <w:r w:rsidR="008F4735">
        <w:t>'</w:t>
      </w:r>
      <w:r>
        <w:t>x</w:t>
      </w:r>
      <w:r w:rsidR="008F4735">
        <w:t>'</w:t>
      </w:r>
      <w:r>
        <w:t xml:space="preserve"> is in scope in the parameter initializer (thus hiding the outer </w:t>
      </w:r>
      <w:r w:rsidR="008F4735">
        <w:t>'</w:t>
      </w:r>
      <w:r>
        <w:t>x</w:t>
      </w:r>
      <w:r w:rsidR="008F4735">
        <w:t>'</w:t>
      </w:r>
      <w:r>
        <w:t>), but it is an error to reference it</w:t>
      </w:r>
      <w:r w:rsidR="008C14C7">
        <w:t xml:space="preserve"> </w:t>
      </w:r>
      <w:r>
        <w:t>because it will always be uninitialized at the time the par</w:t>
      </w:r>
      <w:r w:rsidR="008C14C7">
        <w:t>ameter initializer is evaluated</w:t>
      </w:r>
      <w:r>
        <w:t>.</w:t>
      </w:r>
    </w:p>
    <w:p w:rsidR="003D46E3" w:rsidRDefault="003D46E3" w:rsidP="003D46E3">
      <w:pPr>
        <w:pStyle w:val="Heading2"/>
      </w:pPr>
      <w:bookmarkStart w:id="238" w:name="_Toc439666251"/>
      <w:r>
        <w:t>Destructuring Parameter Declarations</w:t>
      </w:r>
      <w:bookmarkEnd w:id="238"/>
    </w:p>
    <w:p w:rsidR="004708FE" w:rsidRPr="00EB2C16" w:rsidRDefault="001F1F83" w:rsidP="004708FE">
      <w:r>
        <w:t xml:space="preserve">Parameter declarations can specify binding patterns (section </w:t>
      </w:r>
      <w:r>
        <w:fldChar w:fldCharType="begin"/>
      </w:r>
      <w:r>
        <w:instrText xml:space="preserve"> REF _Ref410222876 \r \h </w:instrText>
      </w:r>
      <w:r>
        <w:fldChar w:fldCharType="separate"/>
      </w:r>
      <w:r w:rsidR="00A3147C">
        <w:t>3.9.2.2</w:t>
      </w:r>
      <w:r>
        <w:fldChar w:fldCharType="end"/>
      </w:r>
      <w:r>
        <w:t>) and are then called</w:t>
      </w:r>
      <w:r w:rsidRPr="001F1F83">
        <w:t xml:space="preserve"> </w:t>
      </w:r>
      <w:r w:rsidR="004708FE" w:rsidRPr="00647B88">
        <w:rPr>
          <w:b/>
          <w:i/>
        </w:rPr>
        <w:t xml:space="preserve">destructuring </w:t>
      </w:r>
      <w:r w:rsidR="004708FE">
        <w:rPr>
          <w:b/>
          <w:i/>
        </w:rPr>
        <w:t>parameter</w:t>
      </w:r>
      <w:r w:rsidR="004708FE" w:rsidRPr="00647B88">
        <w:rPr>
          <w:b/>
          <w:i/>
        </w:rPr>
        <w:t xml:space="preserve"> declaration</w:t>
      </w:r>
      <w:r>
        <w:rPr>
          <w:b/>
          <w:i/>
        </w:rPr>
        <w:t>s</w:t>
      </w:r>
      <w:r>
        <w:t>.</w:t>
      </w:r>
      <w:r w:rsidR="004708FE">
        <w:t xml:space="preserve"> </w:t>
      </w:r>
      <w:r>
        <w:t xml:space="preserve">Similar to a destructuring variable declaration (section </w:t>
      </w:r>
      <w:r>
        <w:fldChar w:fldCharType="begin"/>
      </w:r>
      <w:r>
        <w:instrText xml:space="preserve"> REF _Ref408402503 \r \h </w:instrText>
      </w:r>
      <w:r>
        <w:fldChar w:fldCharType="separate"/>
      </w:r>
      <w:r w:rsidR="00A3147C">
        <w:t>5.2.2</w:t>
      </w:r>
      <w:r>
        <w:fldChar w:fldCharType="end"/>
      </w:r>
      <w:r>
        <w:t xml:space="preserve">), a destructuring parameter declaration </w:t>
      </w:r>
      <w:r w:rsidR="004708FE">
        <w:t>introduces zero or more named locals and initializes them with values extracted from properties or elements of the object or array passed as an argument for the parameter.</w:t>
      </w:r>
    </w:p>
    <w:p w:rsidR="001F1F83" w:rsidRDefault="001F1F83" w:rsidP="001F1F83">
      <w:r>
        <w:t>The type of local introduced in a destructuring parameter declaration is determined in the same manner as a local introduced by a destructuring variable declaration, except</w:t>
      </w:r>
      <w:r w:rsidRPr="001F1F83">
        <w:t xml:space="preserve"> </w:t>
      </w:r>
      <w:r>
        <w:t xml:space="preserve">the type </w:t>
      </w:r>
      <w:r w:rsidRPr="004C1F13">
        <w:rPr>
          <w:i/>
        </w:rPr>
        <w:t>T</w:t>
      </w:r>
      <w:r>
        <w:t xml:space="preserve"> associated with a destructuring parameter declaration is determined as follows:</w:t>
      </w:r>
    </w:p>
    <w:p w:rsidR="00F35431" w:rsidRDefault="001F1F83" w:rsidP="00367611">
      <w:pPr>
        <w:pStyle w:val="ListParagraph"/>
        <w:numPr>
          <w:ilvl w:val="0"/>
          <w:numId w:val="57"/>
        </w:numPr>
      </w:pPr>
      <w:r>
        <w:t xml:space="preserve">If the declaration includes a type annotation, </w:t>
      </w:r>
      <w:r w:rsidRPr="001F1F83">
        <w:rPr>
          <w:i/>
        </w:rPr>
        <w:t>T</w:t>
      </w:r>
      <w:r>
        <w:t xml:space="preserve"> is that type.</w:t>
      </w:r>
    </w:p>
    <w:p w:rsidR="00F35431" w:rsidRDefault="00F35431" w:rsidP="00367611">
      <w:pPr>
        <w:pStyle w:val="ListParagraph"/>
        <w:numPr>
          <w:ilvl w:val="0"/>
          <w:numId w:val="57"/>
        </w:numPr>
      </w:pPr>
      <w:r>
        <w:t xml:space="preserve">If the declaration occurs in a function expression for which a contextual signature is available (section </w:t>
      </w:r>
      <w:r>
        <w:fldChar w:fldCharType="begin"/>
      </w:r>
      <w:r>
        <w:instrText xml:space="preserve"> REF _Ref327619384 \r \h </w:instrText>
      </w:r>
      <w:r>
        <w:fldChar w:fldCharType="separate"/>
      </w:r>
      <w:r w:rsidR="00A3147C">
        <w:t>4.10</w:t>
      </w:r>
      <w:r>
        <w:fldChar w:fldCharType="end"/>
      </w:r>
      <w:r>
        <w:t xml:space="preserve">), </w:t>
      </w:r>
      <w:r w:rsidRPr="00F35431">
        <w:rPr>
          <w:i/>
        </w:rPr>
        <w:t>T</w:t>
      </w:r>
      <w:r>
        <w:t xml:space="preserve"> is the type obtained from the contextual signature.</w:t>
      </w:r>
    </w:p>
    <w:p w:rsidR="001F1F83" w:rsidRDefault="001F1F83" w:rsidP="00367611">
      <w:pPr>
        <w:pStyle w:val="ListParagraph"/>
        <w:numPr>
          <w:ilvl w:val="0"/>
          <w:numId w:val="57"/>
        </w:numPr>
      </w:pPr>
      <w:r>
        <w:t xml:space="preserve">Otherwise, if the declaration includes an initializer expression, </w:t>
      </w:r>
      <w:r w:rsidRPr="001F1F83">
        <w:rPr>
          <w:i/>
        </w:rPr>
        <w:t>T</w:t>
      </w:r>
      <w:r>
        <w:t xml:space="preserve"> is the widened form (section </w:t>
      </w:r>
      <w:r>
        <w:fldChar w:fldCharType="begin"/>
      </w:r>
      <w:r>
        <w:instrText xml:space="preserve"> REF _Ref331363661 \r \h </w:instrText>
      </w:r>
      <w:r>
        <w:fldChar w:fldCharType="separate"/>
      </w:r>
      <w:r w:rsidR="00A3147C">
        <w:t>3.12</w:t>
      </w:r>
      <w:r>
        <w:fldChar w:fldCharType="end"/>
      </w:r>
      <w:r>
        <w:t>) of the type of the initializer expression.</w:t>
      </w:r>
    </w:p>
    <w:p w:rsidR="001F1F83" w:rsidRDefault="001F1F83" w:rsidP="00367611">
      <w:pPr>
        <w:pStyle w:val="ListParagraph"/>
        <w:numPr>
          <w:ilvl w:val="0"/>
          <w:numId w:val="57"/>
        </w:numPr>
      </w:pPr>
      <w:r>
        <w:t xml:space="preserve">Otherwise, if the declaration specifies a binding pattern, </w:t>
      </w:r>
      <w:r w:rsidRPr="001F1F83">
        <w:rPr>
          <w:i/>
        </w:rPr>
        <w:t>T</w:t>
      </w:r>
      <w:r>
        <w:t xml:space="preserve"> is the implied type of that binding pattern (section </w:t>
      </w:r>
      <w:r>
        <w:fldChar w:fldCharType="begin"/>
      </w:r>
      <w:r>
        <w:instrText xml:space="preserve"> REF _Ref408233591 \r \h </w:instrText>
      </w:r>
      <w:r>
        <w:fldChar w:fldCharType="separate"/>
      </w:r>
      <w:r w:rsidR="00A3147C">
        <w:t>5.2.3</w:t>
      </w:r>
      <w:r>
        <w:fldChar w:fldCharType="end"/>
      </w:r>
      <w:r>
        <w:t>).</w:t>
      </w:r>
    </w:p>
    <w:p w:rsidR="001F1F83" w:rsidRDefault="001F1F83" w:rsidP="00367611">
      <w:pPr>
        <w:pStyle w:val="ListParagraph"/>
        <w:numPr>
          <w:ilvl w:val="0"/>
          <w:numId w:val="57"/>
        </w:numPr>
      </w:pPr>
      <w:r>
        <w:t xml:space="preserve">Otherwise, if the parameter is a rest parameter, </w:t>
      </w:r>
      <w:r w:rsidRPr="001F1F83">
        <w:rPr>
          <w:i/>
        </w:rPr>
        <w:t>T</w:t>
      </w:r>
      <w:r>
        <w:t xml:space="preserve"> is </w:t>
      </w:r>
      <w:r w:rsidRPr="00A06264">
        <w:rPr>
          <w:rStyle w:val="CodeFragment"/>
        </w:rPr>
        <w:t>any[]</w:t>
      </w:r>
      <w:r>
        <w:t>.</w:t>
      </w:r>
    </w:p>
    <w:p w:rsidR="00103FE9" w:rsidRDefault="001F1F83" w:rsidP="00367611">
      <w:pPr>
        <w:pStyle w:val="ListParagraph"/>
        <w:numPr>
          <w:ilvl w:val="0"/>
          <w:numId w:val="57"/>
        </w:numPr>
      </w:pPr>
      <w:r>
        <w:t xml:space="preserve">Otherwise, </w:t>
      </w:r>
      <w:r w:rsidRPr="001F1F83">
        <w:rPr>
          <w:i/>
        </w:rPr>
        <w:t>T</w:t>
      </w:r>
      <w:r>
        <w:t xml:space="preserve"> is </w:t>
      </w:r>
      <w:r w:rsidRPr="00A06264">
        <w:rPr>
          <w:rStyle w:val="CodeFragment"/>
        </w:rPr>
        <w:t>any</w:t>
      </w:r>
      <w:r>
        <w:t>.</w:t>
      </w:r>
    </w:p>
    <w:p w:rsidR="00103FE9" w:rsidRDefault="00103FE9" w:rsidP="00103FE9">
      <w:r>
        <w:t>When t</w:t>
      </w:r>
      <w:r w:rsidR="00D80640">
        <w:t>he output target is ECMAScript 2015</w:t>
      </w:r>
      <w:r>
        <w:t xml:space="preserve"> or higher, except for removing the optional type annotation, destructuring parameter declarations remain unchanged in the emitted JavaScript code. When the output target is ECMAScript 3 or 5, destructuring </w:t>
      </w:r>
      <w:r w:rsidR="00372C74">
        <w:t>parameter</w:t>
      </w:r>
      <w:r>
        <w:t xml:space="preserve"> decl</w:t>
      </w:r>
      <w:r w:rsidR="00372C74">
        <w:t>arations are rewritten to local</w:t>
      </w:r>
      <w:r>
        <w:t xml:space="preserve"> variable declarations.</w:t>
      </w:r>
    </w:p>
    <w:p w:rsidR="004708FE" w:rsidRDefault="00103FE9" w:rsidP="00103FE9">
      <w:r>
        <w:t>The example</w:t>
      </w:r>
    </w:p>
    <w:p w:rsidR="00EE2CFA" w:rsidRDefault="00EE2CFA" w:rsidP="00002D64">
      <w:pPr>
        <w:pStyle w:val="Code"/>
      </w:pPr>
      <w:r w:rsidRPr="002C5842">
        <w:rPr>
          <w:color w:val="0000FF"/>
        </w:rPr>
        <w:lastRenderedPageBreak/>
        <w:t>function</w:t>
      </w:r>
      <w:r>
        <w:t xml:space="preserve"> </w:t>
      </w:r>
      <w:r w:rsidR="002C5842">
        <w:t>draw</w:t>
      </w:r>
      <w:r w:rsidR="00103FE9">
        <w:t>Text</w:t>
      </w:r>
      <w:r>
        <w:t>({ text</w:t>
      </w:r>
      <w:r w:rsidR="00002D64">
        <w:t xml:space="preserve"> =</w:t>
      </w:r>
      <w:r>
        <w:t xml:space="preserve"> </w:t>
      </w:r>
      <w:r w:rsidRPr="002C5842">
        <w:rPr>
          <w:color w:val="800000"/>
        </w:rPr>
        <w:t>""</w:t>
      </w:r>
      <w:r>
        <w:t xml:space="preserve">, </w:t>
      </w:r>
      <w:r w:rsidR="00002D64">
        <w:t>location: [x, y] =</w:t>
      </w:r>
      <w:r>
        <w:t xml:space="preserve"> [</w:t>
      </w:r>
      <w:r w:rsidRPr="002C5842">
        <w:rPr>
          <w:color w:val="800000"/>
        </w:rPr>
        <w:t>0</w:t>
      </w:r>
      <w:r>
        <w:t xml:space="preserve">, </w:t>
      </w:r>
      <w:r w:rsidRPr="002C5842">
        <w:rPr>
          <w:color w:val="800000"/>
        </w:rPr>
        <w:t>0</w:t>
      </w:r>
      <w:r>
        <w:t>], bold</w:t>
      </w:r>
      <w:r w:rsidR="00002D64">
        <w:t xml:space="preserve"> =</w:t>
      </w:r>
      <w:r>
        <w:t xml:space="preserve"> </w:t>
      </w:r>
      <w:r w:rsidRPr="002C5842">
        <w:rPr>
          <w:color w:val="0000FF"/>
        </w:rPr>
        <w:t>false</w:t>
      </w:r>
      <w:r>
        <w:t xml:space="preserve"> }) {</w:t>
      </w:r>
      <w:r>
        <w:br/>
        <w:t xml:space="preserve">    </w:t>
      </w:r>
      <w:r w:rsidR="00002D64" w:rsidRPr="002C5842">
        <w:rPr>
          <w:color w:val="008000"/>
        </w:rPr>
        <w:t>//</w:t>
      </w:r>
      <w:r w:rsidR="00510845" w:rsidRPr="002C5842">
        <w:rPr>
          <w:color w:val="008000"/>
        </w:rPr>
        <w:t xml:space="preserve"> Draw text</w:t>
      </w:r>
      <w:r w:rsidR="00510845">
        <w:br/>
      </w:r>
      <w:r>
        <w:t>}</w:t>
      </w:r>
    </w:p>
    <w:p w:rsidR="00103FE9" w:rsidRDefault="00103FE9" w:rsidP="00510845">
      <w:r>
        <w:t xml:space="preserve">declares a function </w:t>
      </w:r>
      <w:r w:rsidRPr="00103FE9">
        <w:rPr>
          <w:rStyle w:val="CodeFragment"/>
        </w:rPr>
        <w:t>drawText</w:t>
      </w:r>
      <w:r>
        <w:t xml:space="preserve"> that takes a single parameter of the type</w:t>
      </w:r>
    </w:p>
    <w:p w:rsidR="00510845" w:rsidRDefault="00103FE9" w:rsidP="00103FE9">
      <w:pPr>
        <w:pStyle w:val="Code"/>
      </w:pPr>
      <w:r>
        <w:t xml:space="preserve">{ text?: </w:t>
      </w:r>
      <w:r w:rsidRPr="002C5842">
        <w:rPr>
          <w:color w:val="0000FF"/>
        </w:rPr>
        <w:t>string</w:t>
      </w:r>
      <w:r>
        <w:t>; location?: [</w:t>
      </w:r>
      <w:r w:rsidRPr="002C5842">
        <w:rPr>
          <w:color w:val="0000FF"/>
        </w:rPr>
        <w:t>number</w:t>
      </w:r>
      <w:r>
        <w:t xml:space="preserve">, </w:t>
      </w:r>
      <w:r w:rsidRPr="002C5842">
        <w:rPr>
          <w:color w:val="0000FF"/>
        </w:rPr>
        <w:t>number</w:t>
      </w:r>
      <w:r>
        <w:t xml:space="preserve">]; bold?: </w:t>
      </w:r>
      <w:r w:rsidRPr="002C5842">
        <w:rPr>
          <w:color w:val="0000FF"/>
        </w:rPr>
        <w:t>boolean</w:t>
      </w:r>
      <w:r>
        <w:t>; }</w:t>
      </w:r>
    </w:p>
    <w:p w:rsidR="00103FE9" w:rsidRDefault="00103FE9" w:rsidP="00510845">
      <w:r>
        <w:t>When the output target is ECMAScript 3 or 5, the function is rewritten to</w:t>
      </w:r>
    </w:p>
    <w:p w:rsidR="00510845" w:rsidRDefault="00510845" w:rsidP="002C5842">
      <w:pPr>
        <w:pStyle w:val="Code"/>
      </w:pPr>
      <w:r w:rsidRPr="002C5842">
        <w:rPr>
          <w:color w:val="0000FF"/>
        </w:rPr>
        <w:t>function</w:t>
      </w:r>
      <w:r>
        <w:t xml:space="preserve"> draw</w:t>
      </w:r>
      <w:r w:rsidR="00103FE9">
        <w:t>Text</w:t>
      </w:r>
      <w:r>
        <w:t>(</w:t>
      </w:r>
      <w:r w:rsidR="002C5842">
        <w:t>_a) {</w:t>
      </w:r>
      <w:r w:rsidR="002C5842">
        <w:br/>
        <w:t xml:space="preserve">    </w:t>
      </w:r>
      <w:r w:rsidR="002C5842" w:rsidRPr="002C5842">
        <w:rPr>
          <w:color w:val="0000FF"/>
        </w:rPr>
        <w:t>var</w:t>
      </w:r>
      <w:r w:rsidR="002C5842">
        <w:t xml:space="preserve"> </w:t>
      </w:r>
      <w:r w:rsidR="00103FE9">
        <w:t>_b = _a.text,</w:t>
      </w:r>
      <w:r w:rsidR="002C5842">
        <w:br/>
      </w:r>
      <w:r w:rsidR="002C5842" w:rsidRPr="00103FE9">
        <w:t xml:space="preserve">    </w:t>
      </w:r>
      <w:r w:rsidR="00103FE9" w:rsidRPr="00103FE9">
        <w:t xml:space="preserve">    </w:t>
      </w:r>
      <w:r w:rsidR="002C5842">
        <w:t xml:space="preserve">text = _b === </w:t>
      </w:r>
      <w:r w:rsidR="002C5842" w:rsidRPr="002C5842">
        <w:rPr>
          <w:color w:val="0000FF"/>
        </w:rPr>
        <w:t>void</w:t>
      </w:r>
      <w:r w:rsidR="002C5842">
        <w:t xml:space="preserve"> </w:t>
      </w:r>
      <w:r w:rsidR="002C5842" w:rsidRPr="002C5842">
        <w:rPr>
          <w:color w:val="800000"/>
        </w:rPr>
        <w:t>0</w:t>
      </w:r>
      <w:r w:rsidR="002C5842">
        <w:t xml:space="preserve"> ? </w:t>
      </w:r>
      <w:r w:rsidR="002C5842" w:rsidRPr="002C5842">
        <w:rPr>
          <w:color w:val="800000"/>
        </w:rPr>
        <w:t>""</w:t>
      </w:r>
      <w:r w:rsidR="00103FE9">
        <w:t xml:space="preserve"> : _b,</w:t>
      </w:r>
      <w:r w:rsidR="00103FE9">
        <w:br/>
        <w:t xml:space="preserve">        </w:t>
      </w:r>
      <w:r w:rsidR="002C5842">
        <w:t>_c = _a.l</w:t>
      </w:r>
      <w:r w:rsidR="00103FE9">
        <w:t>ocation,</w:t>
      </w:r>
      <w:r w:rsidR="00103FE9">
        <w:br/>
        <w:t xml:space="preserve">        </w:t>
      </w:r>
      <w:r w:rsidR="002C5842">
        <w:t xml:space="preserve">_d = _c === </w:t>
      </w:r>
      <w:r w:rsidR="002C5842" w:rsidRPr="002C5842">
        <w:rPr>
          <w:color w:val="0000FF"/>
        </w:rPr>
        <w:t>void</w:t>
      </w:r>
      <w:r w:rsidR="002C5842">
        <w:t xml:space="preserve"> </w:t>
      </w:r>
      <w:r w:rsidR="002C5842" w:rsidRPr="002C5842">
        <w:rPr>
          <w:color w:val="800000"/>
        </w:rPr>
        <w:t>0</w:t>
      </w:r>
      <w:r w:rsidR="002C5842">
        <w:t xml:space="preserve"> ? [</w:t>
      </w:r>
      <w:r w:rsidR="002C5842" w:rsidRPr="002C5842">
        <w:rPr>
          <w:color w:val="800000"/>
        </w:rPr>
        <w:t>0</w:t>
      </w:r>
      <w:r w:rsidR="002C5842">
        <w:t xml:space="preserve">, </w:t>
      </w:r>
      <w:r w:rsidR="002C5842" w:rsidRPr="002C5842">
        <w:rPr>
          <w:color w:val="800000"/>
        </w:rPr>
        <w:t>0</w:t>
      </w:r>
      <w:r w:rsidR="00103FE9">
        <w:t>] : _c,</w:t>
      </w:r>
      <w:r w:rsidR="002C5842">
        <w:br/>
      </w:r>
      <w:r w:rsidR="00103FE9">
        <w:t xml:space="preserve">        </w:t>
      </w:r>
      <w:r w:rsidR="002C5842">
        <w:t>x = _d[</w:t>
      </w:r>
      <w:r w:rsidR="002C5842" w:rsidRPr="002C5842">
        <w:rPr>
          <w:color w:val="800000"/>
        </w:rPr>
        <w:t>0</w:t>
      </w:r>
      <w:r w:rsidR="00103FE9">
        <w:t>],</w:t>
      </w:r>
      <w:r w:rsidR="002C5842">
        <w:br/>
      </w:r>
      <w:r w:rsidR="00103FE9">
        <w:t xml:space="preserve">        </w:t>
      </w:r>
      <w:r w:rsidR="002C5842">
        <w:t>y = _d[</w:t>
      </w:r>
      <w:r w:rsidR="002C5842" w:rsidRPr="002C5842">
        <w:rPr>
          <w:color w:val="800000"/>
        </w:rPr>
        <w:t>1</w:t>
      </w:r>
      <w:r w:rsidR="00103FE9">
        <w:t>],</w:t>
      </w:r>
      <w:r w:rsidR="002C5842">
        <w:br/>
      </w:r>
      <w:r w:rsidR="00103FE9">
        <w:t xml:space="preserve">        _e = _a.bold,</w:t>
      </w:r>
      <w:r w:rsidR="002C5842">
        <w:br/>
      </w:r>
      <w:r w:rsidR="00103FE9">
        <w:t xml:space="preserve">        </w:t>
      </w:r>
      <w:r w:rsidR="002C5842">
        <w:t xml:space="preserve">bold = _e === </w:t>
      </w:r>
      <w:r w:rsidR="002C5842" w:rsidRPr="002C5842">
        <w:rPr>
          <w:color w:val="0000FF"/>
        </w:rPr>
        <w:t>void</w:t>
      </w:r>
      <w:r w:rsidR="002C5842">
        <w:t xml:space="preserve"> </w:t>
      </w:r>
      <w:r w:rsidR="002C5842" w:rsidRPr="002C5842">
        <w:rPr>
          <w:color w:val="800000"/>
        </w:rPr>
        <w:t>0</w:t>
      </w:r>
      <w:r w:rsidR="002C5842">
        <w:t xml:space="preserve"> ? </w:t>
      </w:r>
      <w:r w:rsidR="002C5842" w:rsidRPr="002C5842">
        <w:rPr>
          <w:color w:val="0000FF"/>
        </w:rPr>
        <w:t>false</w:t>
      </w:r>
      <w:r w:rsidR="002C5842">
        <w:t xml:space="preserve"> : _e;</w:t>
      </w:r>
      <w:r w:rsidR="002C5842">
        <w:br/>
        <w:t xml:space="preserve">    </w:t>
      </w:r>
      <w:r w:rsidR="002C5842" w:rsidRPr="002C5842">
        <w:rPr>
          <w:color w:val="008000"/>
        </w:rPr>
        <w:t>// Draw text</w:t>
      </w:r>
      <w:r w:rsidR="002C5842">
        <w:br/>
      </w:r>
      <w:r>
        <w:t>}</w:t>
      </w:r>
    </w:p>
    <w:p w:rsidR="00510845" w:rsidRDefault="00103FE9" w:rsidP="00510845">
      <w:r>
        <w:t>Destructuring parameter declarations do not per</w:t>
      </w:r>
      <w:r w:rsidR="002E7403">
        <w:t>mit type annotations on the individual binding patterns, as such annotations would conflict with the already established meaning of colons in object literals. Type annotations must instead be written on the top-level parameter declaration. For example</w:t>
      </w:r>
    </w:p>
    <w:p w:rsidR="002E7403" w:rsidRDefault="002E7403" w:rsidP="002E7403">
      <w:pPr>
        <w:pStyle w:val="Code"/>
      </w:pPr>
      <w:r w:rsidRPr="002E7403">
        <w:rPr>
          <w:color w:val="0000FF"/>
        </w:rPr>
        <w:t>interface</w:t>
      </w:r>
      <w:r>
        <w:t xml:space="preserve"> DrawTextInfo {</w:t>
      </w:r>
      <w:r>
        <w:br/>
        <w:t xml:space="preserve">    text?: </w:t>
      </w:r>
      <w:r w:rsidRPr="002E7403">
        <w:rPr>
          <w:color w:val="0000FF"/>
        </w:rPr>
        <w:t>string</w:t>
      </w:r>
      <w:r>
        <w:t>;</w:t>
      </w:r>
      <w:r>
        <w:br/>
        <w:t xml:space="preserve">    location?: [</w:t>
      </w:r>
      <w:r w:rsidRPr="002E7403">
        <w:rPr>
          <w:color w:val="0000FF"/>
        </w:rPr>
        <w:t>number</w:t>
      </w:r>
      <w:r>
        <w:t xml:space="preserve">, </w:t>
      </w:r>
      <w:r w:rsidRPr="002E7403">
        <w:rPr>
          <w:color w:val="0000FF"/>
        </w:rPr>
        <w:t>number</w:t>
      </w:r>
      <w:r>
        <w:t>];</w:t>
      </w:r>
      <w:r>
        <w:br/>
        <w:t xml:space="preserve">    bold?: </w:t>
      </w:r>
      <w:r w:rsidRPr="002E7403">
        <w:rPr>
          <w:color w:val="0000FF"/>
        </w:rPr>
        <w:t>boolean</w:t>
      </w:r>
      <w:r>
        <w:t>;</w:t>
      </w:r>
      <w:r>
        <w:br/>
        <w:t>}</w:t>
      </w:r>
    </w:p>
    <w:p w:rsidR="002E7403" w:rsidRPr="004708FE" w:rsidRDefault="002E7403" w:rsidP="002E7403">
      <w:pPr>
        <w:pStyle w:val="Code"/>
      </w:pPr>
      <w:r w:rsidRPr="002C5842">
        <w:rPr>
          <w:color w:val="0000FF"/>
        </w:rPr>
        <w:t>function</w:t>
      </w:r>
      <w:r>
        <w:t xml:space="preserve"> drawText({ text, location: [x, y], bold }: DrawTextInfo) {</w:t>
      </w:r>
      <w:r>
        <w:br/>
        <w:t xml:space="preserve">    </w:t>
      </w:r>
      <w:r w:rsidRPr="002C5842">
        <w:rPr>
          <w:color w:val="008000"/>
        </w:rPr>
        <w:t>// Draw text</w:t>
      </w:r>
      <w:r>
        <w:br/>
        <w:t>}</w:t>
      </w:r>
    </w:p>
    <w:p w:rsidR="0044410D" w:rsidRPr="0044410D" w:rsidRDefault="003B520A" w:rsidP="003B520A">
      <w:pPr>
        <w:pStyle w:val="Heading2"/>
      </w:pPr>
      <w:bookmarkStart w:id="239" w:name="_Toc439666252"/>
      <w:r>
        <w:t>Generic Functions</w:t>
      </w:r>
      <w:bookmarkEnd w:id="239"/>
    </w:p>
    <w:p w:rsidR="0044410D" w:rsidRPr="0044410D" w:rsidRDefault="00315B3C" w:rsidP="00E97BB9">
      <w:r>
        <w:t xml:space="preserve">A function implementation </w:t>
      </w:r>
      <w:r w:rsidR="00E97BB9">
        <w:t xml:space="preserve">may include type parameters in its signature (section </w:t>
      </w:r>
      <w:r w:rsidR="00E97BB9">
        <w:fldChar w:fldCharType="begin"/>
      </w:r>
      <w:r w:rsidR="00E97BB9">
        <w:instrText xml:space="preserve"> REF _Ref343771118 \r \h </w:instrText>
      </w:r>
      <w:r w:rsidR="00E97BB9">
        <w:fldChar w:fldCharType="separate"/>
      </w:r>
      <w:r w:rsidR="00A3147C">
        <w:t>3.9.2.1</w:t>
      </w:r>
      <w:r w:rsidR="00E97BB9">
        <w:fldChar w:fldCharType="end"/>
      </w:r>
      <w:r w:rsidR="00E97BB9">
        <w:t>) and is then called a</w:t>
      </w:r>
      <w:r>
        <w:t xml:space="preserve"> </w:t>
      </w:r>
      <w:r>
        <w:rPr>
          <w:b/>
          <w:i/>
        </w:rPr>
        <w:t>generic function</w:t>
      </w:r>
      <w:r>
        <w:t xml:space="preserve">. </w:t>
      </w:r>
      <w:r w:rsidR="00E97BB9">
        <w:t>Type parameters provide a mechanism for expressing relationships between parameter and return types in call operations. T</w:t>
      </w:r>
      <w:r>
        <w:t xml:space="preserve">ype parameters </w:t>
      </w:r>
      <w:r w:rsidR="00E97BB9">
        <w:t>have no run-time representation—they are purely a compile-time construct.</w:t>
      </w:r>
    </w:p>
    <w:p w:rsidR="0044410D" w:rsidRPr="0044410D" w:rsidRDefault="00315B3C" w:rsidP="00315B3C">
      <w:r>
        <w:t xml:space="preserve">Type parameters declared in the signature of a function implementation are in scope in the </w:t>
      </w:r>
      <w:r w:rsidR="000B4347">
        <w:t xml:space="preserve">signature and </w:t>
      </w:r>
      <w:r>
        <w:t>body of that function implementation.</w:t>
      </w:r>
    </w:p>
    <w:p w:rsidR="0044410D" w:rsidRPr="0044410D" w:rsidRDefault="005C51E9" w:rsidP="00315B3C">
      <w:r>
        <w:lastRenderedPageBreak/>
        <w:t>The following is an example of a generic function:</w:t>
      </w:r>
    </w:p>
    <w:p w:rsidR="0044410D" w:rsidRPr="0044410D" w:rsidRDefault="000E7C00" w:rsidP="000E7C00">
      <w:pPr>
        <w:pStyle w:val="Code"/>
      </w:pPr>
      <w:r w:rsidRPr="00D54DB2">
        <w:rPr>
          <w:color w:val="0000FF"/>
        </w:rPr>
        <w:t>interface</w:t>
      </w:r>
      <w:r w:rsidR="00A635F6" w:rsidRPr="00D54DB2">
        <w:t xml:space="preserve"> Comparable</w:t>
      </w:r>
      <w:r w:rsidRPr="00D54DB2">
        <w:t xml:space="preserve"> {</w:t>
      </w:r>
      <w:r w:rsidR="0048218E" w:rsidRPr="00D54DB2">
        <w:br/>
      </w:r>
      <w:r w:rsidRPr="00D54DB2">
        <w:t xml:space="preserve">    </w:t>
      </w:r>
      <w:r w:rsidR="007E513C" w:rsidRPr="00D54DB2">
        <w:t>localeCompare</w:t>
      </w:r>
      <w:r w:rsidR="00A635F6" w:rsidRPr="00D54DB2">
        <w:t>(other: any</w:t>
      </w:r>
      <w:r w:rsidRPr="00D54DB2">
        <w:t xml:space="preserve">): </w:t>
      </w:r>
      <w:r w:rsidRPr="00D54DB2">
        <w:rPr>
          <w:color w:val="0000FF"/>
        </w:rPr>
        <w:t>number</w:t>
      </w:r>
      <w:r w:rsidRPr="00D54DB2">
        <w:t>;</w:t>
      </w:r>
      <w:r w:rsidR="0048218E" w:rsidRPr="00D54DB2">
        <w:br/>
      </w:r>
      <w:r w:rsidRPr="00D54DB2">
        <w:t>}</w:t>
      </w:r>
    </w:p>
    <w:p w:rsidR="0044410D" w:rsidRPr="0044410D" w:rsidRDefault="000E7C00" w:rsidP="000E7C00">
      <w:pPr>
        <w:pStyle w:val="Code"/>
      </w:pPr>
      <w:r w:rsidRPr="00D54DB2">
        <w:rPr>
          <w:color w:val="0000FF"/>
        </w:rPr>
        <w:t>function</w:t>
      </w:r>
      <w:r w:rsidRPr="00D54DB2">
        <w:t xml:space="preserve"> compare&lt;T </w:t>
      </w:r>
      <w:r w:rsidRPr="00D54DB2">
        <w:rPr>
          <w:color w:val="0000FF"/>
        </w:rPr>
        <w:t>extends</w:t>
      </w:r>
      <w:r w:rsidR="00A635F6" w:rsidRPr="00D54DB2">
        <w:t xml:space="preserve"> Comparable</w:t>
      </w:r>
      <w:r w:rsidRPr="00D54DB2">
        <w:t xml:space="preserve">&gt;(x: T, y: T): </w:t>
      </w:r>
      <w:r w:rsidRPr="00D54DB2">
        <w:rPr>
          <w:color w:val="0000FF"/>
        </w:rPr>
        <w:t>number</w:t>
      </w:r>
      <w:r w:rsidRPr="00D54DB2">
        <w:t xml:space="preserve"> {</w:t>
      </w:r>
      <w:r w:rsidR="0048218E" w:rsidRPr="00D54DB2">
        <w:br/>
      </w:r>
      <w:r w:rsidR="00350246" w:rsidRPr="00D54DB2">
        <w:t xml:space="preserve">    </w:t>
      </w:r>
      <w:r w:rsidR="00350246" w:rsidRPr="00D54DB2">
        <w:rPr>
          <w:color w:val="0000FF"/>
        </w:rPr>
        <w:t>if</w:t>
      </w:r>
      <w:r w:rsidR="00350246" w:rsidRPr="00D54DB2">
        <w:t xml:space="preserve"> (x == null) </w:t>
      </w:r>
      <w:r w:rsidR="00350246" w:rsidRPr="00D54DB2">
        <w:rPr>
          <w:color w:val="0000FF"/>
        </w:rPr>
        <w:t>return</w:t>
      </w:r>
      <w:r w:rsidR="00350246" w:rsidRPr="00D54DB2">
        <w:t xml:space="preserve"> y == null ? </w:t>
      </w:r>
      <w:r w:rsidR="00350246" w:rsidRPr="00D54DB2">
        <w:rPr>
          <w:color w:val="800000"/>
        </w:rPr>
        <w:t>0</w:t>
      </w:r>
      <w:r w:rsidR="00350246" w:rsidRPr="00D54DB2">
        <w:t xml:space="preserve"> : </w:t>
      </w:r>
      <w:r w:rsidR="008D0DE2" w:rsidRPr="00D54DB2">
        <w:rPr>
          <w:color w:val="800000"/>
        </w:rPr>
        <w:t>-1</w:t>
      </w:r>
      <w:r w:rsidR="008D0DE2" w:rsidRPr="00D54DB2">
        <w:t>;</w:t>
      </w:r>
      <w:r w:rsidR="0048218E" w:rsidRPr="00D54DB2">
        <w:br/>
      </w:r>
      <w:r w:rsidR="008D0DE2" w:rsidRPr="00D54DB2">
        <w:t xml:space="preserve">    </w:t>
      </w:r>
      <w:r w:rsidR="008D0DE2" w:rsidRPr="00D54DB2">
        <w:rPr>
          <w:color w:val="0000FF"/>
        </w:rPr>
        <w:t>if</w:t>
      </w:r>
      <w:r w:rsidR="008D0DE2" w:rsidRPr="00D54DB2">
        <w:t xml:space="preserve"> (y == null) </w:t>
      </w:r>
      <w:r w:rsidR="008D0DE2" w:rsidRPr="00D54DB2">
        <w:rPr>
          <w:color w:val="0000FF"/>
        </w:rPr>
        <w:t>return</w:t>
      </w:r>
      <w:r w:rsidR="008D0DE2" w:rsidRPr="00D54DB2">
        <w:t xml:space="preserve"> </w:t>
      </w:r>
      <w:r w:rsidR="008D0DE2" w:rsidRPr="00D54DB2">
        <w:rPr>
          <w:color w:val="800000"/>
        </w:rPr>
        <w:t>1</w:t>
      </w:r>
      <w:r w:rsidR="008D0DE2" w:rsidRPr="00D54DB2">
        <w:t>;</w:t>
      </w:r>
      <w:r w:rsidR="0048218E" w:rsidRPr="00D54DB2">
        <w:br/>
      </w:r>
      <w:r w:rsidR="008D0DE2" w:rsidRPr="00D54DB2">
        <w:t xml:space="preserve">    </w:t>
      </w:r>
      <w:r w:rsidR="008D0DE2" w:rsidRPr="00D54DB2">
        <w:rPr>
          <w:color w:val="0000FF"/>
        </w:rPr>
        <w:t>return</w:t>
      </w:r>
      <w:r w:rsidR="008D0DE2" w:rsidRPr="00D54DB2">
        <w:t xml:space="preserve"> x.</w:t>
      </w:r>
      <w:r w:rsidR="007E513C" w:rsidRPr="00D54DB2">
        <w:t>localeCompare</w:t>
      </w:r>
      <w:r w:rsidR="008D0DE2" w:rsidRPr="00D54DB2">
        <w:t>(y);</w:t>
      </w:r>
      <w:r w:rsidR="0048218E" w:rsidRPr="00D54DB2">
        <w:br/>
      </w:r>
      <w:r w:rsidRPr="00D54DB2">
        <w:t>}</w:t>
      </w:r>
    </w:p>
    <w:p w:rsidR="0044410D" w:rsidRPr="0044410D" w:rsidRDefault="005C51E9" w:rsidP="003B520A">
      <w:r>
        <w:t xml:space="preserve">Note that </w:t>
      </w:r>
      <w:r w:rsidR="008D0DE2">
        <w:t xml:space="preserve">the </w:t>
      </w:r>
      <w:r w:rsidR="008F4735">
        <w:t>'</w:t>
      </w:r>
      <w:r w:rsidR="008D0DE2">
        <w:t>x</w:t>
      </w:r>
      <w:r w:rsidR="008F4735">
        <w:t>'</w:t>
      </w:r>
      <w:r w:rsidR="008D0DE2">
        <w:t xml:space="preserve"> and </w:t>
      </w:r>
      <w:r w:rsidR="008F4735">
        <w:t>'</w:t>
      </w:r>
      <w:r w:rsidR="008D0DE2">
        <w:t>y</w:t>
      </w:r>
      <w:r w:rsidR="008F4735">
        <w:t>'</w:t>
      </w:r>
      <w:r w:rsidR="008D0DE2">
        <w:t xml:space="preserve"> parameters are known to be subtypes of the cons</w:t>
      </w:r>
      <w:r w:rsidR="00A635F6">
        <w:t xml:space="preserve">traint </w:t>
      </w:r>
      <w:r w:rsidR="008F4735">
        <w:t>'</w:t>
      </w:r>
      <w:r w:rsidR="00A635F6">
        <w:t>Comparable</w:t>
      </w:r>
      <w:r w:rsidR="008F4735">
        <w:t>'</w:t>
      </w:r>
      <w:r w:rsidR="008D0DE2">
        <w:t xml:space="preserve"> and therefore have a </w:t>
      </w:r>
      <w:r w:rsidR="008F4735">
        <w:t>'</w:t>
      </w:r>
      <w:r w:rsidR="008D0DE2">
        <w:t>compareTo</w:t>
      </w:r>
      <w:r w:rsidR="008F4735">
        <w:t>'</w:t>
      </w:r>
      <w:r w:rsidR="008D0DE2">
        <w:t xml:space="preserve"> member.</w:t>
      </w:r>
      <w:r>
        <w:t xml:space="preserve"> This is described further in section</w:t>
      </w:r>
      <w:r w:rsidR="006D0043">
        <w:t xml:space="preserve"> </w:t>
      </w:r>
      <w:r w:rsidR="006D0043">
        <w:fldChar w:fldCharType="begin"/>
      </w:r>
      <w:r w:rsidR="006D0043">
        <w:instrText xml:space="preserve"> REF _Ref366146437 \r \h </w:instrText>
      </w:r>
      <w:r w:rsidR="006D0043">
        <w:fldChar w:fldCharType="separate"/>
      </w:r>
      <w:r w:rsidR="00A3147C">
        <w:t>3.6.1</w:t>
      </w:r>
      <w:r w:rsidR="006D0043">
        <w:fldChar w:fldCharType="end"/>
      </w:r>
      <w:r>
        <w:t>.</w:t>
      </w:r>
    </w:p>
    <w:p w:rsidR="0044410D" w:rsidRPr="0044410D" w:rsidRDefault="007E513C" w:rsidP="007E513C">
      <w:r>
        <w:t xml:space="preserve">The type arguments of a call to a generic function may be explicitly specified in a call operation or may, when possible, be inferred (section </w:t>
      </w:r>
      <w:r>
        <w:fldChar w:fldCharType="begin"/>
      </w:r>
      <w:r>
        <w:instrText xml:space="preserve"> REF _Ref343601018 \r \h </w:instrText>
      </w:r>
      <w:r>
        <w:fldChar w:fldCharType="separate"/>
      </w:r>
      <w:r w:rsidR="00A3147C">
        <w:t>4.15.2</w:t>
      </w:r>
      <w:r>
        <w:fldChar w:fldCharType="end"/>
      </w:r>
      <w:r>
        <w:t>) from the types of the regular arguments in the call. In the example</w:t>
      </w:r>
    </w:p>
    <w:p w:rsidR="0044410D" w:rsidRPr="0044410D" w:rsidRDefault="008D0DE2" w:rsidP="008D0DE2">
      <w:pPr>
        <w:pStyle w:val="Code"/>
      </w:pPr>
      <w:r w:rsidRPr="00D54DB2">
        <w:rPr>
          <w:color w:val="0000FF"/>
        </w:rPr>
        <w:t>class</w:t>
      </w:r>
      <w:r w:rsidRPr="00D54DB2">
        <w:t xml:space="preserve"> Person {</w:t>
      </w:r>
      <w:r w:rsidR="0048218E" w:rsidRPr="00D54DB2">
        <w:br/>
      </w:r>
      <w:r w:rsidRPr="00D54DB2">
        <w:t xml:space="preserve">    </w:t>
      </w:r>
      <w:r w:rsidR="007E513C" w:rsidRPr="00D54DB2">
        <w:t>name: string;</w:t>
      </w:r>
      <w:r w:rsidR="0048218E" w:rsidRPr="00D54DB2">
        <w:br/>
      </w:r>
      <w:r w:rsidR="007E513C" w:rsidRPr="00D54DB2">
        <w:t xml:space="preserve">    localeCompare(other: Person) {</w:t>
      </w:r>
      <w:r w:rsidR="0048218E" w:rsidRPr="00D54DB2">
        <w:br/>
      </w:r>
      <w:r w:rsidR="007E513C" w:rsidRPr="00D54DB2">
        <w:t xml:space="preserve">        </w:t>
      </w:r>
      <w:r w:rsidR="007E513C" w:rsidRPr="00D54DB2">
        <w:rPr>
          <w:color w:val="0000FF"/>
        </w:rPr>
        <w:t>return</w:t>
      </w:r>
      <w:r w:rsidR="007E513C" w:rsidRPr="00D54DB2">
        <w:t xml:space="preserve"> compare(this.name, other.name);</w:t>
      </w:r>
      <w:r w:rsidR="0048218E" w:rsidRPr="00D54DB2">
        <w:br/>
      </w:r>
      <w:r w:rsidR="007E513C" w:rsidRPr="00D54DB2">
        <w:t xml:space="preserve">    }</w:t>
      </w:r>
      <w:r w:rsidR="0048218E" w:rsidRPr="00D54DB2">
        <w:br/>
      </w:r>
      <w:r w:rsidR="007E513C" w:rsidRPr="00D54DB2">
        <w:t>}</w:t>
      </w:r>
    </w:p>
    <w:p w:rsidR="0044410D" w:rsidRPr="0044410D" w:rsidRDefault="007E513C" w:rsidP="007E513C">
      <w:r>
        <w:t xml:space="preserve">the type argument to </w:t>
      </w:r>
      <w:r w:rsidR="008F4735">
        <w:t>'</w:t>
      </w:r>
      <w:r>
        <w:t>compare</w:t>
      </w:r>
      <w:r w:rsidR="008F4735">
        <w:t>'</w:t>
      </w:r>
      <w:r>
        <w:t xml:space="preserve"> is automatically inferred to be the String type because the two arguments are strings.</w:t>
      </w:r>
    </w:p>
    <w:p w:rsidR="0044410D" w:rsidRPr="0044410D" w:rsidRDefault="0040078C" w:rsidP="0040078C">
      <w:pPr>
        <w:pStyle w:val="Heading2"/>
      </w:pPr>
      <w:bookmarkStart w:id="240" w:name="_Ref332892747"/>
      <w:bookmarkStart w:id="241" w:name="_Toc439666253"/>
      <w:r>
        <w:t>Code Generation</w:t>
      </w:r>
      <w:bookmarkEnd w:id="240"/>
      <w:bookmarkEnd w:id="241"/>
    </w:p>
    <w:p w:rsidR="0044410D" w:rsidRPr="0044410D" w:rsidRDefault="0040078C" w:rsidP="0040078C">
      <w:r>
        <w:t>A function declaration generates JavaScript code that is equivalent to:</w:t>
      </w:r>
    </w:p>
    <w:p w:rsidR="0044410D" w:rsidRPr="0044410D" w:rsidRDefault="0040078C" w:rsidP="0040078C">
      <w:pPr>
        <w:pStyle w:val="Code"/>
      </w:pPr>
      <w:r w:rsidRPr="00D54DB2">
        <w:rPr>
          <w:color w:val="0000FF"/>
        </w:rPr>
        <w:t>function</w:t>
      </w:r>
      <w:r w:rsidRPr="00D54DB2">
        <w:t xml:space="preserve"> &lt;FunctionName&gt;(&lt;FunctionParameters&gt;) {</w:t>
      </w:r>
      <w:r w:rsidR="0048218E" w:rsidRPr="00D54DB2">
        <w:br/>
      </w:r>
      <w:r w:rsidRPr="00D54DB2">
        <w:t xml:space="preserve">    &lt;DefaultValueAssignments&gt;</w:t>
      </w:r>
      <w:r w:rsidR="0048218E" w:rsidRPr="00D54DB2">
        <w:br/>
      </w:r>
      <w:r w:rsidRPr="00D54DB2">
        <w:t xml:space="preserve">    &lt;FunctionStatements&gt;</w:t>
      </w:r>
      <w:r w:rsidR="0048218E" w:rsidRPr="00D54DB2">
        <w:br/>
      </w:r>
      <w:r w:rsidRPr="00D54DB2">
        <w:t>}</w:t>
      </w:r>
    </w:p>
    <w:p w:rsidR="0044410D" w:rsidRPr="0044410D" w:rsidRDefault="0040078C" w:rsidP="0040078C">
      <w:r>
        <w:rPr>
          <w:rStyle w:val="CodeItalic"/>
        </w:rPr>
        <w:t>Function</w:t>
      </w:r>
      <w:r w:rsidRPr="00ED0D93">
        <w:rPr>
          <w:rStyle w:val="CodeItalic"/>
        </w:rPr>
        <w:t>Name</w:t>
      </w:r>
      <w:r>
        <w:t xml:space="preserve"> is the name of the function</w:t>
      </w:r>
      <w:r w:rsidR="00FD583C">
        <w:t xml:space="preserve"> (or nothing in the case of a function expression).</w:t>
      </w:r>
    </w:p>
    <w:p w:rsidR="0044410D" w:rsidRPr="0044410D" w:rsidRDefault="0040078C" w:rsidP="0040078C">
      <w:r>
        <w:rPr>
          <w:rStyle w:val="CodeItalic"/>
        </w:rPr>
        <w:t>Function</w:t>
      </w:r>
      <w:r w:rsidRPr="00ED0D93">
        <w:rPr>
          <w:rStyle w:val="CodeItalic"/>
        </w:rPr>
        <w:t>Param</w:t>
      </w:r>
      <w:r>
        <w:rPr>
          <w:rStyle w:val="CodeItalic"/>
        </w:rPr>
        <w:t>eter</w:t>
      </w:r>
      <w:r w:rsidRPr="00ED0D93">
        <w:rPr>
          <w:rStyle w:val="CodeItalic"/>
        </w:rPr>
        <w:t>s</w:t>
      </w:r>
      <w:r>
        <w:t xml:space="preserve"> is a comma separated list of the function</w:t>
      </w:r>
      <w:r w:rsidR="008F4735">
        <w:t>'</w:t>
      </w:r>
      <w:r>
        <w:t>s parameter names.</w:t>
      </w:r>
    </w:p>
    <w:p w:rsidR="0044410D" w:rsidRPr="0044410D" w:rsidRDefault="0040078C" w:rsidP="0040078C">
      <w:r w:rsidRPr="00073023">
        <w:rPr>
          <w:rStyle w:val="CodeItalic"/>
        </w:rPr>
        <w:t>DefaultValueAssignments</w:t>
      </w:r>
      <w:r>
        <w:t xml:space="preserve"> is a sequence of default property value assignments, one for each parameter with a default value, in the order they are declared, of the form</w:t>
      </w:r>
    </w:p>
    <w:p w:rsidR="0044410D" w:rsidRPr="0044410D" w:rsidRDefault="0040078C" w:rsidP="00C60CFB">
      <w:pPr>
        <w:pStyle w:val="Code"/>
      </w:pPr>
      <w:r w:rsidRPr="00D54DB2">
        <w:rPr>
          <w:color w:val="0000FF"/>
        </w:rPr>
        <w:lastRenderedPageBreak/>
        <w:t>if</w:t>
      </w:r>
      <w:r w:rsidRPr="00D54DB2">
        <w:t xml:space="preserve"> (&lt;Parameter&gt;</w:t>
      </w:r>
      <w:r w:rsidR="00C75885" w:rsidRPr="00D54DB2">
        <w:t xml:space="preserve"> === </w:t>
      </w:r>
      <w:r w:rsidR="00C75885" w:rsidRPr="00D54DB2">
        <w:rPr>
          <w:color w:val="0000FF"/>
        </w:rPr>
        <w:t>void</w:t>
      </w:r>
      <w:r w:rsidR="00C75885" w:rsidRPr="00D54DB2">
        <w:t xml:space="preserve"> 0</w:t>
      </w:r>
      <w:r w:rsidRPr="00D54DB2">
        <w:t>) { &lt;Parameter&gt; = &lt;Default&gt;; }</w:t>
      </w:r>
    </w:p>
    <w:p w:rsidR="0044410D" w:rsidRPr="0044410D" w:rsidRDefault="0040078C" w:rsidP="0040078C">
      <w:r>
        <w:t xml:space="preserve">where </w:t>
      </w:r>
      <w:r w:rsidRPr="0040078C">
        <w:rPr>
          <w:rStyle w:val="CodeItalic"/>
        </w:rPr>
        <w:t>Parameter</w:t>
      </w:r>
      <w:r>
        <w:t xml:space="preserve"> is the parameter name and </w:t>
      </w:r>
      <w:r w:rsidRPr="0040078C">
        <w:rPr>
          <w:rStyle w:val="CodeItalic"/>
        </w:rPr>
        <w:t>Default</w:t>
      </w:r>
      <w:r>
        <w:t xml:space="preserve"> is the default value expression.</w:t>
      </w:r>
    </w:p>
    <w:p w:rsidR="0044410D" w:rsidRDefault="0040078C" w:rsidP="0040078C">
      <w:r>
        <w:rPr>
          <w:rStyle w:val="CodeItalic"/>
        </w:rPr>
        <w:t>Function</w:t>
      </w:r>
      <w:r w:rsidRPr="00ED0D93">
        <w:rPr>
          <w:rStyle w:val="CodeItalic"/>
        </w:rPr>
        <w:t>Statements</w:t>
      </w:r>
      <w:r>
        <w:t xml:space="preserve"> is the code generated </w:t>
      </w:r>
      <w:r w:rsidR="00762CBA">
        <w:t>for</w:t>
      </w:r>
      <w:r>
        <w:t xml:space="preserve"> the statements specified in the function body.</w:t>
      </w:r>
    </w:p>
    <w:p w:rsidR="002F6982" w:rsidRDefault="002F6982" w:rsidP="002F6982">
      <w:pPr>
        <w:pStyle w:val="Heading2"/>
      </w:pPr>
      <w:bookmarkStart w:id="242" w:name="_Toc439666254"/>
      <w:r>
        <w:t>Generator Functions</w:t>
      </w:r>
      <w:bookmarkEnd w:id="242"/>
    </w:p>
    <w:p w:rsidR="002F6982" w:rsidRPr="00300D5D" w:rsidRDefault="002F6982" w:rsidP="002F6982">
      <w:r w:rsidRPr="002F6982">
        <w:rPr>
          <w:i/>
        </w:rPr>
        <w:t xml:space="preserve">TODO: Document </w:t>
      </w:r>
      <w:hyperlink r:id="rId41" w:history="1">
        <w:r w:rsidRPr="002F6982">
          <w:rPr>
            <w:rStyle w:val="Hyperlink"/>
            <w:i/>
          </w:rPr>
          <w:t>generator functions</w:t>
        </w:r>
      </w:hyperlink>
      <w:r w:rsidRPr="00300D5D">
        <w:t>.</w:t>
      </w:r>
    </w:p>
    <w:p w:rsidR="0068031A" w:rsidRDefault="0068031A" w:rsidP="0068031A">
      <w:pPr>
        <w:pStyle w:val="Heading2"/>
      </w:pPr>
      <w:bookmarkStart w:id="243" w:name="_Toc439666255"/>
      <w:r>
        <w:t>Asynchronous Functions</w:t>
      </w:r>
      <w:bookmarkEnd w:id="243"/>
    </w:p>
    <w:p w:rsidR="0068031A" w:rsidRPr="00300D5D" w:rsidRDefault="0068031A" w:rsidP="0068031A">
      <w:r>
        <w:rPr>
          <w:i/>
        </w:rPr>
        <w:t xml:space="preserve">TODO: Document </w:t>
      </w:r>
      <w:hyperlink r:id="rId42" w:history="1">
        <w:r w:rsidRPr="0068031A">
          <w:rPr>
            <w:rStyle w:val="Hyperlink"/>
            <w:i/>
          </w:rPr>
          <w:t>asynchronous functions</w:t>
        </w:r>
      </w:hyperlink>
      <w:r w:rsidRPr="00300D5D">
        <w:t>.</w:t>
      </w:r>
    </w:p>
    <w:p w:rsidR="00145529" w:rsidRDefault="00145529" w:rsidP="00145529">
      <w:pPr>
        <w:pStyle w:val="Heading2"/>
      </w:pPr>
      <w:bookmarkStart w:id="244" w:name="_Toc439666256"/>
      <w:r>
        <w:t>Type Guard Functions</w:t>
      </w:r>
      <w:bookmarkEnd w:id="244"/>
    </w:p>
    <w:p w:rsidR="00145529" w:rsidRPr="00300D5D" w:rsidRDefault="00145529" w:rsidP="00145529">
      <w:r w:rsidRPr="0085364C">
        <w:rPr>
          <w:i/>
        </w:rPr>
        <w:t xml:space="preserve">TODO: Document </w:t>
      </w:r>
      <w:hyperlink r:id="rId43" w:history="1">
        <w:r w:rsidRPr="0085364C">
          <w:rPr>
            <w:rStyle w:val="Hyperlink"/>
            <w:i/>
          </w:rPr>
          <w:t>type guard functions</w:t>
        </w:r>
      </w:hyperlink>
      <w:r w:rsidR="0085364C" w:rsidRPr="0085364C">
        <w:rPr>
          <w:i/>
        </w:rPr>
        <w:t xml:space="preserve">, including </w:t>
      </w:r>
      <w:hyperlink r:id="rId44" w:history="1">
        <w:r w:rsidR="0085364C" w:rsidRPr="0085364C">
          <w:rPr>
            <w:rStyle w:val="Hyperlink"/>
            <w:i/>
          </w:rPr>
          <w:t>this type predicates</w:t>
        </w:r>
      </w:hyperlink>
      <w:r w:rsidR="0085364C" w:rsidRPr="00300D5D">
        <w:t>.</w:t>
      </w:r>
    </w:p>
    <w:p w:rsidR="0044410D" w:rsidRPr="0044410D" w:rsidRDefault="0044410D" w:rsidP="0074339D"/>
    <w:p w:rsidR="009349E4" w:rsidRDefault="009349E4" w:rsidP="0074339D">
      <w:pPr>
        <w:rPr>
          <w:highlight w:val="white"/>
        </w:rPr>
        <w:sectPr w:rsidR="009349E4" w:rsidSect="009349E4">
          <w:type w:val="oddPage"/>
          <w:pgSz w:w="12240" w:h="15840"/>
          <w:pgMar w:top="1440" w:right="1440" w:bottom="1440" w:left="1440" w:header="720" w:footer="720" w:gutter="0"/>
          <w:cols w:space="720"/>
          <w:docGrid w:linePitch="360"/>
        </w:sectPr>
      </w:pPr>
    </w:p>
    <w:p w:rsidR="0044410D" w:rsidRPr="0044410D" w:rsidRDefault="00A67A5C" w:rsidP="00D13EE5">
      <w:pPr>
        <w:pStyle w:val="Heading1"/>
      </w:pPr>
      <w:bookmarkStart w:id="245" w:name="_Toc439666257"/>
      <w:r>
        <w:lastRenderedPageBreak/>
        <w:t>Interfaces</w:t>
      </w:r>
      <w:bookmarkEnd w:id="245"/>
    </w:p>
    <w:p w:rsidR="0044410D" w:rsidRPr="0044410D" w:rsidRDefault="00522257" w:rsidP="006A5C7A">
      <w:r>
        <w:t xml:space="preserve">Interfaces provide the ability to </w:t>
      </w:r>
      <w:r w:rsidR="00F1768A">
        <w:t>name</w:t>
      </w:r>
      <w:r>
        <w:t xml:space="preserve"> </w:t>
      </w:r>
      <w:r w:rsidR="005942AD">
        <w:t xml:space="preserve">and parameterize </w:t>
      </w:r>
      <w:r>
        <w:t>object types and to compose existing named object types into new ones.</w:t>
      </w:r>
    </w:p>
    <w:p w:rsidR="0044410D" w:rsidRPr="0044410D" w:rsidRDefault="00501F53" w:rsidP="006A5C7A">
      <w:r>
        <w:t>I</w:t>
      </w:r>
      <w:r w:rsidR="006A5C7A">
        <w:t>nterfaces have no run-time representation—they are purely a compile-time construct.</w:t>
      </w:r>
      <w:r w:rsidR="00ED5C72">
        <w:t xml:space="preserve"> Interfaces are particularly useful for documenting and validating the required shape of properties, objects passed as parameters, and objects returned from functions.</w:t>
      </w:r>
    </w:p>
    <w:p w:rsidR="0044410D" w:rsidRPr="0044410D" w:rsidRDefault="00860222" w:rsidP="006A5C7A">
      <w:r>
        <w:t xml:space="preserve">Because </w:t>
      </w:r>
      <w:r w:rsidR="003C5236">
        <w:t>TypeScript</w:t>
      </w:r>
      <w:r>
        <w:t xml:space="preserve"> has a structural type system, an interface type with a particular set of members is considered identical to, and can be substituted for, another interface type or object type literal with </w:t>
      </w:r>
      <w:r w:rsidR="005B6662">
        <w:t>an identical</w:t>
      </w:r>
      <w:r>
        <w:t xml:space="preserve"> set of members</w:t>
      </w:r>
      <w:r w:rsidR="005B6662">
        <w:t xml:space="preserve"> (see section </w:t>
      </w:r>
      <w:r w:rsidR="002D6A71">
        <w:fldChar w:fldCharType="begin"/>
      </w:r>
      <w:r w:rsidR="002D6A71">
        <w:instrText xml:space="preserve"> REF _Ref366489706 \r \h </w:instrText>
      </w:r>
      <w:r w:rsidR="002D6A71">
        <w:fldChar w:fldCharType="separate"/>
      </w:r>
      <w:r w:rsidR="00A3147C">
        <w:t>3.11.2</w:t>
      </w:r>
      <w:r w:rsidR="002D6A71">
        <w:fldChar w:fldCharType="end"/>
      </w:r>
      <w:r w:rsidR="005B6662">
        <w:t>)</w:t>
      </w:r>
      <w:r>
        <w:t>.</w:t>
      </w:r>
    </w:p>
    <w:p w:rsidR="0044410D" w:rsidRPr="0044410D" w:rsidRDefault="002770A3" w:rsidP="006A5C7A">
      <w:r>
        <w:t>Class declarations may reference interfaces in their implements clause to validate that they provide an implementation of the interfaces.</w:t>
      </w:r>
    </w:p>
    <w:p w:rsidR="0044410D" w:rsidRPr="0044410D" w:rsidRDefault="001E5234" w:rsidP="001E5234">
      <w:pPr>
        <w:pStyle w:val="Heading2"/>
      </w:pPr>
      <w:bookmarkStart w:id="246" w:name="_Ref325089130"/>
      <w:bookmarkStart w:id="247" w:name="_Toc439666258"/>
      <w:r>
        <w:t>Interface Declarations</w:t>
      </w:r>
      <w:bookmarkEnd w:id="246"/>
      <w:bookmarkEnd w:id="247"/>
    </w:p>
    <w:p w:rsidR="00B13045" w:rsidRDefault="00B13045" w:rsidP="00D42E83">
      <w:r>
        <w:t xml:space="preserve">An interface declaration declares an </w:t>
      </w:r>
      <w:r w:rsidRPr="00B13045">
        <w:rPr>
          <w:b/>
          <w:i/>
        </w:rPr>
        <w:t>interface type</w:t>
      </w:r>
      <w:r>
        <w:t>.</w:t>
      </w:r>
    </w:p>
    <w:p w:rsidR="0044410D" w:rsidRPr="0044410D" w:rsidRDefault="00FB0322" w:rsidP="00FB0322">
      <w:pPr>
        <w:pStyle w:val="Grammar"/>
      </w:pPr>
      <w:r w:rsidRPr="00536A68">
        <w:rPr>
          <w:rStyle w:val="Production"/>
        </w:rPr>
        <w:t>InterfaceDeclaration:</w:t>
      </w:r>
      <w:r w:rsidR="0048218E" w:rsidRPr="0048218E">
        <w:br/>
      </w:r>
      <w:r>
        <w:rPr>
          <w:rStyle w:val="Terminal"/>
        </w:rPr>
        <w:t>interface</w:t>
      </w:r>
      <w:r>
        <w:t xml:space="preserve">   </w:t>
      </w:r>
      <w:r w:rsidR="000279AB">
        <w:rPr>
          <w:rStyle w:val="Production"/>
        </w:rPr>
        <w:t>BindingI</w:t>
      </w:r>
      <w:r w:rsidRPr="00536A68">
        <w:rPr>
          <w:rStyle w:val="Production"/>
        </w:rPr>
        <w:t>dentifier</w:t>
      </w:r>
      <w:r>
        <w:t xml:space="preserve">   </w:t>
      </w:r>
      <w:r w:rsidRPr="00536A68">
        <w:rPr>
          <w:rStyle w:val="Production"/>
        </w:rPr>
        <w:t>TypeParameters</w:t>
      </w:r>
      <w:r w:rsidR="00D31C46" w:rsidRPr="00D31C46">
        <w:rPr>
          <w:rStyle w:val="Production"/>
          <w:vertAlign w:val="subscript"/>
        </w:rPr>
        <w:t>opt</w:t>
      </w:r>
      <w:r>
        <w:t xml:space="preserve">   </w:t>
      </w:r>
      <w:r w:rsidRPr="00536A68">
        <w:rPr>
          <w:rStyle w:val="Production"/>
        </w:rPr>
        <w:t>InterfaceExtendsClause</w:t>
      </w:r>
      <w:r w:rsidR="00D31C46" w:rsidRPr="00D31C46">
        <w:rPr>
          <w:rStyle w:val="Production"/>
          <w:vertAlign w:val="subscript"/>
        </w:rPr>
        <w:t>opt</w:t>
      </w:r>
      <w:r>
        <w:t xml:space="preserve">   </w:t>
      </w:r>
      <w:r w:rsidRPr="00536A68">
        <w:rPr>
          <w:rStyle w:val="Production"/>
        </w:rPr>
        <w:t>ObjectType</w:t>
      </w:r>
    </w:p>
    <w:p w:rsidR="0044410D" w:rsidRPr="0044410D" w:rsidRDefault="00FB0322" w:rsidP="00FB0322">
      <w:pPr>
        <w:pStyle w:val="Grammar"/>
      </w:pPr>
      <w:r w:rsidRPr="00536A68">
        <w:rPr>
          <w:rStyle w:val="Production"/>
        </w:rPr>
        <w:t>InterfaceExtendsClause:</w:t>
      </w:r>
      <w:r w:rsidR="0048218E" w:rsidRPr="0048218E">
        <w:br/>
      </w:r>
      <w:r>
        <w:rPr>
          <w:rStyle w:val="Terminal"/>
        </w:rPr>
        <w:t>extends</w:t>
      </w:r>
      <w:r>
        <w:t xml:space="preserve">   </w:t>
      </w:r>
      <w:r w:rsidRPr="00536A68">
        <w:rPr>
          <w:rStyle w:val="Production"/>
        </w:rPr>
        <w:t>ClassOrInterfaceTypeList</w:t>
      </w:r>
    </w:p>
    <w:p w:rsidR="0044410D" w:rsidRPr="0044410D" w:rsidRDefault="00536A68" w:rsidP="00C26A82">
      <w:pPr>
        <w:pStyle w:val="Grammar"/>
      </w:pPr>
      <w:r w:rsidRPr="00536A68">
        <w:rPr>
          <w:rStyle w:val="Production"/>
        </w:rPr>
        <w:t>ClassOrInterfaceTypeList:</w:t>
      </w:r>
      <w:r w:rsidR="0048218E" w:rsidRPr="0048218E">
        <w:br/>
      </w:r>
      <w:r w:rsidR="00C26A82" w:rsidRPr="00536A68">
        <w:rPr>
          <w:rStyle w:val="Production"/>
        </w:rPr>
        <w:t>ClassOrInterfaceType</w:t>
      </w:r>
      <w:r w:rsidR="0048218E" w:rsidRPr="0048218E">
        <w:br/>
      </w:r>
      <w:r w:rsidR="00C26A82" w:rsidRPr="00536A68">
        <w:rPr>
          <w:rStyle w:val="Production"/>
        </w:rPr>
        <w:t>ClassOrInterfaceTypeList</w:t>
      </w:r>
      <w:r w:rsidR="00C26A82">
        <w:t xml:space="preserve">   </w:t>
      </w:r>
      <w:r w:rsidR="00C26A82" w:rsidRPr="00D85286">
        <w:rPr>
          <w:rStyle w:val="Terminal"/>
        </w:rPr>
        <w:t>,</w:t>
      </w:r>
      <w:r w:rsidR="00C26A82">
        <w:t xml:space="preserve">   </w:t>
      </w:r>
      <w:r w:rsidR="00C26A82" w:rsidRPr="00536A68">
        <w:rPr>
          <w:rStyle w:val="Production"/>
        </w:rPr>
        <w:t>ClassOrInterfaceType</w:t>
      </w:r>
    </w:p>
    <w:p w:rsidR="0044410D" w:rsidRPr="0044410D" w:rsidRDefault="00C26A82" w:rsidP="00C26A82">
      <w:pPr>
        <w:pStyle w:val="Grammar"/>
      </w:pPr>
      <w:r w:rsidRPr="00536A68">
        <w:rPr>
          <w:rStyle w:val="Production"/>
        </w:rPr>
        <w:t>ClassOrInterfaceType:</w:t>
      </w:r>
      <w:r w:rsidR="0048218E" w:rsidRPr="0048218E">
        <w:br/>
      </w:r>
      <w:r w:rsidRPr="00536A68">
        <w:rPr>
          <w:rStyle w:val="Production"/>
        </w:rPr>
        <w:t>TypeReference</w:t>
      </w:r>
    </w:p>
    <w:p w:rsidR="0044410D" w:rsidRPr="0044410D" w:rsidRDefault="00B13045" w:rsidP="0074339D">
      <w:r>
        <w:t xml:space="preserve">An </w:t>
      </w:r>
      <w:r w:rsidRPr="00B13045">
        <w:rPr>
          <w:rStyle w:val="Production"/>
        </w:rPr>
        <w:t>InterfaceDeclaration</w:t>
      </w:r>
      <w:r>
        <w:t xml:space="preserve"> introduces a named type (section </w:t>
      </w:r>
      <w:r>
        <w:fldChar w:fldCharType="begin"/>
      </w:r>
      <w:r>
        <w:instrText xml:space="preserve"> REF _Ref349736654 \r \h </w:instrText>
      </w:r>
      <w:r>
        <w:fldChar w:fldCharType="separate"/>
      </w:r>
      <w:r w:rsidR="00A3147C">
        <w:t>3.7</w:t>
      </w:r>
      <w:r>
        <w:fldChar w:fldCharType="end"/>
      </w:r>
      <w:r>
        <w:t xml:space="preserve">) in the containing declaration space. </w:t>
      </w:r>
      <w:r w:rsidR="00FE7CD2">
        <w:t xml:space="preserve">The </w:t>
      </w:r>
      <w:r w:rsidR="000279AB">
        <w:rPr>
          <w:rStyle w:val="Production"/>
        </w:rPr>
        <w:t>BindingI</w:t>
      </w:r>
      <w:r w:rsidR="00FE7CD2" w:rsidRPr="00FE7CD2">
        <w:rPr>
          <w:rStyle w:val="Production"/>
        </w:rPr>
        <w:t>dentifier</w:t>
      </w:r>
      <w:r w:rsidR="00FE7CD2">
        <w:t xml:space="preserve"> of an interface declaration may not be one of the predefined type names (section </w:t>
      </w:r>
      <w:r w:rsidR="00FE7CD2">
        <w:fldChar w:fldCharType="begin"/>
      </w:r>
      <w:r w:rsidR="00FE7CD2">
        <w:instrText xml:space="preserve"> REF _Ref352313823 \r \h </w:instrText>
      </w:r>
      <w:r w:rsidR="00FE7CD2">
        <w:fldChar w:fldCharType="separate"/>
      </w:r>
      <w:r w:rsidR="00A3147C">
        <w:t>3.8.1</w:t>
      </w:r>
      <w:r w:rsidR="00FE7CD2">
        <w:fldChar w:fldCharType="end"/>
      </w:r>
      <w:r w:rsidR="00FE7CD2">
        <w:t>).</w:t>
      </w:r>
    </w:p>
    <w:p w:rsidR="0044410D" w:rsidRPr="0044410D" w:rsidRDefault="00F1768A" w:rsidP="0074339D">
      <w:r>
        <w:t xml:space="preserve">An interface may optionally have type parameters </w:t>
      </w:r>
      <w:r w:rsidR="00AE4469">
        <w:t>(section</w:t>
      </w:r>
      <w:r w:rsidR="0033033C">
        <w:t xml:space="preserve"> </w:t>
      </w:r>
      <w:r w:rsidR="0033033C">
        <w:fldChar w:fldCharType="begin"/>
      </w:r>
      <w:r w:rsidR="0033033C">
        <w:instrText xml:space="preserve"> REF _Ref366146437 \r \h </w:instrText>
      </w:r>
      <w:r w:rsidR="0033033C">
        <w:fldChar w:fldCharType="separate"/>
      </w:r>
      <w:r w:rsidR="00A3147C">
        <w:t>3.6.1</w:t>
      </w:r>
      <w:r w:rsidR="0033033C">
        <w:fldChar w:fldCharType="end"/>
      </w:r>
      <w:r w:rsidR="00AE4469">
        <w:t xml:space="preserve">) </w:t>
      </w:r>
      <w:r>
        <w:t>that serve as placeholders for actual types to be provid</w:t>
      </w:r>
      <w:r w:rsidR="00C20059">
        <w:t>ed when the interface is referenced in type references.</w:t>
      </w:r>
      <w:r w:rsidR="00367C3D">
        <w:t xml:space="preserve"> An interface with type parameters is called a </w:t>
      </w:r>
      <w:r w:rsidR="00367C3D" w:rsidRPr="00367C3D">
        <w:rPr>
          <w:b/>
          <w:i/>
        </w:rPr>
        <w:t>generic interface</w:t>
      </w:r>
      <w:r w:rsidR="00367C3D">
        <w:t>.</w:t>
      </w:r>
      <w:r w:rsidR="00D71C23" w:rsidRPr="00D71C23">
        <w:t xml:space="preserve"> </w:t>
      </w:r>
      <w:r w:rsidR="00D71C23">
        <w:t xml:space="preserve">The type parameters of a generic interface declaration are in scope in the entire declaration and may be referenced in the </w:t>
      </w:r>
      <w:r w:rsidR="00D71C23" w:rsidRPr="00D71C23">
        <w:rPr>
          <w:rStyle w:val="Production"/>
        </w:rPr>
        <w:t>InterfaceExtendsClause</w:t>
      </w:r>
      <w:r w:rsidR="00D71C23">
        <w:t xml:space="preserve"> and </w:t>
      </w:r>
      <w:r w:rsidR="00D71C23" w:rsidRPr="00D71C23">
        <w:rPr>
          <w:rStyle w:val="Production"/>
        </w:rPr>
        <w:t>ObjectType</w:t>
      </w:r>
      <w:r w:rsidR="00D71C23">
        <w:t xml:space="preserve"> body.</w:t>
      </w:r>
    </w:p>
    <w:p w:rsidR="0044410D" w:rsidRPr="0044410D" w:rsidRDefault="0024201E" w:rsidP="0074339D">
      <w:r>
        <w:t xml:space="preserve">An interface can inherit from zero or more </w:t>
      </w:r>
      <w:r w:rsidRPr="0024201E">
        <w:rPr>
          <w:b/>
          <w:i/>
        </w:rPr>
        <w:t xml:space="preserve">base </w:t>
      </w:r>
      <w:r w:rsidR="0005159A">
        <w:rPr>
          <w:b/>
          <w:i/>
        </w:rPr>
        <w:t>types</w:t>
      </w:r>
      <w:r w:rsidR="00115383">
        <w:t xml:space="preserve"> which are specified in the </w:t>
      </w:r>
      <w:r w:rsidR="00115383" w:rsidRPr="0024201E">
        <w:rPr>
          <w:rStyle w:val="Production"/>
        </w:rPr>
        <w:t>InterfaceExtendsClause</w:t>
      </w:r>
      <w:r w:rsidR="00115383">
        <w:t>. The base types must be type references to class or interface types.</w:t>
      </w:r>
    </w:p>
    <w:p w:rsidR="0044410D" w:rsidRPr="0044410D" w:rsidRDefault="00196ACC" w:rsidP="00196ACC">
      <w:r>
        <w:lastRenderedPageBreak/>
        <w:t xml:space="preserve">An interface has the members specified in the </w:t>
      </w:r>
      <w:r w:rsidRPr="0024201E">
        <w:rPr>
          <w:rStyle w:val="Production"/>
        </w:rPr>
        <w:t>ObjectType</w:t>
      </w:r>
      <w:r>
        <w:t xml:space="preserve"> of its declaration</w:t>
      </w:r>
      <w:r w:rsidR="007B121C">
        <w:t xml:space="preserve"> and furthermore inherits</w:t>
      </w:r>
      <w:r>
        <w:t xml:space="preserve"> all base </w:t>
      </w:r>
      <w:r w:rsidR="0005159A">
        <w:t>type</w:t>
      </w:r>
      <w:r>
        <w:t xml:space="preserve"> members that aren</w:t>
      </w:r>
      <w:r w:rsidR="008F4735">
        <w:t>'</w:t>
      </w:r>
      <w:r w:rsidR="007B121C">
        <w:t xml:space="preserve">t hidden by declarations in the </w:t>
      </w:r>
      <w:r>
        <w:t>inte</w:t>
      </w:r>
      <w:r w:rsidR="00EB33FA">
        <w:t>rface:</w:t>
      </w:r>
    </w:p>
    <w:p w:rsidR="0044410D" w:rsidRPr="0044410D" w:rsidRDefault="00AE0C27" w:rsidP="00563D8D">
      <w:pPr>
        <w:pStyle w:val="ListParagraph"/>
        <w:numPr>
          <w:ilvl w:val="0"/>
          <w:numId w:val="21"/>
        </w:numPr>
      </w:pPr>
      <w:r>
        <w:t>A property declaration hides a</w:t>
      </w:r>
      <w:r w:rsidR="002235CC">
        <w:t xml:space="preserve"> </w:t>
      </w:r>
      <w:r w:rsidR="0005159A">
        <w:t xml:space="preserve">public </w:t>
      </w:r>
      <w:r w:rsidR="002235CC">
        <w:t xml:space="preserve">base </w:t>
      </w:r>
      <w:r w:rsidR="0005159A">
        <w:t>type</w:t>
      </w:r>
      <w:r w:rsidR="002235CC">
        <w:t xml:space="preserve"> property with the same name.</w:t>
      </w:r>
    </w:p>
    <w:p w:rsidR="0044410D" w:rsidRPr="0044410D" w:rsidRDefault="007354D4" w:rsidP="00563D8D">
      <w:pPr>
        <w:pStyle w:val="ListParagraph"/>
        <w:numPr>
          <w:ilvl w:val="0"/>
          <w:numId w:val="21"/>
        </w:numPr>
      </w:pPr>
      <w:r>
        <w:t xml:space="preserve">A string </w:t>
      </w:r>
      <w:r w:rsidR="00AE0C27">
        <w:t>index signature declaration hides a</w:t>
      </w:r>
      <w:r w:rsidR="00522C1D">
        <w:t xml:space="preserve"> base </w:t>
      </w:r>
      <w:r w:rsidR="0005159A">
        <w:t>type</w:t>
      </w:r>
      <w:r w:rsidR="00522C1D">
        <w:t xml:space="preserve"> </w:t>
      </w:r>
      <w:r>
        <w:t xml:space="preserve">string </w:t>
      </w:r>
      <w:r w:rsidR="00522C1D">
        <w:t>index signature</w:t>
      </w:r>
      <w:r>
        <w:t>.</w:t>
      </w:r>
    </w:p>
    <w:p w:rsidR="0044410D" w:rsidRPr="0044410D" w:rsidRDefault="007354D4" w:rsidP="00563D8D">
      <w:pPr>
        <w:pStyle w:val="ListParagraph"/>
        <w:numPr>
          <w:ilvl w:val="0"/>
          <w:numId w:val="21"/>
        </w:numPr>
      </w:pPr>
      <w:r>
        <w:t>A numeric index signature declaration hides a base type numeric index signature.</w:t>
      </w:r>
    </w:p>
    <w:p w:rsidR="0044410D" w:rsidRPr="0044410D" w:rsidRDefault="00250E57" w:rsidP="0074339D">
      <w:r>
        <w:t>The following constraints must be satisfied by an interface declaration</w:t>
      </w:r>
      <w:r w:rsidR="007B121C">
        <w:t xml:space="preserve"> or otherwise a compile-time error occurs</w:t>
      </w:r>
      <w:r>
        <w:t>:</w:t>
      </w:r>
    </w:p>
    <w:p w:rsidR="0044410D" w:rsidRPr="0044410D" w:rsidRDefault="00F4367D" w:rsidP="00563D8D">
      <w:pPr>
        <w:pStyle w:val="ListParagraph"/>
        <w:numPr>
          <w:ilvl w:val="0"/>
          <w:numId w:val="22"/>
        </w:numPr>
      </w:pPr>
      <w:r>
        <w:t>An interface declaration may not, directly or indirectly, specify a base type that originates in the same declaration. In other words an interface cannot, directly or indirectly, be a base type of itself, regardless of type arguments.</w:t>
      </w:r>
    </w:p>
    <w:p w:rsidR="0044410D" w:rsidRPr="0044410D" w:rsidRDefault="00D23A22" w:rsidP="00563D8D">
      <w:pPr>
        <w:pStyle w:val="ListParagraph"/>
        <w:numPr>
          <w:ilvl w:val="0"/>
          <w:numId w:val="22"/>
        </w:numPr>
      </w:pPr>
      <w:r>
        <w:t xml:space="preserve">An interface cannot declare a property with the same name as an inherited private </w:t>
      </w:r>
      <w:r w:rsidR="00064050">
        <w:t xml:space="preserve">or protected </w:t>
      </w:r>
      <w:r>
        <w:t>property.</w:t>
      </w:r>
    </w:p>
    <w:p w:rsidR="0044410D" w:rsidRPr="0044410D" w:rsidRDefault="009B76CC" w:rsidP="00563D8D">
      <w:pPr>
        <w:pStyle w:val="ListParagraph"/>
        <w:numPr>
          <w:ilvl w:val="0"/>
          <w:numId w:val="22"/>
        </w:numPr>
      </w:pPr>
      <w:r>
        <w:t xml:space="preserve">Inherited properties with the same name </w:t>
      </w:r>
      <w:r w:rsidR="002343D3">
        <w:t>must be identical</w:t>
      </w:r>
      <w:r w:rsidR="005C3653">
        <w:t xml:space="preserve"> (section </w:t>
      </w:r>
      <w:r w:rsidR="002D6A71">
        <w:fldChar w:fldCharType="begin"/>
      </w:r>
      <w:r w:rsidR="002D6A71">
        <w:instrText xml:space="preserve"> REF _Ref366489706 \r \h </w:instrText>
      </w:r>
      <w:r w:rsidR="002D6A71">
        <w:fldChar w:fldCharType="separate"/>
      </w:r>
      <w:r w:rsidR="00A3147C">
        <w:t>3.11.2</w:t>
      </w:r>
      <w:r w:rsidR="002D6A71">
        <w:fldChar w:fldCharType="end"/>
      </w:r>
      <w:r w:rsidR="005C3653">
        <w:t>).</w:t>
      </w:r>
    </w:p>
    <w:p w:rsidR="0044410D" w:rsidRPr="0044410D" w:rsidRDefault="00222EEE" w:rsidP="00563D8D">
      <w:pPr>
        <w:pStyle w:val="ListParagraph"/>
        <w:numPr>
          <w:ilvl w:val="0"/>
          <w:numId w:val="22"/>
        </w:numPr>
      </w:pPr>
      <w:r>
        <w:t>All properties of the interface must satisfy the constraints implied by the index signatures of the interface</w:t>
      </w:r>
      <w:r w:rsidR="004B3F62">
        <w:t xml:space="preserve"> as specified in </w:t>
      </w:r>
      <w:r>
        <w:t xml:space="preserve">section </w:t>
      </w:r>
      <w:r>
        <w:fldChar w:fldCharType="begin"/>
      </w:r>
      <w:r>
        <w:instrText xml:space="preserve"> REF _Ref351648322 \r \h </w:instrText>
      </w:r>
      <w:r>
        <w:fldChar w:fldCharType="separate"/>
      </w:r>
      <w:r w:rsidR="00A3147C">
        <w:t>3.9.4</w:t>
      </w:r>
      <w:r>
        <w:fldChar w:fldCharType="end"/>
      </w:r>
      <w:r>
        <w:t>.</w:t>
      </w:r>
    </w:p>
    <w:p w:rsidR="0044410D" w:rsidRPr="0044410D" w:rsidRDefault="00384B6A" w:rsidP="00563D8D">
      <w:pPr>
        <w:pStyle w:val="ListParagraph"/>
        <w:numPr>
          <w:ilvl w:val="0"/>
          <w:numId w:val="22"/>
        </w:numPr>
      </w:pPr>
      <w:r>
        <w:t xml:space="preserve">The </w:t>
      </w:r>
      <w:r w:rsidR="006C272D">
        <w:t xml:space="preserve">this-type (section </w:t>
      </w:r>
      <w:r w:rsidR="006C272D">
        <w:fldChar w:fldCharType="begin"/>
      </w:r>
      <w:r w:rsidR="006C272D">
        <w:instrText xml:space="preserve"> REF _Ref438213125 \r \h </w:instrText>
      </w:r>
      <w:r w:rsidR="006C272D">
        <w:fldChar w:fldCharType="separate"/>
      </w:r>
      <w:r w:rsidR="00A3147C">
        <w:t>3.6.3</w:t>
      </w:r>
      <w:r w:rsidR="006C272D">
        <w:fldChar w:fldCharType="end"/>
      </w:r>
      <w:r w:rsidR="00A675BE">
        <w:t xml:space="preserve">) of the </w:t>
      </w:r>
      <w:r>
        <w:t xml:space="preserve">declared </w:t>
      </w:r>
      <w:r w:rsidR="00250E57">
        <w:t xml:space="preserve">interface must be </w:t>
      </w:r>
      <w:r w:rsidR="00A635F6">
        <w:t xml:space="preserve">assignable </w:t>
      </w:r>
      <w:r>
        <w:t>(section</w:t>
      </w:r>
      <w:r w:rsidR="00A635F6">
        <w:t xml:space="preserve"> </w:t>
      </w:r>
      <w:r w:rsidR="00A635F6">
        <w:fldChar w:fldCharType="begin"/>
      </w:r>
      <w:r w:rsidR="00A635F6">
        <w:instrText xml:space="preserve"> REF _Ref330633611 \r \h </w:instrText>
      </w:r>
      <w:r w:rsidR="00A635F6">
        <w:fldChar w:fldCharType="separate"/>
      </w:r>
      <w:r w:rsidR="00A3147C">
        <w:t>3.11.4</w:t>
      </w:r>
      <w:r w:rsidR="00A635F6">
        <w:fldChar w:fldCharType="end"/>
      </w:r>
      <w:r>
        <w:t xml:space="preserve">) </w:t>
      </w:r>
      <w:r w:rsidR="00A635F6">
        <w:t xml:space="preserve">to </w:t>
      </w:r>
      <w:r w:rsidR="0039416E">
        <w:t>each of the base type references.</w:t>
      </w:r>
    </w:p>
    <w:p w:rsidR="0044410D" w:rsidRPr="0044410D" w:rsidRDefault="002343D3" w:rsidP="002343D3">
      <w:r>
        <w:t xml:space="preserve">An interface is permitted to inherit identical members from multiple base types and will in that case only contain one occurrence of </w:t>
      </w:r>
      <w:r w:rsidR="00263F24">
        <w:t>each</w:t>
      </w:r>
      <w:r>
        <w:t xml:space="preserve"> </w:t>
      </w:r>
      <w:r w:rsidR="00263F24">
        <w:t xml:space="preserve">particular </w:t>
      </w:r>
      <w:r>
        <w:t>member.</w:t>
      </w:r>
    </w:p>
    <w:p w:rsidR="0044410D" w:rsidRPr="0044410D" w:rsidRDefault="00076B5E" w:rsidP="0074339D">
      <w:r>
        <w:t>Below is an example of two interfaces that contain properties with the same name but different types:</w:t>
      </w:r>
    </w:p>
    <w:p w:rsidR="0044410D" w:rsidRPr="00D54DB2" w:rsidRDefault="00B62C5F" w:rsidP="00B62C5F">
      <w:pPr>
        <w:pStyle w:val="Code"/>
      </w:pPr>
      <w:r w:rsidRPr="00D54DB2">
        <w:rPr>
          <w:color w:val="0000FF"/>
        </w:rPr>
        <w:t>interface</w:t>
      </w:r>
      <w:r w:rsidR="00681CC0" w:rsidRPr="00D54DB2">
        <w:t xml:space="preserve"> </w:t>
      </w:r>
      <w:r w:rsidR="008E10B2" w:rsidRPr="00D54DB2">
        <w:t xml:space="preserve">Mover </w:t>
      </w:r>
      <w:r w:rsidRPr="00D54DB2">
        <w:t>{</w:t>
      </w:r>
      <w:r w:rsidR="0048218E" w:rsidRPr="00D54DB2">
        <w:br/>
      </w:r>
      <w:r w:rsidRPr="00D54DB2">
        <w:t xml:space="preserve">    move(): </w:t>
      </w:r>
      <w:r w:rsidRPr="00D54DB2">
        <w:rPr>
          <w:color w:val="0000FF"/>
        </w:rPr>
        <w:t>void</w:t>
      </w:r>
      <w:r w:rsidRPr="00D54DB2">
        <w:t>;</w:t>
      </w:r>
      <w:r w:rsidR="0048218E" w:rsidRPr="00D54DB2">
        <w:br/>
      </w:r>
      <w:r w:rsidRPr="00D54DB2">
        <w:t xml:space="preserve">    getStatus(): { speed: </w:t>
      </w:r>
      <w:r w:rsidRPr="00D54DB2">
        <w:rPr>
          <w:color w:val="0000FF"/>
        </w:rPr>
        <w:t>number</w:t>
      </w:r>
      <w:r w:rsidRPr="00D54DB2">
        <w:t>; };</w:t>
      </w:r>
      <w:r w:rsidR="0048218E" w:rsidRPr="00D54DB2">
        <w:br/>
      </w:r>
      <w:r w:rsidRPr="00D54DB2">
        <w:t>}</w:t>
      </w:r>
    </w:p>
    <w:p w:rsidR="0044410D" w:rsidRPr="00D54DB2" w:rsidRDefault="00B62C5F" w:rsidP="00B62C5F">
      <w:pPr>
        <w:pStyle w:val="Code"/>
      </w:pPr>
      <w:r w:rsidRPr="00D54DB2">
        <w:rPr>
          <w:color w:val="0000FF"/>
        </w:rPr>
        <w:t>interface</w:t>
      </w:r>
      <w:r w:rsidR="00681CC0" w:rsidRPr="00D54DB2">
        <w:t xml:space="preserve"> </w:t>
      </w:r>
      <w:r w:rsidR="008E10B2" w:rsidRPr="00D54DB2">
        <w:t xml:space="preserve">Shaker </w:t>
      </w:r>
      <w:r w:rsidRPr="00D54DB2">
        <w:t>{</w:t>
      </w:r>
      <w:r w:rsidR="0048218E" w:rsidRPr="00D54DB2">
        <w:br/>
      </w:r>
      <w:r w:rsidRPr="00D54DB2">
        <w:t xml:space="preserve">    shake(): </w:t>
      </w:r>
      <w:r w:rsidRPr="00D54DB2">
        <w:rPr>
          <w:color w:val="0000FF"/>
        </w:rPr>
        <w:t>void</w:t>
      </w:r>
      <w:r w:rsidRPr="00D54DB2">
        <w:t>;</w:t>
      </w:r>
      <w:r w:rsidR="0048218E" w:rsidRPr="00D54DB2">
        <w:br/>
      </w:r>
      <w:r w:rsidRPr="00D54DB2">
        <w:t xml:space="preserve">    getStatus(): { frequency: </w:t>
      </w:r>
      <w:r w:rsidRPr="00D54DB2">
        <w:rPr>
          <w:color w:val="0000FF"/>
        </w:rPr>
        <w:t>number</w:t>
      </w:r>
      <w:r w:rsidRPr="00D54DB2">
        <w:t>; };</w:t>
      </w:r>
      <w:r w:rsidR="0048218E" w:rsidRPr="00D54DB2">
        <w:br/>
      </w:r>
      <w:r w:rsidRPr="00D54DB2">
        <w:t>}</w:t>
      </w:r>
    </w:p>
    <w:p w:rsidR="0044410D" w:rsidRPr="0044410D" w:rsidRDefault="00076B5E" w:rsidP="00076B5E">
      <w:pPr>
        <w:rPr>
          <w:highlight w:val="white"/>
        </w:rPr>
      </w:pPr>
      <w:r>
        <w:rPr>
          <w:highlight w:val="white"/>
        </w:rPr>
        <w:t xml:space="preserve">An interface that extends </w:t>
      </w:r>
      <w:r w:rsidR="008F4735">
        <w:rPr>
          <w:highlight w:val="white"/>
        </w:rPr>
        <w:t>'</w:t>
      </w:r>
      <w:r w:rsidR="00EB33FA">
        <w:rPr>
          <w:highlight w:val="white"/>
        </w:rPr>
        <w:t>Mover</w:t>
      </w:r>
      <w:r w:rsidR="008F4735">
        <w:rPr>
          <w:highlight w:val="white"/>
        </w:rPr>
        <w:t>'</w:t>
      </w:r>
      <w:r w:rsidR="00EB33FA">
        <w:rPr>
          <w:highlight w:val="white"/>
        </w:rPr>
        <w:t xml:space="preserve"> and</w:t>
      </w:r>
      <w:r w:rsidR="00681CC0">
        <w:rPr>
          <w:highlight w:val="white"/>
        </w:rPr>
        <w:t xml:space="preserve"> </w:t>
      </w:r>
      <w:r w:rsidR="008F4735">
        <w:rPr>
          <w:highlight w:val="white"/>
        </w:rPr>
        <w:t>'</w:t>
      </w:r>
      <w:r w:rsidR="00EB33FA">
        <w:rPr>
          <w:highlight w:val="white"/>
        </w:rPr>
        <w:t>Shaker</w:t>
      </w:r>
      <w:r w:rsidR="008F4735">
        <w:rPr>
          <w:highlight w:val="white"/>
        </w:rPr>
        <w:t>'</w:t>
      </w:r>
      <w:r w:rsidR="00EB33FA">
        <w:rPr>
          <w:highlight w:val="white"/>
        </w:rPr>
        <w:t xml:space="preserve"> must declare a new </w:t>
      </w:r>
      <w:r w:rsidR="008F4735">
        <w:rPr>
          <w:highlight w:val="white"/>
        </w:rPr>
        <w:t>'</w:t>
      </w:r>
      <w:r w:rsidR="00EB33FA">
        <w:rPr>
          <w:highlight w:val="white"/>
        </w:rPr>
        <w:t>getStatus</w:t>
      </w:r>
      <w:r w:rsidR="008F4735">
        <w:rPr>
          <w:highlight w:val="white"/>
        </w:rPr>
        <w:t>'</w:t>
      </w:r>
      <w:r w:rsidR="00EB33FA">
        <w:rPr>
          <w:highlight w:val="white"/>
        </w:rPr>
        <w:t xml:space="preserve"> property as it would otherwise inherit two </w:t>
      </w:r>
      <w:r w:rsidR="008F4735">
        <w:rPr>
          <w:highlight w:val="white"/>
        </w:rPr>
        <w:t>'</w:t>
      </w:r>
      <w:r w:rsidR="00EB33FA">
        <w:rPr>
          <w:highlight w:val="white"/>
        </w:rPr>
        <w:t>getStatus</w:t>
      </w:r>
      <w:r w:rsidR="008F4735">
        <w:rPr>
          <w:highlight w:val="white"/>
        </w:rPr>
        <w:t>'</w:t>
      </w:r>
      <w:r w:rsidR="00EB33FA">
        <w:rPr>
          <w:highlight w:val="white"/>
        </w:rPr>
        <w:t xml:space="preserve"> properties with different types. The new </w:t>
      </w:r>
      <w:r w:rsidR="008F4735">
        <w:rPr>
          <w:highlight w:val="white"/>
        </w:rPr>
        <w:t>'</w:t>
      </w:r>
      <w:r w:rsidR="00EB33FA">
        <w:rPr>
          <w:highlight w:val="white"/>
        </w:rPr>
        <w:t>getStatus</w:t>
      </w:r>
      <w:r w:rsidR="008F4735">
        <w:rPr>
          <w:highlight w:val="white"/>
        </w:rPr>
        <w:t>'</w:t>
      </w:r>
      <w:r w:rsidR="00EB33FA">
        <w:rPr>
          <w:highlight w:val="white"/>
        </w:rPr>
        <w:t xml:space="preserve"> property must be declared such that the resulting </w:t>
      </w:r>
      <w:r w:rsidR="008F4735">
        <w:rPr>
          <w:highlight w:val="white"/>
        </w:rPr>
        <w:t>'</w:t>
      </w:r>
      <w:r w:rsidR="0010666F">
        <w:rPr>
          <w:highlight w:val="white"/>
        </w:rPr>
        <w:t>MoverShaker</w:t>
      </w:r>
      <w:r w:rsidR="008F4735">
        <w:rPr>
          <w:highlight w:val="white"/>
        </w:rPr>
        <w:t>'</w:t>
      </w:r>
      <w:r w:rsidR="00681CC0">
        <w:rPr>
          <w:highlight w:val="white"/>
        </w:rPr>
        <w:t xml:space="preserve"> is a subtype of both </w:t>
      </w:r>
      <w:r w:rsidR="008F4735">
        <w:rPr>
          <w:highlight w:val="white"/>
        </w:rPr>
        <w:t>'</w:t>
      </w:r>
      <w:r w:rsidR="0010666F">
        <w:rPr>
          <w:highlight w:val="white"/>
        </w:rPr>
        <w:t>Mover</w:t>
      </w:r>
      <w:r w:rsidR="008F4735">
        <w:rPr>
          <w:highlight w:val="white"/>
        </w:rPr>
        <w:t>'</w:t>
      </w:r>
      <w:r w:rsidR="00681CC0">
        <w:rPr>
          <w:highlight w:val="white"/>
        </w:rPr>
        <w:t xml:space="preserve"> and </w:t>
      </w:r>
      <w:r w:rsidR="008F4735">
        <w:rPr>
          <w:highlight w:val="white"/>
        </w:rPr>
        <w:t>'</w:t>
      </w:r>
      <w:r w:rsidR="0010666F">
        <w:rPr>
          <w:highlight w:val="white"/>
        </w:rPr>
        <w:t>Shaker</w:t>
      </w:r>
      <w:r w:rsidR="008F4735">
        <w:rPr>
          <w:highlight w:val="white"/>
        </w:rPr>
        <w:t>'</w:t>
      </w:r>
      <w:r w:rsidR="0010666F">
        <w:rPr>
          <w:highlight w:val="white"/>
        </w:rPr>
        <w:t>:</w:t>
      </w:r>
    </w:p>
    <w:p w:rsidR="0044410D" w:rsidRPr="00D54DB2" w:rsidRDefault="00B62C5F" w:rsidP="00B62C5F">
      <w:pPr>
        <w:pStyle w:val="Code"/>
      </w:pPr>
      <w:r w:rsidRPr="00D54DB2">
        <w:rPr>
          <w:color w:val="0000FF"/>
        </w:rPr>
        <w:t>interface</w:t>
      </w:r>
      <w:r w:rsidRPr="00D54DB2">
        <w:t xml:space="preserve"> MoverShaker </w:t>
      </w:r>
      <w:r w:rsidRPr="00D54DB2">
        <w:rPr>
          <w:color w:val="0000FF"/>
        </w:rPr>
        <w:t>extends</w:t>
      </w:r>
      <w:r w:rsidR="00681CC0" w:rsidRPr="00D54DB2">
        <w:t xml:space="preserve"> Mover, </w:t>
      </w:r>
      <w:r w:rsidR="008E10B2" w:rsidRPr="00D54DB2">
        <w:t xml:space="preserve">Shaker </w:t>
      </w:r>
      <w:r w:rsidRPr="00D54DB2">
        <w:t>{</w:t>
      </w:r>
      <w:r w:rsidR="0048218E" w:rsidRPr="00D54DB2">
        <w:br/>
      </w:r>
      <w:r w:rsidRPr="00D54DB2">
        <w:t xml:space="preserve">    getStatus(): { speed: </w:t>
      </w:r>
      <w:r w:rsidRPr="00D54DB2">
        <w:rPr>
          <w:color w:val="0000FF"/>
        </w:rPr>
        <w:t>number</w:t>
      </w:r>
      <w:r w:rsidRPr="00D54DB2">
        <w:t xml:space="preserve">; frequency: </w:t>
      </w:r>
      <w:r w:rsidRPr="00D54DB2">
        <w:rPr>
          <w:color w:val="0000FF"/>
        </w:rPr>
        <w:t>number</w:t>
      </w:r>
      <w:r w:rsidRPr="00D54DB2">
        <w:t>; };</w:t>
      </w:r>
      <w:r w:rsidR="0048218E" w:rsidRPr="00D54DB2">
        <w:br/>
      </w:r>
      <w:r w:rsidRPr="00D54DB2">
        <w:t>}</w:t>
      </w:r>
    </w:p>
    <w:p w:rsidR="0044410D" w:rsidRPr="0044410D" w:rsidRDefault="007B07CA" w:rsidP="007B07CA">
      <w:pPr>
        <w:rPr>
          <w:highlight w:val="white"/>
        </w:rPr>
      </w:pPr>
      <w:r>
        <w:rPr>
          <w:highlight w:val="white"/>
        </w:rPr>
        <w:lastRenderedPageBreak/>
        <w:t>Since function and constructor types are just object types containing call and construct signatures, interfaces can be used to declare named function and constructor types. For example:</w:t>
      </w:r>
    </w:p>
    <w:p w:rsidR="0044410D" w:rsidRPr="00D54DB2" w:rsidRDefault="007B07CA" w:rsidP="007B07CA">
      <w:pPr>
        <w:pStyle w:val="Code"/>
      </w:pPr>
      <w:r w:rsidRPr="00D54DB2">
        <w:rPr>
          <w:color w:val="0000FF"/>
        </w:rPr>
        <w:t>interface</w:t>
      </w:r>
      <w:r w:rsidRPr="00D54DB2">
        <w:t xml:space="preserve"> StringComparer { (a: </w:t>
      </w:r>
      <w:r w:rsidRPr="00D54DB2">
        <w:rPr>
          <w:color w:val="0000FF"/>
        </w:rPr>
        <w:t>string</w:t>
      </w:r>
      <w:r w:rsidRPr="00D54DB2">
        <w:t xml:space="preserve">, b: </w:t>
      </w:r>
      <w:r w:rsidRPr="00D54DB2">
        <w:rPr>
          <w:color w:val="0000FF"/>
        </w:rPr>
        <w:t>string</w:t>
      </w:r>
      <w:r w:rsidRPr="00D54DB2">
        <w:t xml:space="preserve">): </w:t>
      </w:r>
      <w:r w:rsidRPr="00D54DB2">
        <w:rPr>
          <w:color w:val="0000FF"/>
        </w:rPr>
        <w:t>number</w:t>
      </w:r>
      <w:r w:rsidRPr="00D54DB2">
        <w:t>; }</w:t>
      </w:r>
    </w:p>
    <w:p w:rsidR="0044410D" w:rsidRPr="0044410D" w:rsidRDefault="007B07CA" w:rsidP="007B07CA">
      <w:pPr>
        <w:rPr>
          <w:highlight w:val="white"/>
        </w:rPr>
      </w:pPr>
      <w:r>
        <w:rPr>
          <w:highlight w:val="white"/>
        </w:rPr>
        <w:t xml:space="preserve">This declares type </w:t>
      </w:r>
      <w:r w:rsidR="008F4735">
        <w:rPr>
          <w:highlight w:val="white"/>
        </w:rPr>
        <w:t>'</w:t>
      </w:r>
      <w:r>
        <w:rPr>
          <w:highlight w:val="white"/>
        </w:rPr>
        <w:t>StringComparer</w:t>
      </w:r>
      <w:r w:rsidR="008F4735">
        <w:rPr>
          <w:highlight w:val="white"/>
        </w:rPr>
        <w:t>'</w:t>
      </w:r>
      <w:r>
        <w:rPr>
          <w:highlight w:val="white"/>
        </w:rPr>
        <w:t xml:space="preserve"> to be a function type taking two strings and returning a number.</w:t>
      </w:r>
    </w:p>
    <w:p w:rsidR="0044410D" w:rsidRPr="0044410D" w:rsidRDefault="007312F6" w:rsidP="007312F6">
      <w:pPr>
        <w:pStyle w:val="Heading2"/>
        <w:rPr>
          <w:highlight w:val="white"/>
        </w:rPr>
      </w:pPr>
      <w:bookmarkStart w:id="248" w:name="_Ref352748707"/>
      <w:bookmarkStart w:id="249" w:name="_Toc439666259"/>
      <w:r>
        <w:rPr>
          <w:highlight w:val="white"/>
        </w:rPr>
        <w:t>Declaration Merging</w:t>
      </w:r>
      <w:bookmarkEnd w:id="248"/>
      <w:bookmarkEnd w:id="249"/>
    </w:p>
    <w:p w:rsidR="0044410D" w:rsidRPr="0044410D" w:rsidRDefault="007312F6" w:rsidP="007312F6">
      <w:r>
        <w:t xml:space="preserve">Interfaces are </w:t>
      </w:r>
      <w:r w:rsidR="008F4735">
        <w:t>"</w:t>
      </w:r>
      <w:r>
        <w:t>open-ended</w:t>
      </w:r>
      <w:r w:rsidR="008F4735">
        <w:t>"</w:t>
      </w:r>
      <w:r>
        <w:t xml:space="preserve"> and interface declarations with the same qualified name relative to a common root (as defined in section </w:t>
      </w:r>
      <w:r>
        <w:fldChar w:fldCharType="begin"/>
      </w:r>
      <w:r>
        <w:instrText xml:space="preserve"> REF _Ref323978672 \r \h </w:instrText>
      </w:r>
      <w:r>
        <w:fldChar w:fldCharType="separate"/>
      </w:r>
      <w:r w:rsidR="00A3147C">
        <w:t>2.3</w:t>
      </w:r>
      <w:r>
        <w:fldChar w:fldCharType="end"/>
      </w:r>
      <w:r>
        <w:t>) contribute to a single interface.</w:t>
      </w:r>
    </w:p>
    <w:p w:rsidR="0044410D" w:rsidRPr="0044410D" w:rsidRDefault="007312F6" w:rsidP="007312F6">
      <w:r>
        <w:t>When a generic interface has multiple declarations, all declarations must have identical type parameter lists, i.e. identical type parameter names with identical constraints in identical order.</w:t>
      </w:r>
    </w:p>
    <w:p w:rsidR="0044410D" w:rsidRPr="0044410D" w:rsidRDefault="0035625D" w:rsidP="007312F6">
      <w:r>
        <w:t>In an interface with multiple declarations, t</w:t>
      </w:r>
      <w:r w:rsidR="007312F6">
        <w:t xml:space="preserve">he </w:t>
      </w:r>
      <w:r w:rsidR="007312F6" w:rsidRPr="0035625D">
        <w:rPr>
          <w:rStyle w:val="CodeFragment"/>
        </w:rPr>
        <w:t>extends</w:t>
      </w:r>
      <w:r w:rsidR="007312F6">
        <w:t xml:space="preserve"> clauses are merged into a single set of</w:t>
      </w:r>
      <w:r>
        <w:t xml:space="preserve"> base types and the bodies of the interface declarations are merged into a single object type.</w:t>
      </w:r>
      <w:r w:rsidR="001471A4">
        <w:t xml:space="preserve"> </w:t>
      </w:r>
      <w:r w:rsidR="004B2D4C">
        <w:t>Declaration m</w:t>
      </w:r>
      <w:r w:rsidR="002138B5">
        <w:t xml:space="preserve">erging produces a declaration order that corresponds to </w:t>
      </w:r>
      <w:r w:rsidR="002138B5" w:rsidRPr="002138B5">
        <w:rPr>
          <w:i/>
        </w:rPr>
        <w:t>prepending</w:t>
      </w:r>
      <w:r w:rsidR="002138B5">
        <w:t xml:space="preserve"> </w:t>
      </w:r>
      <w:r w:rsidR="001471A4">
        <w:t>the members of each interface declaration</w:t>
      </w:r>
      <w:r w:rsidR="00BC2243">
        <w:t xml:space="preserve">, in </w:t>
      </w:r>
      <w:r w:rsidR="001471A4">
        <w:t xml:space="preserve">the </w:t>
      </w:r>
      <w:r w:rsidR="00BC2243">
        <w:t>order</w:t>
      </w:r>
      <w:r w:rsidR="001471A4">
        <w:t xml:space="preserve"> the members are written</w:t>
      </w:r>
      <w:r w:rsidR="00BC2243">
        <w:t xml:space="preserve">, </w:t>
      </w:r>
      <w:r w:rsidR="002138B5">
        <w:t xml:space="preserve">to the </w:t>
      </w:r>
      <w:r w:rsidR="00DF030B">
        <w:t>combined</w:t>
      </w:r>
      <w:r w:rsidR="002138B5">
        <w:t xml:space="preserve"> list of members in the order of the interface declarations. Thus, members declared in the last interface declaration will </w:t>
      </w:r>
      <w:r w:rsidR="00BC2243">
        <w:t>appear</w:t>
      </w:r>
      <w:r w:rsidR="002138B5">
        <w:t xml:space="preserve"> first in the declaration order of the merged type.</w:t>
      </w:r>
    </w:p>
    <w:p w:rsidR="0044410D" w:rsidRPr="0044410D" w:rsidRDefault="00392564" w:rsidP="007312F6">
      <w:r>
        <w:t xml:space="preserve">For example, </w:t>
      </w:r>
      <w:r w:rsidR="00534AD6">
        <w:t xml:space="preserve">a sequence of declarations </w:t>
      </w:r>
      <w:r w:rsidR="0023621C">
        <w:t>in this order:</w:t>
      </w:r>
    </w:p>
    <w:p w:rsidR="0044410D" w:rsidRPr="0044410D" w:rsidRDefault="00392564" w:rsidP="00392564">
      <w:pPr>
        <w:pStyle w:val="Code"/>
      </w:pPr>
      <w:r w:rsidRPr="00D54DB2">
        <w:rPr>
          <w:color w:val="0000FF"/>
        </w:rPr>
        <w:t>interface</w:t>
      </w:r>
      <w:r w:rsidRPr="00D54DB2">
        <w:t xml:space="preserve"> Document {</w:t>
      </w:r>
      <w:r w:rsidR="0048218E" w:rsidRPr="00D54DB2">
        <w:br/>
      </w:r>
      <w:r w:rsidRPr="00D54DB2">
        <w:t xml:space="preserve">    createElement(tagName: </w:t>
      </w:r>
      <w:r w:rsidRPr="00D54DB2">
        <w:rPr>
          <w:color w:val="0000FF"/>
        </w:rPr>
        <w:t>any</w:t>
      </w:r>
      <w:r w:rsidRPr="00D54DB2">
        <w:t>): Element;</w:t>
      </w:r>
      <w:r w:rsidR="0048218E" w:rsidRPr="00D54DB2">
        <w:br/>
      </w:r>
      <w:r w:rsidRPr="00D54DB2">
        <w:t>}</w:t>
      </w:r>
    </w:p>
    <w:p w:rsidR="0044410D" w:rsidRPr="0044410D" w:rsidRDefault="00392564" w:rsidP="00392564">
      <w:pPr>
        <w:pStyle w:val="Code"/>
      </w:pPr>
      <w:r w:rsidRPr="00D54DB2">
        <w:rPr>
          <w:color w:val="0000FF"/>
        </w:rPr>
        <w:t>interface</w:t>
      </w:r>
      <w:r w:rsidRPr="00D54DB2">
        <w:t xml:space="preserve"> Document {</w:t>
      </w:r>
      <w:r w:rsidR="0048218E" w:rsidRPr="00D54DB2">
        <w:br/>
      </w:r>
      <w:r w:rsidRPr="00D54DB2">
        <w:t xml:space="preserve">    createElement(tagName: </w:t>
      </w:r>
      <w:r w:rsidRPr="00D54DB2">
        <w:rPr>
          <w:color w:val="0000FF"/>
        </w:rPr>
        <w:t>string</w:t>
      </w:r>
      <w:r w:rsidRPr="00D54DB2">
        <w:t>): HTMLElement;</w:t>
      </w:r>
      <w:r w:rsidR="0048218E" w:rsidRPr="00D54DB2">
        <w:br/>
      </w:r>
      <w:r w:rsidRPr="00D54DB2">
        <w:t>}</w:t>
      </w:r>
    </w:p>
    <w:p w:rsidR="0044410D" w:rsidRPr="0044410D" w:rsidRDefault="00392564" w:rsidP="00392564">
      <w:pPr>
        <w:pStyle w:val="Code"/>
      </w:pPr>
      <w:r w:rsidRPr="00D54DB2">
        <w:rPr>
          <w:color w:val="0000FF"/>
        </w:rPr>
        <w:t>interface</w:t>
      </w:r>
      <w:r w:rsidRPr="00D54DB2">
        <w:t xml:space="preserve"> Document {</w:t>
      </w:r>
      <w:r w:rsidR="0048218E" w:rsidRPr="00D54DB2">
        <w:br/>
      </w:r>
      <w:r w:rsidRPr="00D54DB2">
        <w:t xml:space="preserve">    createElement(tagName: </w:t>
      </w:r>
      <w:r w:rsidR="008F4735" w:rsidRPr="00D54DB2">
        <w:rPr>
          <w:color w:val="800000"/>
        </w:rPr>
        <w:t>"</w:t>
      </w:r>
      <w:r w:rsidRPr="00D54DB2">
        <w:rPr>
          <w:color w:val="800000"/>
        </w:rPr>
        <w:t>div</w:t>
      </w:r>
      <w:r w:rsidR="008F4735" w:rsidRPr="00D54DB2">
        <w:rPr>
          <w:color w:val="800000"/>
        </w:rPr>
        <w:t>"</w:t>
      </w:r>
      <w:r w:rsidRPr="00D54DB2">
        <w:t xml:space="preserve">): HTMLDivElement; </w:t>
      </w:r>
      <w:r w:rsidR="0048218E" w:rsidRPr="00D54DB2">
        <w:br/>
      </w:r>
      <w:r w:rsidRPr="00D54DB2">
        <w:t xml:space="preserve">    createElement(tagName: </w:t>
      </w:r>
      <w:r w:rsidR="008F4735" w:rsidRPr="00D54DB2">
        <w:rPr>
          <w:color w:val="800000"/>
        </w:rPr>
        <w:t>"</w:t>
      </w:r>
      <w:r w:rsidRPr="00D54DB2">
        <w:rPr>
          <w:color w:val="800000"/>
        </w:rPr>
        <w:t>span</w:t>
      </w:r>
      <w:r w:rsidR="008F4735" w:rsidRPr="00D54DB2">
        <w:rPr>
          <w:color w:val="800000"/>
        </w:rPr>
        <w:t>"</w:t>
      </w:r>
      <w:r w:rsidRPr="00D54DB2">
        <w:t>): HTMLSpanElement;</w:t>
      </w:r>
      <w:r w:rsidR="0048218E" w:rsidRPr="00D54DB2">
        <w:br/>
      </w:r>
      <w:r w:rsidRPr="00D54DB2">
        <w:t xml:space="preserve">    createElement(tagName: </w:t>
      </w:r>
      <w:r w:rsidR="008F4735" w:rsidRPr="00D54DB2">
        <w:rPr>
          <w:color w:val="800000"/>
        </w:rPr>
        <w:t>"</w:t>
      </w:r>
      <w:r w:rsidRPr="00D54DB2">
        <w:rPr>
          <w:color w:val="800000"/>
        </w:rPr>
        <w:t>canvas</w:t>
      </w:r>
      <w:r w:rsidR="008F4735" w:rsidRPr="00D54DB2">
        <w:rPr>
          <w:color w:val="800000"/>
        </w:rPr>
        <w:t>"</w:t>
      </w:r>
      <w:r w:rsidRPr="00D54DB2">
        <w:t>): HTMLCanvasElement;</w:t>
      </w:r>
      <w:r w:rsidR="0048218E" w:rsidRPr="00D54DB2">
        <w:br/>
      </w:r>
      <w:r w:rsidRPr="00D54DB2">
        <w:t>}</w:t>
      </w:r>
    </w:p>
    <w:p w:rsidR="0044410D" w:rsidRPr="0044410D" w:rsidRDefault="00534AD6" w:rsidP="00392564">
      <w:r>
        <w:t>is equ</w:t>
      </w:r>
      <w:r w:rsidR="0023621C">
        <w:t>ivalent to the following single declaration:</w:t>
      </w:r>
    </w:p>
    <w:p w:rsidR="0044410D" w:rsidRPr="0044410D" w:rsidRDefault="00392564" w:rsidP="00392564">
      <w:pPr>
        <w:pStyle w:val="Code"/>
      </w:pPr>
      <w:r w:rsidRPr="00D54DB2">
        <w:rPr>
          <w:color w:val="0000FF"/>
        </w:rPr>
        <w:lastRenderedPageBreak/>
        <w:t>interface</w:t>
      </w:r>
      <w:r w:rsidRPr="00D54DB2">
        <w:t xml:space="preserve"> Document {</w:t>
      </w:r>
      <w:r w:rsidR="0048218E" w:rsidRPr="00D54DB2">
        <w:br/>
      </w:r>
      <w:r w:rsidRPr="00D54DB2">
        <w:t xml:space="preserve">    createElement(tagName: </w:t>
      </w:r>
      <w:r w:rsidR="008F4735" w:rsidRPr="00D54DB2">
        <w:rPr>
          <w:color w:val="800000"/>
        </w:rPr>
        <w:t>"</w:t>
      </w:r>
      <w:r w:rsidRPr="00D54DB2">
        <w:rPr>
          <w:color w:val="800000"/>
        </w:rPr>
        <w:t>div</w:t>
      </w:r>
      <w:r w:rsidR="008F4735" w:rsidRPr="00D54DB2">
        <w:rPr>
          <w:color w:val="800000"/>
        </w:rPr>
        <w:t>"</w:t>
      </w:r>
      <w:r w:rsidRPr="00D54DB2">
        <w:t xml:space="preserve">): HTMLDivElement; </w:t>
      </w:r>
      <w:r w:rsidR="0048218E" w:rsidRPr="00D54DB2">
        <w:br/>
      </w:r>
      <w:r w:rsidRPr="00D54DB2">
        <w:t xml:space="preserve">    createElement(tagName: </w:t>
      </w:r>
      <w:r w:rsidR="008F4735" w:rsidRPr="00D54DB2">
        <w:rPr>
          <w:color w:val="800000"/>
        </w:rPr>
        <w:t>"</w:t>
      </w:r>
      <w:r w:rsidRPr="00D54DB2">
        <w:rPr>
          <w:color w:val="800000"/>
        </w:rPr>
        <w:t>span</w:t>
      </w:r>
      <w:r w:rsidR="008F4735" w:rsidRPr="00D54DB2">
        <w:rPr>
          <w:color w:val="800000"/>
        </w:rPr>
        <w:t>"</w:t>
      </w:r>
      <w:r w:rsidRPr="00D54DB2">
        <w:t>): HTMLSpanElement;</w:t>
      </w:r>
      <w:r w:rsidR="0048218E" w:rsidRPr="00D54DB2">
        <w:br/>
      </w:r>
      <w:r w:rsidRPr="00D54DB2">
        <w:t xml:space="preserve">    createElement(tagName: </w:t>
      </w:r>
      <w:r w:rsidR="008F4735" w:rsidRPr="00D54DB2">
        <w:rPr>
          <w:color w:val="800000"/>
        </w:rPr>
        <w:t>"</w:t>
      </w:r>
      <w:r w:rsidRPr="00D54DB2">
        <w:rPr>
          <w:color w:val="800000"/>
        </w:rPr>
        <w:t>canvas</w:t>
      </w:r>
      <w:r w:rsidR="008F4735" w:rsidRPr="00D54DB2">
        <w:rPr>
          <w:color w:val="800000"/>
        </w:rPr>
        <w:t>"</w:t>
      </w:r>
      <w:r w:rsidRPr="00D54DB2">
        <w:t>): HTMLCanvasElement;</w:t>
      </w:r>
      <w:r w:rsidR="0048218E" w:rsidRPr="00D54DB2">
        <w:br/>
      </w:r>
      <w:r w:rsidRPr="00D54DB2">
        <w:t xml:space="preserve">    createElement(tagName: </w:t>
      </w:r>
      <w:r w:rsidRPr="00D54DB2">
        <w:rPr>
          <w:color w:val="0000FF"/>
        </w:rPr>
        <w:t>string</w:t>
      </w:r>
      <w:r w:rsidRPr="00D54DB2">
        <w:t>): HTMLElement;</w:t>
      </w:r>
      <w:r w:rsidR="0048218E" w:rsidRPr="00D54DB2">
        <w:br/>
      </w:r>
      <w:r w:rsidRPr="00D54DB2">
        <w:t xml:space="preserve">    createElement(tagName: </w:t>
      </w:r>
      <w:r w:rsidRPr="00D54DB2">
        <w:rPr>
          <w:color w:val="0000FF"/>
        </w:rPr>
        <w:t>any</w:t>
      </w:r>
      <w:r w:rsidRPr="00D54DB2">
        <w:t>): Element;</w:t>
      </w:r>
      <w:r w:rsidR="0048218E" w:rsidRPr="00D54DB2">
        <w:br/>
      </w:r>
      <w:r w:rsidRPr="00D54DB2">
        <w:t>}</w:t>
      </w:r>
    </w:p>
    <w:p w:rsidR="0044410D" w:rsidRDefault="0023621C" w:rsidP="0023621C">
      <w:r>
        <w:t>Note that the members of the last interface declaration appear first in the merged declaration. Also note that the relative order of members declared in the same interface body is preserved.</w:t>
      </w:r>
    </w:p>
    <w:p w:rsidR="00170C8F" w:rsidRPr="00300D5D" w:rsidRDefault="00170C8F" w:rsidP="0023621C">
      <w:r w:rsidRPr="00170C8F">
        <w:rPr>
          <w:i/>
        </w:rPr>
        <w:t xml:space="preserve">TODO: Document </w:t>
      </w:r>
      <w:hyperlink r:id="rId45" w:history="1">
        <w:r w:rsidRPr="00170C8F">
          <w:rPr>
            <w:rStyle w:val="Hyperlink"/>
            <w:i/>
          </w:rPr>
          <w:t>class and interface declaration merging</w:t>
        </w:r>
      </w:hyperlink>
      <w:r w:rsidRPr="00300D5D">
        <w:t>.</w:t>
      </w:r>
    </w:p>
    <w:p w:rsidR="0044410D" w:rsidRPr="0044410D" w:rsidRDefault="008C2012" w:rsidP="008C2012">
      <w:pPr>
        <w:pStyle w:val="Heading2"/>
        <w:rPr>
          <w:highlight w:val="white"/>
        </w:rPr>
      </w:pPr>
      <w:bookmarkStart w:id="250" w:name="_Toc439666260"/>
      <w:r>
        <w:rPr>
          <w:highlight w:val="white"/>
        </w:rPr>
        <w:t>Interfaces Extending Classes</w:t>
      </w:r>
      <w:bookmarkEnd w:id="250"/>
    </w:p>
    <w:p w:rsidR="0044410D" w:rsidRPr="0044410D" w:rsidRDefault="008C2012" w:rsidP="007B07CA">
      <w:pPr>
        <w:rPr>
          <w:highlight w:val="white"/>
        </w:rPr>
      </w:pPr>
      <w:r>
        <w:rPr>
          <w:highlight w:val="white"/>
        </w:rPr>
        <w:t>When a</w:t>
      </w:r>
      <w:r w:rsidR="00165378">
        <w:rPr>
          <w:highlight w:val="white"/>
        </w:rPr>
        <w:t xml:space="preserve">n interface </w:t>
      </w:r>
      <w:r w:rsidR="00824FAB">
        <w:rPr>
          <w:highlight w:val="white"/>
        </w:rPr>
        <w:t xml:space="preserve">type </w:t>
      </w:r>
      <w:r w:rsidR="00165378">
        <w:rPr>
          <w:highlight w:val="white"/>
        </w:rPr>
        <w:t xml:space="preserve">extends a class </w:t>
      </w:r>
      <w:r w:rsidR="00824FAB">
        <w:rPr>
          <w:highlight w:val="white"/>
        </w:rPr>
        <w:t xml:space="preserve">type </w:t>
      </w:r>
      <w:r w:rsidR="00165378">
        <w:rPr>
          <w:highlight w:val="white"/>
        </w:rPr>
        <w:t>it inherits the member</w:t>
      </w:r>
      <w:r w:rsidR="00824FAB">
        <w:rPr>
          <w:highlight w:val="white"/>
        </w:rPr>
        <w:t>s</w:t>
      </w:r>
      <w:r w:rsidR="00165378">
        <w:rPr>
          <w:highlight w:val="white"/>
        </w:rPr>
        <w:t xml:space="preserve"> of the class </w:t>
      </w:r>
      <w:r w:rsidR="00824FAB">
        <w:rPr>
          <w:highlight w:val="white"/>
        </w:rPr>
        <w:t>but not their</w:t>
      </w:r>
      <w:r w:rsidR="00165378">
        <w:rPr>
          <w:highlight w:val="white"/>
        </w:rPr>
        <w:t xml:space="preserve"> implementations. </w:t>
      </w:r>
      <w:r w:rsidR="00824FAB">
        <w:rPr>
          <w:highlight w:val="white"/>
        </w:rPr>
        <w:t>It is as if the interface had</w:t>
      </w:r>
      <w:r w:rsidR="00165378">
        <w:rPr>
          <w:highlight w:val="white"/>
        </w:rPr>
        <w:t xml:space="preserve"> declare</w:t>
      </w:r>
      <w:r w:rsidR="00824FAB">
        <w:rPr>
          <w:highlight w:val="white"/>
        </w:rPr>
        <w:t>d</w:t>
      </w:r>
      <w:r w:rsidR="00165378">
        <w:rPr>
          <w:highlight w:val="white"/>
        </w:rPr>
        <w:t xml:space="preserve"> all of the members of the class without providing an implementation.</w:t>
      </w:r>
      <w:r w:rsidR="00824FAB">
        <w:rPr>
          <w:highlight w:val="white"/>
        </w:rPr>
        <w:t xml:space="preserve"> Interfaces inherit even the private </w:t>
      </w:r>
      <w:r w:rsidR="00064050">
        <w:rPr>
          <w:highlight w:val="white"/>
        </w:rPr>
        <w:t xml:space="preserve">and protected </w:t>
      </w:r>
      <w:r w:rsidR="00824FAB">
        <w:rPr>
          <w:highlight w:val="white"/>
        </w:rPr>
        <w:t>members of a base class. W</w:t>
      </w:r>
      <w:r w:rsidR="007C5973">
        <w:rPr>
          <w:highlight w:val="white"/>
        </w:rPr>
        <w:t xml:space="preserve">hen a class containing private </w:t>
      </w:r>
      <w:r w:rsidR="00064050">
        <w:rPr>
          <w:highlight w:val="white"/>
        </w:rPr>
        <w:t xml:space="preserve">or protected </w:t>
      </w:r>
      <w:r w:rsidR="007C5973">
        <w:rPr>
          <w:highlight w:val="white"/>
        </w:rPr>
        <w:t xml:space="preserve">members is the base type of an interface type, that interface type can only be implemented by that class </w:t>
      </w:r>
      <w:r w:rsidR="00C16601">
        <w:rPr>
          <w:highlight w:val="white"/>
        </w:rPr>
        <w:t>or a descendant class.</w:t>
      </w:r>
      <w:r w:rsidR="00234A43">
        <w:rPr>
          <w:highlight w:val="white"/>
        </w:rPr>
        <w:t xml:space="preserve"> For example:</w:t>
      </w:r>
    </w:p>
    <w:p w:rsidR="0044410D" w:rsidRPr="00D54DB2" w:rsidRDefault="007C5973" w:rsidP="00466971">
      <w:pPr>
        <w:pStyle w:val="Code"/>
      </w:pPr>
      <w:r w:rsidRPr="00D54DB2">
        <w:rPr>
          <w:color w:val="0000FF"/>
        </w:rPr>
        <w:t>class</w:t>
      </w:r>
      <w:r w:rsidR="00466971" w:rsidRPr="00D54DB2">
        <w:t xml:space="preserve"> Control {</w:t>
      </w:r>
      <w:r w:rsidR="0048218E" w:rsidRPr="00D54DB2">
        <w:br/>
      </w:r>
      <w:r w:rsidR="00466971" w:rsidRPr="00D54DB2">
        <w:t xml:space="preserve">    </w:t>
      </w:r>
      <w:r w:rsidR="00466971" w:rsidRPr="00D54DB2">
        <w:rPr>
          <w:color w:val="0000FF"/>
        </w:rPr>
        <w:t>private</w:t>
      </w:r>
      <w:r w:rsidR="00466971" w:rsidRPr="00D54DB2">
        <w:t xml:space="preserve"> state: </w:t>
      </w:r>
      <w:r w:rsidR="00466971" w:rsidRPr="00D54DB2">
        <w:rPr>
          <w:color w:val="0000FF"/>
        </w:rPr>
        <w:t>any</w:t>
      </w:r>
      <w:r w:rsidR="00466971" w:rsidRPr="00D54DB2">
        <w:t>;</w:t>
      </w:r>
      <w:r w:rsidR="0048218E" w:rsidRPr="00D54DB2">
        <w:br/>
      </w:r>
      <w:r w:rsidRPr="00D54DB2">
        <w:t>}</w:t>
      </w:r>
    </w:p>
    <w:p w:rsidR="0044410D" w:rsidRPr="00D54DB2" w:rsidRDefault="00466971" w:rsidP="00466971">
      <w:pPr>
        <w:pStyle w:val="Code"/>
      </w:pPr>
      <w:r w:rsidRPr="00D54DB2">
        <w:rPr>
          <w:color w:val="0000FF"/>
        </w:rPr>
        <w:t>interface</w:t>
      </w:r>
      <w:r w:rsidRPr="00D54DB2">
        <w:t xml:space="preserve"> SelectableControl </w:t>
      </w:r>
      <w:r w:rsidRPr="00D54DB2">
        <w:rPr>
          <w:color w:val="0000FF"/>
        </w:rPr>
        <w:t>extends</w:t>
      </w:r>
      <w:r w:rsidRPr="00D54DB2">
        <w:t xml:space="preserve"> Control {</w:t>
      </w:r>
      <w:r w:rsidR="0048218E" w:rsidRPr="00D54DB2">
        <w:br/>
      </w:r>
      <w:r w:rsidRPr="00D54DB2">
        <w:t xml:space="preserve">    select(): </w:t>
      </w:r>
      <w:r w:rsidRPr="00D54DB2">
        <w:rPr>
          <w:color w:val="0000FF"/>
        </w:rPr>
        <w:t>void</w:t>
      </w:r>
      <w:r w:rsidRPr="00D54DB2">
        <w:t>;</w:t>
      </w:r>
      <w:r w:rsidR="0048218E" w:rsidRPr="00D54DB2">
        <w:br/>
      </w:r>
      <w:r w:rsidRPr="00D54DB2">
        <w:t>}</w:t>
      </w:r>
    </w:p>
    <w:p w:rsidR="0044410D" w:rsidRPr="00D54DB2" w:rsidRDefault="007C5973" w:rsidP="007C5973">
      <w:pPr>
        <w:pStyle w:val="Code"/>
      </w:pPr>
      <w:r w:rsidRPr="00D54DB2">
        <w:rPr>
          <w:color w:val="0000FF"/>
        </w:rPr>
        <w:t>class</w:t>
      </w:r>
      <w:r w:rsidRPr="00D54DB2">
        <w:t xml:space="preserve"> Button </w:t>
      </w:r>
      <w:r w:rsidRPr="00D54DB2">
        <w:rPr>
          <w:color w:val="0000FF"/>
        </w:rPr>
        <w:t>extends</w:t>
      </w:r>
      <w:r w:rsidRPr="00D54DB2">
        <w:t xml:space="preserve"> Control {</w:t>
      </w:r>
      <w:r w:rsidR="0048218E" w:rsidRPr="00D54DB2">
        <w:br/>
      </w:r>
      <w:r w:rsidRPr="00D54DB2">
        <w:t xml:space="preserve">    select() { }</w:t>
      </w:r>
      <w:r w:rsidR="0048218E" w:rsidRPr="00D54DB2">
        <w:br/>
      </w:r>
      <w:r w:rsidRPr="00D54DB2">
        <w:t>}</w:t>
      </w:r>
    </w:p>
    <w:p w:rsidR="0044410D" w:rsidRPr="00D54DB2" w:rsidRDefault="007C5973" w:rsidP="007C5973">
      <w:pPr>
        <w:pStyle w:val="Code"/>
      </w:pPr>
      <w:r w:rsidRPr="00D54DB2">
        <w:rPr>
          <w:color w:val="0000FF"/>
        </w:rPr>
        <w:t>class</w:t>
      </w:r>
      <w:r w:rsidRPr="00D54DB2">
        <w:t xml:space="preserve"> TextBox </w:t>
      </w:r>
      <w:r w:rsidRPr="00D54DB2">
        <w:rPr>
          <w:color w:val="0000FF"/>
        </w:rPr>
        <w:t>extends</w:t>
      </w:r>
      <w:r w:rsidRPr="00D54DB2">
        <w:t xml:space="preserve"> Control {</w:t>
      </w:r>
      <w:r w:rsidR="0048218E" w:rsidRPr="00D54DB2">
        <w:br/>
      </w:r>
      <w:r w:rsidR="00C16601" w:rsidRPr="00D54DB2">
        <w:t xml:space="preserve">    select() { </w:t>
      </w:r>
      <w:r w:rsidRPr="00D54DB2">
        <w:t>}</w:t>
      </w:r>
      <w:r w:rsidR="0048218E" w:rsidRPr="00D54DB2">
        <w:br/>
      </w:r>
      <w:r w:rsidRPr="00D54DB2">
        <w:t>}</w:t>
      </w:r>
    </w:p>
    <w:p w:rsidR="0044410D" w:rsidRPr="00D54DB2" w:rsidRDefault="007C5973" w:rsidP="00C16601">
      <w:pPr>
        <w:pStyle w:val="Code"/>
      </w:pPr>
      <w:r w:rsidRPr="00D54DB2">
        <w:rPr>
          <w:color w:val="0000FF"/>
        </w:rPr>
        <w:t>class</w:t>
      </w:r>
      <w:r w:rsidRPr="00D54DB2">
        <w:t xml:space="preserve"> Image </w:t>
      </w:r>
      <w:r w:rsidRPr="00D54DB2">
        <w:rPr>
          <w:color w:val="0000FF"/>
        </w:rPr>
        <w:t>extends</w:t>
      </w:r>
      <w:r w:rsidRPr="00D54DB2">
        <w:t xml:space="preserve"> Control {</w:t>
      </w:r>
      <w:r w:rsidR="0048218E" w:rsidRPr="00D54DB2">
        <w:br/>
      </w:r>
      <w:r w:rsidRPr="00D54DB2">
        <w:t>}</w:t>
      </w:r>
    </w:p>
    <w:p w:rsidR="0044410D" w:rsidRPr="00D54DB2" w:rsidRDefault="00666D8C" w:rsidP="00C16601">
      <w:pPr>
        <w:pStyle w:val="Code"/>
      </w:pPr>
      <w:r w:rsidRPr="00D54DB2">
        <w:rPr>
          <w:color w:val="0000FF"/>
        </w:rPr>
        <w:t>class</w:t>
      </w:r>
      <w:r w:rsidRPr="00D54DB2">
        <w:t xml:space="preserve"> Location {</w:t>
      </w:r>
      <w:r w:rsidR="0048218E" w:rsidRPr="00D54DB2">
        <w:br/>
      </w:r>
      <w:r w:rsidRPr="00D54DB2">
        <w:t xml:space="preserve">    select() { }</w:t>
      </w:r>
      <w:r w:rsidR="0048218E" w:rsidRPr="00D54DB2">
        <w:br/>
      </w:r>
      <w:r w:rsidRPr="00D54DB2">
        <w:t>}</w:t>
      </w:r>
    </w:p>
    <w:p w:rsidR="0044410D" w:rsidRPr="0044410D" w:rsidRDefault="00C16601" w:rsidP="007B07CA">
      <w:pPr>
        <w:rPr>
          <w:highlight w:val="white"/>
        </w:rPr>
      </w:pPr>
      <w:r>
        <w:rPr>
          <w:highlight w:val="white"/>
        </w:rPr>
        <w:t xml:space="preserve">In the </w:t>
      </w:r>
      <w:r w:rsidR="00234A43">
        <w:rPr>
          <w:highlight w:val="white"/>
        </w:rPr>
        <w:t xml:space="preserve">above </w:t>
      </w:r>
      <w:r>
        <w:rPr>
          <w:highlight w:val="white"/>
        </w:rPr>
        <w:t xml:space="preserve">example, </w:t>
      </w:r>
      <w:r w:rsidR="008F4735">
        <w:rPr>
          <w:highlight w:val="white"/>
        </w:rPr>
        <w:t>'</w:t>
      </w:r>
      <w:r>
        <w:rPr>
          <w:highlight w:val="white"/>
        </w:rPr>
        <w:t>SelectableControl</w:t>
      </w:r>
      <w:r w:rsidR="008F4735">
        <w:rPr>
          <w:highlight w:val="white"/>
        </w:rPr>
        <w:t>'</w:t>
      </w:r>
      <w:r>
        <w:rPr>
          <w:highlight w:val="white"/>
        </w:rPr>
        <w:t xml:space="preserve"> contains all </w:t>
      </w:r>
      <w:r w:rsidR="00666D8C">
        <w:rPr>
          <w:highlight w:val="white"/>
        </w:rPr>
        <w:t xml:space="preserve">of </w:t>
      </w:r>
      <w:r>
        <w:rPr>
          <w:highlight w:val="white"/>
        </w:rPr>
        <w:t xml:space="preserve">the members of </w:t>
      </w:r>
      <w:r w:rsidR="008F4735">
        <w:rPr>
          <w:highlight w:val="white"/>
        </w:rPr>
        <w:t>'</w:t>
      </w:r>
      <w:r>
        <w:rPr>
          <w:highlight w:val="white"/>
        </w:rPr>
        <w:t>Control</w:t>
      </w:r>
      <w:r w:rsidR="008F4735">
        <w:rPr>
          <w:highlight w:val="white"/>
        </w:rPr>
        <w:t>'</w:t>
      </w:r>
      <w:r>
        <w:rPr>
          <w:highlight w:val="white"/>
        </w:rPr>
        <w:t xml:space="preserve">, including the private </w:t>
      </w:r>
      <w:r w:rsidR="008F4735">
        <w:rPr>
          <w:highlight w:val="white"/>
        </w:rPr>
        <w:t>'</w:t>
      </w:r>
      <w:r>
        <w:rPr>
          <w:highlight w:val="white"/>
        </w:rPr>
        <w:t>state</w:t>
      </w:r>
      <w:r w:rsidR="008F4735">
        <w:rPr>
          <w:highlight w:val="white"/>
        </w:rPr>
        <w:t>'</w:t>
      </w:r>
      <w:r>
        <w:rPr>
          <w:highlight w:val="white"/>
        </w:rPr>
        <w:t xml:space="preserve"> property. </w:t>
      </w:r>
      <w:r w:rsidR="008C2012">
        <w:rPr>
          <w:highlight w:val="white"/>
        </w:rPr>
        <w:t>Since</w:t>
      </w:r>
      <w:r>
        <w:rPr>
          <w:highlight w:val="white"/>
        </w:rPr>
        <w:t xml:space="preserve"> </w:t>
      </w:r>
      <w:r w:rsidR="008F4735">
        <w:rPr>
          <w:highlight w:val="white"/>
        </w:rPr>
        <w:t>'</w:t>
      </w:r>
      <w:r>
        <w:rPr>
          <w:highlight w:val="white"/>
        </w:rPr>
        <w:t>state</w:t>
      </w:r>
      <w:r w:rsidR="008F4735">
        <w:rPr>
          <w:highlight w:val="white"/>
        </w:rPr>
        <w:t>'</w:t>
      </w:r>
      <w:r>
        <w:rPr>
          <w:highlight w:val="white"/>
        </w:rPr>
        <w:t xml:space="preserve"> is a private member it </w:t>
      </w:r>
      <w:r w:rsidR="008C2012">
        <w:rPr>
          <w:highlight w:val="white"/>
        </w:rPr>
        <w:t>is only</w:t>
      </w:r>
      <w:r>
        <w:rPr>
          <w:highlight w:val="white"/>
        </w:rPr>
        <w:t xml:space="preserve"> possible for descendants of </w:t>
      </w:r>
      <w:r w:rsidR="008F4735">
        <w:rPr>
          <w:highlight w:val="white"/>
        </w:rPr>
        <w:t>'</w:t>
      </w:r>
      <w:r>
        <w:rPr>
          <w:highlight w:val="white"/>
        </w:rPr>
        <w:t>Control</w:t>
      </w:r>
      <w:r w:rsidR="008F4735">
        <w:rPr>
          <w:highlight w:val="white"/>
        </w:rPr>
        <w:t>'</w:t>
      </w:r>
      <w:r w:rsidR="008C2012">
        <w:rPr>
          <w:highlight w:val="white"/>
        </w:rPr>
        <w:t xml:space="preserve"> to implement </w:t>
      </w:r>
      <w:r w:rsidR="008F4735">
        <w:rPr>
          <w:highlight w:val="white"/>
        </w:rPr>
        <w:t>'</w:t>
      </w:r>
      <w:r w:rsidR="008C2012">
        <w:rPr>
          <w:highlight w:val="white"/>
        </w:rPr>
        <w:t>SelectableControl</w:t>
      </w:r>
      <w:r w:rsidR="008F4735">
        <w:rPr>
          <w:highlight w:val="white"/>
        </w:rPr>
        <w:t>'</w:t>
      </w:r>
      <w:r w:rsidR="00234A43">
        <w:rPr>
          <w:highlight w:val="white"/>
        </w:rPr>
        <w:t>. This is because</w:t>
      </w:r>
      <w:r w:rsidR="008C2012">
        <w:rPr>
          <w:highlight w:val="white"/>
        </w:rPr>
        <w:t xml:space="preserve"> only descendants </w:t>
      </w:r>
      <w:r w:rsidR="00234A43">
        <w:rPr>
          <w:highlight w:val="white"/>
        </w:rPr>
        <w:t xml:space="preserve">of </w:t>
      </w:r>
      <w:r w:rsidR="008F4735">
        <w:rPr>
          <w:highlight w:val="white"/>
        </w:rPr>
        <w:t>'</w:t>
      </w:r>
      <w:r w:rsidR="00234A43">
        <w:rPr>
          <w:highlight w:val="white"/>
        </w:rPr>
        <w:t>Control</w:t>
      </w:r>
      <w:r w:rsidR="008F4735">
        <w:rPr>
          <w:highlight w:val="white"/>
        </w:rPr>
        <w:t>'</w:t>
      </w:r>
      <w:r w:rsidR="00234A43">
        <w:rPr>
          <w:highlight w:val="white"/>
        </w:rPr>
        <w:t xml:space="preserve"> </w:t>
      </w:r>
      <w:r w:rsidR="00F37FBC">
        <w:rPr>
          <w:highlight w:val="white"/>
        </w:rPr>
        <w:t>will</w:t>
      </w:r>
      <w:r w:rsidR="008C2012">
        <w:rPr>
          <w:highlight w:val="white"/>
        </w:rPr>
        <w:t xml:space="preserve"> have a </w:t>
      </w:r>
      <w:r w:rsidR="008F4735">
        <w:rPr>
          <w:highlight w:val="white"/>
        </w:rPr>
        <w:t>'</w:t>
      </w:r>
      <w:r w:rsidR="008C2012">
        <w:rPr>
          <w:highlight w:val="white"/>
        </w:rPr>
        <w:t>state</w:t>
      </w:r>
      <w:r w:rsidR="008F4735">
        <w:rPr>
          <w:highlight w:val="white"/>
        </w:rPr>
        <w:t>'</w:t>
      </w:r>
      <w:r w:rsidR="008C2012">
        <w:rPr>
          <w:highlight w:val="white"/>
        </w:rPr>
        <w:t xml:space="preserve"> private </w:t>
      </w:r>
      <w:r w:rsidR="008C2012">
        <w:rPr>
          <w:highlight w:val="white"/>
        </w:rPr>
        <w:lastRenderedPageBreak/>
        <w:t>member that ori</w:t>
      </w:r>
      <w:r w:rsidR="00234A43">
        <w:rPr>
          <w:highlight w:val="white"/>
        </w:rPr>
        <w:t>ginates in the same declaration, which is a requirement for private members to be compatible (section</w:t>
      </w:r>
      <w:r w:rsidR="00E52EA3">
        <w:rPr>
          <w:highlight w:val="white"/>
        </w:rPr>
        <w:t xml:space="preserve"> </w:t>
      </w:r>
      <w:r w:rsidR="00E52EA3">
        <w:fldChar w:fldCharType="begin"/>
      </w:r>
      <w:r w:rsidR="00E52EA3">
        <w:instrText xml:space="preserve"> REF _Ref410564779 \r \h </w:instrText>
      </w:r>
      <w:r w:rsidR="00E52EA3">
        <w:fldChar w:fldCharType="separate"/>
      </w:r>
      <w:r w:rsidR="00A3147C">
        <w:t>3.11</w:t>
      </w:r>
      <w:r w:rsidR="00E52EA3">
        <w:fldChar w:fldCharType="end"/>
      </w:r>
      <w:r w:rsidR="00234A43">
        <w:rPr>
          <w:highlight w:val="white"/>
        </w:rPr>
        <w:t>).</w:t>
      </w:r>
    </w:p>
    <w:p w:rsidR="0044410D" w:rsidRPr="0044410D" w:rsidRDefault="00C16601" w:rsidP="007B07CA">
      <w:pPr>
        <w:rPr>
          <w:highlight w:val="white"/>
        </w:rPr>
      </w:pPr>
      <w:r>
        <w:rPr>
          <w:highlight w:val="white"/>
        </w:rPr>
        <w:t xml:space="preserve">Within the </w:t>
      </w:r>
      <w:r w:rsidR="008F4735">
        <w:rPr>
          <w:highlight w:val="white"/>
        </w:rPr>
        <w:t>'</w:t>
      </w:r>
      <w:r>
        <w:rPr>
          <w:highlight w:val="white"/>
        </w:rPr>
        <w:t>Control</w:t>
      </w:r>
      <w:r w:rsidR="008F4735">
        <w:rPr>
          <w:highlight w:val="white"/>
        </w:rPr>
        <w:t>'</w:t>
      </w:r>
      <w:r>
        <w:rPr>
          <w:highlight w:val="white"/>
        </w:rPr>
        <w:t xml:space="preserve"> class it is possible to access the </w:t>
      </w:r>
      <w:r w:rsidR="008F4735">
        <w:rPr>
          <w:highlight w:val="white"/>
        </w:rPr>
        <w:t>'</w:t>
      </w:r>
      <w:r>
        <w:rPr>
          <w:highlight w:val="white"/>
        </w:rPr>
        <w:t>state</w:t>
      </w:r>
      <w:r w:rsidR="008F4735">
        <w:rPr>
          <w:highlight w:val="white"/>
        </w:rPr>
        <w:t>'</w:t>
      </w:r>
      <w:r>
        <w:rPr>
          <w:highlight w:val="white"/>
        </w:rPr>
        <w:t xml:space="preserve"> private member through an instance of </w:t>
      </w:r>
      <w:r w:rsidR="008F4735">
        <w:rPr>
          <w:highlight w:val="white"/>
        </w:rPr>
        <w:t>'</w:t>
      </w:r>
      <w:r>
        <w:rPr>
          <w:highlight w:val="white"/>
        </w:rPr>
        <w:t>SelectableControl</w:t>
      </w:r>
      <w:r w:rsidR="008F4735">
        <w:rPr>
          <w:highlight w:val="white"/>
        </w:rPr>
        <w:t>'</w:t>
      </w:r>
      <w:r>
        <w:rPr>
          <w:highlight w:val="white"/>
        </w:rPr>
        <w:t xml:space="preserve">. Effectively, </w:t>
      </w:r>
      <w:r w:rsidR="00234A43">
        <w:rPr>
          <w:highlight w:val="white"/>
        </w:rPr>
        <w:t>a</w:t>
      </w:r>
      <w:r w:rsidR="008C2012">
        <w:rPr>
          <w:highlight w:val="white"/>
        </w:rPr>
        <w:t xml:space="preserve"> </w:t>
      </w:r>
      <w:r w:rsidR="008F4735">
        <w:rPr>
          <w:highlight w:val="white"/>
        </w:rPr>
        <w:t>'</w:t>
      </w:r>
      <w:r>
        <w:rPr>
          <w:highlight w:val="white"/>
        </w:rPr>
        <w:t>SelectableControl</w:t>
      </w:r>
      <w:r w:rsidR="008F4735">
        <w:rPr>
          <w:highlight w:val="white"/>
        </w:rPr>
        <w:t>'</w:t>
      </w:r>
      <w:r>
        <w:rPr>
          <w:highlight w:val="white"/>
        </w:rPr>
        <w:t xml:space="preserve"> </w:t>
      </w:r>
      <w:r w:rsidR="00234A43">
        <w:rPr>
          <w:highlight w:val="white"/>
        </w:rPr>
        <w:t xml:space="preserve">acts like a </w:t>
      </w:r>
      <w:r w:rsidR="008F4735">
        <w:rPr>
          <w:highlight w:val="white"/>
        </w:rPr>
        <w:t>'</w:t>
      </w:r>
      <w:r w:rsidR="00234A43">
        <w:rPr>
          <w:highlight w:val="white"/>
        </w:rPr>
        <w:t>Control</w:t>
      </w:r>
      <w:r w:rsidR="008F4735">
        <w:rPr>
          <w:highlight w:val="white"/>
        </w:rPr>
        <w:t>'</w:t>
      </w:r>
      <w:r w:rsidR="00234A43">
        <w:rPr>
          <w:highlight w:val="white"/>
        </w:rPr>
        <w:t xml:space="preserve"> that is known to have a </w:t>
      </w:r>
      <w:r w:rsidR="008F4735">
        <w:rPr>
          <w:highlight w:val="white"/>
        </w:rPr>
        <w:t>'</w:t>
      </w:r>
      <w:r w:rsidR="00234A43">
        <w:rPr>
          <w:highlight w:val="white"/>
        </w:rPr>
        <w:t>select</w:t>
      </w:r>
      <w:r w:rsidR="008F4735">
        <w:rPr>
          <w:highlight w:val="white"/>
        </w:rPr>
        <w:t>'</w:t>
      </w:r>
      <w:r w:rsidR="00234A43">
        <w:rPr>
          <w:highlight w:val="white"/>
        </w:rPr>
        <w:t xml:space="preserve"> method. </w:t>
      </w:r>
      <w:r w:rsidR="00666D8C">
        <w:rPr>
          <w:highlight w:val="white"/>
        </w:rPr>
        <w:t>T</w:t>
      </w:r>
      <w:r w:rsidR="00234A43">
        <w:rPr>
          <w:highlight w:val="white"/>
        </w:rPr>
        <w:t xml:space="preserve">he </w:t>
      </w:r>
      <w:r w:rsidR="008F4735">
        <w:rPr>
          <w:highlight w:val="white"/>
        </w:rPr>
        <w:t>'</w:t>
      </w:r>
      <w:r w:rsidR="00234A43">
        <w:rPr>
          <w:highlight w:val="white"/>
        </w:rPr>
        <w:t>Button</w:t>
      </w:r>
      <w:r w:rsidR="008F4735">
        <w:rPr>
          <w:highlight w:val="white"/>
        </w:rPr>
        <w:t>'</w:t>
      </w:r>
      <w:r w:rsidR="00234A43">
        <w:rPr>
          <w:highlight w:val="white"/>
        </w:rPr>
        <w:t xml:space="preserve"> and </w:t>
      </w:r>
      <w:r w:rsidR="008F4735">
        <w:rPr>
          <w:highlight w:val="white"/>
        </w:rPr>
        <w:t>'</w:t>
      </w:r>
      <w:r w:rsidR="00234A43">
        <w:rPr>
          <w:highlight w:val="white"/>
        </w:rPr>
        <w:t>TextBox</w:t>
      </w:r>
      <w:r w:rsidR="008F4735">
        <w:rPr>
          <w:highlight w:val="white"/>
        </w:rPr>
        <w:t>'</w:t>
      </w:r>
      <w:r w:rsidR="00234A43">
        <w:rPr>
          <w:highlight w:val="white"/>
        </w:rPr>
        <w:t xml:space="preserve"> classes are subtypes of </w:t>
      </w:r>
      <w:r w:rsidR="008F4735">
        <w:rPr>
          <w:highlight w:val="white"/>
        </w:rPr>
        <w:t>'</w:t>
      </w:r>
      <w:r w:rsidR="00234A43">
        <w:rPr>
          <w:highlight w:val="white"/>
        </w:rPr>
        <w:t>SelectableControl</w:t>
      </w:r>
      <w:r w:rsidR="008F4735">
        <w:rPr>
          <w:highlight w:val="white"/>
        </w:rPr>
        <w:t>'</w:t>
      </w:r>
      <w:r w:rsidR="00666D8C">
        <w:rPr>
          <w:highlight w:val="white"/>
        </w:rPr>
        <w:t xml:space="preserve"> (because they both inherit from </w:t>
      </w:r>
      <w:r w:rsidR="008F4735">
        <w:rPr>
          <w:highlight w:val="white"/>
        </w:rPr>
        <w:t>'</w:t>
      </w:r>
      <w:r w:rsidR="00666D8C">
        <w:rPr>
          <w:highlight w:val="white"/>
        </w:rPr>
        <w:t>Control</w:t>
      </w:r>
      <w:r w:rsidR="008F4735">
        <w:rPr>
          <w:highlight w:val="white"/>
        </w:rPr>
        <w:t>'</w:t>
      </w:r>
      <w:r w:rsidR="00666D8C">
        <w:rPr>
          <w:highlight w:val="white"/>
        </w:rPr>
        <w:t xml:space="preserve"> and have a </w:t>
      </w:r>
      <w:r w:rsidR="008F4735">
        <w:rPr>
          <w:highlight w:val="white"/>
        </w:rPr>
        <w:t>'</w:t>
      </w:r>
      <w:r w:rsidR="00666D8C">
        <w:rPr>
          <w:highlight w:val="white"/>
        </w:rPr>
        <w:t>select</w:t>
      </w:r>
      <w:r w:rsidR="008F4735">
        <w:rPr>
          <w:highlight w:val="white"/>
        </w:rPr>
        <w:t>'</w:t>
      </w:r>
      <w:r w:rsidR="00666D8C">
        <w:rPr>
          <w:highlight w:val="white"/>
        </w:rPr>
        <w:t xml:space="preserve"> method)</w:t>
      </w:r>
      <w:r w:rsidR="00234A43">
        <w:rPr>
          <w:highlight w:val="white"/>
        </w:rPr>
        <w:t xml:space="preserve">, but </w:t>
      </w:r>
      <w:r w:rsidR="00666D8C">
        <w:rPr>
          <w:highlight w:val="white"/>
        </w:rPr>
        <w:t xml:space="preserve">the </w:t>
      </w:r>
      <w:r w:rsidR="008F4735">
        <w:rPr>
          <w:highlight w:val="white"/>
        </w:rPr>
        <w:t>'</w:t>
      </w:r>
      <w:r w:rsidR="00666D8C">
        <w:rPr>
          <w:highlight w:val="white"/>
        </w:rPr>
        <w:t>Image</w:t>
      </w:r>
      <w:r w:rsidR="008F4735">
        <w:rPr>
          <w:highlight w:val="white"/>
        </w:rPr>
        <w:t>'</w:t>
      </w:r>
      <w:r w:rsidR="00666D8C">
        <w:rPr>
          <w:highlight w:val="white"/>
        </w:rPr>
        <w:t xml:space="preserve"> and </w:t>
      </w:r>
      <w:r w:rsidR="008F4735">
        <w:rPr>
          <w:highlight w:val="white"/>
        </w:rPr>
        <w:t>'</w:t>
      </w:r>
      <w:r w:rsidR="00666D8C">
        <w:rPr>
          <w:highlight w:val="white"/>
        </w:rPr>
        <w:t>Location</w:t>
      </w:r>
      <w:r w:rsidR="008F4735">
        <w:rPr>
          <w:highlight w:val="white"/>
        </w:rPr>
        <w:t>'</w:t>
      </w:r>
      <w:r w:rsidR="00666D8C">
        <w:rPr>
          <w:highlight w:val="white"/>
        </w:rPr>
        <w:t xml:space="preserve"> classes are not.</w:t>
      </w:r>
    </w:p>
    <w:p w:rsidR="0044410D" w:rsidRPr="0044410D" w:rsidRDefault="00ED5C72" w:rsidP="00ED5C72">
      <w:pPr>
        <w:pStyle w:val="Heading2"/>
      </w:pPr>
      <w:bookmarkStart w:id="251" w:name="_Toc439666261"/>
      <w:r>
        <w:t>Dynamic Type Checks</w:t>
      </w:r>
      <w:bookmarkEnd w:id="251"/>
    </w:p>
    <w:p w:rsidR="0044410D" w:rsidRPr="0044410D" w:rsidRDefault="003C5236" w:rsidP="007B121C">
      <w:r>
        <w:t>TypeScript</w:t>
      </w:r>
      <w:r w:rsidR="0010666F">
        <w:t xml:space="preserve"> </w:t>
      </w:r>
      <w:r w:rsidR="00ED5C72">
        <w:t>does not</w:t>
      </w:r>
      <w:r w:rsidR="0010666F">
        <w:t xml:space="preserve"> provide a </w:t>
      </w:r>
      <w:r w:rsidR="00A07684">
        <w:t xml:space="preserve">direct </w:t>
      </w:r>
      <w:r w:rsidR="0010666F">
        <w:t>mechanism for dynamically testing whether an object implements a particular interface.</w:t>
      </w:r>
      <w:r w:rsidR="00A07684">
        <w:t xml:space="preserve"> Instead, </w:t>
      </w:r>
      <w:r>
        <w:t>TypeScript</w:t>
      </w:r>
      <w:r w:rsidR="00A07684">
        <w:t xml:space="preserve"> code can use the JavaScript technique of checking whether an appropriate set of mem</w:t>
      </w:r>
      <w:r w:rsidR="00912628">
        <w:t xml:space="preserve">bers are present on the object. For example, given the declarations in section </w:t>
      </w:r>
      <w:r w:rsidR="00912628">
        <w:fldChar w:fldCharType="begin"/>
      </w:r>
      <w:r w:rsidR="00912628">
        <w:instrText xml:space="preserve"> REF _Ref325089130 \r \h </w:instrText>
      </w:r>
      <w:r w:rsidR="00912628">
        <w:fldChar w:fldCharType="separate"/>
      </w:r>
      <w:r w:rsidR="00A3147C">
        <w:t>7.1</w:t>
      </w:r>
      <w:r w:rsidR="00912628">
        <w:fldChar w:fldCharType="end"/>
      </w:r>
      <w:r w:rsidR="00912628">
        <w:t xml:space="preserve">, the following </w:t>
      </w:r>
      <w:r w:rsidR="0008105D">
        <w:t>is a dynamic check for the</w:t>
      </w:r>
      <w:r w:rsidR="00912628">
        <w:t xml:space="preserve"> </w:t>
      </w:r>
      <w:r w:rsidR="008F4735">
        <w:t>'</w:t>
      </w:r>
      <w:r w:rsidR="00912628">
        <w:t>MoverShaker</w:t>
      </w:r>
      <w:r w:rsidR="008F4735">
        <w:t>'</w:t>
      </w:r>
      <w:r w:rsidR="00912628">
        <w:t xml:space="preserve"> interface:</w:t>
      </w:r>
    </w:p>
    <w:p w:rsidR="0044410D" w:rsidRPr="00D54DB2" w:rsidRDefault="00A07684" w:rsidP="00A07684">
      <w:pPr>
        <w:pStyle w:val="Code"/>
      </w:pPr>
      <w:r w:rsidRPr="00D54DB2">
        <w:rPr>
          <w:color w:val="0000FF"/>
        </w:rPr>
        <w:t>var</w:t>
      </w:r>
      <w:r w:rsidRPr="00D54DB2">
        <w:t xml:space="preserve"> obj: </w:t>
      </w:r>
      <w:r w:rsidRPr="00D54DB2">
        <w:rPr>
          <w:color w:val="0000FF"/>
        </w:rPr>
        <w:t>any</w:t>
      </w:r>
      <w:r w:rsidRPr="00D54DB2">
        <w:t xml:space="preserve"> = getSomeObject();</w:t>
      </w:r>
      <w:r w:rsidR="0048218E" w:rsidRPr="00D54DB2">
        <w:br/>
      </w:r>
      <w:r w:rsidRPr="00D54DB2">
        <w:rPr>
          <w:color w:val="0000FF"/>
        </w:rPr>
        <w:t>if</w:t>
      </w:r>
      <w:r w:rsidRPr="00D54DB2">
        <w:t xml:space="preserve"> (obj &amp;&amp; obj.move &amp;&amp; obj.shake &amp;&amp; obj.getStatus) {</w:t>
      </w:r>
      <w:r w:rsidR="0048218E" w:rsidRPr="00D54DB2">
        <w:br/>
      </w:r>
      <w:r w:rsidRPr="00D54DB2">
        <w:t xml:space="preserve">    </w:t>
      </w:r>
      <w:r w:rsidRPr="00D54DB2">
        <w:rPr>
          <w:color w:val="0000FF"/>
        </w:rPr>
        <w:t>var</w:t>
      </w:r>
      <w:r w:rsidR="00681CC0" w:rsidRPr="00D54DB2">
        <w:t xml:space="preserve"> moverShaker = &lt;</w:t>
      </w:r>
      <w:r w:rsidRPr="00D54DB2">
        <w:t>MoverShaker&gt; obj;</w:t>
      </w:r>
      <w:r w:rsidR="0048218E" w:rsidRPr="00D54DB2">
        <w:br/>
      </w:r>
      <w:r w:rsidRPr="00D54DB2">
        <w:t xml:space="preserve">    ...</w:t>
      </w:r>
      <w:r w:rsidR="0048218E" w:rsidRPr="00D54DB2">
        <w:br/>
      </w:r>
      <w:r w:rsidRPr="00D54DB2">
        <w:t>}</w:t>
      </w:r>
    </w:p>
    <w:p w:rsidR="0044410D" w:rsidRPr="0044410D" w:rsidRDefault="003E37D4" w:rsidP="007B121C">
      <w:r>
        <w:t xml:space="preserve">If such a </w:t>
      </w:r>
      <w:r w:rsidR="0008105D">
        <w:t>check</w:t>
      </w:r>
      <w:r>
        <w:t xml:space="preserve"> is used often it can be abstracted into a function:</w:t>
      </w:r>
    </w:p>
    <w:p w:rsidR="0044410D" w:rsidRPr="00D54DB2" w:rsidRDefault="00A07684" w:rsidP="003E37D4">
      <w:pPr>
        <w:pStyle w:val="Code"/>
      </w:pPr>
      <w:r w:rsidRPr="00D54DB2">
        <w:rPr>
          <w:color w:val="0000FF"/>
        </w:rPr>
        <w:t>function</w:t>
      </w:r>
      <w:r w:rsidRPr="00D54DB2">
        <w:t xml:space="preserve"> asMoverShaker(obj: </w:t>
      </w:r>
      <w:r w:rsidRPr="00D54DB2">
        <w:rPr>
          <w:color w:val="0000FF"/>
        </w:rPr>
        <w:t>any</w:t>
      </w:r>
      <w:r w:rsidR="00681CC0" w:rsidRPr="00D54DB2">
        <w:t xml:space="preserve">): </w:t>
      </w:r>
      <w:r w:rsidRPr="00D54DB2">
        <w:t>MoverShaker {</w:t>
      </w:r>
      <w:r w:rsidR="0048218E" w:rsidRPr="00D54DB2">
        <w:br/>
      </w:r>
      <w:r w:rsidRPr="00D54DB2">
        <w:t xml:space="preserve">    </w:t>
      </w:r>
      <w:r w:rsidRPr="00D54DB2">
        <w:rPr>
          <w:color w:val="0000FF"/>
        </w:rPr>
        <w:t>return</w:t>
      </w:r>
      <w:r w:rsidRPr="00D54DB2">
        <w:t xml:space="preserve"> obj &amp;&amp; obj.move &amp;&amp; obj.shake &amp;&amp; obj.getStatus ? obj : </w:t>
      </w:r>
      <w:r w:rsidRPr="00D54DB2">
        <w:rPr>
          <w:color w:val="0000FF"/>
        </w:rPr>
        <w:t>null</w:t>
      </w:r>
      <w:r w:rsidRPr="00D54DB2">
        <w:t>;</w:t>
      </w:r>
      <w:r w:rsidR="0048218E" w:rsidRPr="00D54DB2">
        <w:br/>
      </w:r>
      <w:r w:rsidR="003E37D4" w:rsidRPr="00D54DB2">
        <w:t>}</w:t>
      </w:r>
    </w:p>
    <w:p w:rsidR="0044410D" w:rsidRPr="0044410D" w:rsidRDefault="0044410D" w:rsidP="0074339D"/>
    <w:p w:rsidR="009349E4" w:rsidRDefault="009349E4" w:rsidP="0074339D">
      <w:pPr>
        <w:rPr>
          <w:highlight w:val="white"/>
        </w:rPr>
        <w:sectPr w:rsidR="009349E4" w:rsidSect="009349E4">
          <w:type w:val="oddPage"/>
          <w:pgSz w:w="12240" w:h="15840"/>
          <w:pgMar w:top="1440" w:right="1440" w:bottom="1440" w:left="1440" w:header="720" w:footer="720" w:gutter="0"/>
          <w:cols w:space="720"/>
          <w:docGrid w:linePitch="360"/>
        </w:sectPr>
      </w:pPr>
    </w:p>
    <w:p w:rsidR="0044410D" w:rsidRPr="0044410D" w:rsidRDefault="00D13EE5" w:rsidP="00D13EE5">
      <w:pPr>
        <w:pStyle w:val="Heading1"/>
      </w:pPr>
      <w:bookmarkStart w:id="252" w:name="_Ref333577525"/>
      <w:bookmarkStart w:id="253" w:name="_Toc439666262"/>
      <w:r>
        <w:lastRenderedPageBreak/>
        <w:t>Classes</w:t>
      </w:r>
      <w:bookmarkEnd w:id="252"/>
      <w:bookmarkEnd w:id="253"/>
    </w:p>
    <w:p w:rsidR="00751ABD" w:rsidRDefault="006D318B" w:rsidP="006D318B">
      <w:r>
        <w:t>TypeScript extends JavaScript classes to include</w:t>
      </w:r>
      <w:r w:rsidR="00751ABD">
        <w:t xml:space="preserve"> type parameters, implements clauses, </w:t>
      </w:r>
      <w:r w:rsidR="00C6210E">
        <w:t xml:space="preserve">accessibility modifiers, </w:t>
      </w:r>
      <w:r w:rsidR="00751ABD">
        <w:t>member variable declarations, and parameter property declarations in constructors.</w:t>
      </w:r>
    </w:p>
    <w:p w:rsidR="007D6299" w:rsidRPr="00300D5D" w:rsidRDefault="007D6299" w:rsidP="006D318B">
      <w:r w:rsidRPr="00546B7A">
        <w:rPr>
          <w:i/>
        </w:rPr>
        <w:t xml:space="preserve">TODO: </w:t>
      </w:r>
      <w:r w:rsidR="00546B7A" w:rsidRPr="00546B7A">
        <w:rPr>
          <w:i/>
        </w:rPr>
        <w:t xml:space="preserve">Document </w:t>
      </w:r>
      <w:hyperlink r:id="rId46" w:history="1">
        <w:r w:rsidR="00546B7A" w:rsidRPr="00546B7A">
          <w:rPr>
            <w:rStyle w:val="Hyperlink"/>
            <w:i/>
          </w:rPr>
          <w:t>abstract classes</w:t>
        </w:r>
      </w:hyperlink>
      <w:r w:rsidR="00546B7A" w:rsidRPr="00300D5D">
        <w:t>.</w:t>
      </w:r>
    </w:p>
    <w:p w:rsidR="0044410D" w:rsidRPr="0044410D" w:rsidRDefault="005E2A5C" w:rsidP="005E2A5C">
      <w:pPr>
        <w:pStyle w:val="Heading2"/>
      </w:pPr>
      <w:bookmarkStart w:id="254" w:name="_Ref325089073"/>
      <w:bookmarkStart w:id="255" w:name="_Toc439666263"/>
      <w:r>
        <w:t>Class Declarations</w:t>
      </w:r>
      <w:bookmarkEnd w:id="254"/>
      <w:bookmarkEnd w:id="255"/>
    </w:p>
    <w:p w:rsidR="00B13045" w:rsidRDefault="00B13045" w:rsidP="00D13EE5">
      <w:r>
        <w:t xml:space="preserve">A class declaration declares a </w:t>
      </w:r>
      <w:r w:rsidRPr="00B13045">
        <w:rPr>
          <w:b/>
          <w:i/>
        </w:rPr>
        <w:t>class type</w:t>
      </w:r>
      <w:r>
        <w:t xml:space="preserve"> and a </w:t>
      </w:r>
      <w:r w:rsidRPr="00B13045">
        <w:rPr>
          <w:b/>
          <w:i/>
        </w:rPr>
        <w:t>constructor function</w:t>
      </w:r>
      <w:r>
        <w:t>.</w:t>
      </w:r>
    </w:p>
    <w:p w:rsidR="0044410D" w:rsidRPr="0044410D" w:rsidRDefault="003E08CF" w:rsidP="003E08CF">
      <w:pPr>
        <w:pStyle w:val="Grammar"/>
      </w:pPr>
      <w:r w:rsidRPr="00536A68">
        <w:rPr>
          <w:rStyle w:val="Production"/>
        </w:rPr>
        <w:t>ClassDeclaration:</w:t>
      </w:r>
      <w:r w:rsidR="003E1D4A">
        <w:t xml:space="preserve">  </w:t>
      </w:r>
      <w:r w:rsidR="003E1D4A" w:rsidRPr="003E1D4A">
        <w:rPr>
          <w:rStyle w:val="Production"/>
        </w:rPr>
        <w:t>( Modified )</w:t>
      </w:r>
      <w:r w:rsidR="0048218E" w:rsidRPr="0048218E">
        <w:br/>
      </w:r>
      <w:r w:rsidRPr="00540534">
        <w:rPr>
          <w:rStyle w:val="Terminal"/>
        </w:rPr>
        <w:t>class</w:t>
      </w:r>
      <w:r>
        <w:t xml:space="preserve">   </w:t>
      </w:r>
      <w:r w:rsidR="000279AB">
        <w:rPr>
          <w:rStyle w:val="Production"/>
        </w:rPr>
        <w:t>BindingI</w:t>
      </w:r>
      <w:r w:rsidRPr="00536A68">
        <w:rPr>
          <w:rStyle w:val="Production"/>
        </w:rPr>
        <w:t>dentifier</w:t>
      </w:r>
      <w:r w:rsidR="00FD488A" w:rsidRPr="00FD488A">
        <w:rPr>
          <w:rStyle w:val="Production"/>
          <w:vertAlign w:val="subscript"/>
        </w:rPr>
        <w:t>opt</w:t>
      </w:r>
      <w:r>
        <w:t xml:space="preserve">   </w:t>
      </w:r>
      <w:r w:rsidRPr="00536A68">
        <w:rPr>
          <w:rStyle w:val="Production"/>
        </w:rPr>
        <w:t>TypeParameters</w:t>
      </w:r>
      <w:r w:rsidR="00D31C46" w:rsidRPr="00D31C46">
        <w:rPr>
          <w:rStyle w:val="Production"/>
          <w:vertAlign w:val="subscript"/>
        </w:rPr>
        <w:t>opt</w:t>
      </w:r>
      <w:r>
        <w:t xml:space="preserve">   </w:t>
      </w:r>
      <w:r w:rsidRPr="00536A68">
        <w:rPr>
          <w:rStyle w:val="Production"/>
        </w:rPr>
        <w:t>ClassHeritage</w:t>
      </w:r>
      <w:r>
        <w:t xml:space="preserve">   </w:t>
      </w:r>
      <w:r w:rsidRPr="00540534">
        <w:rPr>
          <w:rStyle w:val="Terminal"/>
        </w:rPr>
        <w:t>{</w:t>
      </w:r>
      <w:r>
        <w:t xml:space="preserve">   </w:t>
      </w:r>
      <w:r w:rsidRPr="00536A68">
        <w:rPr>
          <w:rStyle w:val="Production"/>
        </w:rPr>
        <w:t>ClassBody</w:t>
      </w:r>
      <w:r>
        <w:t xml:space="preserve">   </w:t>
      </w:r>
      <w:r w:rsidRPr="00540534">
        <w:rPr>
          <w:rStyle w:val="Terminal"/>
        </w:rPr>
        <w:t>}</w:t>
      </w:r>
    </w:p>
    <w:p w:rsidR="0044410D" w:rsidRPr="0044410D" w:rsidRDefault="005D38EC" w:rsidP="00C921D3">
      <w:r>
        <w:t xml:space="preserve">A </w:t>
      </w:r>
      <w:r w:rsidR="00FF4ECA" w:rsidRPr="00FF4ECA">
        <w:rPr>
          <w:rStyle w:val="Production"/>
        </w:rPr>
        <w:t>ClassDeclaration</w:t>
      </w:r>
      <w:r>
        <w:t xml:space="preserve"> </w:t>
      </w:r>
      <w:r w:rsidR="00B13045">
        <w:t xml:space="preserve">introduces a named type (the class type) and a named value (the constructor function) in the containing declaration space. </w:t>
      </w:r>
      <w:r w:rsidR="00C921D3">
        <w:t xml:space="preserve">The class type is </w:t>
      </w:r>
      <w:r w:rsidR="008A293B">
        <w:t>formed</w:t>
      </w:r>
      <w:r w:rsidR="00C921D3">
        <w:t xml:space="preserve"> from the </w:t>
      </w:r>
      <w:r w:rsidR="002F16DA">
        <w:t xml:space="preserve">instance </w:t>
      </w:r>
      <w:r w:rsidR="00C921D3">
        <w:t xml:space="preserve">members declared in the class body and the </w:t>
      </w:r>
      <w:r w:rsidR="002F16DA">
        <w:t xml:space="preserve">instance </w:t>
      </w:r>
      <w:r w:rsidR="00C921D3">
        <w:t>members inherited from the base class</w:t>
      </w:r>
      <w:r w:rsidR="00876B11">
        <w:t xml:space="preserve">. </w:t>
      </w:r>
      <w:r w:rsidR="00C921D3">
        <w:t xml:space="preserve">The constructor function is </w:t>
      </w:r>
      <w:r w:rsidR="008A293B">
        <w:t xml:space="preserve">given an anonymous type formed </w:t>
      </w:r>
      <w:r w:rsidR="00C921D3">
        <w:t xml:space="preserve">from the constructor </w:t>
      </w:r>
      <w:r w:rsidR="002F16DA">
        <w:t xml:space="preserve">declaration, </w:t>
      </w:r>
      <w:r w:rsidR="00C921D3">
        <w:t xml:space="preserve">the static </w:t>
      </w:r>
      <w:r w:rsidR="002F16DA">
        <w:t xml:space="preserve">member </w:t>
      </w:r>
      <w:r w:rsidR="00C921D3">
        <w:t>declarations</w:t>
      </w:r>
      <w:r w:rsidR="008859B3">
        <w:t xml:space="preserve"> in the class</w:t>
      </w:r>
      <w:r w:rsidR="002F16DA">
        <w:t xml:space="preserve"> body, and the static members inherited from the base class</w:t>
      </w:r>
      <w:r w:rsidR="00876B11">
        <w:t>.</w:t>
      </w:r>
      <w:r w:rsidR="00876B11" w:rsidRPr="00876B11">
        <w:t xml:space="preserve"> </w:t>
      </w:r>
      <w:r w:rsidR="00876B11">
        <w:t>The constructor function initializes and returns an instance of the class type.</w:t>
      </w:r>
    </w:p>
    <w:p w:rsidR="0044410D" w:rsidRPr="0044410D" w:rsidRDefault="00FE7CD2" w:rsidP="00FE7CD2">
      <w:r>
        <w:t xml:space="preserve">The </w:t>
      </w:r>
      <w:r w:rsidR="000279AB">
        <w:rPr>
          <w:rStyle w:val="Production"/>
        </w:rPr>
        <w:t>BindingI</w:t>
      </w:r>
      <w:r w:rsidRPr="00FE7CD2">
        <w:rPr>
          <w:rStyle w:val="Production"/>
        </w:rPr>
        <w:t>dentifier</w:t>
      </w:r>
      <w:r>
        <w:t xml:space="preserve"> of a class declaration may not be one of the predefined type names (section </w:t>
      </w:r>
      <w:r>
        <w:fldChar w:fldCharType="begin"/>
      </w:r>
      <w:r>
        <w:instrText xml:space="preserve"> REF _Ref352313823 \r \h </w:instrText>
      </w:r>
      <w:r>
        <w:fldChar w:fldCharType="separate"/>
      </w:r>
      <w:r w:rsidR="00A3147C">
        <w:t>3.8.1</w:t>
      </w:r>
      <w:r>
        <w:fldChar w:fldCharType="end"/>
      </w:r>
      <w:r w:rsidR="00FD488A">
        <w:t xml:space="preserve">). The </w:t>
      </w:r>
      <w:r w:rsidR="00FD488A" w:rsidRPr="00FD488A">
        <w:rPr>
          <w:rStyle w:val="Production"/>
        </w:rPr>
        <w:t>BindingIdentifier</w:t>
      </w:r>
      <w:r w:rsidR="00FD488A">
        <w:t xml:space="preserve"> is optional only when the class declaration occurs in an export </w:t>
      </w:r>
      <w:r w:rsidR="00F84CB3">
        <w:t xml:space="preserve">default declaration (section </w:t>
      </w:r>
      <w:r w:rsidR="00F84CB3">
        <w:fldChar w:fldCharType="begin"/>
      </w:r>
      <w:r w:rsidR="00F84CB3">
        <w:instrText xml:space="preserve"> REF _Ref425606123 \r \h </w:instrText>
      </w:r>
      <w:r w:rsidR="00F84CB3">
        <w:fldChar w:fldCharType="separate"/>
      </w:r>
      <w:r w:rsidR="00A3147C">
        <w:t>11.3.4.2</w:t>
      </w:r>
      <w:r w:rsidR="00F84CB3">
        <w:fldChar w:fldCharType="end"/>
      </w:r>
      <w:r w:rsidR="00FD488A">
        <w:t>).</w:t>
      </w:r>
    </w:p>
    <w:p w:rsidR="0044410D" w:rsidRPr="0044410D" w:rsidRDefault="00036748" w:rsidP="00C921D3">
      <w:r>
        <w:t>A</w:t>
      </w:r>
      <w:r w:rsidR="0011503B">
        <w:t xml:space="preserve"> class may optionally have type parameters (section</w:t>
      </w:r>
      <w:r w:rsidR="0033033C">
        <w:t xml:space="preserve"> </w:t>
      </w:r>
      <w:r w:rsidR="0033033C">
        <w:fldChar w:fldCharType="begin"/>
      </w:r>
      <w:r w:rsidR="0033033C">
        <w:instrText xml:space="preserve"> REF _Ref366146437 \r \h </w:instrText>
      </w:r>
      <w:r w:rsidR="0033033C">
        <w:fldChar w:fldCharType="separate"/>
      </w:r>
      <w:r w:rsidR="00A3147C">
        <w:t>3.6.1</w:t>
      </w:r>
      <w:r w:rsidR="0033033C">
        <w:fldChar w:fldCharType="end"/>
      </w:r>
      <w:r w:rsidR="0011503B">
        <w:t xml:space="preserve">) that serve as placeholders for actual types to be provided when the class is referenced in type references. A class with type parameters is called a </w:t>
      </w:r>
      <w:r w:rsidR="0011503B" w:rsidRPr="00367C3D">
        <w:rPr>
          <w:b/>
          <w:i/>
        </w:rPr>
        <w:t xml:space="preserve">generic </w:t>
      </w:r>
      <w:r w:rsidR="0011503B">
        <w:rPr>
          <w:b/>
          <w:i/>
        </w:rPr>
        <w:t>class</w:t>
      </w:r>
      <w:r w:rsidR="0011503B">
        <w:t>.</w:t>
      </w:r>
      <w:r w:rsidR="00D71C23" w:rsidRPr="00D71C23">
        <w:t xml:space="preserve"> </w:t>
      </w:r>
      <w:r w:rsidR="00D71C23">
        <w:t xml:space="preserve">The type parameters of a generic class declaration are in scope in the entire declaration and may be referenced in the </w:t>
      </w:r>
      <w:r w:rsidR="00D71C23">
        <w:rPr>
          <w:rStyle w:val="Production"/>
        </w:rPr>
        <w:t>ClassHeritage</w:t>
      </w:r>
      <w:r w:rsidR="00D71C23">
        <w:t xml:space="preserve"> and </w:t>
      </w:r>
      <w:r w:rsidR="00D71C23">
        <w:rPr>
          <w:rStyle w:val="Production"/>
        </w:rPr>
        <w:t>ClassBody</w:t>
      </w:r>
      <w:r w:rsidR="00D71C23">
        <w:t>.</w:t>
      </w:r>
    </w:p>
    <w:p w:rsidR="0044410D" w:rsidRPr="0044410D" w:rsidRDefault="00852615" w:rsidP="00196EF8">
      <w:r>
        <w:t xml:space="preserve">The following example </w:t>
      </w:r>
      <w:r w:rsidR="00FF4ECA">
        <w:t>introduces</w:t>
      </w:r>
      <w:r>
        <w:t xml:space="preserve"> both a </w:t>
      </w:r>
      <w:r w:rsidR="00384B6A">
        <w:t xml:space="preserve">named </w:t>
      </w:r>
      <w:r>
        <w:t xml:space="preserve">type called </w:t>
      </w:r>
      <w:r w:rsidR="008F4735">
        <w:t>'</w:t>
      </w:r>
      <w:r>
        <w:t>Point</w:t>
      </w:r>
      <w:r w:rsidR="008F4735">
        <w:t>'</w:t>
      </w:r>
      <w:r>
        <w:t xml:space="preserve"> (the class type) and a </w:t>
      </w:r>
      <w:r w:rsidR="00110069">
        <w:t>named value</w:t>
      </w:r>
      <w:r>
        <w:t xml:space="preserve"> called </w:t>
      </w:r>
      <w:r w:rsidR="008F4735">
        <w:t>'</w:t>
      </w:r>
      <w:r>
        <w:t>Point</w:t>
      </w:r>
      <w:r w:rsidR="008F4735">
        <w:t>'</w:t>
      </w:r>
      <w:r>
        <w:t xml:space="preserve"> (the constructor function) in the containing </w:t>
      </w:r>
      <w:r w:rsidR="0066299B">
        <w:t>declaration space</w:t>
      </w:r>
      <w:r>
        <w:t>.</w:t>
      </w:r>
    </w:p>
    <w:p w:rsidR="0044410D" w:rsidRPr="00D54DB2" w:rsidRDefault="001945B1" w:rsidP="001945B1">
      <w:pPr>
        <w:pStyle w:val="Code"/>
      </w:pPr>
      <w:r w:rsidRPr="00D54DB2">
        <w:rPr>
          <w:color w:val="0000FF"/>
        </w:rPr>
        <w:t>class</w:t>
      </w:r>
      <w:r w:rsidR="008E10B2" w:rsidRPr="00D54DB2">
        <w:t xml:space="preserve"> Point </w:t>
      </w:r>
      <w:r w:rsidRPr="00D54DB2">
        <w:t>{</w:t>
      </w:r>
      <w:r w:rsidR="0048218E" w:rsidRPr="00D54DB2">
        <w:br/>
      </w:r>
      <w:r w:rsidRPr="00D54DB2">
        <w:t xml:space="preserve">    </w:t>
      </w:r>
      <w:r w:rsidRPr="00D54DB2">
        <w:rPr>
          <w:color w:val="0000FF"/>
        </w:rPr>
        <w:t>constructor</w:t>
      </w:r>
      <w:r w:rsidRPr="00D54DB2">
        <w:t>(</w:t>
      </w:r>
      <w:r w:rsidR="003E2612" w:rsidRPr="00D54DB2">
        <w:rPr>
          <w:color w:val="0000FF"/>
        </w:rPr>
        <w:t>public</w:t>
      </w:r>
      <w:r w:rsidR="003E2612" w:rsidRPr="00D54DB2">
        <w:t xml:space="preserve"> </w:t>
      </w:r>
      <w:r w:rsidRPr="00D54DB2">
        <w:t xml:space="preserve">x: </w:t>
      </w:r>
      <w:r w:rsidRPr="00D54DB2">
        <w:rPr>
          <w:color w:val="0000FF"/>
        </w:rPr>
        <w:t>number</w:t>
      </w:r>
      <w:r w:rsidRPr="00D54DB2">
        <w:t xml:space="preserve">, </w:t>
      </w:r>
      <w:r w:rsidR="003E2612" w:rsidRPr="00D54DB2">
        <w:rPr>
          <w:color w:val="0000FF"/>
        </w:rPr>
        <w:t>public</w:t>
      </w:r>
      <w:r w:rsidR="003E2612" w:rsidRPr="00D54DB2">
        <w:t xml:space="preserve"> </w:t>
      </w:r>
      <w:r w:rsidRPr="00D54DB2">
        <w:t xml:space="preserve">y: </w:t>
      </w:r>
      <w:r w:rsidRPr="00D54DB2">
        <w:rPr>
          <w:color w:val="0000FF"/>
        </w:rPr>
        <w:t>number</w:t>
      </w:r>
      <w:r w:rsidRPr="00D54DB2">
        <w:t>) { }</w:t>
      </w:r>
      <w:r w:rsidR="0048218E" w:rsidRPr="00D54DB2">
        <w:br/>
      </w:r>
      <w:r w:rsidRPr="00D54DB2">
        <w:t xml:space="preserve">    </w:t>
      </w:r>
      <w:r w:rsidR="003E2612" w:rsidRPr="00D54DB2">
        <w:rPr>
          <w:color w:val="0000FF"/>
        </w:rPr>
        <w:t>public</w:t>
      </w:r>
      <w:r w:rsidR="003E2612" w:rsidRPr="00D54DB2">
        <w:t xml:space="preserve"> </w:t>
      </w:r>
      <w:r w:rsidRPr="00D54DB2">
        <w:t xml:space="preserve">length() { </w:t>
      </w:r>
      <w:r w:rsidRPr="00D54DB2">
        <w:rPr>
          <w:color w:val="0000FF"/>
        </w:rPr>
        <w:t>return</w:t>
      </w:r>
      <w:r w:rsidRPr="00D54DB2">
        <w:t xml:space="preserve"> Math.sqrt(</w:t>
      </w:r>
      <w:r w:rsidRPr="00D54DB2">
        <w:rPr>
          <w:color w:val="0000FF"/>
        </w:rPr>
        <w:t>this</w:t>
      </w:r>
      <w:r w:rsidRPr="00D54DB2">
        <w:t xml:space="preserve">.x * </w:t>
      </w:r>
      <w:r w:rsidRPr="00D54DB2">
        <w:rPr>
          <w:color w:val="0000FF"/>
        </w:rPr>
        <w:t>this</w:t>
      </w:r>
      <w:r w:rsidRPr="00D54DB2">
        <w:t xml:space="preserve">.x + </w:t>
      </w:r>
      <w:r w:rsidRPr="00D54DB2">
        <w:rPr>
          <w:color w:val="0000FF"/>
        </w:rPr>
        <w:t>this</w:t>
      </w:r>
      <w:r w:rsidRPr="00D54DB2">
        <w:t xml:space="preserve">.y * </w:t>
      </w:r>
      <w:r w:rsidRPr="00D54DB2">
        <w:rPr>
          <w:color w:val="0000FF"/>
        </w:rPr>
        <w:t>this</w:t>
      </w:r>
      <w:r w:rsidRPr="00D54DB2">
        <w:t>.y);</w:t>
      </w:r>
      <w:r w:rsidR="001E568A" w:rsidRPr="00D54DB2">
        <w:t xml:space="preserve"> }</w:t>
      </w:r>
      <w:r w:rsidR="0048218E" w:rsidRPr="00D54DB2">
        <w:br/>
      </w:r>
      <w:r w:rsidR="00092705" w:rsidRPr="00D54DB2">
        <w:t xml:space="preserve">    </w:t>
      </w:r>
      <w:r w:rsidR="00092705" w:rsidRPr="00D54DB2">
        <w:rPr>
          <w:color w:val="0000FF"/>
        </w:rPr>
        <w:t>static</w:t>
      </w:r>
      <w:r w:rsidR="00092705" w:rsidRPr="00D54DB2">
        <w:t xml:space="preserve"> origin = </w:t>
      </w:r>
      <w:r w:rsidR="00092705" w:rsidRPr="00D54DB2">
        <w:rPr>
          <w:color w:val="0000FF"/>
        </w:rPr>
        <w:t>new</w:t>
      </w:r>
      <w:r w:rsidR="00092705" w:rsidRPr="00D54DB2">
        <w:t xml:space="preserve"> Point(</w:t>
      </w:r>
      <w:r w:rsidR="00092705" w:rsidRPr="00D54DB2">
        <w:rPr>
          <w:color w:val="800000"/>
        </w:rPr>
        <w:t>0</w:t>
      </w:r>
      <w:r w:rsidR="00092705" w:rsidRPr="00D54DB2">
        <w:t xml:space="preserve">, </w:t>
      </w:r>
      <w:r w:rsidR="00092705" w:rsidRPr="00D54DB2">
        <w:rPr>
          <w:color w:val="800000"/>
        </w:rPr>
        <w:t>0</w:t>
      </w:r>
      <w:r w:rsidR="00092705" w:rsidRPr="00D54DB2">
        <w:t>);</w:t>
      </w:r>
      <w:r w:rsidR="0048218E" w:rsidRPr="00D54DB2">
        <w:br/>
      </w:r>
      <w:r w:rsidRPr="00D54DB2">
        <w:t>}</w:t>
      </w:r>
    </w:p>
    <w:p w:rsidR="0044410D" w:rsidRPr="0044410D" w:rsidRDefault="00196EF8" w:rsidP="00196EF8">
      <w:r>
        <w:t xml:space="preserve">The </w:t>
      </w:r>
      <w:r w:rsidR="00110069">
        <w:t xml:space="preserve">named </w:t>
      </w:r>
      <w:r w:rsidR="00392DAD">
        <w:t xml:space="preserve">type </w:t>
      </w:r>
      <w:r w:rsidR="00110069">
        <w:t xml:space="preserve">'Point' </w:t>
      </w:r>
      <w:r w:rsidR="001629F8">
        <w:t>is exactly equivalent to</w:t>
      </w:r>
    </w:p>
    <w:p w:rsidR="0044410D" w:rsidRPr="0044410D" w:rsidRDefault="001629F8" w:rsidP="00196EF8">
      <w:pPr>
        <w:pStyle w:val="Code"/>
      </w:pPr>
      <w:r w:rsidRPr="00D54DB2">
        <w:rPr>
          <w:color w:val="0000FF"/>
        </w:rPr>
        <w:lastRenderedPageBreak/>
        <w:t>interface</w:t>
      </w:r>
      <w:r w:rsidRPr="00D54DB2">
        <w:t xml:space="preserve"> Point </w:t>
      </w:r>
      <w:r w:rsidR="00196EF8" w:rsidRPr="00D54DB2">
        <w:t>{</w:t>
      </w:r>
      <w:r w:rsidR="0048218E" w:rsidRPr="00D54DB2">
        <w:br/>
      </w:r>
      <w:r w:rsidR="00196EF8" w:rsidRPr="00D54DB2">
        <w:t xml:space="preserve">    </w:t>
      </w:r>
      <w:r w:rsidR="001945B1" w:rsidRPr="00D54DB2">
        <w:t xml:space="preserve">x: </w:t>
      </w:r>
      <w:r w:rsidR="001945B1" w:rsidRPr="00D54DB2">
        <w:rPr>
          <w:color w:val="0000FF"/>
        </w:rPr>
        <w:t>number</w:t>
      </w:r>
      <w:r w:rsidR="00196EF8" w:rsidRPr="00D54DB2">
        <w:t>;</w:t>
      </w:r>
      <w:r w:rsidR="0048218E" w:rsidRPr="00D54DB2">
        <w:br/>
      </w:r>
      <w:r w:rsidR="001945B1" w:rsidRPr="00D54DB2">
        <w:t xml:space="preserve">    y: </w:t>
      </w:r>
      <w:r w:rsidR="001945B1" w:rsidRPr="00D54DB2">
        <w:rPr>
          <w:color w:val="0000FF"/>
        </w:rPr>
        <w:t>number</w:t>
      </w:r>
      <w:r w:rsidR="001945B1" w:rsidRPr="00D54DB2">
        <w:t>;</w:t>
      </w:r>
      <w:r w:rsidR="0048218E" w:rsidRPr="00D54DB2">
        <w:br/>
      </w:r>
      <w:r w:rsidR="001945B1" w:rsidRPr="00D54DB2">
        <w:t xml:space="preserve">    length(): </w:t>
      </w:r>
      <w:r w:rsidR="001945B1" w:rsidRPr="00D54DB2">
        <w:rPr>
          <w:color w:val="0000FF"/>
        </w:rPr>
        <w:t>number</w:t>
      </w:r>
      <w:r w:rsidR="001945B1" w:rsidRPr="00D54DB2">
        <w:t>;</w:t>
      </w:r>
      <w:r w:rsidR="0048218E" w:rsidRPr="00D54DB2">
        <w:br/>
      </w:r>
      <w:r w:rsidR="00196EF8" w:rsidRPr="00D54DB2">
        <w:t>}</w:t>
      </w:r>
    </w:p>
    <w:p w:rsidR="0044410D" w:rsidRPr="0044410D" w:rsidRDefault="001629F8" w:rsidP="00196EF8">
      <w:r>
        <w:t>T</w:t>
      </w:r>
      <w:r w:rsidR="00392DAD">
        <w:t xml:space="preserve">he </w:t>
      </w:r>
      <w:r w:rsidR="00110069">
        <w:t>named value</w:t>
      </w:r>
      <w:r w:rsidR="006123E9">
        <w:t xml:space="preserve"> </w:t>
      </w:r>
      <w:r w:rsidR="00110069">
        <w:t xml:space="preserve">'Point' </w:t>
      </w:r>
      <w:r w:rsidR="00E239CB">
        <w:t>is a constructor function whose type corresponds</w:t>
      </w:r>
      <w:r>
        <w:t xml:space="preserve"> to the declaration</w:t>
      </w:r>
    </w:p>
    <w:p w:rsidR="0044410D" w:rsidRPr="0044410D" w:rsidRDefault="001629F8" w:rsidP="00196EF8">
      <w:pPr>
        <w:pStyle w:val="Code"/>
      </w:pPr>
      <w:r w:rsidRPr="00D54DB2">
        <w:rPr>
          <w:color w:val="0000FF"/>
        </w:rPr>
        <w:t>var</w:t>
      </w:r>
      <w:r w:rsidRPr="00D54DB2">
        <w:t xml:space="preserve"> Point: </w:t>
      </w:r>
      <w:r w:rsidR="00196EF8" w:rsidRPr="00D54DB2">
        <w:t>{</w:t>
      </w:r>
      <w:r w:rsidR="0048218E" w:rsidRPr="00D54DB2">
        <w:br/>
      </w:r>
      <w:r w:rsidR="00196EF8" w:rsidRPr="00D54DB2">
        <w:t xml:space="preserve">    </w:t>
      </w:r>
      <w:r w:rsidR="00196EF8" w:rsidRPr="00D54DB2">
        <w:rPr>
          <w:color w:val="0000FF"/>
        </w:rPr>
        <w:t>new</w:t>
      </w:r>
      <w:r w:rsidR="00196EF8" w:rsidRPr="00D54DB2">
        <w:t>(</w:t>
      </w:r>
      <w:r w:rsidR="001945B1" w:rsidRPr="00D54DB2">
        <w:t xml:space="preserve">x: </w:t>
      </w:r>
      <w:r w:rsidR="001945B1" w:rsidRPr="00D54DB2">
        <w:rPr>
          <w:color w:val="0000FF"/>
        </w:rPr>
        <w:t>number</w:t>
      </w:r>
      <w:r w:rsidR="001945B1" w:rsidRPr="00D54DB2">
        <w:t xml:space="preserve">, y: </w:t>
      </w:r>
      <w:r w:rsidR="001945B1" w:rsidRPr="00D54DB2">
        <w:rPr>
          <w:color w:val="0000FF"/>
        </w:rPr>
        <w:t>number</w:t>
      </w:r>
      <w:r w:rsidR="001945B1" w:rsidRPr="00D54DB2">
        <w:t>): Point</w:t>
      </w:r>
      <w:r w:rsidR="00196EF8" w:rsidRPr="00D54DB2">
        <w:t>;</w:t>
      </w:r>
      <w:r w:rsidR="0048218E" w:rsidRPr="00D54DB2">
        <w:br/>
      </w:r>
      <w:r w:rsidR="00092705" w:rsidRPr="00D54DB2">
        <w:t xml:space="preserve">    origin: Point;</w:t>
      </w:r>
      <w:r w:rsidR="0048218E" w:rsidRPr="00D54DB2">
        <w:br/>
      </w:r>
      <w:r w:rsidR="00196EF8" w:rsidRPr="00D54DB2">
        <w:t>}</w:t>
      </w:r>
      <w:r w:rsidRPr="00D54DB2">
        <w:t>;</w:t>
      </w:r>
    </w:p>
    <w:p w:rsidR="0044410D" w:rsidRPr="0044410D" w:rsidRDefault="00F856A3" w:rsidP="00286516">
      <w:r>
        <w:t>The context in which a class is referenced distinguishes between the class type and the constructor function. For example, in the assignment statement</w:t>
      </w:r>
    </w:p>
    <w:p w:rsidR="0044410D" w:rsidRPr="0044410D" w:rsidRDefault="006123E9" w:rsidP="006123E9">
      <w:pPr>
        <w:pStyle w:val="Code"/>
      </w:pPr>
      <w:r w:rsidRPr="00D54DB2">
        <w:rPr>
          <w:color w:val="0000FF"/>
        </w:rPr>
        <w:t>var</w:t>
      </w:r>
      <w:r w:rsidR="001945B1" w:rsidRPr="00D54DB2">
        <w:t xml:space="preserve"> p</w:t>
      </w:r>
      <w:r w:rsidRPr="00D54DB2">
        <w:t xml:space="preserve">: </w:t>
      </w:r>
      <w:r w:rsidR="001945B1" w:rsidRPr="00D54DB2">
        <w:t>Point</w:t>
      </w:r>
      <w:r w:rsidRPr="00D54DB2">
        <w:t xml:space="preserve"> = </w:t>
      </w:r>
      <w:r w:rsidRPr="00D54DB2">
        <w:rPr>
          <w:color w:val="0000FF"/>
        </w:rPr>
        <w:t>new</w:t>
      </w:r>
      <w:r w:rsidRPr="00D54DB2">
        <w:t xml:space="preserve"> </w:t>
      </w:r>
      <w:r w:rsidR="001945B1" w:rsidRPr="00D54DB2">
        <w:t>Point</w:t>
      </w:r>
      <w:r w:rsidRPr="00D54DB2">
        <w:t>(</w:t>
      </w:r>
      <w:r w:rsidR="001945B1" w:rsidRPr="00D54DB2">
        <w:rPr>
          <w:color w:val="800000"/>
        </w:rPr>
        <w:t>10</w:t>
      </w:r>
      <w:r w:rsidR="001945B1" w:rsidRPr="00D54DB2">
        <w:t xml:space="preserve">, </w:t>
      </w:r>
      <w:r w:rsidR="001945B1" w:rsidRPr="00D54DB2">
        <w:rPr>
          <w:color w:val="800000"/>
        </w:rPr>
        <w:t>20</w:t>
      </w:r>
      <w:r w:rsidRPr="00D54DB2">
        <w:t>);</w:t>
      </w:r>
    </w:p>
    <w:p w:rsidR="0044410D" w:rsidRPr="0044410D" w:rsidRDefault="006123E9" w:rsidP="006123E9">
      <w:r>
        <w:t xml:space="preserve">the identifier </w:t>
      </w:r>
      <w:r w:rsidR="008F4735">
        <w:t>'</w:t>
      </w:r>
      <w:r w:rsidR="00D0735E">
        <w:t>Point</w:t>
      </w:r>
      <w:r w:rsidR="008F4735">
        <w:t>'</w:t>
      </w:r>
      <w:r>
        <w:t xml:space="preserve"> in the type annotation refers to the class type</w:t>
      </w:r>
      <w:r w:rsidR="00D0735E">
        <w:t xml:space="preserve">, whereas the identifier </w:t>
      </w:r>
      <w:r w:rsidR="008F4735">
        <w:t>'</w:t>
      </w:r>
      <w:r w:rsidR="00D0735E">
        <w:t>Point</w:t>
      </w:r>
      <w:r w:rsidR="008F4735">
        <w:t>'</w:t>
      </w:r>
      <w:r>
        <w:t xml:space="preserve"> in the </w:t>
      </w:r>
      <w:r w:rsidRPr="00C23E8F">
        <w:rPr>
          <w:rStyle w:val="CodeFragment"/>
        </w:rPr>
        <w:t>new</w:t>
      </w:r>
      <w:r>
        <w:t xml:space="preserve"> expression refers to the constructor function object.</w:t>
      </w:r>
    </w:p>
    <w:p w:rsidR="0044410D" w:rsidRPr="0044410D" w:rsidRDefault="00286516" w:rsidP="00286516">
      <w:pPr>
        <w:pStyle w:val="Heading3"/>
      </w:pPr>
      <w:bookmarkStart w:id="256" w:name="_Toc439666264"/>
      <w:r>
        <w:t>Class Heritage Specification</w:t>
      </w:r>
      <w:bookmarkEnd w:id="256"/>
    </w:p>
    <w:p w:rsidR="00E0156C" w:rsidRPr="00300D5D" w:rsidRDefault="00E0156C" w:rsidP="00286516">
      <w:r w:rsidRPr="00E0156C">
        <w:rPr>
          <w:i/>
        </w:rPr>
        <w:t xml:space="preserve">TODO: </w:t>
      </w:r>
      <w:r>
        <w:rPr>
          <w:i/>
        </w:rPr>
        <w:t>Update this section to reflect</w:t>
      </w:r>
      <w:r w:rsidRPr="00E0156C">
        <w:rPr>
          <w:i/>
        </w:rPr>
        <w:t xml:space="preserve"> </w:t>
      </w:r>
      <w:hyperlink r:id="rId47" w:history="1">
        <w:r w:rsidRPr="00E0156C">
          <w:rPr>
            <w:rStyle w:val="Hyperlink"/>
            <w:i/>
          </w:rPr>
          <w:t>expressions in class extends clauses</w:t>
        </w:r>
      </w:hyperlink>
      <w:r w:rsidRPr="00300D5D">
        <w:t>.</w:t>
      </w:r>
    </w:p>
    <w:p w:rsidR="0044410D" w:rsidRPr="0044410D" w:rsidRDefault="00286516" w:rsidP="00286516">
      <w:r>
        <w:t xml:space="preserve">The heritage specification of a class consists of optional </w:t>
      </w:r>
      <w:r w:rsidRPr="00C23E8F">
        <w:rPr>
          <w:rStyle w:val="CodeFragment"/>
        </w:rPr>
        <w:t>extends</w:t>
      </w:r>
      <w:r w:rsidRPr="00CC64B3">
        <w:t xml:space="preserve"> </w:t>
      </w:r>
      <w:r>
        <w:t xml:space="preserve">and </w:t>
      </w:r>
      <w:r w:rsidRPr="00C23E8F">
        <w:rPr>
          <w:rStyle w:val="CodeFragment"/>
        </w:rPr>
        <w:t>implements</w:t>
      </w:r>
      <w:r>
        <w:t xml:space="preserve"> clauses.</w:t>
      </w:r>
      <w:r w:rsidRPr="005220F8">
        <w:t xml:space="preserve"> </w:t>
      </w:r>
      <w:r>
        <w:t xml:space="preserve">The </w:t>
      </w:r>
      <w:r w:rsidRPr="00C23E8F">
        <w:rPr>
          <w:rStyle w:val="CodeFragment"/>
        </w:rPr>
        <w:t>extends</w:t>
      </w:r>
      <w:r>
        <w:t xml:space="preserve"> clause specif</w:t>
      </w:r>
      <w:r w:rsidR="00134416">
        <w:t xml:space="preserve">ies the base class of the class </w:t>
      </w:r>
      <w:r>
        <w:t xml:space="preserve">and the </w:t>
      </w:r>
      <w:r w:rsidRPr="00C23E8F">
        <w:rPr>
          <w:rStyle w:val="CodeFragment"/>
        </w:rPr>
        <w:t>implements</w:t>
      </w:r>
      <w:r>
        <w:t xml:space="preserve"> clause </w:t>
      </w:r>
      <w:r w:rsidR="00E0625C">
        <w:t>specifies</w:t>
      </w:r>
      <w:r>
        <w:t xml:space="preserve"> a set of interfaces</w:t>
      </w:r>
      <w:r w:rsidR="00E0625C">
        <w:t xml:space="preserve"> for which to validate the class provides an implementation.</w:t>
      </w:r>
    </w:p>
    <w:p w:rsidR="0044410D" w:rsidRPr="0044410D" w:rsidRDefault="00286516" w:rsidP="00286516">
      <w:pPr>
        <w:pStyle w:val="Grammar"/>
      </w:pPr>
      <w:r w:rsidRPr="00536A68">
        <w:rPr>
          <w:rStyle w:val="Production"/>
        </w:rPr>
        <w:t>ClassHeritage:</w:t>
      </w:r>
      <w:r w:rsidR="003E1D4A">
        <w:t xml:space="preserve">  </w:t>
      </w:r>
      <w:r w:rsidR="003E1D4A" w:rsidRPr="003E1D4A">
        <w:rPr>
          <w:rStyle w:val="Production"/>
        </w:rPr>
        <w:t>( Modified )</w:t>
      </w:r>
      <w:r w:rsidR="0048218E" w:rsidRPr="0048218E">
        <w:br/>
      </w:r>
      <w:r w:rsidRPr="00536A68">
        <w:rPr>
          <w:rStyle w:val="Production"/>
        </w:rPr>
        <w:t>ClassExtendsClause</w:t>
      </w:r>
      <w:r w:rsidR="00D31C46" w:rsidRPr="00D31C46">
        <w:rPr>
          <w:rStyle w:val="Production"/>
          <w:vertAlign w:val="subscript"/>
        </w:rPr>
        <w:t>opt</w:t>
      </w:r>
      <w:r>
        <w:t xml:space="preserve">   </w:t>
      </w:r>
      <w:r w:rsidRPr="00536A68">
        <w:rPr>
          <w:rStyle w:val="Production"/>
        </w:rPr>
        <w:t>ImplementsClause</w:t>
      </w:r>
      <w:r w:rsidR="00D31C46" w:rsidRPr="00D31C46">
        <w:rPr>
          <w:rStyle w:val="Production"/>
          <w:vertAlign w:val="subscript"/>
        </w:rPr>
        <w:t>opt</w:t>
      </w:r>
    </w:p>
    <w:p w:rsidR="0044410D" w:rsidRPr="0044410D" w:rsidRDefault="00286516" w:rsidP="00286516">
      <w:pPr>
        <w:pStyle w:val="Grammar"/>
      </w:pPr>
      <w:r w:rsidRPr="00536A68">
        <w:rPr>
          <w:rStyle w:val="Production"/>
        </w:rPr>
        <w:t>ClassExtendsClause:</w:t>
      </w:r>
      <w:r w:rsidR="0048218E" w:rsidRPr="0048218E">
        <w:br/>
      </w:r>
      <w:r w:rsidRPr="007C257B">
        <w:rPr>
          <w:rStyle w:val="Terminal"/>
        </w:rPr>
        <w:t>extends</w:t>
      </w:r>
      <w:r>
        <w:t xml:space="preserve">    </w:t>
      </w:r>
      <w:r w:rsidR="00853978" w:rsidRPr="00536A68">
        <w:rPr>
          <w:rStyle w:val="Production"/>
        </w:rPr>
        <w:t>ClassType</w:t>
      </w:r>
    </w:p>
    <w:p w:rsidR="0044410D" w:rsidRPr="0044410D" w:rsidRDefault="00853978" w:rsidP="00286516">
      <w:pPr>
        <w:pStyle w:val="Grammar"/>
      </w:pPr>
      <w:r w:rsidRPr="00536A68">
        <w:rPr>
          <w:rStyle w:val="Production"/>
        </w:rPr>
        <w:t>ClassType</w:t>
      </w:r>
      <w:r w:rsidR="00286516" w:rsidRPr="00536A68">
        <w:rPr>
          <w:rStyle w:val="Production"/>
        </w:rPr>
        <w:t>:</w:t>
      </w:r>
      <w:r w:rsidR="0048218E" w:rsidRPr="0048218E">
        <w:br/>
      </w:r>
      <w:r w:rsidRPr="00536A68">
        <w:rPr>
          <w:rStyle w:val="Production"/>
        </w:rPr>
        <w:t>TypeReference</w:t>
      </w:r>
    </w:p>
    <w:p w:rsidR="0044410D" w:rsidRPr="0044410D" w:rsidRDefault="00C26A82" w:rsidP="00C26A82">
      <w:pPr>
        <w:pStyle w:val="Grammar"/>
      </w:pPr>
      <w:r w:rsidRPr="00536A68">
        <w:rPr>
          <w:rStyle w:val="Production"/>
        </w:rPr>
        <w:t>ImplementsClause:</w:t>
      </w:r>
      <w:r w:rsidR="0048218E" w:rsidRPr="0048218E">
        <w:br/>
      </w:r>
      <w:r w:rsidRPr="007C257B">
        <w:rPr>
          <w:rStyle w:val="Terminal"/>
        </w:rPr>
        <w:t>implements</w:t>
      </w:r>
      <w:r>
        <w:t xml:space="preserve">   </w:t>
      </w:r>
      <w:r w:rsidRPr="00536A68">
        <w:rPr>
          <w:rStyle w:val="Production"/>
        </w:rPr>
        <w:t>ClassOrInterfaceTypeList</w:t>
      </w:r>
    </w:p>
    <w:p w:rsidR="0044410D" w:rsidRPr="0044410D" w:rsidRDefault="00F424CF" w:rsidP="00B57C98">
      <w:r>
        <w:t xml:space="preserve">A class that includes an </w:t>
      </w:r>
      <w:r w:rsidRPr="00F424CF">
        <w:rPr>
          <w:rStyle w:val="CodeFragment"/>
        </w:rPr>
        <w:t>extends</w:t>
      </w:r>
      <w:r>
        <w:t xml:space="preserve"> clause is called a </w:t>
      </w:r>
      <w:r w:rsidRPr="00F424CF">
        <w:rPr>
          <w:b/>
          <w:i/>
        </w:rPr>
        <w:t>derived class</w:t>
      </w:r>
      <w:r>
        <w:t xml:space="preserve">, and the class specified in the </w:t>
      </w:r>
      <w:r w:rsidRPr="005D331F">
        <w:rPr>
          <w:rStyle w:val="CodeFragment"/>
        </w:rPr>
        <w:t>extends</w:t>
      </w:r>
      <w:r>
        <w:t xml:space="preserve"> clause is called the </w:t>
      </w:r>
      <w:r w:rsidRPr="00F424CF">
        <w:rPr>
          <w:b/>
          <w:i/>
        </w:rPr>
        <w:t>base class</w:t>
      </w:r>
      <w:r>
        <w:t xml:space="preserve"> of the derived class. </w:t>
      </w:r>
      <w:r w:rsidR="00C0221C">
        <w:t>When</w:t>
      </w:r>
      <w:r w:rsidR="005125D7">
        <w:t xml:space="preserve"> </w:t>
      </w:r>
      <w:r w:rsidR="00C0221C">
        <w:t xml:space="preserve">a </w:t>
      </w:r>
      <w:r w:rsidR="005125D7">
        <w:t xml:space="preserve">class </w:t>
      </w:r>
      <w:r w:rsidR="00C0221C">
        <w:t>heritage specification omits the</w:t>
      </w:r>
      <w:r w:rsidR="005125D7">
        <w:t xml:space="preserve"> </w:t>
      </w:r>
      <w:r w:rsidR="005125D7" w:rsidRPr="00C23E8F">
        <w:rPr>
          <w:rStyle w:val="CodeFragment"/>
        </w:rPr>
        <w:t>extends</w:t>
      </w:r>
      <w:r w:rsidR="005125D7">
        <w:t xml:space="preserve"> clause</w:t>
      </w:r>
      <w:r w:rsidR="00B57C98">
        <w:t>, the class does not have a base class. However, as is the case with</w:t>
      </w:r>
      <w:r w:rsidR="00036748">
        <w:t xml:space="preserve"> every object type</w:t>
      </w:r>
      <w:r w:rsidR="00B57C98">
        <w:t xml:space="preserve">, </w:t>
      </w:r>
      <w:r w:rsidR="00384B6A">
        <w:t xml:space="preserve">type </w:t>
      </w:r>
      <w:r w:rsidR="00384B6A">
        <w:lastRenderedPageBreak/>
        <w:t xml:space="preserve">references </w:t>
      </w:r>
      <w:r w:rsidR="00036748">
        <w:t xml:space="preserve">(section </w:t>
      </w:r>
      <w:r w:rsidR="00036748">
        <w:fldChar w:fldCharType="begin"/>
      </w:r>
      <w:r w:rsidR="00036748">
        <w:instrText xml:space="preserve"> REF _Ref349911330 \r \h </w:instrText>
      </w:r>
      <w:r w:rsidR="00036748">
        <w:fldChar w:fldCharType="separate"/>
      </w:r>
      <w:r w:rsidR="00A3147C">
        <w:t>3.3.1</w:t>
      </w:r>
      <w:r w:rsidR="00036748">
        <w:fldChar w:fldCharType="end"/>
      </w:r>
      <w:r w:rsidR="00036748">
        <w:t xml:space="preserve">) </w:t>
      </w:r>
      <w:r w:rsidR="00384B6A">
        <w:t>to the class</w:t>
      </w:r>
      <w:r w:rsidR="00B57C98">
        <w:t xml:space="preserve"> will appear to have the members of the global interface type named </w:t>
      </w:r>
      <w:r w:rsidR="008F4735">
        <w:t>'</w:t>
      </w:r>
      <w:r w:rsidR="00B57C98" w:rsidRPr="00C85A52">
        <w:t>Object</w:t>
      </w:r>
      <w:r w:rsidR="008F4735">
        <w:t>'</w:t>
      </w:r>
      <w:r w:rsidR="00B57C98">
        <w:t xml:space="preserve"> unless those members are hidden by members with the same name in the class.</w:t>
      </w:r>
    </w:p>
    <w:p w:rsidR="0044410D" w:rsidRPr="0044410D" w:rsidRDefault="00BD1581" w:rsidP="00BD1581">
      <w:r>
        <w:t>The following constraints must be satisfied by the class heritage specification or otherwise a compile-time error occurs:</w:t>
      </w:r>
    </w:p>
    <w:p w:rsidR="0044410D" w:rsidRPr="0044410D" w:rsidRDefault="001E7BB7" w:rsidP="00563D8D">
      <w:pPr>
        <w:pStyle w:val="ListParagraph"/>
        <w:numPr>
          <w:ilvl w:val="0"/>
          <w:numId w:val="22"/>
        </w:numPr>
      </w:pPr>
      <w:r>
        <w:t xml:space="preserve">If present, the type reference specified in the </w:t>
      </w:r>
      <w:r w:rsidRPr="00F86491">
        <w:rPr>
          <w:rStyle w:val="CodeFragment"/>
        </w:rPr>
        <w:t>extends</w:t>
      </w:r>
      <w:r w:rsidRPr="00F86491">
        <w:t xml:space="preserve"> </w:t>
      </w:r>
      <w:r w:rsidR="00F86491">
        <w:t>clause must denote a class type. Furthermore, the</w:t>
      </w:r>
      <w:r w:rsidR="00981D53">
        <w:t xml:space="preserve"> </w:t>
      </w:r>
      <w:r w:rsidR="00D4531B" w:rsidRPr="00D4531B">
        <w:rPr>
          <w:rStyle w:val="Production"/>
        </w:rPr>
        <w:t>TypeName</w:t>
      </w:r>
      <w:r w:rsidR="00D4531B">
        <w:t xml:space="preserve"> part of the </w:t>
      </w:r>
      <w:r w:rsidR="00981D53">
        <w:t>type reference is required to be a reference to the class constructor function w</w:t>
      </w:r>
      <w:r w:rsidR="00D4531B">
        <w:t>hen evaluated as an expression.</w:t>
      </w:r>
    </w:p>
    <w:p w:rsidR="0044410D" w:rsidRPr="0044410D" w:rsidRDefault="00F86491" w:rsidP="00563D8D">
      <w:pPr>
        <w:pStyle w:val="ListParagraph"/>
        <w:numPr>
          <w:ilvl w:val="0"/>
          <w:numId w:val="22"/>
        </w:numPr>
      </w:pPr>
      <w:r>
        <w:t>A class declaration may not, directly or indirectly, specify a base class that originates in the same declaration. In other wor</w:t>
      </w:r>
      <w:r w:rsidR="00A03371">
        <w:t>ds a</w:t>
      </w:r>
      <w:r>
        <w:t xml:space="preserve"> class cannot, directly or indirectly, be a base class of itself, regardless of type arguments.</w:t>
      </w:r>
    </w:p>
    <w:p w:rsidR="0044410D" w:rsidRPr="0044410D" w:rsidRDefault="00E02BEB" w:rsidP="00563D8D">
      <w:pPr>
        <w:pStyle w:val="ListParagraph"/>
        <w:numPr>
          <w:ilvl w:val="0"/>
          <w:numId w:val="22"/>
        </w:numPr>
      </w:pPr>
      <w:r>
        <w:t xml:space="preserve">The </w:t>
      </w:r>
      <w:r w:rsidR="006C272D">
        <w:t>this-type</w:t>
      </w:r>
      <w:r>
        <w:t xml:space="preserve"> (section</w:t>
      </w:r>
      <w:r w:rsidR="006C272D">
        <w:t xml:space="preserve"> </w:t>
      </w:r>
      <w:r w:rsidR="006C272D">
        <w:fldChar w:fldCharType="begin"/>
      </w:r>
      <w:r w:rsidR="006C272D">
        <w:instrText xml:space="preserve"> REF _Ref438213125 \r \h </w:instrText>
      </w:r>
      <w:r w:rsidR="006C272D">
        <w:fldChar w:fldCharType="separate"/>
      </w:r>
      <w:r w:rsidR="00A3147C">
        <w:t>3.6.3</w:t>
      </w:r>
      <w:r w:rsidR="006C272D">
        <w:fldChar w:fldCharType="end"/>
      </w:r>
      <w:r>
        <w:t>) of the declared class must be a</w:t>
      </w:r>
      <w:r w:rsidR="00A635F6">
        <w:t>ssignable</w:t>
      </w:r>
      <w:r>
        <w:t xml:space="preserve"> (section</w:t>
      </w:r>
      <w:r w:rsidR="00A635F6">
        <w:t xml:space="preserve"> </w:t>
      </w:r>
      <w:r w:rsidR="00A635F6">
        <w:fldChar w:fldCharType="begin"/>
      </w:r>
      <w:r w:rsidR="00A635F6">
        <w:instrText xml:space="preserve"> REF _Ref330633611 \r \h </w:instrText>
      </w:r>
      <w:r w:rsidR="00A635F6">
        <w:fldChar w:fldCharType="separate"/>
      </w:r>
      <w:r w:rsidR="00A3147C">
        <w:t>3.11.4</w:t>
      </w:r>
      <w:r w:rsidR="00A635F6">
        <w:fldChar w:fldCharType="end"/>
      </w:r>
      <w:r>
        <w:t xml:space="preserve">) </w:t>
      </w:r>
      <w:r w:rsidR="00A635F6">
        <w:t>to</w:t>
      </w:r>
      <w:r>
        <w:t xml:space="preserve"> </w:t>
      </w:r>
      <w:r w:rsidR="00384B6A">
        <w:t xml:space="preserve">the base type reference and each of the type references listed in the </w:t>
      </w:r>
      <w:r w:rsidR="00384B6A" w:rsidRPr="00384B6A">
        <w:rPr>
          <w:rStyle w:val="CodeFragment"/>
        </w:rPr>
        <w:t>implements</w:t>
      </w:r>
      <w:r w:rsidR="00384B6A">
        <w:t xml:space="preserve"> clause.</w:t>
      </w:r>
    </w:p>
    <w:p w:rsidR="0044410D" w:rsidRPr="0044410D" w:rsidRDefault="002F16DA" w:rsidP="00563D8D">
      <w:pPr>
        <w:pStyle w:val="ListParagraph"/>
        <w:numPr>
          <w:ilvl w:val="0"/>
          <w:numId w:val="22"/>
        </w:numPr>
      </w:pPr>
      <w:r>
        <w:t xml:space="preserve">The constructor function type created by </w:t>
      </w:r>
      <w:r w:rsidR="00A635F6">
        <w:t>the class declaration must be assignable to</w:t>
      </w:r>
      <w:r>
        <w:t xml:space="preserve"> the base class constructor function type, ignoring construct signatures.</w:t>
      </w:r>
    </w:p>
    <w:p w:rsidR="0044410D" w:rsidRPr="0044410D" w:rsidRDefault="00D4531B" w:rsidP="00286516">
      <w:r>
        <w:t xml:space="preserve">The following example illustrates a situation in which the </w:t>
      </w:r>
      <w:r w:rsidR="00C3302F">
        <w:t>first</w:t>
      </w:r>
      <w:r>
        <w:t xml:space="preserve"> rule above would be violated:</w:t>
      </w:r>
    </w:p>
    <w:p w:rsidR="0044410D" w:rsidRPr="00D54DB2" w:rsidRDefault="00D4531B" w:rsidP="008E56EA">
      <w:pPr>
        <w:pStyle w:val="Code"/>
      </w:pPr>
      <w:r w:rsidRPr="00D54DB2">
        <w:rPr>
          <w:color w:val="0000FF"/>
        </w:rPr>
        <w:t>class</w:t>
      </w:r>
      <w:r w:rsidRPr="00D54DB2">
        <w:t xml:space="preserve"> A { a: </w:t>
      </w:r>
      <w:r w:rsidRPr="00D54DB2">
        <w:rPr>
          <w:color w:val="0000FF"/>
        </w:rPr>
        <w:t>number</w:t>
      </w:r>
      <w:r w:rsidRPr="00D54DB2">
        <w:t>; }</w:t>
      </w:r>
    </w:p>
    <w:p w:rsidR="0044410D" w:rsidRPr="00D54DB2" w:rsidRDefault="00036FB8" w:rsidP="008E56EA">
      <w:pPr>
        <w:pStyle w:val="Code"/>
      </w:pPr>
      <w:r>
        <w:rPr>
          <w:color w:val="0000FF"/>
        </w:rPr>
        <w:t>namespace</w:t>
      </w:r>
      <w:r w:rsidR="00D4531B" w:rsidRPr="00D54DB2">
        <w:t xml:space="preserve"> Foo {</w:t>
      </w:r>
      <w:r w:rsidR="0048218E" w:rsidRPr="00D54DB2">
        <w:br/>
      </w:r>
      <w:r w:rsidR="009A7854" w:rsidRPr="00D54DB2">
        <w:t xml:space="preserve">   </w:t>
      </w:r>
      <w:r w:rsidR="00D4531B" w:rsidRPr="00D54DB2">
        <w:t xml:space="preserve"> </w:t>
      </w:r>
      <w:r w:rsidR="00D4531B" w:rsidRPr="00D54DB2">
        <w:rPr>
          <w:color w:val="0000FF"/>
        </w:rPr>
        <w:t>var</w:t>
      </w:r>
      <w:r w:rsidR="00D4531B" w:rsidRPr="00D54DB2">
        <w:t xml:space="preserve"> A = 1;</w:t>
      </w:r>
      <w:r w:rsidR="0048218E" w:rsidRPr="00D54DB2">
        <w:br/>
      </w:r>
      <w:r w:rsidR="009A7854" w:rsidRPr="00D54DB2">
        <w:t xml:space="preserve">   </w:t>
      </w:r>
      <w:r w:rsidR="00D4531B" w:rsidRPr="00D54DB2">
        <w:t xml:space="preserve"> </w:t>
      </w:r>
      <w:r w:rsidR="00D4531B" w:rsidRPr="00D54DB2">
        <w:rPr>
          <w:color w:val="0000FF"/>
        </w:rPr>
        <w:t>class</w:t>
      </w:r>
      <w:r w:rsidR="00D4531B" w:rsidRPr="00D54DB2">
        <w:t xml:space="preserve"> B </w:t>
      </w:r>
      <w:r w:rsidR="00D4531B" w:rsidRPr="00D54DB2">
        <w:rPr>
          <w:color w:val="0000FF"/>
        </w:rPr>
        <w:t>extends</w:t>
      </w:r>
      <w:r w:rsidR="00D4531B" w:rsidRPr="00D54DB2">
        <w:t xml:space="preserve"> A { b: </w:t>
      </w:r>
      <w:r w:rsidR="00D4531B" w:rsidRPr="00D54DB2">
        <w:rPr>
          <w:color w:val="0000FF"/>
        </w:rPr>
        <w:t>string</w:t>
      </w:r>
      <w:r w:rsidR="00D4531B" w:rsidRPr="00D54DB2">
        <w:t>; }</w:t>
      </w:r>
      <w:r w:rsidR="0048218E" w:rsidRPr="00D54DB2">
        <w:br/>
      </w:r>
      <w:r w:rsidR="00D4531B" w:rsidRPr="00D54DB2">
        <w:t>}</w:t>
      </w:r>
    </w:p>
    <w:p w:rsidR="0044410D" w:rsidRPr="0044410D" w:rsidRDefault="00D4531B" w:rsidP="00D4531B">
      <w:r>
        <w:t xml:space="preserve">When evaluated as an expression, the type reference </w:t>
      </w:r>
      <w:r w:rsidR="008F4735">
        <w:t>'</w:t>
      </w:r>
      <w:r>
        <w:t>A</w:t>
      </w:r>
      <w:r w:rsidR="008F4735">
        <w:t>'</w:t>
      </w:r>
      <w:r>
        <w:t xml:space="preserve"> in the </w:t>
      </w:r>
      <w:r w:rsidRPr="00D4531B">
        <w:rPr>
          <w:rStyle w:val="CodeFragment"/>
        </w:rPr>
        <w:t>extends</w:t>
      </w:r>
      <w:r>
        <w:t xml:space="preserve"> clause doesn</w:t>
      </w:r>
      <w:r w:rsidR="008F4735">
        <w:t>'</w:t>
      </w:r>
      <w:r>
        <w:t xml:space="preserve">t reference the class constructor function of </w:t>
      </w:r>
      <w:r w:rsidR="008F4735">
        <w:t>'</w:t>
      </w:r>
      <w:r>
        <w:t>A</w:t>
      </w:r>
      <w:r w:rsidR="008F4735">
        <w:t>'</w:t>
      </w:r>
      <w:r>
        <w:t xml:space="preserve"> (instead it references the local variable </w:t>
      </w:r>
      <w:r w:rsidR="008F4735">
        <w:t>'</w:t>
      </w:r>
      <w:r>
        <w:t>A</w:t>
      </w:r>
      <w:r w:rsidR="008F4735">
        <w:t>'</w:t>
      </w:r>
      <w:r>
        <w:t>).</w:t>
      </w:r>
    </w:p>
    <w:p w:rsidR="0044410D" w:rsidRPr="0044410D" w:rsidRDefault="00197DA4" w:rsidP="00286516">
      <w:r>
        <w:t xml:space="preserve">The only situation in which the </w:t>
      </w:r>
      <w:r w:rsidR="00D4531B">
        <w:t>last two</w:t>
      </w:r>
      <w:r w:rsidR="002F16DA">
        <w:t xml:space="preserve"> </w:t>
      </w:r>
      <w:r>
        <w:t>constraint</w:t>
      </w:r>
      <w:r w:rsidR="002F16DA">
        <w:t>s</w:t>
      </w:r>
      <w:r>
        <w:t xml:space="preserve"> above </w:t>
      </w:r>
      <w:r w:rsidR="002F16DA">
        <w:t>are</w:t>
      </w:r>
      <w:r>
        <w:t xml:space="preserve"> violated is when a class overrides one or more base class members with incompatible new members.</w:t>
      </w:r>
    </w:p>
    <w:p w:rsidR="0044410D" w:rsidRPr="0044410D" w:rsidRDefault="00286516" w:rsidP="00286516">
      <w:r>
        <w:t xml:space="preserve">Note that because </w:t>
      </w:r>
      <w:r w:rsidR="003C5236">
        <w:t>TypeScript</w:t>
      </w:r>
      <w:r>
        <w:t xml:space="preserve"> has a structural type system, a class doesn</w:t>
      </w:r>
      <w:r w:rsidR="008F4735">
        <w:t>'</w:t>
      </w:r>
      <w:r>
        <w:t xml:space="preserve">t need to explicitly state that it implements an interface—it suffices for the class to simply contain the appropriate set of </w:t>
      </w:r>
      <w:r w:rsidR="002F16DA">
        <w:t xml:space="preserve">instance </w:t>
      </w:r>
      <w:r>
        <w:t xml:space="preserve">members. The </w:t>
      </w:r>
      <w:r w:rsidRPr="00C23E8F">
        <w:rPr>
          <w:rStyle w:val="CodeFragment"/>
        </w:rPr>
        <w:t>implements</w:t>
      </w:r>
      <w:r>
        <w:t xml:space="preserve"> clause of a class provides a mechanism to assert and validate that the class contains the appropriate sets of </w:t>
      </w:r>
      <w:r w:rsidR="002F16DA">
        <w:t xml:space="preserve">instance </w:t>
      </w:r>
      <w:r>
        <w:t>members, but otherwise it has no effect on the class type.</w:t>
      </w:r>
    </w:p>
    <w:p w:rsidR="0044410D" w:rsidRPr="0044410D" w:rsidRDefault="00D13EE5" w:rsidP="0048216A">
      <w:pPr>
        <w:pStyle w:val="Heading3"/>
      </w:pPr>
      <w:bookmarkStart w:id="257" w:name="_Toc439666265"/>
      <w:r>
        <w:t>Class Body</w:t>
      </w:r>
      <w:bookmarkEnd w:id="257"/>
    </w:p>
    <w:p w:rsidR="0044410D" w:rsidRPr="0044410D" w:rsidRDefault="002D6200" w:rsidP="002D6200">
      <w:r>
        <w:t xml:space="preserve">The class body </w:t>
      </w:r>
      <w:r w:rsidR="008C1061">
        <w:t>consists of</w:t>
      </w:r>
      <w:r>
        <w:t xml:space="preserve"> </w:t>
      </w:r>
      <w:r w:rsidR="004A00D1">
        <w:t xml:space="preserve">zero or more </w:t>
      </w:r>
      <w:r w:rsidR="002F16DA">
        <w:t>constructor or</w:t>
      </w:r>
      <w:r>
        <w:t xml:space="preserve"> member declarations.</w:t>
      </w:r>
      <w:r w:rsidR="003408A3">
        <w:t xml:space="preserve"> Statements are not allowed in the body of a class—they must be placed in the co</w:t>
      </w:r>
      <w:r w:rsidR="000A5AC7">
        <w:t>nstructor or in members</w:t>
      </w:r>
      <w:r w:rsidR="003408A3">
        <w:t>.</w:t>
      </w:r>
    </w:p>
    <w:p w:rsidR="0044410D" w:rsidRPr="0044410D" w:rsidRDefault="00286516" w:rsidP="003F2F60">
      <w:pPr>
        <w:pStyle w:val="Grammar"/>
      </w:pPr>
      <w:bookmarkStart w:id="258" w:name="_Ref307750365"/>
      <w:r w:rsidRPr="00536A68">
        <w:rPr>
          <w:rStyle w:val="Production"/>
        </w:rPr>
        <w:t>ClassElement:</w:t>
      </w:r>
      <w:r w:rsidR="000A3825">
        <w:t xml:space="preserve">  </w:t>
      </w:r>
      <w:r w:rsidR="000A3825" w:rsidRPr="000A3825">
        <w:rPr>
          <w:rStyle w:val="Production"/>
        </w:rPr>
        <w:t>( Modified )</w:t>
      </w:r>
      <w:r w:rsidR="0048218E" w:rsidRPr="0048218E">
        <w:br/>
      </w:r>
      <w:r w:rsidRPr="00536A68">
        <w:rPr>
          <w:rStyle w:val="Production"/>
        </w:rPr>
        <w:t>ConstructorDeclaration</w:t>
      </w:r>
      <w:r w:rsidR="0048218E" w:rsidRPr="0048218E">
        <w:br/>
      </w:r>
      <w:r w:rsidR="005D7555" w:rsidRPr="00536A68">
        <w:rPr>
          <w:rStyle w:val="Production"/>
        </w:rPr>
        <w:t>Property</w:t>
      </w:r>
      <w:r w:rsidRPr="00536A68">
        <w:rPr>
          <w:rStyle w:val="Production"/>
        </w:rPr>
        <w:t>MemberDeclaration</w:t>
      </w:r>
      <w:r w:rsidR="0048218E" w:rsidRPr="0048218E">
        <w:br/>
      </w:r>
      <w:r w:rsidR="005D7555" w:rsidRPr="00536A68">
        <w:rPr>
          <w:rStyle w:val="Production"/>
        </w:rPr>
        <w:t>IndexMemberDeclaration</w:t>
      </w:r>
    </w:p>
    <w:p w:rsidR="0044410D" w:rsidRPr="0044410D" w:rsidRDefault="00D82FBE" w:rsidP="004A00D1">
      <w:r>
        <w:lastRenderedPageBreak/>
        <w:t>The body of class may optionally contain a single constructor declaration</w:t>
      </w:r>
      <w:r w:rsidR="004A00D1">
        <w:t>. Constructor declarations are described in section</w:t>
      </w:r>
      <w:r w:rsidR="00584470">
        <w:t xml:space="preserve"> </w:t>
      </w:r>
      <w:r w:rsidR="00584470">
        <w:fldChar w:fldCharType="begin"/>
      </w:r>
      <w:r w:rsidR="00584470">
        <w:instrText xml:space="preserve"> REF _Ref327628166 \r \h </w:instrText>
      </w:r>
      <w:r w:rsidR="00584470">
        <w:fldChar w:fldCharType="separate"/>
      </w:r>
      <w:r w:rsidR="00A3147C">
        <w:t>8.3</w:t>
      </w:r>
      <w:r w:rsidR="00584470">
        <w:fldChar w:fldCharType="end"/>
      </w:r>
      <w:r w:rsidR="004A00D1">
        <w:t>.</w:t>
      </w:r>
    </w:p>
    <w:p w:rsidR="0044410D" w:rsidRPr="0044410D" w:rsidRDefault="003A38F7" w:rsidP="0048216A">
      <w:r>
        <w:t>Member declarations</w:t>
      </w:r>
      <w:r w:rsidRPr="00485415">
        <w:t xml:space="preserve"> </w:t>
      </w:r>
      <w:r>
        <w:t xml:space="preserve">are used to declare instance and static members of the class. </w:t>
      </w:r>
      <w:r w:rsidR="006B4BDE">
        <w:t>Property m</w:t>
      </w:r>
      <w:r w:rsidR="004A00D1">
        <w:t xml:space="preserve">ember declarations are described in section </w:t>
      </w:r>
      <w:r w:rsidR="004A00D1">
        <w:fldChar w:fldCharType="begin"/>
      </w:r>
      <w:r w:rsidR="004A00D1">
        <w:instrText xml:space="preserve"> REF _Ref327195142 \r \h </w:instrText>
      </w:r>
      <w:r w:rsidR="004A00D1">
        <w:fldChar w:fldCharType="separate"/>
      </w:r>
      <w:r w:rsidR="00A3147C">
        <w:t>8.4</w:t>
      </w:r>
      <w:r w:rsidR="004A00D1">
        <w:fldChar w:fldCharType="end"/>
      </w:r>
      <w:r w:rsidR="006B4BDE">
        <w:t xml:space="preserve"> and index member declarations are described in section </w:t>
      </w:r>
      <w:r w:rsidR="006B4BDE">
        <w:fldChar w:fldCharType="begin"/>
      </w:r>
      <w:r w:rsidR="006B4BDE">
        <w:instrText xml:space="preserve"> REF _Ref365557477 \r \h </w:instrText>
      </w:r>
      <w:r w:rsidR="006B4BDE">
        <w:fldChar w:fldCharType="separate"/>
      </w:r>
      <w:r w:rsidR="00A3147C">
        <w:t>8.5</w:t>
      </w:r>
      <w:r w:rsidR="006B4BDE">
        <w:fldChar w:fldCharType="end"/>
      </w:r>
      <w:r w:rsidR="006B4BDE">
        <w:t>.</w:t>
      </w:r>
    </w:p>
    <w:p w:rsidR="0044410D" w:rsidRPr="0044410D" w:rsidRDefault="00604184" w:rsidP="00604184">
      <w:pPr>
        <w:pStyle w:val="Heading2"/>
      </w:pPr>
      <w:bookmarkStart w:id="259" w:name="_Toc439666266"/>
      <w:r>
        <w:t>Members</w:t>
      </w:r>
      <w:bookmarkEnd w:id="259"/>
    </w:p>
    <w:p w:rsidR="0044410D" w:rsidRPr="0044410D" w:rsidRDefault="00604184" w:rsidP="00CE4902">
      <w:bookmarkStart w:id="260" w:name="_Ref327182104"/>
      <w:r>
        <w:t>The members of a class consist of the members introduced through member declarations in the class body and the members inherited from the base class</w:t>
      </w:r>
      <w:r w:rsidR="00CD5366">
        <w:t>.</w:t>
      </w:r>
    </w:p>
    <w:p w:rsidR="0044410D" w:rsidRPr="0044410D" w:rsidRDefault="001B7DD9" w:rsidP="001B7DD9">
      <w:pPr>
        <w:pStyle w:val="Heading3"/>
      </w:pPr>
      <w:bookmarkStart w:id="261" w:name="_Toc439666267"/>
      <w:r>
        <w:t>Instance and Static Members</w:t>
      </w:r>
      <w:bookmarkEnd w:id="261"/>
    </w:p>
    <w:p w:rsidR="0044410D" w:rsidRPr="0044410D" w:rsidRDefault="00090C5C" w:rsidP="00CE4902">
      <w:r>
        <w:t xml:space="preserve">Members are either </w:t>
      </w:r>
      <w:r w:rsidRPr="00090C5C">
        <w:rPr>
          <w:b/>
          <w:i/>
        </w:rPr>
        <w:t>instance members</w:t>
      </w:r>
      <w:r>
        <w:t xml:space="preserve"> or </w:t>
      </w:r>
      <w:r w:rsidRPr="00090C5C">
        <w:rPr>
          <w:b/>
          <w:i/>
        </w:rPr>
        <w:t>static members</w:t>
      </w:r>
      <w:r>
        <w:t>.</w:t>
      </w:r>
    </w:p>
    <w:p w:rsidR="0044410D" w:rsidRPr="0044410D" w:rsidRDefault="00211518" w:rsidP="00CE4902">
      <w:r>
        <w:t>Instance m</w:t>
      </w:r>
      <w:r w:rsidR="00AF7867">
        <w:t>embers are members of the</w:t>
      </w:r>
      <w:r w:rsidR="006C272D">
        <w:t xml:space="preserve"> </w:t>
      </w:r>
      <w:r w:rsidR="00AF7867">
        <w:t>class</w:t>
      </w:r>
      <w:r>
        <w:t xml:space="preserve"> type</w:t>
      </w:r>
      <w:r w:rsidR="00AF7867">
        <w:t xml:space="preserve"> (section </w:t>
      </w:r>
      <w:r w:rsidR="00AF7867">
        <w:fldChar w:fldCharType="begin"/>
      </w:r>
      <w:r w:rsidR="00AF7867">
        <w:instrText xml:space="preserve"> REF _Ref327509036 \r \h </w:instrText>
      </w:r>
      <w:r w:rsidR="00AF7867">
        <w:fldChar w:fldCharType="separate"/>
      </w:r>
      <w:r w:rsidR="00A3147C">
        <w:t>8.2.4</w:t>
      </w:r>
      <w:r w:rsidR="00AF7867">
        <w:fldChar w:fldCharType="end"/>
      </w:r>
      <w:r w:rsidR="00036748">
        <w:t xml:space="preserve">) and its associated </w:t>
      </w:r>
      <w:r w:rsidR="006C272D">
        <w:t>this-type</w:t>
      </w:r>
      <w:r>
        <w:t xml:space="preserve">. Within constructors, instance member functions, and instance member accessors, the type of </w:t>
      </w:r>
      <w:r w:rsidRPr="00C23E8F">
        <w:rPr>
          <w:rStyle w:val="CodeFragment"/>
        </w:rPr>
        <w:t>this</w:t>
      </w:r>
      <w:r>
        <w:t xml:space="preserve"> is the </w:t>
      </w:r>
      <w:r w:rsidR="006C272D">
        <w:t>this-type</w:t>
      </w:r>
      <w:r w:rsidR="001B7DD9">
        <w:t xml:space="preserve"> (section</w:t>
      </w:r>
      <w:r w:rsidR="006C272D">
        <w:t xml:space="preserve"> </w:t>
      </w:r>
      <w:r w:rsidR="006C272D">
        <w:fldChar w:fldCharType="begin"/>
      </w:r>
      <w:r w:rsidR="006C272D">
        <w:instrText xml:space="preserve"> REF _Ref438213125 \r \h </w:instrText>
      </w:r>
      <w:r w:rsidR="006C272D">
        <w:fldChar w:fldCharType="separate"/>
      </w:r>
      <w:r w:rsidR="00A3147C">
        <w:t>3.6.3</w:t>
      </w:r>
      <w:r w:rsidR="006C272D">
        <w:fldChar w:fldCharType="end"/>
      </w:r>
      <w:r w:rsidR="001B7DD9">
        <w:t>) of the class</w:t>
      </w:r>
      <w:r>
        <w:t>.</w:t>
      </w:r>
    </w:p>
    <w:p w:rsidR="0044410D" w:rsidRPr="0044410D" w:rsidRDefault="00211518" w:rsidP="00CE4902">
      <w:r>
        <w:t xml:space="preserve">Static members are declared using the </w:t>
      </w:r>
      <w:r w:rsidRPr="00C23E8F">
        <w:rPr>
          <w:rStyle w:val="CodeFragment"/>
        </w:rPr>
        <w:t>static</w:t>
      </w:r>
      <w:r>
        <w:t xml:space="preserve"> modifier and are members of the constructor function type</w:t>
      </w:r>
      <w:r w:rsidR="00891843">
        <w:t xml:space="preserve"> (section </w:t>
      </w:r>
      <w:r w:rsidR="00891843">
        <w:fldChar w:fldCharType="begin"/>
      </w:r>
      <w:r w:rsidR="00891843">
        <w:instrText xml:space="preserve"> REF _Ref333051845 \r \h </w:instrText>
      </w:r>
      <w:r w:rsidR="00891843">
        <w:fldChar w:fldCharType="separate"/>
      </w:r>
      <w:r w:rsidR="00A3147C">
        <w:t>8.2.5</w:t>
      </w:r>
      <w:r w:rsidR="00891843">
        <w:fldChar w:fldCharType="end"/>
      </w:r>
      <w:r w:rsidR="00891843">
        <w:t>)</w:t>
      </w:r>
      <w:r>
        <w:t xml:space="preserve">. Within static member functions and static member accessors, the type of </w:t>
      </w:r>
      <w:r w:rsidRPr="00C23E8F">
        <w:rPr>
          <w:rStyle w:val="CodeFragment"/>
        </w:rPr>
        <w:t>this</w:t>
      </w:r>
      <w:r>
        <w:t xml:space="preserve"> i</w:t>
      </w:r>
      <w:r w:rsidR="00C62A65">
        <w:t>s the constructor function typ</w:t>
      </w:r>
      <w:r w:rsidR="00112507">
        <w:t>e</w:t>
      </w:r>
      <w:r w:rsidR="00C62A65">
        <w:t>.</w:t>
      </w:r>
    </w:p>
    <w:p w:rsidR="0044410D" w:rsidRPr="0044410D" w:rsidRDefault="00711CB7" w:rsidP="002E409B">
      <w:r>
        <w:t>Class t</w:t>
      </w:r>
      <w:r w:rsidR="00690CA0" w:rsidRPr="00690CA0">
        <w:t xml:space="preserve">ype parameters </w:t>
      </w:r>
      <w:r w:rsidR="00690CA0">
        <w:t>cannot be referenced in</w:t>
      </w:r>
      <w:r w:rsidR="00690CA0" w:rsidRPr="00690CA0">
        <w:t xml:space="preserve"> static member declarations.</w:t>
      </w:r>
    </w:p>
    <w:p w:rsidR="0044410D" w:rsidRPr="0044410D" w:rsidRDefault="00C921D3" w:rsidP="00C921D3">
      <w:pPr>
        <w:pStyle w:val="Heading3"/>
      </w:pPr>
      <w:bookmarkStart w:id="262" w:name="_Ref330633039"/>
      <w:bookmarkStart w:id="263" w:name="_Toc439666268"/>
      <w:r>
        <w:t>Accessibility</w:t>
      </w:r>
      <w:bookmarkEnd w:id="262"/>
      <w:bookmarkEnd w:id="263"/>
    </w:p>
    <w:p w:rsidR="0044410D" w:rsidRPr="0044410D" w:rsidRDefault="006B4BDE" w:rsidP="00C5377A">
      <w:r>
        <w:t>Property m</w:t>
      </w:r>
      <w:r w:rsidR="00C5377A">
        <w:t xml:space="preserve">embers have either </w:t>
      </w:r>
      <w:r w:rsidR="00C5377A" w:rsidRPr="0087438B">
        <w:rPr>
          <w:b/>
          <w:i/>
        </w:rPr>
        <w:t>public</w:t>
      </w:r>
      <w:r w:rsidR="00064050">
        <w:t>,</w:t>
      </w:r>
      <w:r w:rsidR="00C5377A">
        <w:t xml:space="preserve"> </w:t>
      </w:r>
      <w:r w:rsidR="00C5377A" w:rsidRPr="0087438B">
        <w:rPr>
          <w:b/>
          <w:i/>
        </w:rPr>
        <w:t>private</w:t>
      </w:r>
      <w:r w:rsidR="00064050">
        <w:t xml:space="preserve">, or </w:t>
      </w:r>
      <w:r w:rsidR="00064050" w:rsidRPr="00064050">
        <w:rPr>
          <w:b/>
          <w:i/>
        </w:rPr>
        <w:t>protected</w:t>
      </w:r>
      <w:r w:rsidR="00C5377A">
        <w:t xml:space="preserve"> accessibility</w:t>
      </w:r>
      <w:r w:rsidR="003E2612">
        <w:t xml:space="preserve">. The default is public accessibility, but </w:t>
      </w:r>
      <w:r>
        <w:t xml:space="preserve">property </w:t>
      </w:r>
      <w:r w:rsidR="003E2612">
        <w:t xml:space="preserve">member declarations may include a </w:t>
      </w:r>
      <w:r w:rsidR="003E2612" w:rsidRPr="00C23E8F">
        <w:rPr>
          <w:rStyle w:val="CodeFragment"/>
        </w:rPr>
        <w:t>public</w:t>
      </w:r>
      <w:r w:rsidR="00064050">
        <w:t>,</w:t>
      </w:r>
      <w:r w:rsidR="003E2612">
        <w:t xml:space="preserve"> </w:t>
      </w:r>
      <w:r w:rsidR="003E2612" w:rsidRPr="00C23E8F">
        <w:rPr>
          <w:rStyle w:val="CodeFragment"/>
        </w:rPr>
        <w:t>private</w:t>
      </w:r>
      <w:r w:rsidR="00064050">
        <w:t xml:space="preserve">, or </w:t>
      </w:r>
      <w:r w:rsidR="00064050" w:rsidRPr="00064050">
        <w:rPr>
          <w:rStyle w:val="CodeFragment"/>
        </w:rPr>
        <w:t>protected</w:t>
      </w:r>
      <w:r w:rsidR="003E2612">
        <w:t xml:space="preserve"> modifier to explicitly specify the desired accessibility.</w:t>
      </w:r>
    </w:p>
    <w:p w:rsidR="0044410D" w:rsidRPr="0044410D" w:rsidRDefault="00C5377A" w:rsidP="00C5377A">
      <w:r>
        <w:t xml:space="preserve">Public </w:t>
      </w:r>
      <w:r w:rsidR="006B4BDE">
        <w:t xml:space="preserve">property </w:t>
      </w:r>
      <w:r>
        <w:t>memb</w:t>
      </w:r>
      <w:r w:rsidR="00064050">
        <w:t>ers can be accessed everywhere without restrictions.</w:t>
      </w:r>
    </w:p>
    <w:p w:rsidR="0044410D" w:rsidRPr="0044410D" w:rsidRDefault="00064050" w:rsidP="00C5377A">
      <w:r>
        <w:t>P</w:t>
      </w:r>
      <w:r w:rsidR="00C5377A">
        <w:t xml:space="preserve">rivate </w:t>
      </w:r>
      <w:r w:rsidR="006B4BDE">
        <w:t xml:space="preserve">property </w:t>
      </w:r>
      <w:r w:rsidR="00C5377A">
        <w:t>members can be accessed only within the</w:t>
      </w:r>
      <w:r w:rsidR="00A97F88">
        <w:t>ir</w:t>
      </w:r>
      <w:r w:rsidR="00C5377A">
        <w:t xml:space="preserve"> </w:t>
      </w:r>
      <w:r w:rsidR="009E3FAE">
        <w:t>declaring class</w:t>
      </w:r>
      <w:r w:rsidR="00C5377A">
        <w:t>.</w:t>
      </w:r>
      <w:r w:rsidR="009E3FAE">
        <w:t xml:space="preserve"> </w:t>
      </w:r>
      <w:r w:rsidR="00636ACB">
        <w:t>Specifically, a</w:t>
      </w:r>
      <w:r w:rsidR="009E3FAE">
        <w:t xml:space="preserve"> private me</w:t>
      </w:r>
      <w:r w:rsidR="00636ACB">
        <w:t xml:space="preserve">mber </w:t>
      </w:r>
      <w:r w:rsidR="00134285">
        <w:rPr>
          <w:i/>
        </w:rPr>
        <w:t>M</w:t>
      </w:r>
      <w:r w:rsidR="00636ACB">
        <w:t xml:space="preserve"> declared in a class </w:t>
      </w:r>
      <w:r w:rsidR="00636ACB" w:rsidRPr="00134285">
        <w:rPr>
          <w:i/>
        </w:rPr>
        <w:t>C</w:t>
      </w:r>
      <w:r w:rsidR="00A97F88">
        <w:t xml:space="preserve"> can be accessed </w:t>
      </w:r>
      <w:r w:rsidR="00193FA2">
        <w:t xml:space="preserve">only </w:t>
      </w:r>
      <w:r w:rsidR="00A97F88">
        <w:t>within</w:t>
      </w:r>
      <w:r w:rsidR="00636ACB">
        <w:t xml:space="preserve"> the class body of </w:t>
      </w:r>
      <w:r w:rsidR="00636ACB" w:rsidRPr="00134285">
        <w:rPr>
          <w:i/>
        </w:rPr>
        <w:t>C</w:t>
      </w:r>
      <w:r w:rsidR="00636ACB">
        <w:t>.</w:t>
      </w:r>
    </w:p>
    <w:p w:rsidR="0044410D" w:rsidRPr="0044410D" w:rsidRDefault="004C5081" w:rsidP="00C5377A">
      <w:r>
        <w:t>Protected property member</w:t>
      </w:r>
      <w:r w:rsidR="009E3FAE">
        <w:t>s can be accessed only within the</w:t>
      </w:r>
      <w:r w:rsidR="00A97F88">
        <w:t>ir</w:t>
      </w:r>
      <w:r w:rsidR="009E3FAE">
        <w:t xml:space="preserve"> declaring class and classes derived from the</w:t>
      </w:r>
      <w:r w:rsidR="00A97F88">
        <w:t>ir</w:t>
      </w:r>
      <w:r w:rsidR="00B136EA">
        <w:t xml:space="preserve"> declaring class, and a protected instance property member must be accessed </w:t>
      </w:r>
      <w:r w:rsidR="00B136EA" w:rsidRPr="00B136EA">
        <w:rPr>
          <w:i/>
        </w:rPr>
        <w:t>through</w:t>
      </w:r>
      <w:r w:rsidR="00B136EA">
        <w:t xml:space="preserve"> an instance of the enclosing class</w:t>
      </w:r>
      <w:r w:rsidR="003B2F63">
        <w:t xml:space="preserve"> or a subclass thereof</w:t>
      </w:r>
      <w:r w:rsidR="00B136EA">
        <w:t xml:space="preserve">. </w:t>
      </w:r>
      <w:r w:rsidR="00636ACB">
        <w:t xml:space="preserve">Specifically, </w:t>
      </w:r>
      <w:r w:rsidR="00A97F88">
        <w:t>a</w:t>
      </w:r>
      <w:r w:rsidR="00636ACB">
        <w:t xml:space="preserve"> protected member </w:t>
      </w:r>
      <w:r w:rsidR="00134285" w:rsidRPr="00A97F88">
        <w:rPr>
          <w:i/>
        </w:rPr>
        <w:t>M</w:t>
      </w:r>
      <w:r w:rsidR="00636ACB">
        <w:t xml:space="preserve"> declared in a class </w:t>
      </w:r>
      <w:r w:rsidR="00636ACB" w:rsidRPr="00A97F88">
        <w:rPr>
          <w:i/>
        </w:rPr>
        <w:t>C</w:t>
      </w:r>
      <w:r w:rsidR="00193FA2">
        <w:t xml:space="preserve"> can </w:t>
      </w:r>
      <w:r w:rsidR="00A97F88">
        <w:t xml:space="preserve">be accessed </w:t>
      </w:r>
      <w:r w:rsidR="00193FA2">
        <w:t xml:space="preserve">only </w:t>
      </w:r>
      <w:r w:rsidR="00A97F88">
        <w:t>within the</w:t>
      </w:r>
      <w:r w:rsidR="00636ACB">
        <w:t xml:space="preserve"> class body of </w:t>
      </w:r>
      <w:r w:rsidR="00636ACB" w:rsidRPr="00A97F88">
        <w:rPr>
          <w:i/>
        </w:rPr>
        <w:t>C</w:t>
      </w:r>
      <w:r w:rsidR="00636ACB">
        <w:t xml:space="preserve"> </w:t>
      </w:r>
      <w:r w:rsidR="00A97F88">
        <w:t xml:space="preserve">or the class body of a </w:t>
      </w:r>
      <w:r w:rsidR="00636ACB">
        <w:t xml:space="preserve">class derived from </w:t>
      </w:r>
      <w:r w:rsidR="00636ACB" w:rsidRPr="00A97F88">
        <w:rPr>
          <w:i/>
        </w:rPr>
        <w:t>C</w:t>
      </w:r>
      <w:r w:rsidR="00B136EA">
        <w:t xml:space="preserve">. Furthermore, </w:t>
      </w:r>
      <w:r w:rsidR="00A97F88">
        <w:t>when a protected instance member</w:t>
      </w:r>
      <w:r w:rsidR="0090069F">
        <w:t xml:space="preserve"> </w:t>
      </w:r>
      <w:r w:rsidR="0090069F" w:rsidRPr="0090069F">
        <w:rPr>
          <w:i/>
        </w:rPr>
        <w:t>M</w:t>
      </w:r>
      <w:r w:rsidR="0090069F">
        <w:t xml:space="preserve"> is accessed in a property access </w:t>
      </w:r>
      <w:r w:rsidR="0090069F" w:rsidRPr="0090069F">
        <w:rPr>
          <w:i/>
        </w:rPr>
        <w:t>E</w:t>
      </w:r>
      <w:r w:rsidR="0090069F" w:rsidRPr="0090069F">
        <w:rPr>
          <w:rStyle w:val="CodeFragment"/>
        </w:rPr>
        <w:t>.</w:t>
      </w:r>
      <w:r w:rsidR="00A97F88" w:rsidRPr="0090069F">
        <w:rPr>
          <w:i/>
        </w:rPr>
        <w:t>M</w:t>
      </w:r>
      <w:r w:rsidR="00A97F88">
        <w:t xml:space="preserve"> within the body of a class </w:t>
      </w:r>
      <w:r w:rsidR="00A97F88" w:rsidRPr="00A97F88">
        <w:rPr>
          <w:i/>
        </w:rPr>
        <w:t>D</w:t>
      </w:r>
      <w:r w:rsidR="00A97F88">
        <w:t xml:space="preserve">, </w:t>
      </w:r>
      <w:r w:rsidR="0090069F">
        <w:t xml:space="preserve">the type of </w:t>
      </w:r>
      <w:r w:rsidR="0090069F" w:rsidRPr="0090069F">
        <w:rPr>
          <w:i/>
        </w:rPr>
        <w:t>E</w:t>
      </w:r>
      <w:r w:rsidR="0090069F">
        <w:t xml:space="preserve"> is required to be </w:t>
      </w:r>
      <w:r w:rsidR="0090069F" w:rsidRPr="0090069F">
        <w:rPr>
          <w:i/>
        </w:rPr>
        <w:t>D</w:t>
      </w:r>
      <w:r w:rsidR="0090069F">
        <w:t xml:space="preserve"> or a type that </w:t>
      </w:r>
      <w:r w:rsidR="00B136EA">
        <w:t xml:space="preserve">directly or indirectly </w:t>
      </w:r>
      <w:r w:rsidR="0090069F">
        <w:t xml:space="preserve">has </w:t>
      </w:r>
      <w:r w:rsidR="0090069F" w:rsidRPr="0090069F">
        <w:rPr>
          <w:i/>
        </w:rPr>
        <w:t>D</w:t>
      </w:r>
      <w:r w:rsidR="0090069F">
        <w:t xml:space="preserve"> as a base type</w:t>
      </w:r>
      <w:r w:rsidR="00B136EA">
        <w:t>, regardless of type arguments.</w:t>
      </w:r>
    </w:p>
    <w:p w:rsidR="0044410D" w:rsidRPr="0044410D" w:rsidRDefault="009064B5" w:rsidP="009064B5">
      <w:r>
        <w:t xml:space="preserve">Private and protected accessibility is enforced only at compile-time </w:t>
      </w:r>
      <w:r w:rsidRPr="00EB1D96">
        <w:t xml:space="preserve">and serves as no more than an </w:t>
      </w:r>
      <w:r w:rsidRPr="00122AB6">
        <w:rPr>
          <w:i/>
        </w:rPr>
        <w:t>indication of intent</w:t>
      </w:r>
      <w:r>
        <w:t xml:space="preserve">. Since JavaScript provides no mechanism to create private and protected properties on an object, it is not possible to enforce the private and protected modifiers in dynamic code at run-time. </w:t>
      </w:r>
      <w:r>
        <w:lastRenderedPageBreak/>
        <w:t>For example, private and protected accessibility can be defeated by changing an object</w:t>
      </w:r>
      <w:r w:rsidR="008F4735">
        <w:t>'</w:t>
      </w:r>
      <w:r>
        <w:t>s static type to Any and accessing the member dynamically.</w:t>
      </w:r>
    </w:p>
    <w:p w:rsidR="0044410D" w:rsidRPr="0044410D" w:rsidRDefault="00522344" w:rsidP="00C5377A">
      <w:r>
        <w:t>The following example demonstrates private and protected accessibility:</w:t>
      </w:r>
    </w:p>
    <w:p w:rsidR="0044410D" w:rsidRPr="00D54DB2" w:rsidRDefault="00D05392" w:rsidP="00D05392">
      <w:pPr>
        <w:pStyle w:val="Code"/>
      </w:pPr>
      <w:r w:rsidRPr="00D54DB2">
        <w:rPr>
          <w:color w:val="0000FF"/>
        </w:rPr>
        <w:t>class</w:t>
      </w:r>
      <w:r w:rsidRPr="00D54DB2">
        <w:t xml:space="preserve"> A {</w:t>
      </w:r>
      <w:r w:rsidR="0048218E" w:rsidRPr="00D54DB2">
        <w:br/>
      </w:r>
      <w:r w:rsidRPr="00D54DB2">
        <w:t xml:space="preserve">    </w:t>
      </w:r>
      <w:r w:rsidRPr="00D54DB2">
        <w:rPr>
          <w:color w:val="0000FF"/>
        </w:rPr>
        <w:t>private</w:t>
      </w:r>
      <w:r w:rsidRPr="00D54DB2">
        <w:t xml:space="preserve"> x: </w:t>
      </w:r>
      <w:r w:rsidRPr="00D54DB2">
        <w:rPr>
          <w:color w:val="0000FF"/>
        </w:rPr>
        <w:t>number</w:t>
      </w:r>
      <w:r w:rsidRPr="00D54DB2">
        <w:t>;</w:t>
      </w:r>
      <w:r w:rsidR="0048218E" w:rsidRPr="00D54DB2">
        <w:br/>
      </w:r>
      <w:r w:rsidRPr="00D54DB2">
        <w:t xml:space="preserve">    </w:t>
      </w:r>
      <w:r w:rsidRPr="00D54DB2">
        <w:rPr>
          <w:color w:val="0000FF"/>
        </w:rPr>
        <w:t>protected</w:t>
      </w:r>
      <w:r w:rsidRPr="00D54DB2">
        <w:t xml:space="preserve"> y: </w:t>
      </w:r>
      <w:r w:rsidRPr="00D54DB2">
        <w:rPr>
          <w:color w:val="0000FF"/>
        </w:rPr>
        <w:t>number</w:t>
      </w:r>
      <w:r w:rsidRPr="00D54DB2">
        <w:t>;</w:t>
      </w:r>
      <w:r w:rsidR="0048218E" w:rsidRPr="00D54DB2">
        <w:br/>
      </w:r>
      <w:r w:rsidRPr="00D54DB2">
        <w:t xml:space="preserve">    </w:t>
      </w:r>
      <w:r w:rsidRPr="00D54DB2">
        <w:rPr>
          <w:color w:val="0000FF"/>
        </w:rPr>
        <w:t>static</w:t>
      </w:r>
      <w:r w:rsidRPr="00D54DB2">
        <w:t xml:space="preserve"> f(a: A, b: B) {</w:t>
      </w:r>
      <w:r w:rsidR="0048218E" w:rsidRPr="00D54DB2">
        <w:br/>
      </w:r>
      <w:r w:rsidRPr="00D54DB2">
        <w:t xml:space="preserve">        a.x = 1;  </w:t>
      </w:r>
      <w:r w:rsidRPr="00D54DB2">
        <w:rPr>
          <w:color w:val="008000"/>
        </w:rPr>
        <w:t>// Ok</w:t>
      </w:r>
      <w:r w:rsidR="0048218E" w:rsidRPr="00D54DB2">
        <w:br/>
      </w:r>
      <w:r w:rsidRPr="00D54DB2">
        <w:t xml:space="preserve">        b.x = 1;  </w:t>
      </w:r>
      <w:r w:rsidRPr="00D54DB2">
        <w:rPr>
          <w:color w:val="008000"/>
        </w:rPr>
        <w:t>// Ok</w:t>
      </w:r>
      <w:r w:rsidR="0048218E" w:rsidRPr="00D54DB2">
        <w:br/>
      </w:r>
      <w:r w:rsidRPr="00D54DB2">
        <w:t xml:space="preserve">        a.y = 1;  </w:t>
      </w:r>
      <w:r w:rsidRPr="00D54DB2">
        <w:rPr>
          <w:color w:val="008000"/>
        </w:rPr>
        <w:t>// Ok</w:t>
      </w:r>
      <w:r w:rsidR="0048218E" w:rsidRPr="00D54DB2">
        <w:br/>
      </w:r>
      <w:r w:rsidRPr="00D54DB2">
        <w:t xml:space="preserve">        b.y = 1;  </w:t>
      </w:r>
      <w:r w:rsidRPr="00D54DB2">
        <w:rPr>
          <w:color w:val="008000"/>
        </w:rPr>
        <w:t>// Ok</w:t>
      </w:r>
      <w:r w:rsidR="0048218E" w:rsidRPr="00D54DB2">
        <w:br/>
      </w:r>
      <w:r w:rsidRPr="00D54DB2">
        <w:t xml:space="preserve">    }</w:t>
      </w:r>
      <w:r w:rsidR="0048218E" w:rsidRPr="00D54DB2">
        <w:br/>
      </w:r>
      <w:r w:rsidRPr="00D54DB2">
        <w:t>}</w:t>
      </w:r>
    </w:p>
    <w:p w:rsidR="0044410D" w:rsidRPr="00D54DB2" w:rsidRDefault="00D05392" w:rsidP="00522344">
      <w:pPr>
        <w:pStyle w:val="Code"/>
      </w:pPr>
      <w:r w:rsidRPr="00D54DB2">
        <w:rPr>
          <w:color w:val="0000FF"/>
        </w:rPr>
        <w:t>class</w:t>
      </w:r>
      <w:r w:rsidRPr="00D54DB2">
        <w:t xml:space="preserve"> B </w:t>
      </w:r>
      <w:r w:rsidRPr="00D54DB2">
        <w:rPr>
          <w:color w:val="0000FF"/>
        </w:rPr>
        <w:t>extends</w:t>
      </w:r>
      <w:r w:rsidRPr="00D54DB2">
        <w:t xml:space="preserve"> A {</w:t>
      </w:r>
      <w:r w:rsidR="0048218E" w:rsidRPr="00D54DB2">
        <w:br/>
      </w:r>
      <w:r w:rsidRPr="00D54DB2">
        <w:t xml:space="preserve">    </w:t>
      </w:r>
      <w:r w:rsidRPr="00D54DB2">
        <w:rPr>
          <w:color w:val="0000FF"/>
        </w:rPr>
        <w:t>static</w:t>
      </w:r>
      <w:r w:rsidRPr="00D54DB2">
        <w:t xml:space="preserve"> f(a: A, b: B) {</w:t>
      </w:r>
      <w:r w:rsidR="0048218E" w:rsidRPr="00D54DB2">
        <w:br/>
      </w:r>
      <w:r w:rsidRPr="00D54DB2">
        <w:t xml:space="preserve">        a.x = 1;  </w:t>
      </w:r>
      <w:r w:rsidRPr="00D54DB2">
        <w:rPr>
          <w:color w:val="008000"/>
        </w:rPr>
        <w:t>// Error, x only accessible within A</w:t>
      </w:r>
      <w:r w:rsidR="0048218E" w:rsidRPr="00D54DB2">
        <w:br/>
      </w:r>
      <w:r w:rsidRPr="00D54DB2">
        <w:t xml:space="preserve">        b.x = 1;  </w:t>
      </w:r>
      <w:r w:rsidRPr="00D54DB2">
        <w:rPr>
          <w:color w:val="008000"/>
        </w:rPr>
        <w:t>// Error, x only accessible within A</w:t>
      </w:r>
      <w:r w:rsidR="0048218E" w:rsidRPr="00D54DB2">
        <w:br/>
      </w:r>
      <w:r w:rsidRPr="00D54DB2">
        <w:t xml:space="preserve">        a.y = 1;  </w:t>
      </w:r>
      <w:r w:rsidRPr="00D54DB2">
        <w:rPr>
          <w:color w:val="008000"/>
        </w:rPr>
        <w:t>// Error, y must be accessed through instance of B</w:t>
      </w:r>
      <w:r w:rsidR="0048218E" w:rsidRPr="00D54DB2">
        <w:br/>
      </w:r>
      <w:r w:rsidRPr="00D54DB2">
        <w:t xml:space="preserve">        b.y = 1;  </w:t>
      </w:r>
      <w:r w:rsidRPr="00D54DB2">
        <w:rPr>
          <w:color w:val="008000"/>
        </w:rPr>
        <w:t>// Ok</w:t>
      </w:r>
      <w:r w:rsidR="0048218E" w:rsidRPr="00D54DB2">
        <w:br/>
      </w:r>
      <w:r w:rsidRPr="00D54DB2">
        <w:t xml:space="preserve">    }</w:t>
      </w:r>
      <w:r w:rsidR="0048218E" w:rsidRPr="00D54DB2">
        <w:br/>
      </w:r>
      <w:r w:rsidR="00522344" w:rsidRPr="00D54DB2">
        <w:t>}</w:t>
      </w:r>
    </w:p>
    <w:p w:rsidR="0044410D" w:rsidRPr="0044410D" w:rsidRDefault="00522344" w:rsidP="00C5377A">
      <w:r>
        <w:t xml:space="preserve">In class </w:t>
      </w:r>
      <w:r w:rsidR="008F4735">
        <w:t>'</w:t>
      </w:r>
      <w:r>
        <w:t>A</w:t>
      </w:r>
      <w:r w:rsidR="008F4735">
        <w:t>'</w:t>
      </w:r>
      <w:r>
        <w:t xml:space="preserve">, the accesses to </w:t>
      </w:r>
      <w:r w:rsidR="008F4735">
        <w:t>'</w:t>
      </w:r>
      <w:r>
        <w:t>x</w:t>
      </w:r>
      <w:r w:rsidR="008F4735">
        <w:t>'</w:t>
      </w:r>
      <w:r>
        <w:t xml:space="preserve"> are permitted because </w:t>
      </w:r>
      <w:r w:rsidR="008F4735">
        <w:t>'</w:t>
      </w:r>
      <w:r>
        <w:t>x</w:t>
      </w:r>
      <w:r w:rsidR="008F4735">
        <w:t>'</w:t>
      </w:r>
      <w:r>
        <w:t xml:space="preserve"> is declared in </w:t>
      </w:r>
      <w:r w:rsidR="008F4735">
        <w:t>'</w:t>
      </w:r>
      <w:r>
        <w:t>A</w:t>
      </w:r>
      <w:r w:rsidR="008F4735">
        <w:t>'</w:t>
      </w:r>
      <w:r>
        <w:t xml:space="preserve">, and the accesses to </w:t>
      </w:r>
      <w:r w:rsidR="008F4735">
        <w:t>'</w:t>
      </w:r>
      <w:r>
        <w:t>y</w:t>
      </w:r>
      <w:r w:rsidR="008F4735">
        <w:t>'</w:t>
      </w:r>
      <w:r>
        <w:t xml:space="preserve"> are permitted because both take place through an instance of </w:t>
      </w:r>
      <w:r w:rsidR="008F4735">
        <w:t>'</w:t>
      </w:r>
      <w:r>
        <w:t>A</w:t>
      </w:r>
      <w:r w:rsidR="008F4735">
        <w:t>'</w:t>
      </w:r>
      <w:r>
        <w:t xml:space="preserve"> or a type derived from </w:t>
      </w:r>
      <w:r w:rsidR="008F4735">
        <w:t>'</w:t>
      </w:r>
      <w:r>
        <w:t>A</w:t>
      </w:r>
      <w:r w:rsidR="008F4735">
        <w:t>'</w:t>
      </w:r>
      <w:r>
        <w:t>.</w:t>
      </w:r>
      <w:r w:rsidR="00EC2B4F">
        <w:t xml:space="preserve"> </w:t>
      </w:r>
      <w:r>
        <w:t xml:space="preserve">In class </w:t>
      </w:r>
      <w:r w:rsidR="008F4735">
        <w:t>'</w:t>
      </w:r>
      <w:r>
        <w:t>B</w:t>
      </w:r>
      <w:r w:rsidR="008F4735">
        <w:t>'</w:t>
      </w:r>
      <w:r>
        <w:t xml:space="preserve">, access to </w:t>
      </w:r>
      <w:r w:rsidR="008F4735">
        <w:t>'</w:t>
      </w:r>
      <w:r>
        <w:t>x</w:t>
      </w:r>
      <w:r w:rsidR="008F4735">
        <w:t>'</w:t>
      </w:r>
      <w:r>
        <w:t xml:space="preserve"> is not permitted, and the first access to </w:t>
      </w:r>
      <w:r w:rsidR="008F4735">
        <w:t>'</w:t>
      </w:r>
      <w:r>
        <w:t>y</w:t>
      </w:r>
      <w:r w:rsidR="008F4735">
        <w:t>'</w:t>
      </w:r>
      <w:r>
        <w:t xml:space="preserve"> i</w:t>
      </w:r>
      <w:r w:rsidR="00EC2B4F">
        <w:t xml:space="preserve">s an error because it takes place through an instance of </w:t>
      </w:r>
      <w:r w:rsidR="008F4735">
        <w:t>'</w:t>
      </w:r>
      <w:r w:rsidR="00EC2B4F">
        <w:t>A</w:t>
      </w:r>
      <w:r w:rsidR="008F4735">
        <w:t>'</w:t>
      </w:r>
      <w:r w:rsidR="00EC2B4F">
        <w:t xml:space="preserve">, which is not derived from </w:t>
      </w:r>
      <w:r w:rsidR="009064B5">
        <w:t xml:space="preserve">the enclosing class </w:t>
      </w:r>
      <w:r w:rsidR="008F4735">
        <w:t>'</w:t>
      </w:r>
      <w:r w:rsidR="00EC2B4F">
        <w:t>B</w:t>
      </w:r>
      <w:r w:rsidR="008F4735">
        <w:t>'</w:t>
      </w:r>
      <w:r w:rsidR="00EC2B4F">
        <w:t>.</w:t>
      </w:r>
    </w:p>
    <w:p w:rsidR="0044410D" w:rsidRPr="0044410D" w:rsidRDefault="00015A1A" w:rsidP="00015A1A">
      <w:pPr>
        <w:pStyle w:val="Heading3"/>
      </w:pPr>
      <w:bookmarkStart w:id="264" w:name="_Ref333162474"/>
      <w:bookmarkStart w:id="265" w:name="_Toc439666269"/>
      <w:r>
        <w:t>Inheritance and Overriding</w:t>
      </w:r>
      <w:bookmarkEnd w:id="264"/>
      <w:bookmarkEnd w:id="265"/>
    </w:p>
    <w:p w:rsidR="0044410D" w:rsidRPr="0044410D" w:rsidRDefault="00015A1A" w:rsidP="00C5377A">
      <w:r>
        <w:t xml:space="preserve">A </w:t>
      </w:r>
      <w:r w:rsidR="005D331F">
        <w:t xml:space="preserve">derived </w:t>
      </w:r>
      <w:r>
        <w:t xml:space="preserve">class </w:t>
      </w:r>
      <w:r w:rsidRPr="00015A1A">
        <w:rPr>
          <w:b/>
          <w:i/>
        </w:rPr>
        <w:t>inherits</w:t>
      </w:r>
      <w:r>
        <w:t xml:space="preserve"> all members from </w:t>
      </w:r>
      <w:r w:rsidR="002C6945">
        <w:t>its</w:t>
      </w:r>
      <w:r>
        <w:t xml:space="preserve"> base class it doesn</w:t>
      </w:r>
      <w:r w:rsidR="008F4735">
        <w:t>'</w:t>
      </w:r>
      <w:r>
        <w:t xml:space="preserve">t </w:t>
      </w:r>
      <w:r w:rsidRPr="00CE4902">
        <w:rPr>
          <w:b/>
          <w:i/>
        </w:rPr>
        <w:t>override</w:t>
      </w:r>
      <w:r>
        <w:t xml:space="preserve">. </w:t>
      </w:r>
      <w:r w:rsidR="001E0511">
        <w:t xml:space="preserve">Inheritance means that a derived class implicitly contains all non-overridden members of the base class. </w:t>
      </w:r>
      <w:r w:rsidR="000218C3">
        <w:t>O</w:t>
      </w:r>
      <w:r>
        <w:t xml:space="preserve">nly public </w:t>
      </w:r>
      <w:r w:rsidR="00193FA2">
        <w:t xml:space="preserve">and protected </w:t>
      </w:r>
      <w:r w:rsidR="006B4BDE">
        <w:t xml:space="preserve">property </w:t>
      </w:r>
      <w:r>
        <w:t>member</w:t>
      </w:r>
      <w:r w:rsidR="006B4BDE">
        <w:t>s can be overridden.</w:t>
      </w:r>
    </w:p>
    <w:p w:rsidR="0044410D" w:rsidRPr="0044410D" w:rsidRDefault="001F516F" w:rsidP="00C5377A">
      <w:r>
        <w:t xml:space="preserve">A </w:t>
      </w:r>
      <w:r w:rsidR="006B4BDE">
        <w:t xml:space="preserve">property </w:t>
      </w:r>
      <w:r>
        <w:t xml:space="preserve">member in a derived class is said to override a </w:t>
      </w:r>
      <w:r w:rsidR="006B4BDE">
        <w:t xml:space="preserve">property </w:t>
      </w:r>
      <w:r>
        <w:t xml:space="preserve">member in a base class when the derived class </w:t>
      </w:r>
      <w:r w:rsidR="00965BDD">
        <w:t xml:space="preserve">property </w:t>
      </w:r>
      <w:r>
        <w:t>member has the same name and kind (instance or static) as the</w:t>
      </w:r>
      <w:r w:rsidR="00BF1002">
        <w:t xml:space="preserve"> base class </w:t>
      </w:r>
      <w:r w:rsidR="00965BDD">
        <w:t xml:space="preserve">property </w:t>
      </w:r>
      <w:r w:rsidR="00BF1002">
        <w:t>member.</w:t>
      </w:r>
      <w:r w:rsidR="00180E19">
        <w:t xml:space="preserve"> The type of an overriding </w:t>
      </w:r>
      <w:r w:rsidR="00965BDD">
        <w:t xml:space="preserve">property </w:t>
      </w:r>
      <w:r w:rsidR="00180E19">
        <w:t xml:space="preserve">member must be </w:t>
      </w:r>
      <w:r w:rsidR="00A635F6">
        <w:t>assignable</w:t>
      </w:r>
      <w:r w:rsidR="00180E19">
        <w:t xml:space="preserve"> (section</w:t>
      </w:r>
      <w:r w:rsidR="00A635F6">
        <w:t xml:space="preserve"> </w:t>
      </w:r>
      <w:r w:rsidR="00A635F6">
        <w:fldChar w:fldCharType="begin"/>
      </w:r>
      <w:r w:rsidR="00A635F6">
        <w:instrText xml:space="preserve"> REF _Ref330633611 \r \h </w:instrText>
      </w:r>
      <w:r w:rsidR="00A635F6">
        <w:fldChar w:fldCharType="separate"/>
      </w:r>
      <w:r w:rsidR="00A3147C">
        <w:t>3.11.4</w:t>
      </w:r>
      <w:r w:rsidR="00A635F6">
        <w:fldChar w:fldCharType="end"/>
      </w:r>
      <w:r w:rsidR="00180E19">
        <w:t xml:space="preserve">) </w:t>
      </w:r>
      <w:r w:rsidR="00A635F6">
        <w:t>to</w:t>
      </w:r>
      <w:r w:rsidR="00180E19">
        <w:t xml:space="preserve"> the type of the overridden </w:t>
      </w:r>
      <w:r w:rsidR="00965BDD">
        <w:t xml:space="preserve">property </w:t>
      </w:r>
      <w:r w:rsidR="00180E19">
        <w:t>member, or otherwise a compile-time error occurs.</w:t>
      </w:r>
    </w:p>
    <w:p w:rsidR="0044410D" w:rsidRPr="0044410D" w:rsidRDefault="00180E19" w:rsidP="00C5377A">
      <w:r>
        <w:t>Base class instance member functions can be overridden by derived class instance member functions, but not by other kinds of members.</w:t>
      </w:r>
    </w:p>
    <w:p w:rsidR="0044410D" w:rsidRPr="0044410D" w:rsidRDefault="00180E19" w:rsidP="00C5377A">
      <w:r>
        <w:t>Base cl</w:t>
      </w:r>
      <w:r w:rsidR="00071F30">
        <w:t>ass instance member variables and</w:t>
      </w:r>
      <w:r>
        <w:t xml:space="preserve"> accessors can be overridden by derived class instance member variables </w:t>
      </w:r>
      <w:r w:rsidR="00071F30">
        <w:t>and</w:t>
      </w:r>
      <w:r>
        <w:t xml:space="preserve"> accessors, but not by other kinds of members.</w:t>
      </w:r>
    </w:p>
    <w:p w:rsidR="0044410D" w:rsidRPr="0044410D" w:rsidRDefault="002C6945" w:rsidP="00C5377A">
      <w:r>
        <w:lastRenderedPageBreak/>
        <w:t xml:space="preserve">Base class static </w:t>
      </w:r>
      <w:r w:rsidR="00060F39">
        <w:t xml:space="preserve">property </w:t>
      </w:r>
      <w:r>
        <w:t>members can be overridden by derived c</w:t>
      </w:r>
      <w:r w:rsidR="00C432EE">
        <w:t xml:space="preserve">lass static </w:t>
      </w:r>
      <w:r w:rsidR="00060F39">
        <w:t xml:space="preserve">property </w:t>
      </w:r>
      <w:r w:rsidR="00C432EE">
        <w:t>members of any kind</w:t>
      </w:r>
      <w:r>
        <w:t xml:space="preserve"> as long as the </w:t>
      </w:r>
      <w:r w:rsidR="00C432EE">
        <w:t>types are compatible, as described above.</w:t>
      </w:r>
    </w:p>
    <w:p w:rsidR="0044410D" w:rsidRPr="0044410D" w:rsidRDefault="00060F39" w:rsidP="00C5377A">
      <w:r>
        <w:t>An index member in a derived class is said to override an index member in a base class when the derived class index member is of the same index kind (string or numeric) as the base class index member.</w:t>
      </w:r>
      <w:r w:rsidR="00965BDD" w:rsidRPr="00965BDD">
        <w:t xml:space="preserve"> </w:t>
      </w:r>
      <w:r w:rsidR="00965BDD">
        <w:t xml:space="preserve">The type of an overriding index member must be </w:t>
      </w:r>
      <w:r w:rsidR="00A635F6">
        <w:t xml:space="preserve">assignable (section </w:t>
      </w:r>
      <w:r w:rsidR="00A635F6">
        <w:fldChar w:fldCharType="begin"/>
      </w:r>
      <w:r w:rsidR="00A635F6">
        <w:instrText xml:space="preserve"> REF _Ref330633611 \r \h </w:instrText>
      </w:r>
      <w:r w:rsidR="00A635F6">
        <w:fldChar w:fldCharType="separate"/>
      </w:r>
      <w:r w:rsidR="00A3147C">
        <w:t>3.11.4</w:t>
      </w:r>
      <w:r w:rsidR="00A635F6">
        <w:fldChar w:fldCharType="end"/>
      </w:r>
      <w:r w:rsidR="00A635F6">
        <w:t>) to</w:t>
      </w:r>
      <w:r w:rsidR="00965BDD">
        <w:t xml:space="preserve"> the type of the overridden index member, or otherwise a compile-time error occurs.</w:t>
      </w:r>
    </w:p>
    <w:p w:rsidR="0044410D" w:rsidRPr="0044410D" w:rsidRDefault="00B33B35" w:rsidP="003F2F60">
      <w:pPr>
        <w:pStyle w:val="Heading3"/>
      </w:pPr>
      <w:bookmarkStart w:id="266" w:name="_Ref327509036"/>
      <w:bookmarkStart w:id="267" w:name="_Toc439666270"/>
      <w:r>
        <w:t xml:space="preserve">Class </w:t>
      </w:r>
      <w:r w:rsidR="00AF7867">
        <w:t>Types</w:t>
      </w:r>
      <w:bookmarkEnd w:id="266"/>
      <w:bookmarkEnd w:id="267"/>
    </w:p>
    <w:p w:rsidR="0044410D" w:rsidRPr="0044410D" w:rsidRDefault="00A03371" w:rsidP="00787E66">
      <w:bookmarkStart w:id="268" w:name="_Ref307750378"/>
      <w:r>
        <w:t>A</w:t>
      </w:r>
      <w:r w:rsidR="00E02BEB">
        <w:t xml:space="preserve"> class declaration declares a new named type (section </w:t>
      </w:r>
      <w:r w:rsidR="00E02BEB">
        <w:fldChar w:fldCharType="begin"/>
      </w:r>
      <w:r w:rsidR="00E02BEB">
        <w:instrText xml:space="preserve"> REF _Ref349736654 \r \h </w:instrText>
      </w:r>
      <w:r w:rsidR="00E02BEB">
        <w:fldChar w:fldCharType="separate"/>
      </w:r>
      <w:r w:rsidR="00A3147C">
        <w:t>3.7</w:t>
      </w:r>
      <w:r w:rsidR="00E02BEB">
        <w:fldChar w:fldCharType="end"/>
      </w:r>
      <w:r w:rsidR="00E02BEB">
        <w:t xml:space="preserve">) called a class type. </w:t>
      </w:r>
      <w:r w:rsidR="00966314">
        <w:t xml:space="preserve">Within the constructor and </w:t>
      </w:r>
      <w:r w:rsidR="006C272D">
        <w:t xml:space="preserve">instance </w:t>
      </w:r>
      <w:r w:rsidR="00966314">
        <w:t xml:space="preserve">member functions of a class, the type of </w:t>
      </w:r>
      <w:r w:rsidR="00966314" w:rsidRPr="00C23E8F">
        <w:rPr>
          <w:rStyle w:val="CodeFragment"/>
        </w:rPr>
        <w:t>this</w:t>
      </w:r>
      <w:r w:rsidR="00966314">
        <w:t xml:space="preserve"> is the </w:t>
      </w:r>
      <w:r w:rsidR="006C272D">
        <w:t>this-type</w:t>
      </w:r>
      <w:r w:rsidR="00E02BEB">
        <w:t xml:space="preserve"> (section</w:t>
      </w:r>
      <w:r w:rsidR="006C272D">
        <w:t xml:space="preserve"> </w:t>
      </w:r>
      <w:r w:rsidR="006C272D">
        <w:fldChar w:fldCharType="begin"/>
      </w:r>
      <w:r w:rsidR="006C272D">
        <w:instrText xml:space="preserve"> REF _Ref438213125 \r \h </w:instrText>
      </w:r>
      <w:r w:rsidR="006C272D">
        <w:fldChar w:fldCharType="separate"/>
      </w:r>
      <w:r w:rsidR="00A3147C">
        <w:t>3.6.3</w:t>
      </w:r>
      <w:r w:rsidR="006C272D">
        <w:fldChar w:fldCharType="end"/>
      </w:r>
      <w:r w:rsidR="00E02BEB">
        <w:t xml:space="preserve">) of </w:t>
      </w:r>
      <w:r w:rsidR="006C272D">
        <w:t>that</w:t>
      </w:r>
      <w:r w:rsidR="00E02BEB">
        <w:t xml:space="preserve"> class type</w:t>
      </w:r>
      <w:r w:rsidR="00966314">
        <w:t xml:space="preserve">. </w:t>
      </w:r>
      <w:r w:rsidR="00787E66">
        <w:t xml:space="preserve">The </w:t>
      </w:r>
      <w:r w:rsidR="00E02BEB">
        <w:t>class</w:t>
      </w:r>
      <w:r w:rsidR="00787E66">
        <w:t xml:space="preserve"> type has the following members:</w:t>
      </w:r>
    </w:p>
    <w:p w:rsidR="0044410D" w:rsidRPr="0044410D" w:rsidRDefault="00787E66" w:rsidP="00236652">
      <w:pPr>
        <w:pStyle w:val="ListParagraph"/>
        <w:numPr>
          <w:ilvl w:val="0"/>
          <w:numId w:val="6"/>
        </w:numPr>
      </w:pPr>
      <w:r>
        <w:t xml:space="preserve">A property for each </w:t>
      </w:r>
      <w:r w:rsidR="009D01FC">
        <w:t xml:space="preserve">instance </w:t>
      </w:r>
      <w:r>
        <w:t>member variable declaration in the class body.</w:t>
      </w:r>
    </w:p>
    <w:p w:rsidR="0044410D" w:rsidRPr="0044410D" w:rsidRDefault="00787E66" w:rsidP="00236652">
      <w:pPr>
        <w:pStyle w:val="ListParagraph"/>
        <w:numPr>
          <w:ilvl w:val="0"/>
          <w:numId w:val="6"/>
        </w:numPr>
      </w:pPr>
      <w:r>
        <w:t xml:space="preserve">A property of a function type for each </w:t>
      </w:r>
      <w:r w:rsidR="009D01FC">
        <w:t xml:space="preserve">instance </w:t>
      </w:r>
      <w:r>
        <w:t>member function declaration in the class body.</w:t>
      </w:r>
    </w:p>
    <w:p w:rsidR="0044410D" w:rsidRPr="0044410D" w:rsidRDefault="00787E66" w:rsidP="00236652">
      <w:pPr>
        <w:pStyle w:val="ListParagraph"/>
        <w:numPr>
          <w:ilvl w:val="0"/>
          <w:numId w:val="6"/>
        </w:numPr>
      </w:pPr>
      <w:r>
        <w:t xml:space="preserve">A property for each uniquely named </w:t>
      </w:r>
      <w:r w:rsidR="009D01FC">
        <w:t xml:space="preserve">instance </w:t>
      </w:r>
      <w:r>
        <w:t>member accessor declaration in the class body.</w:t>
      </w:r>
    </w:p>
    <w:p w:rsidR="0044410D" w:rsidRPr="0044410D" w:rsidRDefault="00787E66" w:rsidP="00236652">
      <w:pPr>
        <w:pStyle w:val="ListParagraph"/>
        <w:numPr>
          <w:ilvl w:val="0"/>
          <w:numId w:val="6"/>
        </w:numPr>
      </w:pPr>
      <w:r>
        <w:t xml:space="preserve">A property for each constructor parameter declared with </w:t>
      </w:r>
      <w:r w:rsidR="003E2612">
        <w:t xml:space="preserve">a </w:t>
      </w:r>
      <w:r w:rsidR="003E2612" w:rsidRPr="00C23E8F">
        <w:rPr>
          <w:rStyle w:val="CodeFragment"/>
        </w:rPr>
        <w:t>public</w:t>
      </w:r>
      <w:r w:rsidR="000218C3">
        <w:t>,</w:t>
      </w:r>
      <w:r w:rsidR="003E2612">
        <w:t xml:space="preserve"> </w:t>
      </w:r>
      <w:r w:rsidR="003E2612" w:rsidRPr="00C23E8F">
        <w:rPr>
          <w:rStyle w:val="CodeFragment"/>
        </w:rPr>
        <w:t>private</w:t>
      </w:r>
      <w:r w:rsidR="000218C3">
        <w:t xml:space="preserve">, or </w:t>
      </w:r>
      <w:r w:rsidR="000218C3" w:rsidRPr="000218C3">
        <w:rPr>
          <w:rStyle w:val="CodeFragment"/>
        </w:rPr>
        <w:t>protected</w:t>
      </w:r>
      <w:r w:rsidR="003E2612">
        <w:t xml:space="preserve"> modifier</w:t>
      </w:r>
      <w:r>
        <w:t>.</w:t>
      </w:r>
    </w:p>
    <w:p w:rsidR="0044410D" w:rsidRPr="0044410D" w:rsidRDefault="00222EEE" w:rsidP="00236652">
      <w:pPr>
        <w:pStyle w:val="ListParagraph"/>
        <w:numPr>
          <w:ilvl w:val="0"/>
          <w:numId w:val="6"/>
        </w:numPr>
      </w:pPr>
      <w:r>
        <w:t xml:space="preserve">An index signature for each </w:t>
      </w:r>
      <w:r w:rsidR="004B3F62">
        <w:t xml:space="preserve">instance </w:t>
      </w:r>
      <w:r>
        <w:t xml:space="preserve">index </w:t>
      </w:r>
      <w:r w:rsidR="004B3F62">
        <w:t xml:space="preserve">member </w:t>
      </w:r>
      <w:r>
        <w:t>declaration in the class body.</w:t>
      </w:r>
    </w:p>
    <w:p w:rsidR="0044410D" w:rsidRPr="0044410D" w:rsidRDefault="00787E66" w:rsidP="00236652">
      <w:pPr>
        <w:pStyle w:val="ListParagraph"/>
        <w:numPr>
          <w:ilvl w:val="0"/>
          <w:numId w:val="6"/>
        </w:numPr>
      </w:pPr>
      <w:r>
        <w:t>All bas</w:t>
      </w:r>
      <w:r w:rsidR="00222EEE">
        <w:t>e class instance property or index members</w:t>
      </w:r>
      <w:r>
        <w:t xml:space="preserve"> that are not overridden in the class.</w:t>
      </w:r>
    </w:p>
    <w:p w:rsidR="0044410D" w:rsidRPr="0044410D" w:rsidRDefault="00965BDD" w:rsidP="00965BDD">
      <w:r>
        <w:t xml:space="preserve">All instance property members </w:t>
      </w:r>
      <w:r w:rsidR="00121D5C">
        <w:t>(including those that are private</w:t>
      </w:r>
      <w:r w:rsidR="000218C3">
        <w:t xml:space="preserve"> or protected</w:t>
      </w:r>
      <w:r w:rsidR="00121D5C">
        <w:t xml:space="preserve">) </w:t>
      </w:r>
      <w:r>
        <w:t>of a class must satisfy the constraints implied by the index members of the class</w:t>
      </w:r>
      <w:r w:rsidR="003860DC">
        <w:t xml:space="preserve"> as specified in </w:t>
      </w:r>
      <w:r>
        <w:t xml:space="preserve">section </w:t>
      </w:r>
      <w:r>
        <w:fldChar w:fldCharType="begin"/>
      </w:r>
      <w:r>
        <w:instrText xml:space="preserve"> REF _Ref351648322 \r \h </w:instrText>
      </w:r>
      <w:r>
        <w:fldChar w:fldCharType="separate"/>
      </w:r>
      <w:r w:rsidR="00A3147C">
        <w:t>3.9.4</w:t>
      </w:r>
      <w:r>
        <w:fldChar w:fldCharType="end"/>
      </w:r>
      <w:r>
        <w:t>.</w:t>
      </w:r>
    </w:p>
    <w:p w:rsidR="0044410D" w:rsidRPr="0044410D" w:rsidRDefault="00787E66" w:rsidP="00787E66">
      <w:r>
        <w:t>In the example</w:t>
      </w:r>
    </w:p>
    <w:p w:rsidR="0044410D" w:rsidRPr="0044410D" w:rsidRDefault="00787E66" w:rsidP="00787E66">
      <w:pPr>
        <w:pStyle w:val="Code"/>
      </w:pPr>
      <w:r w:rsidRPr="00D54DB2">
        <w:rPr>
          <w:color w:val="0000FF"/>
        </w:rPr>
        <w:t>class</w:t>
      </w:r>
      <w:r w:rsidR="008E10B2" w:rsidRPr="00D54DB2">
        <w:t xml:space="preserve"> A </w:t>
      </w:r>
      <w:r w:rsidRPr="00D54DB2">
        <w:t>{</w:t>
      </w:r>
      <w:r w:rsidR="0048218E" w:rsidRPr="00D54DB2">
        <w:br/>
      </w:r>
      <w:r w:rsidRPr="00D54DB2">
        <w:t xml:space="preserve">    </w:t>
      </w:r>
      <w:r w:rsidR="00BE3F69" w:rsidRPr="00D54DB2">
        <w:rPr>
          <w:color w:val="0000FF"/>
        </w:rPr>
        <w:t>public</w:t>
      </w:r>
      <w:r w:rsidR="00BE3F69" w:rsidRPr="00D54DB2">
        <w:t xml:space="preserve"> </w:t>
      </w:r>
      <w:r w:rsidRPr="00D54DB2">
        <w:t xml:space="preserve">x: </w:t>
      </w:r>
      <w:r w:rsidRPr="00D54DB2">
        <w:rPr>
          <w:color w:val="0000FF"/>
        </w:rPr>
        <w:t>number</w:t>
      </w:r>
      <w:r w:rsidRPr="00D54DB2">
        <w:t>;</w:t>
      </w:r>
      <w:r w:rsidR="0048218E" w:rsidRPr="00D54DB2">
        <w:br/>
      </w:r>
      <w:r w:rsidRPr="00D54DB2">
        <w:t xml:space="preserve">    </w:t>
      </w:r>
      <w:r w:rsidR="00BE3F69" w:rsidRPr="00D54DB2">
        <w:rPr>
          <w:color w:val="0000FF"/>
        </w:rPr>
        <w:t>public</w:t>
      </w:r>
      <w:r w:rsidR="00BE3F69" w:rsidRPr="00D54DB2">
        <w:t xml:space="preserve"> f() { }</w:t>
      </w:r>
      <w:r w:rsidR="0048218E" w:rsidRPr="00D54DB2">
        <w:br/>
      </w:r>
      <w:r w:rsidRPr="00D54DB2">
        <w:t xml:space="preserve">    </w:t>
      </w:r>
      <w:r w:rsidR="00BE3F69" w:rsidRPr="00D54DB2">
        <w:rPr>
          <w:color w:val="0000FF"/>
        </w:rPr>
        <w:t>public</w:t>
      </w:r>
      <w:r w:rsidR="00BE3F69" w:rsidRPr="00D54DB2">
        <w:t xml:space="preserve"> </w:t>
      </w:r>
      <w:r w:rsidRPr="00D54DB2">
        <w:t xml:space="preserve">g(a: </w:t>
      </w:r>
      <w:r w:rsidRPr="00D54DB2">
        <w:rPr>
          <w:color w:val="0000FF"/>
        </w:rPr>
        <w:t>any</w:t>
      </w:r>
      <w:r w:rsidRPr="00D54DB2">
        <w:t>)</w:t>
      </w:r>
      <w:r w:rsidR="00BE3F69" w:rsidRPr="00D54DB2">
        <w:t xml:space="preserve"> { </w:t>
      </w:r>
      <w:r w:rsidR="00BE3F69" w:rsidRPr="00D54DB2">
        <w:rPr>
          <w:color w:val="0000FF"/>
        </w:rPr>
        <w:t>return</w:t>
      </w:r>
      <w:r w:rsidR="00BE3F69" w:rsidRPr="00D54DB2">
        <w:t xml:space="preserve"> undefined; }</w:t>
      </w:r>
      <w:r w:rsidR="0048218E" w:rsidRPr="00D54DB2">
        <w:br/>
      </w:r>
      <w:r w:rsidRPr="00D54DB2">
        <w:t xml:space="preserve">    </w:t>
      </w:r>
      <w:r w:rsidRPr="00D54DB2">
        <w:rPr>
          <w:color w:val="0000FF"/>
        </w:rPr>
        <w:t>static</w:t>
      </w:r>
      <w:r w:rsidRPr="00D54DB2">
        <w:t xml:space="preserve"> s: </w:t>
      </w:r>
      <w:r w:rsidRPr="00D54DB2">
        <w:rPr>
          <w:color w:val="0000FF"/>
        </w:rPr>
        <w:t>string</w:t>
      </w:r>
      <w:r w:rsidRPr="00D54DB2">
        <w:t>;</w:t>
      </w:r>
      <w:r w:rsidR="0048218E" w:rsidRPr="00D54DB2">
        <w:br/>
      </w:r>
      <w:r w:rsidRPr="00D54DB2">
        <w:t>}</w:t>
      </w:r>
    </w:p>
    <w:p w:rsidR="0044410D" w:rsidRPr="0044410D" w:rsidRDefault="00787E66" w:rsidP="00787E66">
      <w:pPr>
        <w:pStyle w:val="Code"/>
      </w:pPr>
      <w:r w:rsidRPr="00D54DB2">
        <w:rPr>
          <w:color w:val="0000FF"/>
        </w:rPr>
        <w:t>class</w:t>
      </w:r>
      <w:r w:rsidRPr="00D54DB2">
        <w:t xml:space="preserve"> B </w:t>
      </w:r>
      <w:r w:rsidRPr="00D54DB2">
        <w:rPr>
          <w:color w:val="0000FF"/>
        </w:rPr>
        <w:t>extends</w:t>
      </w:r>
      <w:r w:rsidR="008E10B2" w:rsidRPr="00D54DB2">
        <w:t xml:space="preserve"> A </w:t>
      </w:r>
      <w:r w:rsidRPr="00D54DB2">
        <w:t>{</w:t>
      </w:r>
      <w:r w:rsidR="0048218E" w:rsidRPr="00D54DB2">
        <w:br/>
      </w:r>
      <w:r w:rsidRPr="00D54DB2">
        <w:t xml:space="preserve">    </w:t>
      </w:r>
      <w:r w:rsidR="00BE3F69" w:rsidRPr="00D54DB2">
        <w:rPr>
          <w:color w:val="0000FF"/>
        </w:rPr>
        <w:t>public</w:t>
      </w:r>
      <w:r w:rsidR="00BE3F69" w:rsidRPr="00D54DB2">
        <w:t xml:space="preserve"> </w:t>
      </w:r>
      <w:r w:rsidRPr="00D54DB2">
        <w:t xml:space="preserve">y: </w:t>
      </w:r>
      <w:r w:rsidRPr="00D54DB2">
        <w:rPr>
          <w:color w:val="0000FF"/>
        </w:rPr>
        <w:t>number</w:t>
      </w:r>
      <w:r w:rsidRPr="00D54DB2">
        <w:t>;</w:t>
      </w:r>
      <w:r w:rsidR="0048218E" w:rsidRPr="00D54DB2">
        <w:br/>
      </w:r>
      <w:r w:rsidRPr="00D54DB2">
        <w:t xml:space="preserve">    </w:t>
      </w:r>
      <w:r w:rsidR="00BE3F69" w:rsidRPr="00D54DB2">
        <w:rPr>
          <w:color w:val="0000FF"/>
        </w:rPr>
        <w:t>public</w:t>
      </w:r>
      <w:r w:rsidR="00BE3F69" w:rsidRPr="00D54DB2">
        <w:t xml:space="preserve"> </w:t>
      </w:r>
      <w:r w:rsidRPr="00D54DB2">
        <w:t xml:space="preserve">g(b: </w:t>
      </w:r>
      <w:r w:rsidR="001A6764" w:rsidRPr="00D54DB2">
        <w:rPr>
          <w:color w:val="0000FF"/>
        </w:rPr>
        <w:t>boolean</w:t>
      </w:r>
      <w:r w:rsidRPr="00D54DB2">
        <w:t>)</w:t>
      </w:r>
      <w:r w:rsidR="00BE3F69" w:rsidRPr="00D54DB2">
        <w:t xml:space="preserve"> { </w:t>
      </w:r>
      <w:r w:rsidR="00BE3F69" w:rsidRPr="00D54DB2">
        <w:rPr>
          <w:color w:val="0000FF"/>
        </w:rPr>
        <w:t>return</w:t>
      </w:r>
      <w:r w:rsidR="00BE3F69" w:rsidRPr="00D54DB2">
        <w:t xml:space="preserve"> false; }</w:t>
      </w:r>
      <w:r w:rsidR="0048218E" w:rsidRPr="00D54DB2">
        <w:br/>
      </w:r>
      <w:r w:rsidRPr="00D54DB2">
        <w:t>}</w:t>
      </w:r>
    </w:p>
    <w:p w:rsidR="0044410D" w:rsidRPr="0044410D" w:rsidRDefault="00787E66" w:rsidP="00787E66">
      <w:r>
        <w:t xml:space="preserve">the </w:t>
      </w:r>
      <w:r w:rsidR="00830203">
        <w:t>class</w:t>
      </w:r>
      <w:r>
        <w:t xml:space="preserve"> type of </w:t>
      </w:r>
      <w:r w:rsidR="008F4735">
        <w:t>'</w:t>
      </w:r>
      <w:r>
        <w:t>A</w:t>
      </w:r>
      <w:r w:rsidR="008F4735">
        <w:t>'</w:t>
      </w:r>
      <w:r w:rsidR="00830203">
        <w:t xml:space="preserve"> is equivalent to</w:t>
      </w:r>
    </w:p>
    <w:p w:rsidR="0044410D" w:rsidRPr="0044410D" w:rsidRDefault="00E239CB" w:rsidP="00787E66">
      <w:pPr>
        <w:pStyle w:val="Code"/>
      </w:pPr>
      <w:r w:rsidRPr="00D54DB2">
        <w:rPr>
          <w:color w:val="0000FF"/>
        </w:rPr>
        <w:t>interface</w:t>
      </w:r>
      <w:r w:rsidRPr="00D54DB2">
        <w:t xml:space="preserve"> A </w:t>
      </w:r>
      <w:r w:rsidR="00787E66" w:rsidRPr="00D54DB2">
        <w:t>{</w:t>
      </w:r>
      <w:r w:rsidR="0048218E" w:rsidRPr="00D54DB2">
        <w:br/>
      </w:r>
      <w:r w:rsidR="00787E66" w:rsidRPr="00D54DB2">
        <w:t xml:space="preserve">    x: </w:t>
      </w:r>
      <w:r w:rsidR="00787E66" w:rsidRPr="00D54DB2">
        <w:rPr>
          <w:color w:val="0000FF"/>
        </w:rPr>
        <w:t>number</w:t>
      </w:r>
      <w:r w:rsidR="00787E66" w:rsidRPr="00D54DB2">
        <w:t>;</w:t>
      </w:r>
      <w:r w:rsidR="0048218E" w:rsidRPr="00D54DB2">
        <w:br/>
      </w:r>
      <w:r w:rsidR="00787E66" w:rsidRPr="00D54DB2">
        <w:t xml:space="preserve">    f: () =&gt; </w:t>
      </w:r>
      <w:r w:rsidR="00787E66" w:rsidRPr="00D54DB2">
        <w:rPr>
          <w:color w:val="0000FF"/>
        </w:rPr>
        <w:t>void</w:t>
      </w:r>
      <w:r w:rsidR="00787E66" w:rsidRPr="00D54DB2">
        <w:t>;</w:t>
      </w:r>
      <w:r w:rsidR="0048218E" w:rsidRPr="00D54DB2">
        <w:br/>
      </w:r>
      <w:r w:rsidR="00787E66" w:rsidRPr="00D54DB2">
        <w:t xml:space="preserve">    g: (a: </w:t>
      </w:r>
      <w:r w:rsidR="00787E66" w:rsidRPr="00D54DB2">
        <w:rPr>
          <w:color w:val="0000FF"/>
        </w:rPr>
        <w:t>any</w:t>
      </w:r>
      <w:r w:rsidR="00787E66" w:rsidRPr="00D54DB2">
        <w:t xml:space="preserve">) =&gt; </w:t>
      </w:r>
      <w:r w:rsidR="00787E66" w:rsidRPr="00D54DB2">
        <w:rPr>
          <w:color w:val="0000FF"/>
        </w:rPr>
        <w:t>any</w:t>
      </w:r>
      <w:r w:rsidR="00787E66" w:rsidRPr="00D54DB2">
        <w:t>;</w:t>
      </w:r>
      <w:r w:rsidR="0048218E" w:rsidRPr="00D54DB2">
        <w:br/>
      </w:r>
      <w:r w:rsidR="00787E66" w:rsidRPr="00D54DB2">
        <w:t>}</w:t>
      </w:r>
    </w:p>
    <w:p w:rsidR="0044410D" w:rsidRPr="0044410D" w:rsidRDefault="00787E66" w:rsidP="00787E66">
      <w:r>
        <w:lastRenderedPageBreak/>
        <w:t xml:space="preserve">and the </w:t>
      </w:r>
      <w:r w:rsidR="00830203">
        <w:t>class</w:t>
      </w:r>
      <w:r>
        <w:t xml:space="preserve"> type of </w:t>
      </w:r>
      <w:r w:rsidR="008F4735">
        <w:t>'</w:t>
      </w:r>
      <w:r>
        <w:t>B</w:t>
      </w:r>
      <w:r w:rsidR="008F4735">
        <w:t>'</w:t>
      </w:r>
      <w:r w:rsidR="00830203">
        <w:t xml:space="preserve"> is equivalent to</w:t>
      </w:r>
    </w:p>
    <w:p w:rsidR="0044410D" w:rsidRPr="0044410D" w:rsidRDefault="00E239CB" w:rsidP="00787E66">
      <w:pPr>
        <w:pStyle w:val="Code"/>
      </w:pPr>
      <w:r w:rsidRPr="00D54DB2">
        <w:rPr>
          <w:color w:val="0000FF"/>
        </w:rPr>
        <w:t>interface</w:t>
      </w:r>
      <w:r w:rsidRPr="00D54DB2">
        <w:t xml:space="preserve"> B </w:t>
      </w:r>
      <w:r w:rsidR="00787E66" w:rsidRPr="00D54DB2">
        <w:t>{</w:t>
      </w:r>
      <w:r w:rsidR="0048218E" w:rsidRPr="00D54DB2">
        <w:br/>
      </w:r>
      <w:r w:rsidR="00787E66" w:rsidRPr="00D54DB2">
        <w:t xml:space="preserve">    x: </w:t>
      </w:r>
      <w:r w:rsidR="00787E66" w:rsidRPr="00D54DB2">
        <w:rPr>
          <w:color w:val="0000FF"/>
        </w:rPr>
        <w:t>number</w:t>
      </w:r>
      <w:r w:rsidR="00787E66" w:rsidRPr="00D54DB2">
        <w:t>;</w:t>
      </w:r>
      <w:r w:rsidR="0048218E" w:rsidRPr="00D54DB2">
        <w:br/>
      </w:r>
      <w:r w:rsidR="00787E66" w:rsidRPr="00D54DB2">
        <w:t xml:space="preserve">    y: </w:t>
      </w:r>
      <w:r w:rsidR="00787E66" w:rsidRPr="00D54DB2">
        <w:rPr>
          <w:color w:val="0000FF"/>
        </w:rPr>
        <w:t>number</w:t>
      </w:r>
      <w:r w:rsidR="00787E66" w:rsidRPr="00D54DB2">
        <w:t>;</w:t>
      </w:r>
      <w:r w:rsidR="0048218E" w:rsidRPr="00D54DB2">
        <w:br/>
      </w:r>
      <w:r w:rsidR="00787E66" w:rsidRPr="00D54DB2">
        <w:t xml:space="preserve">    f: () =&gt; </w:t>
      </w:r>
      <w:r w:rsidR="00787E66" w:rsidRPr="00D54DB2">
        <w:rPr>
          <w:color w:val="0000FF"/>
        </w:rPr>
        <w:t>void</w:t>
      </w:r>
      <w:r w:rsidR="00787E66" w:rsidRPr="00D54DB2">
        <w:t>;</w:t>
      </w:r>
      <w:r w:rsidR="0048218E" w:rsidRPr="00D54DB2">
        <w:br/>
      </w:r>
      <w:r w:rsidR="00787E66" w:rsidRPr="00D54DB2">
        <w:t xml:space="preserve">    g: (b: </w:t>
      </w:r>
      <w:r w:rsidR="001A6764" w:rsidRPr="00D54DB2">
        <w:rPr>
          <w:color w:val="0000FF"/>
        </w:rPr>
        <w:t>boolean</w:t>
      </w:r>
      <w:r w:rsidR="00787E66" w:rsidRPr="00D54DB2">
        <w:t xml:space="preserve">) =&gt; </w:t>
      </w:r>
      <w:r w:rsidR="001A6764" w:rsidRPr="00D54DB2">
        <w:rPr>
          <w:color w:val="0000FF"/>
        </w:rPr>
        <w:t>boolean</w:t>
      </w:r>
      <w:r w:rsidR="00787E66" w:rsidRPr="00D54DB2">
        <w:t>;</w:t>
      </w:r>
      <w:r w:rsidR="0048218E" w:rsidRPr="00D54DB2">
        <w:br/>
      </w:r>
      <w:r w:rsidR="00787E66" w:rsidRPr="00D54DB2">
        <w:t>}</w:t>
      </w:r>
    </w:p>
    <w:p w:rsidR="0044410D" w:rsidRPr="0044410D" w:rsidRDefault="00787E66" w:rsidP="00DE2B72">
      <w:r>
        <w:t xml:space="preserve">Note that static declarations in a class do not contribute to the class type—rather, static declarations introduce properties on the constructor function object. Also note that the declaration of </w:t>
      </w:r>
      <w:r w:rsidR="008F4735">
        <w:t>'</w:t>
      </w:r>
      <w:r>
        <w:t>g</w:t>
      </w:r>
      <w:r w:rsidR="008F4735">
        <w:t>'</w:t>
      </w:r>
      <w:r>
        <w:t xml:space="preserve"> in </w:t>
      </w:r>
      <w:r w:rsidR="008F4735">
        <w:t>'</w:t>
      </w:r>
      <w:r>
        <w:t>B</w:t>
      </w:r>
      <w:r w:rsidR="008F4735">
        <w:t>'</w:t>
      </w:r>
      <w:r>
        <w:t xml:space="preserve"> overrides the member inherited from </w:t>
      </w:r>
      <w:r w:rsidR="008F4735">
        <w:t>'</w:t>
      </w:r>
      <w:r>
        <w:t>A</w:t>
      </w:r>
      <w:r w:rsidR="008F4735">
        <w:t>'</w:t>
      </w:r>
      <w:r>
        <w:t>.</w:t>
      </w:r>
      <w:bookmarkEnd w:id="268"/>
    </w:p>
    <w:p w:rsidR="0044410D" w:rsidRPr="0044410D" w:rsidRDefault="001A0F69" w:rsidP="001A0F69">
      <w:pPr>
        <w:pStyle w:val="Heading3"/>
      </w:pPr>
      <w:bookmarkStart w:id="269" w:name="_Ref333051845"/>
      <w:bookmarkStart w:id="270" w:name="_Toc439666271"/>
      <w:r>
        <w:t>Constructor Function Types</w:t>
      </w:r>
      <w:bookmarkEnd w:id="269"/>
      <w:bookmarkEnd w:id="270"/>
    </w:p>
    <w:p w:rsidR="0044410D" w:rsidRPr="0044410D" w:rsidRDefault="00B64709" w:rsidP="001A0F69">
      <w:r>
        <w:t>The type of the</w:t>
      </w:r>
      <w:r w:rsidR="001A0F69">
        <w:t xml:space="preserve"> constructor function introduced by a class declaration </w:t>
      </w:r>
      <w:r>
        <w:t>is called the constructor function type. The constructor function type has</w:t>
      </w:r>
      <w:r w:rsidR="001A0F69">
        <w:t xml:space="preserve"> the following members:</w:t>
      </w:r>
    </w:p>
    <w:p w:rsidR="003B3613" w:rsidRDefault="005D331F" w:rsidP="00563D8D">
      <w:pPr>
        <w:pStyle w:val="ListParagraph"/>
        <w:numPr>
          <w:ilvl w:val="0"/>
          <w:numId w:val="27"/>
        </w:numPr>
      </w:pPr>
      <w:r>
        <w:t xml:space="preserve">If the class contains no constructor declaration and has no base class, </w:t>
      </w:r>
      <w:r w:rsidR="00446140">
        <w:t xml:space="preserve">a single construct signature </w:t>
      </w:r>
      <w:r w:rsidR="002417DC">
        <w:t xml:space="preserve">with no parameters, having </w:t>
      </w:r>
      <w:r w:rsidR="005E326E">
        <w:t>the same type parameters as the class</w:t>
      </w:r>
      <w:r w:rsidR="002417DC">
        <w:t xml:space="preserve"> </w:t>
      </w:r>
      <w:r w:rsidR="00830203">
        <w:t xml:space="preserve">(if any) </w:t>
      </w:r>
      <w:r w:rsidR="002417DC">
        <w:t>and returning</w:t>
      </w:r>
      <w:r w:rsidR="003B3613">
        <w:t xml:space="preserve"> an instantiation of the class </w:t>
      </w:r>
      <w:r w:rsidR="00830203">
        <w:t xml:space="preserve">type </w:t>
      </w:r>
      <w:r w:rsidR="003B3613">
        <w:t>with those type parameters passed as type arguments.</w:t>
      </w:r>
    </w:p>
    <w:p w:rsidR="0044410D" w:rsidRPr="0044410D" w:rsidRDefault="001A0F69" w:rsidP="00563D8D">
      <w:pPr>
        <w:pStyle w:val="ListParagraph"/>
        <w:numPr>
          <w:ilvl w:val="0"/>
          <w:numId w:val="27"/>
        </w:numPr>
      </w:pPr>
      <w:r>
        <w:t>If the class contains no constr</w:t>
      </w:r>
      <w:r w:rsidR="00446140">
        <w:t>uctor declaration</w:t>
      </w:r>
      <w:r w:rsidR="00C94023">
        <w:t xml:space="preserve"> and has a base class</w:t>
      </w:r>
      <w:r w:rsidR="00446140">
        <w:t>, a set of construct signatures</w:t>
      </w:r>
      <w:r w:rsidR="00C94023">
        <w:t xml:space="preserve"> </w:t>
      </w:r>
      <w:r w:rsidR="00446140">
        <w:t>with the same parameters as those of the base class constructor function type</w:t>
      </w:r>
      <w:r w:rsidR="0013241B">
        <w:t xml:space="preserve"> following substitution of type parameters with the type arguments specified in the base class type reference</w:t>
      </w:r>
      <w:r w:rsidR="002417DC">
        <w:t xml:space="preserve">, all </w:t>
      </w:r>
      <w:r w:rsidR="00830203">
        <w:t>having the same type parameters as the class (if any) and returning an instantiation of the class type with those type parameters passed as type arguments</w:t>
      </w:r>
      <w:r w:rsidR="002417DC">
        <w:t>.</w:t>
      </w:r>
    </w:p>
    <w:p w:rsidR="0044410D" w:rsidRPr="0044410D" w:rsidRDefault="00613C2F" w:rsidP="00563D8D">
      <w:pPr>
        <w:pStyle w:val="ListParagraph"/>
        <w:numPr>
          <w:ilvl w:val="0"/>
          <w:numId w:val="27"/>
        </w:numPr>
      </w:pPr>
      <w:r>
        <w:t>If the class contains a constructor declaration with no overloads, a construct signature</w:t>
      </w:r>
      <w:r w:rsidR="00C94023">
        <w:t xml:space="preserve"> with</w:t>
      </w:r>
      <w:r>
        <w:t xml:space="preserve"> the parameter list of</w:t>
      </w:r>
      <w:r w:rsidR="00C94023">
        <w:t xml:space="preserve"> the constructor implementation</w:t>
      </w:r>
      <w:r w:rsidR="002417DC">
        <w:t xml:space="preserve">, </w:t>
      </w:r>
      <w:r w:rsidR="00830203">
        <w:t>having the same type parameters as the class (if any) and returning an instantiation of the class type with those type parameters passed as type arguments</w:t>
      </w:r>
      <w:r w:rsidR="002417DC">
        <w:t>.</w:t>
      </w:r>
    </w:p>
    <w:p w:rsidR="0044410D" w:rsidRPr="0044410D" w:rsidRDefault="00613C2F" w:rsidP="00563D8D">
      <w:pPr>
        <w:pStyle w:val="ListParagraph"/>
        <w:numPr>
          <w:ilvl w:val="0"/>
          <w:numId w:val="27"/>
        </w:numPr>
      </w:pPr>
      <w:r>
        <w:t xml:space="preserve">If the class contains a constructor declaration with overloads, a set of construct signatures </w:t>
      </w:r>
      <w:r w:rsidR="00C94023">
        <w:t>with</w:t>
      </w:r>
      <w:r>
        <w:t xml:space="preserve"> the parameter lists of the overloads</w:t>
      </w:r>
      <w:r w:rsidR="00C94023">
        <w:t xml:space="preserve">, </w:t>
      </w:r>
      <w:r w:rsidR="002417DC">
        <w:t xml:space="preserve">all </w:t>
      </w:r>
      <w:r w:rsidR="00830203">
        <w:t>having the same type parameters as the class (if any) and returning an instantiation of the class type with those type parameters passed as type arguments</w:t>
      </w:r>
      <w:r w:rsidR="002417DC">
        <w:t>.</w:t>
      </w:r>
    </w:p>
    <w:p w:rsidR="0044410D" w:rsidRPr="0044410D" w:rsidRDefault="00613C2F" w:rsidP="00563D8D">
      <w:pPr>
        <w:pStyle w:val="ListParagraph"/>
        <w:numPr>
          <w:ilvl w:val="0"/>
          <w:numId w:val="27"/>
        </w:numPr>
      </w:pPr>
      <w:r>
        <w:t xml:space="preserve">A property for each static </w:t>
      </w:r>
      <w:r w:rsidR="00FC3399">
        <w:t xml:space="preserve">member </w:t>
      </w:r>
      <w:r>
        <w:t>variable declaration in the class body.</w:t>
      </w:r>
    </w:p>
    <w:p w:rsidR="0044410D" w:rsidRPr="0044410D" w:rsidRDefault="00613C2F" w:rsidP="00563D8D">
      <w:pPr>
        <w:pStyle w:val="ListParagraph"/>
        <w:numPr>
          <w:ilvl w:val="0"/>
          <w:numId w:val="27"/>
        </w:numPr>
      </w:pPr>
      <w:r>
        <w:t xml:space="preserve">A property of a function type for each static </w:t>
      </w:r>
      <w:r w:rsidR="00FC3399">
        <w:t xml:space="preserve">member </w:t>
      </w:r>
      <w:r>
        <w:t>function declaration in the class body.</w:t>
      </w:r>
    </w:p>
    <w:p w:rsidR="0044410D" w:rsidRPr="0044410D" w:rsidRDefault="00613C2F" w:rsidP="00563D8D">
      <w:pPr>
        <w:pStyle w:val="ListParagraph"/>
        <w:numPr>
          <w:ilvl w:val="0"/>
          <w:numId w:val="27"/>
        </w:numPr>
      </w:pPr>
      <w:r>
        <w:t xml:space="preserve">A property for each uniquely named static </w:t>
      </w:r>
      <w:r w:rsidR="00FC3399">
        <w:t xml:space="preserve">member </w:t>
      </w:r>
      <w:r>
        <w:t>accessor declaration in the class body.</w:t>
      </w:r>
    </w:p>
    <w:p w:rsidR="0044410D" w:rsidRPr="0044410D" w:rsidRDefault="00922F1F" w:rsidP="00563D8D">
      <w:pPr>
        <w:pStyle w:val="ListParagraph"/>
        <w:numPr>
          <w:ilvl w:val="0"/>
          <w:numId w:val="27"/>
        </w:numPr>
      </w:pPr>
      <w:r>
        <w:t xml:space="preserve">A property named </w:t>
      </w:r>
      <w:r w:rsidR="008F4735">
        <w:t>'</w:t>
      </w:r>
      <w:r>
        <w:t>prototype</w:t>
      </w:r>
      <w:r w:rsidR="008F4735">
        <w:t>'</w:t>
      </w:r>
      <w:r>
        <w:t>, the type of which is an instantiation of the class type with type Any supplied as a type argument for each type parameter.</w:t>
      </w:r>
    </w:p>
    <w:p w:rsidR="0044410D" w:rsidRPr="0044410D" w:rsidRDefault="009A52C7" w:rsidP="00563D8D">
      <w:pPr>
        <w:pStyle w:val="ListParagraph"/>
        <w:numPr>
          <w:ilvl w:val="0"/>
          <w:numId w:val="27"/>
        </w:numPr>
      </w:pPr>
      <w:r>
        <w:t>All base class constructor function type properties that are not overridden in the class.</w:t>
      </w:r>
    </w:p>
    <w:p w:rsidR="0044410D" w:rsidRPr="0044410D" w:rsidRDefault="005A02C8" w:rsidP="00965BDD">
      <w:r>
        <w:t xml:space="preserve">Every class automatically contains a static property member named </w:t>
      </w:r>
      <w:r w:rsidR="008F4735">
        <w:t>'</w:t>
      </w:r>
      <w:r>
        <w:t>prototype</w:t>
      </w:r>
      <w:r w:rsidR="008F4735">
        <w:t>'</w:t>
      </w:r>
      <w:r>
        <w:t>, the type of which is the containing class with type Any substituted for each type parameter.</w:t>
      </w:r>
    </w:p>
    <w:p w:rsidR="0044410D" w:rsidRPr="0044410D" w:rsidRDefault="0023106B" w:rsidP="0023106B">
      <w:r>
        <w:t>The example</w:t>
      </w:r>
    </w:p>
    <w:p w:rsidR="0044410D" w:rsidRPr="0044410D" w:rsidRDefault="0023106B" w:rsidP="0023106B">
      <w:pPr>
        <w:pStyle w:val="Code"/>
      </w:pPr>
      <w:r w:rsidRPr="00D54DB2">
        <w:rPr>
          <w:color w:val="0000FF"/>
        </w:rPr>
        <w:lastRenderedPageBreak/>
        <w:t>class</w:t>
      </w:r>
      <w:r w:rsidRPr="00D54DB2">
        <w:t xml:space="preserve"> Pair&lt;T1, T2&gt; {</w:t>
      </w:r>
      <w:r w:rsidR="0048218E" w:rsidRPr="00D54DB2">
        <w:br/>
      </w:r>
      <w:r w:rsidRPr="00D54DB2">
        <w:t xml:space="preserve">    </w:t>
      </w:r>
      <w:r w:rsidRPr="00D54DB2">
        <w:rPr>
          <w:color w:val="0000FF"/>
        </w:rPr>
        <w:t>constructor</w:t>
      </w:r>
      <w:r w:rsidRPr="00D54DB2">
        <w:t>(</w:t>
      </w:r>
      <w:r w:rsidRPr="00D54DB2">
        <w:rPr>
          <w:color w:val="0000FF"/>
        </w:rPr>
        <w:t>public</w:t>
      </w:r>
      <w:r w:rsidRPr="00D54DB2">
        <w:t xml:space="preserve"> item1: T1, </w:t>
      </w:r>
      <w:r w:rsidRPr="00D54DB2">
        <w:rPr>
          <w:color w:val="0000FF"/>
        </w:rPr>
        <w:t>public</w:t>
      </w:r>
      <w:r w:rsidRPr="00D54DB2">
        <w:t xml:space="preserve"> item2: T2) { }</w:t>
      </w:r>
      <w:r w:rsidR="0048218E" w:rsidRPr="00D54DB2">
        <w:br/>
      </w:r>
      <w:r w:rsidRPr="00D54DB2">
        <w:t>}</w:t>
      </w:r>
    </w:p>
    <w:p w:rsidR="0044410D" w:rsidRPr="0044410D" w:rsidRDefault="00AE0ACB" w:rsidP="0023106B">
      <w:pPr>
        <w:pStyle w:val="Code"/>
      </w:pPr>
      <w:r w:rsidRPr="00D54DB2">
        <w:rPr>
          <w:color w:val="0000FF"/>
        </w:rPr>
        <w:t>class</w:t>
      </w:r>
      <w:r w:rsidRPr="00D54DB2">
        <w:t xml:space="preserve"> TwoArrays&lt;T&gt; </w:t>
      </w:r>
      <w:r w:rsidRPr="00D54DB2">
        <w:rPr>
          <w:color w:val="0000FF"/>
        </w:rPr>
        <w:t>extends</w:t>
      </w:r>
      <w:r w:rsidR="0023106B" w:rsidRPr="00D54DB2">
        <w:t xml:space="preserve"> Pair&lt;T[], T[]&gt; { }</w:t>
      </w:r>
    </w:p>
    <w:p w:rsidR="0044410D" w:rsidRPr="0044410D" w:rsidRDefault="0023106B" w:rsidP="0023106B">
      <w:r>
        <w:t xml:space="preserve">introduces two named types </w:t>
      </w:r>
      <w:r w:rsidR="00A77733">
        <w:t>corresponding</w:t>
      </w:r>
      <w:r>
        <w:t xml:space="preserve"> to</w:t>
      </w:r>
    </w:p>
    <w:p w:rsidR="0044410D" w:rsidRPr="0044410D" w:rsidRDefault="0023106B" w:rsidP="0023106B">
      <w:pPr>
        <w:pStyle w:val="Code"/>
      </w:pPr>
      <w:r w:rsidRPr="00D54DB2">
        <w:rPr>
          <w:color w:val="0000FF"/>
        </w:rPr>
        <w:t>interface</w:t>
      </w:r>
      <w:r w:rsidRPr="00D54DB2">
        <w:t xml:space="preserve"> Pair&lt;T1, T2&gt; {</w:t>
      </w:r>
      <w:r w:rsidR="0048218E" w:rsidRPr="00D54DB2">
        <w:br/>
      </w:r>
      <w:r w:rsidRPr="00D54DB2">
        <w:t xml:space="preserve">    item1: T1;</w:t>
      </w:r>
      <w:r w:rsidR="0048218E" w:rsidRPr="00D54DB2">
        <w:br/>
      </w:r>
      <w:r w:rsidRPr="00D54DB2">
        <w:t xml:space="preserve">    item2: T2;</w:t>
      </w:r>
      <w:r w:rsidR="0048218E" w:rsidRPr="00D54DB2">
        <w:br/>
      </w:r>
      <w:r w:rsidRPr="00D54DB2">
        <w:t>}</w:t>
      </w:r>
    </w:p>
    <w:p w:rsidR="0044410D" w:rsidRPr="0044410D" w:rsidRDefault="0023106B" w:rsidP="0023106B">
      <w:pPr>
        <w:pStyle w:val="Code"/>
      </w:pPr>
      <w:r w:rsidRPr="00D54DB2">
        <w:rPr>
          <w:color w:val="0000FF"/>
        </w:rPr>
        <w:t>interface</w:t>
      </w:r>
      <w:r w:rsidRPr="00D54DB2">
        <w:t xml:space="preserve"> TwoArrays&lt;T&gt; {</w:t>
      </w:r>
      <w:r w:rsidR="0048218E" w:rsidRPr="00D54DB2">
        <w:br/>
      </w:r>
      <w:r w:rsidRPr="00D54DB2">
        <w:t xml:space="preserve">    item1: T[];</w:t>
      </w:r>
      <w:r w:rsidR="0048218E" w:rsidRPr="00D54DB2">
        <w:br/>
      </w:r>
      <w:r w:rsidRPr="00D54DB2">
        <w:t xml:space="preserve">    item2: T[];</w:t>
      </w:r>
      <w:r w:rsidR="0048218E" w:rsidRPr="00D54DB2">
        <w:br/>
      </w:r>
      <w:r w:rsidRPr="00D54DB2">
        <w:t>}</w:t>
      </w:r>
    </w:p>
    <w:p w:rsidR="0044410D" w:rsidRPr="0044410D" w:rsidRDefault="0023106B" w:rsidP="0023106B">
      <w:r>
        <w:t>and two constructor functions</w:t>
      </w:r>
      <w:r w:rsidR="00A77733">
        <w:t xml:space="preserve"> corresponding to</w:t>
      </w:r>
    </w:p>
    <w:p w:rsidR="0044410D" w:rsidRPr="0044410D" w:rsidRDefault="0023106B" w:rsidP="0023106B">
      <w:pPr>
        <w:pStyle w:val="Code"/>
      </w:pPr>
      <w:r w:rsidRPr="00D54DB2">
        <w:rPr>
          <w:color w:val="0000FF"/>
        </w:rPr>
        <w:t>var</w:t>
      </w:r>
      <w:r w:rsidRPr="00D54DB2">
        <w:t xml:space="preserve"> Pair: {</w:t>
      </w:r>
      <w:r w:rsidR="0048218E" w:rsidRPr="00D54DB2">
        <w:br/>
      </w:r>
      <w:r w:rsidRPr="00D54DB2">
        <w:t xml:space="preserve">    </w:t>
      </w:r>
      <w:r w:rsidRPr="00D54DB2">
        <w:rPr>
          <w:color w:val="0000FF"/>
        </w:rPr>
        <w:t>new</w:t>
      </w:r>
      <w:r w:rsidRPr="00D54DB2">
        <w:t xml:space="preserve"> &lt;T1, T2&gt;(item1: T1, item2: T2): Pair&lt;T1, T2&gt;;</w:t>
      </w:r>
      <w:r w:rsidR="0048218E" w:rsidRPr="00D54DB2">
        <w:br/>
      </w:r>
      <w:r w:rsidRPr="00D54DB2">
        <w:t>}</w:t>
      </w:r>
    </w:p>
    <w:p w:rsidR="0044410D" w:rsidRPr="0044410D" w:rsidRDefault="0023106B" w:rsidP="0023106B">
      <w:pPr>
        <w:pStyle w:val="Code"/>
      </w:pPr>
      <w:r w:rsidRPr="00D54DB2">
        <w:rPr>
          <w:color w:val="0000FF"/>
        </w:rPr>
        <w:t>var</w:t>
      </w:r>
      <w:r w:rsidRPr="00D54DB2">
        <w:t xml:space="preserve"> TwoArrays: {</w:t>
      </w:r>
      <w:r w:rsidR="0048218E" w:rsidRPr="00D54DB2">
        <w:br/>
      </w:r>
      <w:r w:rsidRPr="00D54DB2">
        <w:t xml:space="preserve">    </w:t>
      </w:r>
      <w:r w:rsidRPr="00D54DB2">
        <w:rPr>
          <w:color w:val="0000FF"/>
        </w:rPr>
        <w:t>new</w:t>
      </w:r>
      <w:r w:rsidRPr="00D54DB2">
        <w:t xml:space="preserve"> &lt;T&gt;(item1: T[], item2: T[]): TwoArrays&lt;T&gt;;</w:t>
      </w:r>
      <w:r w:rsidR="0048218E" w:rsidRPr="00D54DB2">
        <w:br/>
      </w:r>
      <w:r w:rsidRPr="00D54DB2">
        <w:t>}</w:t>
      </w:r>
    </w:p>
    <w:p w:rsidR="0044410D" w:rsidRPr="0044410D" w:rsidRDefault="00AE0ACB" w:rsidP="00AE0ACB">
      <w:r>
        <w:t xml:space="preserve">Note that </w:t>
      </w:r>
      <w:r w:rsidR="004B1179">
        <w:t>each construct signature</w:t>
      </w:r>
      <w:r>
        <w:t xml:space="preserve"> in the</w:t>
      </w:r>
      <w:r w:rsidR="004B1179">
        <w:t xml:space="preserve"> constructor function types has</w:t>
      </w:r>
      <w:r>
        <w:t xml:space="preserve"> the same type parameters as </w:t>
      </w:r>
      <w:r w:rsidR="004B1179">
        <w:t>its</w:t>
      </w:r>
      <w:r>
        <w:t xml:space="preserve"> class and return</w:t>
      </w:r>
      <w:r w:rsidR="004B1179">
        <w:t>s</w:t>
      </w:r>
      <w:r>
        <w:t xml:space="preserve"> </w:t>
      </w:r>
      <w:r w:rsidR="004B1179">
        <w:t>an instantiation of its class with those type parameters passed as type arguments</w:t>
      </w:r>
      <w:r>
        <w:t>. Also note that when a derived class doesn</w:t>
      </w:r>
      <w:r w:rsidR="008F4735">
        <w:t>'</w:t>
      </w:r>
      <w:r>
        <w:t>t declare a constructor, type arguments from the base class reference are substituted before construct signatures are propagated from the base constructor function type to the derived constructor function type.</w:t>
      </w:r>
    </w:p>
    <w:p w:rsidR="0044410D" w:rsidRPr="0044410D" w:rsidRDefault="004F2BA2" w:rsidP="004F2BA2">
      <w:pPr>
        <w:pStyle w:val="Heading2"/>
      </w:pPr>
      <w:bookmarkStart w:id="271" w:name="_Ref327628166"/>
      <w:bookmarkStart w:id="272" w:name="_Toc439666272"/>
      <w:r>
        <w:t>Constructor Declarations</w:t>
      </w:r>
      <w:bookmarkEnd w:id="260"/>
      <w:bookmarkEnd w:id="271"/>
      <w:bookmarkEnd w:id="272"/>
    </w:p>
    <w:p w:rsidR="0044410D" w:rsidRPr="0044410D" w:rsidRDefault="004957E4" w:rsidP="004957E4">
      <w:r>
        <w:t>A constructor declaration declares the constructor function of a class.</w:t>
      </w:r>
    </w:p>
    <w:p w:rsidR="0044410D" w:rsidRPr="0044410D" w:rsidRDefault="00E45C0C" w:rsidP="00E45C0C">
      <w:pPr>
        <w:pStyle w:val="Grammar"/>
      </w:pPr>
      <w:bookmarkStart w:id="273" w:name="_Ref316999548"/>
      <w:bookmarkStart w:id="274" w:name="_Ref318213762"/>
      <w:r w:rsidRPr="00536A68">
        <w:rPr>
          <w:rStyle w:val="Production"/>
        </w:rPr>
        <w:t>ConstructorDeclaration:</w:t>
      </w:r>
      <w:r w:rsidR="0048218E" w:rsidRPr="0048218E">
        <w:br/>
      </w:r>
      <w:r w:rsidR="007757BA" w:rsidRPr="00536A68">
        <w:rPr>
          <w:rStyle w:val="Production"/>
        </w:rPr>
        <w:t>AccessibilityModifier</w:t>
      </w:r>
      <w:r w:rsidR="007757BA" w:rsidRPr="00D31C46">
        <w:rPr>
          <w:rStyle w:val="Production"/>
          <w:vertAlign w:val="subscript"/>
        </w:rPr>
        <w:t>opt</w:t>
      </w:r>
      <w:r w:rsidR="007757BA">
        <w:t xml:space="preserve">   </w:t>
      </w:r>
      <w:r w:rsidR="007757BA" w:rsidRPr="00680137">
        <w:rPr>
          <w:rStyle w:val="Terminal"/>
        </w:rPr>
        <w:t>constructor</w:t>
      </w:r>
      <w:r w:rsidR="007757BA">
        <w:t xml:space="preserve">   </w:t>
      </w:r>
      <w:r w:rsidR="007757BA" w:rsidRPr="00223AB2">
        <w:rPr>
          <w:rStyle w:val="Terminal"/>
        </w:rPr>
        <w:t>(</w:t>
      </w:r>
      <w:r w:rsidR="007757BA">
        <w:t xml:space="preserve">   </w:t>
      </w:r>
      <w:r w:rsidR="007757BA" w:rsidRPr="00536A68">
        <w:rPr>
          <w:rStyle w:val="Production"/>
        </w:rPr>
        <w:t>ParameterList</w:t>
      </w:r>
      <w:r w:rsidR="007757BA" w:rsidRPr="00D31C46">
        <w:rPr>
          <w:rStyle w:val="Production"/>
          <w:vertAlign w:val="subscript"/>
        </w:rPr>
        <w:t>opt</w:t>
      </w:r>
      <w:r w:rsidR="007757BA">
        <w:t xml:space="preserve">   </w:t>
      </w:r>
      <w:r w:rsidR="007757BA" w:rsidRPr="00223AB2">
        <w:rPr>
          <w:rStyle w:val="Terminal"/>
        </w:rPr>
        <w:t>)</w:t>
      </w:r>
      <w:r w:rsidR="007757BA">
        <w:t xml:space="preserve">   </w:t>
      </w:r>
      <w:r w:rsidR="007757BA" w:rsidRPr="00680137">
        <w:rPr>
          <w:rStyle w:val="Terminal"/>
        </w:rPr>
        <w:t>{</w:t>
      </w:r>
      <w:r w:rsidR="007757BA">
        <w:t xml:space="preserve">   </w:t>
      </w:r>
      <w:r w:rsidR="007757BA" w:rsidRPr="00536A68">
        <w:rPr>
          <w:rStyle w:val="Production"/>
        </w:rPr>
        <w:t>FunctionBody</w:t>
      </w:r>
      <w:r w:rsidR="007757BA">
        <w:t xml:space="preserve">   </w:t>
      </w:r>
      <w:r w:rsidR="007757BA" w:rsidRPr="00680137">
        <w:rPr>
          <w:rStyle w:val="Terminal"/>
        </w:rPr>
        <w:t>}</w:t>
      </w:r>
      <w:r w:rsidR="007757BA" w:rsidRPr="007D735E">
        <w:br/>
      </w:r>
      <w:r w:rsidR="007757BA" w:rsidRPr="00536A68">
        <w:rPr>
          <w:rStyle w:val="Production"/>
        </w:rPr>
        <w:t>AccessibilityModifier</w:t>
      </w:r>
      <w:r w:rsidR="007757BA" w:rsidRPr="00D31C46">
        <w:rPr>
          <w:rStyle w:val="Production"/>
          <w:vertAlign w:val="subscript"/>
        </w:rPr>
        <w:t>opt</w:t>
      </w:r>
      <w:r w:rsidR="007757BA">
        <w:t xml:space="preserve">   </w:t>
      </w:r>
      <w:r w:rsidR="007757BA" w:rsidRPr="00123C7E">
        <w:rPr>
          <w:rStyle w:val="Terminal"/>
        </w:rPr>
        <w:t>constructor</w:t>
      </w:r>
      <w:r w:rsidR="007757BA">
        <w:t xml:space="preserve">   </w:t>
      </w:r>
      <w:r w:rsidR="007757BA" w:rsidRPr="00223AB2">
        <w:rPr>
          <w:rStyle w:val="Terminal"/>
        </w:rPr>
        <w:t>(</w:t>
      </w:r>
      <w:r w:rsidR="007757BA">
        <w:t xml:space="preserve">   </w:t>
      </w:r>
      <w:r w:rsidR="007757BA" w:rsidRPr="00536A68">
        <w:rPr>
          <w:rStyle w:val="Production"/>
        </w:rPr>
        <w:t>ParameterList</w:t>
      </w:r>
      <w:r w:rsidR="007757BA" w:rsidRPr="00D31C46">
        <w:rPr>
          <w:rStyle w:val="Production"/>
          <w:vertAlign w:val="subscript"/>
        </w:rPr>
        <w:t>opt</w:t>
      </w:r>
      <w:r w:rsidR="007757BA">
        <w:t xml:space="preserve">   </w:t>
      </w:r>
      <w:r w:rsidR="007757BA" w:rsidRPr="00223AB2">
        <w:rPr>
          <w:rStyle w:val="Terminal"/>
        </w:rPr>
        <w:t>)</w:t>
      </w:r>
      <w:r w:rsidR="007757BA">
        <w:t xml:space="preserve">   </w:t>
      </w:r>
      <w:r w:rsidR="007757BA" w:rsidRPr="00BA143C">
        <w:rPr>
          <w:rStyle w:val="Terminal"/>
        </w:rPr>
        <w:t>;</w:t>
      </w:r>
    </w:p>
    <w:p w:rsidR="007757BA" w:rsidRPr="0044410D" w:rsidRDefault="007757BA" w:rsidP="007757BA">
      <w:r>
        <w:t xml:space="preserve">Constructor declarations that specify a body are called </w:t>
      </w:r>
      <w:r>
        <w:rPr>
          <w:b/>
          <w:i/>
        </w:rPr>
        <w:t>constructor</w:t>
      </w:r>
      <w:r w:rsidRPr="005076F2">
        <w:rPr>
          <w:b/>
          <w:i/>
        </w:rPr>
        <w:t xml:space="preserve"> implementations</w:t>
      </w:r>
      <w:r>
        <w:t xml:space="preserve"> and constructor declarations without a body are called </w:t>
      </w:r>
      <w:r>
        <w:rPr>
          <w:b/>
          <w:i/>
        </w:rPr>
        <w:t>constructor</w:t>
      </w:r>
      <w:r w:rsidRPr="005076F2">
        <w:rPr>
          <w:b/>
          <w:i/>
        </w:rPr>
        <w:t xml:space="preserve"> overloads</w:t>
      </w:r>
      <w:r>
        <w:t xml:space="preserve">. It is possible to specify multiple constructor overloads in a class, but a class can have at most one constructor implementation. All constructor </w:t>
      </w:r>
      <w:r>
        <w:lastRenderedPageBreak/>
        <w:t>declarations in a class must specify the same set of modifiers.</w:t>
      </w:r>
      <w:r w:rsidRPr="007757BA">
        <w:t xml:space="preserve"> </w:t>
      </w:r>
      <w:r>
        <w:t>Only public constructors are supported and private or protected constructors result in an error.</w:t>
      </w:r>
    </w:p>
    <w:p w:rsidR="00C524E1" w:rsidRPr="0044410D" w:rsidRDefault="00C524E1" w:rsidP="00C524E1">
      <w:r>
        <w:t xml:space="preserve">In a class with no constructor declaration, an automatic constructor is provided, as described in section </w:t>
      </w:r>
      <w:r>
        <w:fldChar w:fldCharType="begin"/>
      </w:r>
      <w:r>
        <w:instrText xml:space="preserve"> REF _Ref330995067 \r \h </w:instrText>
      </w:r>
      <w:r>
        <w:fldChar w:fldCharType="separate"/>
      </w:r>
      <w:r w:rsidR="00A3147C">
        <w:t>8.3.3</w:t>
      </w:r>
      <w:r>
        <w:fldChar w:fldCharType="end"/>
      </w:r>
      <w:r>
        <w:t>.</w:t>
      </w:r>
    </w:p>
    <w:p w:rsidR="00C524E1" w:rsidRDefault="007757BA" w:rsidP="007757BA">
      <w:r>
        <w:t xml:space="preserve">When a class has constructor overloads, the overloads determine the construct signatures of the type given to the constructor function object, and the constructor implementation signature (if any) must be assignable to that type. </w:t>
      </w:r>
      <w:r w:rsidR="00C524E1">
        <w:t xml:space="preserve">Otherwise, the constructor implementation itself determines the construct signature. This exactly parallels the way overloads are processed in a function declaration (section </w:t>
      </w:r>
      <w:r w:rsidR="00C524E1">
        <w:fldChar w:fldCharType="begin"/>
      </w:r>
      <w:r w:rsidR="00C524E1">
        <w:instrText xml:space="preserve"> REF _Ref321397142 \r \h </w:instrText>
      </w:r>
      <w:r w:rsidR="00C524E1">
        <w:fldChar w:fldCharType="separate"/>
      </w:r>
      <w:r w:rsidR="00A3147C">
        <w:t>6.2</w:t>
      </w:r>
      <w:r w:rsidR="00C524E1">
        <w:fldChar w:fldCharType="end"/>
      </w:r>
      <w:r w:rsidR="00C524E1">
        <w:t>).</w:t>
      </w:r>
    </w:p>
    <w:p w:rsidR="007757BA" w:rsidRDefault="007757BA" w:rsidP="007757BA">
      <w:r>
        <w:t xml:space="preserve">When a </w:t>
      </w:r>
      <w:r w:rsidR="00C524E1">
        <w:t>class</w:t>
      </w:r>
      <w:r>
        <w:t xml:space="preserve"> has both </w:t>
      </w:r>
      <w:r w:rsidR="00C524E1">
        <w:t>constructor overloads and a constructor</w:t>
      </w:r>
      <w:r>
        <w:t xml:space="preserve"> implementation, the overloads must precede the implementation and all of the declarations must be consecutive with no intervening grammatical elements.</w:t>
      </w:r>
    </w:p>
    <w:p w:rsidR="0044410D" w:rsidRPr="0044410D" w:rsidRDefault="00B9029A" w:rsidP="0015280F">
      <w:r>
        <w:t xml:space="preserve">The function body of a constructor is permitted to contain return statements. If return statements </w:t>
      </w:r>
      <w:r w:rsidR="00890822">
        <w:t>specify expressions, those</w:t>
      </w:r>
      <w:r w:rsidR="007D3FC1">
        <w:t xml:space="preserve"> expressions </w:t>
      </w:r>
      <w:r w:rsidR="00890822">
        <w:t xml:space="preserve">must be </w:t>
      </w:r>
      <w:r w:rsidR="007D3FC1">
        <w:t>of types</w:t>
      </w:r>
      <w:r>
        <w:t xml:space="preserve"> that </w:t>
      </w:r>
      <w:r w:rsidR="007D3FC1">
        <w:t>are</w:t>
      </w:r>
      <w:r>
        <w:t xml:space="preserve"> </w:t>
      </w:r>
      <w:r w:rsidR="005D50A4">
        <w:t>assignable to</w:t>
      </w:r>
      <w:r w:rsidR="0073658C">
        <w:t xml:space="preserve"> the </w:t>
      </w:r>
      <w:r w:rsidR="008932F9">
        <w:t xml:space="preserve">this-type (section </w:t>
      </w:r>
      <w:r w:rsidR="008932F9">
        <w:fldChar w:fldCharType="begin"/>
      </w:r>
      <w:r w:rsidR="008932F9">
        <w:instrText xml:space="preserve"> REF _Ref438213125 \r \h </w:instrText>
      </w:r>
      <w:r w:rsidR="008932F9">
        <w:fldChar w:fldCharType="separate"/>
      </w:r>
      <w:r w:rsidR="00A3147C">
        <w:t>3.6.3</w:t>
      </w:r>
      <w:r w:rsidR="008932F9">
        <w:fldChar w:fldCharType="end"/>
      </w:r>
      <w:r w:rsidR="008932F9">
        <w:t>)</w:t>
      </w:r>
      <w:r w:rsidR="0073658C">
        <w:t xml:space="preserve"> of the class</w:t>
      </w:r>
      <w:r>
        <w:t>.</w:t>
      </w:r>
    </w:p>
    <w:p w:rsidR="0044410D" w:rsidRPr="0044410D" w:rsidRDefault="0073658C" w:rsidP="0015280F">
      <w:r>
        <w:t>The type parameters of a generic class are in scope and accessible in a constructor declaration.</w:t>
      </w:r>
    </w:p>
    <w:p w:rsidR="0044410D" w:rsidRPr="0044410D" w:rsidRDefault="004F2BA2" w:rsidP="00286516">
      <w:pPr>
        <w:pStyle w:val="Heading3"/>
      </w:pPr>
      <w:bookmarkStart w:id="275" w:name="_Ref327429960"/>
      <w:bookmarkStart w:id="276" w:name="_Toc439666273"/>
      <w:r>
        <w:t>Constructor</w:t>
      </w:r>
      <w:r w:rsidR="00286516">
        <w:t xml:space="preserve"> Parameters</w:t>
      </w:r>
      <w:bookmarkEnd w:id="275"/>
      <w:bookmarkEnd w:id="276"/>
    </w:p>
    <w:p w:rsidR="0044410D" w:rsidRPr="0044410D" w:rsidRDefault="00E87BE0" w:rsidP="008E1560">
      <w:r>
        <w:t xml:space="preserve">Similar to functions, only the constructor implementation (and not constructor overloads) can specify </w:t>
      </w:r>
      <w:r w:rsidR="005771FC">
        <w:t>default value expressions</w:t>
      </w:r>
      <w:r>
        <w:t xml:space="preserve"> for optional parameters. </w:t>
      </w:r>
      <w:r w:rsidR="005771FC">
        <w:t xml:space="preserve">It is a compile-time error for such default value expressions to reference </w:t>
      </w:r>
      <w:r w:rsidR="005771FC" w:rsidRPr="00C23E8F">
        <w:rPr>
          <w:rStyle w:val="CodeFragment"/>
        </w:rPr>
        <w:t>this</w:t>
      </w:r>
      <w:r w:rsidR="005771FC">
        <w:t xml:space="preserve">. </w:t>
      </w:r>
      <w:r w:rsidR="004A7F40">
        <w:t>When the output target is ECMAScript 3 or 5, f</w:t>
      </w:r>
      <w:r>
        <w:t>or each parameter with a</w:t>
      </w:r>
      <w:r w:rsidR="005771FC">
        <w:t xml:space="preserve"> default value</w:t>
      </w:r>
      <w:r>
        <w:t>, a statement that substitutes the default value for an omitted argument</w:t>
      </w:r>
      <w:r w:rsidRPr="00174AFC">
        <w:t xml:space="preserve"> </w:t>
      </w:r>
      <w:r>
        <w:t>is included in the JavaScript generated for the constructor function.</w:t>
      </w:r>
    </w:p>
    <w:p w:rsidR="0044410D" w:rsidRPr="0044410D" w:rsidRDefault="00514666" w:rsidP="00E87BE0">
      <w:r>
        <w:t>A parameter</w:t>
      </w:r>
      <w:r w:rsidR="00E024D2">
        <w:t xml:space="preserve"> of a </w:t>
      </w:r>
      <w:r w:rsidR="00E024D2" w:rsidRPr="00E024D2">
        <w:rPr>
          <w:rStyle w:val="Production"/>
        </w:rPr>
        <w:t>ConstructorImplementation</w:t>
      </w:r>
      <w:r w:rsidR="003D400F">
        <w:t xml:space="preserve"> may be prefixed with a </w:t>
      </w:r>
      <w:r w:rsidR="003D400F" w:rsidRPr="00C23E8F">
        <w:rPr>
          <w:rStyle w:val="CodeFragment"/>
        </w:rPr>
        <w:t>public</w:t>
      </w:r>
      <w:r w:rsidR="000218C3">
        <w:t>,</w:t>
      </w:r>
      <w:r w:rsidR="003D400F">
        <w:t xml:space="preserve"> </w:t>
      </w:r>
      <w:r w:rsidR="003D400F" w:rsidRPr="00C23E8F">
        <w:rPr>
          <w:rStyle w:val="CodeFragment"/>
        </w:rPr>
        <w:t>private</w:t>
      </w:r>
      <w:r w:rsidR="000218C3">
        <w:t xml:space="preserve">, or </w:t>
      </w:r>
      <w:r w:rsidR="000218C3" w:rsidRPr="000218C3">
        <w:rPr>
          <w:rStyle w:val="CodeFragment"/>
        </w:rPr>
        <w:t>protected</w:t>
      </w:r>
      <w:r w:rsidR="00754491">
        <w:t xml:space="preserve"> modifier. This is called a </w:t>
      </w:r>
      <w:r w:rsidR="00754491" w:rsidRPr="00754491">
        <w:rPr>
          <w:b/>
          <w:i/>
        </w:rPr>
        <w:t>parameter property declaration</w:t>
      </w:r>
      <w:r w:rsidR="00754491">
        <w:t xml:space="preserve"> and </w:t>
      </w:r>
      <w:r>
        <w:t>is shorthand for declaring a property with the same name as the parameter and initializing it with the value of the parameter.</w:t>
      </w:r>
      <w:r w:rsidR="003D400F">
        <w:t xml:space="preserve"> </w:t>
      </w:r>
      <w:r>
        <w:t>For example, the declaration</w:t>
      </w:r>
    </w:p>
    <w:p w:rsidR="0044410D" w:rsidRPr="00D54DB2" w:rsidRDefault="00514666" w:rsidP="00514666">
      <w:pPr>
        <w:pStyle w:val="Code"/>
      </w:pPr>
      <w:r w:rsidRPr="00D54DB2">
        <w:rPr>
          <w:color w:val="0000FF"/>
        </w:rPr>
        <w:t>class</w:t>
      </w:r>
      <w:r w:rsidR="008E10B2" w:rsidRPr="00D54DB2">
        <w:t xml:space="preserve"> Point </w:t>
      </w:r>
      <w:r w:rsidRPr="00D54DB2">
        <w:t>{</w:t>
      </w:r>
      <w:r w:rsidR="0048218E" w:rsidRPr="00D54DB2">
        <w:br/>
      </w:r>
      <w:r w:rsidRPr="00D54DB2">
        <w:t xml:space="preserve">    </w:t>
      </w:r>
      <w:r w:rsidRPr="00D54DB2">
        <w:rPr>
          <w:color w:val="0000FF"/>
        </w:rPr>
        <w:t>constructor</w:t>
      </w:r>
      <w:r w:rsidRPr="00D54DB2">
        <w:t>(</w:t>
      </w:r>
      <w:r w:rsidR="003D400F" w:rsidRPr="00D54DB2">
        <w:rPr>
          <w:color w:val="0000FF"/>
        </w:rPr>
        <w:t>public</w:t>
      </w:r>
      <w:r w:rsidR="003D400F" w:rsidRPr="00D54DB2">
        <w:t xml:space="preserve"> </w:t>
      </w:r>
      <w:r w:rsidRPr="00D54DB2">
        <w:t xml:space="preserve">x: </w:t>
      </w:r>
      <w:r w:rsidRPr="00D54DB2">
        <w:rPr>
          <w:color w:val="0000FF"/>
        </w:rPr>
        <w:t>number</w:t>
      </w:r>
      <w:r w:rsidRPr="00D54DB2">
        <w:t xml:space="preserve">, </w:t>
      </w:r>
      <w:r w:rsidR="003D400F" w:rsidRPr="00D54DB2">
        <w:rPr>
          <w:color w:val="0000FF"/>
        </w:rPr>
        <w:t>public</w:t>
      </w:r>
      <w:r w:rsidR="003D400F" w:rsidRPr="00D54DB2">
        <w:t xml:space="preserve"> y</w:t>
      </w:r>
      <w:r w:rsidRPr="00D54DB2">
        <w:t xml:space="preserve">: </w:t>
      </w:r>
      <w:r w:rsidRPr="00D54DB2">
        <w:rPr>
          <w:color w:val="0000FF"/>
        </w:rPr>
        <w:t>number</w:t>
      </w:r>
      <w:r w:rsidRPr="00D54DB2">
        <w:t>) {</w:t>
      </w:r>
      <w:r w:rsidR="0048218E" w:rsidRPr="00D54DB2">
        <w:br/>
      </w:r>
      <w:r w:rsidRPr="00D54DB2">
        <w:t xml:space="preserve">        </w:t>
      </w:r>
      <w:r w:rsidRPr="00D54DB2">
        <w:rPr>
          <w:color w:val="008000"/>
        </w:rPr>
        <w:t>// Constructor body</w:t>
      </w:r>
      <w:r w:rsidR="0048218E" w:rsidRPr="00D54DB2">
        <w:br/>
      </w:r>
      <w:r w:rsidRPr="00D54DB2">
        <w:t xml:space="preserve">    }</w:t>
      </w:r>
      <w:r w:rsidR="0048218E" w:rsidRPr="00D54DB2">
        <w:br/>
      </w:r>
      <w:r w:rsidRPr="00D54DB2">
        <w:t>}</w:t>
      </w:r>
    </w:p>
    <w:p w:rsidR="0044410D" w:rsidRPr="0044410D" w:rsidRDefault="003D400F" w:rsidP="00E024D2">
      <w:r>
        <w:t xml:space="preserve">is </w:t>
      </w:r>
      <w:r w:rsidR="00514666">
        <w:t>equivalent to writing</w:t>
      </w:r>
    </w:p>
    <w:p w:rsidR="0044410D" w:rsidRDefault="00514666" w:rsidP="00A870F7">
      <w:pPr>
        <w:pStyle w:val="Code"/>
      </w:pPr>
      <w:r w:rsidRPr="00D54DB2">
        <w:rPr>
          <w:color w:val="0000FF"/>
        </w:rPr>
        <w:lastRenderedPageBreak/>
        <w:t>class</w:t>
      </w:r>
      <w:r w:rsidR="008E10B2" w:rsidRPr="00D54DB2">
        <w:t xml:space="preserve"> Point </w:t>
      </w:r>
      <w:r w:rsidRPr="00D54DB2">
        <w:t>{</w:t>
      </w:r>
      <w:r w:rsidR="0048218E" w:rsidRPr="00D54DB2">
        <w:br/>
      </w:r>
      <w:r w:rsidR="003D400F" w:rsidRPr="00D54DB2">
        <w:t xml:space="preserve">    </w:t>
      </w:r>
      <w:r w:rsidR="003D400F" w:rsidRPr="00D54DB2">
        <w:rPr>
          <w:color w:val="0000FF"/>
        </w:rPr>
        <w:t>public</w:t>
      </w:r>
      <w:r w:rsidR="003D400F" w:rsidRPr="00D54DB2">
        <w:t xml:space="preserve"> x: </w:t>
      </w:r>
      <w:r w:rsidR="003D400F" w:rsidRPr="00D54DB2">
        <w:rPr>
          <w:color w:val="0000FF"/>
        </w:rPr>
        <w:t>number</w:t>
      </w:r>
      <w:r w:rsidR="003D400F" w:rsidRPr="00D54DB2">
        <w:t>;</w:t>
      </w:r>
      <w:r w:rsidR="0048218E" w:rsidRPr="00D54DB2">
        <w:br/>
      </w:r>
      <w:r w:rsidR="003D400F" w:rsidRPr="00D54DB2">
        <w:t xml:space="preserve">    </w:t>
      </w:r>
      <w:r w:rsidR="003D400F" w:rsidRPr="00D54DB2">
        <w:rPr>
          <w:color w:val="0000FF"/>
        </w:rPr>
        <w:t>public</w:t>
      </w:r>
      <w:r w:rsidR="003D400F" w:rsidRPr="00D54DB2">
        <w:t xml:space="preserve"> y: </w:t>
      </w:r>
      <w:r w:rsidR="003D400F" w:rsidRPr="00D54DB2">
        <w:rPr>
          <w:color w:val="0000FF"/>
        </w:rPr>
        <w:t>number</w:t>
      </w:r>
      <w:r w:rsidR="00A870F7" w:rsidRPr="00D54DB2">
        <w:t>;</w:t>
      </w:r>
      <w:r w:rsidR="0048218E" w:rsidRPr="00D54DB2">
        <w:br/>
      </w:r>
      <w:r w:rsidRPr="00D54DB2">
        <w:t xml:space="preserve">    </w:t>
      </w:r>
      <w:r w:rsidRPr="00D54DB2">
        <w:rPr>
          <w:color w:val="0000FF"/>
        </w:rPr>
        <w:t>constructor</w:t>
      </w:r>
      <w:r w:rsidRPr="00D54DB2">
        <w:t xml:space="preserve">(x: </w:t>
      </w:r>
      <w:r w:rsidRPr="00D54DB2">
        <w:rPr>
          <w:color w:val="0000FF"/>
        </w:rPr>
        <w:t>number</w:t>
      </w:r>
      <w:r w:rsidRPr="00D54DB2">
        <w:t xml:space="preserve">, y: </w:t>
      </w:r>
      <w:r w:rsidRPr="00D54DB2">
        <w:rPr>
          <w:color w:val="0000FF"/>
        </w:rPr>
        <w:t>number</w:t>
      </w:r>
      <w:r w:rsidRPr="00D54DB2">
        <w:t>) {</w:t>
      </w:r>
      <w:r w:rsidR="0048218E" w:rsidRPr="00D54DB2">
        <w:br/>
      </w:r>
      <w:r w:rsidRPr="00D54DB2">
        <w:t xml:space="preserve">        </w:t>
      </w:r>
      <w:r w:rsidRPr="00D54DB2">
        <w:rPr>
          <w:color w:val="0000FF"/>
        </w:rPr>
        <w:t>this</w:t>
      </w:r>
      <w:r w:rsidRPr="00D54DB2">
        <w:t>.x = x;</w:t>
      </w:r>
      <w:r w:rsidR="0048218E" w:rsidRPr="00D54DB2">
        <w:br/>
      </w:r>
      <w:r w:rsidRPr="00D54DB2">
        <w:t xml:space="preserve">        </w:t>
      </w:r>
      <w:r w:rsidRPr="00D54DB2">
        <w:rPr>
          <w:color w:val="0000FF"/>
        </w:rPr>
        <w:t>this</w:t>
      </w:r>
      <w:r w:rsidRPr="00D54DB2">
        <w:t>.y = y;</w:t>
      </w:r>
      <w:r w:rsidR="0048218E" w:rsidRPr="00D54DB2">
        <w:br/>
      </w:r>
      <w:r w:rsidRPr="00D54DB2">
        <w:t xml:space="preserve">        </w:t>
      </w:r>
      <w:r w:rsidRPr="00D54DB2">
        <w:rPr>
          <w:color w:val="008000"/>
        </w:rPr>
        <w:t>// Constructor body</w:t>
      </w:r>
      <w:r w:rsidR="0048218E" w:rsidRPr="00D54DB2">
        <w:br/>
      </w:r>
      <w:r w:rsidRPr="00D54DB2">
        <w:t xml:space="preserve">    }</w:t>
      </w:r>
      <w:r w:rsidR="0048218E" w:rsidRPr="00D54DB2">
        <w:br/>
      </w:r>
      <w:r w:rsidR="00E87BE0" w:rsidRPr="00D54DB2">
        <w:t>}</w:t>
      </w:r>
    </w:p>
    <w:p w:rsidR="00685884" w:rsidRPr="00D54DB2" w:rsidRDefault="00685884" w:rsidP="00685884">
      <w:r>
        <w:t>A parameter property declaration may declare an option</w:t>
      </w:r>
      <w:r w:rsidR="00C53285">
        <w:t>al parameter (by including a question mark</w:t>
      </w:r>
      <w:r>
        <w:t xml:space="preserve"> or a default value), but the property introduced by suc</w:t>
      </w:r>
      <w:r w:rsidR="00C53285">
        <w:t xml:space="preserve">h a declaration is always considered a required property (section </w:t>
      </w:r>
      <w:r w:rsidR="00C53285">
        <w:fldChar w:fldCharType="begin"/>
      </w:r>
      <w:r w:rsidR="00C53285">
        <w:instrText xml:space="preserve"> REF _Ref437875577 \r \h </w:instrText>
      </w:r>
      <w:r w:rsidR="00C53285">
        <w:fldChar w:fldCharType="separate"/>
      </w:r>
      <w:r w:rsidR="00A3147C">
        <w:t>3.3.6</w:t>
      </w:r>
      <w:r w:rsidR="00C53285">
        <w:fldChar w:fldCharType="end"/>
      </w:r>
      <w:r w:rsidR="00C53285">
        <w:t>).</w:t>
      </w:r>
    </w:p>
    <w:p w:rsidR="0044410D" w:rsidRPr="0044410D" w:rsidRDefault="00DE2B72" w:rsidP="00DE2B72">
      <w:pPr>
        <w:pStyle w:val="Heading3"/>
        <w:rPr>
          <w:highlight w:val="white"/>
        </w:rPr>
      </w:pPr>
      <w:bookmarkStart w:id="277" w:name="_Ref331167300"/>
      <w:bookmarkStart w:id="278" w:name="_Toc439666274"/>
      <w:r>
        <w:rPr>
          <w:highlight w:val="white"/>
        </w:rPr>
        <w:t>Super Calls</w:t>
      </w:r>
      <w:bookmarkEnd w:id="277"/>
      <w:bookmarkEnd w:id="278"/>
    </w:p>
    <w:p w:rsidR="0044410D" w:rsidRPr="0044410D" w:rsidRDefault="00FD5647" w:rsidP="00992C68">
      <w:pPr>
        <w:rPr>
          <w:highlight w:val="white"/>
        </w:rPr>
      </w:pPr>
      <w:r>
        <w:rPr>
          <w:highlight w:val="white"/>
        </w:rPr>
        <w:t>S</w:t>
      </w:r>
      <w:r w:rsidR="00992C68" w:rsidRPr="00FD5647">
        <w:rPr>
          <w:highlight w:val="white"/>
        </w:rPr>
        <w:t>uper</w:t>
      </w:r>
      <w:r>
        <w:rPr>
          <w:highlight w:val="white"/>
        </w:rPr>
        <w:t xml:space="preserve"> calls </w:t>
      </w:r>
      <w:r w:rsidR="00242037">
        <w:rPr>
          <w:highlight w:val="white"/>
        </w:rPr>
        <w:t xml:space="preserve">(section </w:t>
      </w:r>
      <w:r w:rsidR="00242037">
        <w:rPr>
          <w:highlight w:val="white"/>
        </w:rPr>
        <w:fldChar w:fldCharType="begin"/>
      </w:r>
      <w:r w:rsidR="00242037">
        <w:rPr>
          <w:highlight w:val="white"/>
        </w:rPr>
        <w:instrText xml:space="preserve"> REF _Ref331172635 \r \h </w:instrText>
      </w:r>
      <w:r w:rsidR="00242037">
        <w:rPr>
          <w:highlight w:val="white"/>
        </w:rPr>
      </w:r>
      <w:r w:rsidR="00242037">
        <w:rPr>
          <w:highlight w:val="white"/>
        </w:rPr>
        <w:fldChar w:fldCharType="separate"/>
      </w:r>
      <w:r w:rsidR="00A3147C">
        <w:rPr>
          <w:highlight w:val="white"/>
        </w:rPr>
        <w:t>4.9.1</w:t>
      </w:r>
      <w:r w:rsidR="00242037">
        <w:rPr>
          <w:highlight w:val="white"/>
        </w:rPr>
        <w:fldChar w:fldCharType="end"/>
      </w:r>
      <w:r w:rsidR="00242037">
        <w:rPr>
          <w:highlight w:val="white"/>
        </w:rPr>
        <w:t xml:space="preserve">) </w:t>
      </w:r>
      <w:r>
        <w:rPr>
          <w:highlight w:val="white"/>
        </w:rPr>
        <w:t xml:space="preserve">are used to call the constructor of the base class. A super call consists of the keyword </w:t>
      </w:r>
      <w:r w:rsidRPr="00C23E8F">
        <w:rPr>
          <w:rStyle w:val="CodeFragment"/>
          <w:highlight w:val="white"/>
        </w:rPr>
        <w:t>super</w:t>
      </w:r>
      <w:r>
        <w:rPr>
          <w:highlight w:val="white"/>
        </w:rPr>
        <w:t xml:space="preserve"> followed by an argument list enclosed in parentheses.</w:t>
      </w:r>
      <w:r w:rsidR="00966198">
        <w:rPr>
          <w:highlight w:val="white"/>
        </w:rPr>
        <w:t xml:space="preserve"> For example:</w:t>
      </w:r>
    </w:p>
    <w:p w:rsidR="0044410D" w:rsidRPr="00D54DB2" w:rsidRDefault="00966198" w:rsidP="00966198">
      <w:pPr>
        <w:pStyle w:val="Code"/>
      </w:pPr>
      <w:r w:rsidRPr="00D54DB2">
        <w:rPr>
          <w:color w:val="0000FF"/>
        </w:rPr>
        <w:t>class</w:t>
      </w:r>
      <w:r w:rsidRPr="00D54DB2">
        <w:t xml:space="preserve"> ColoredPoint </w:t>
      </w:r>
      <w:r w:rsidRPr="00D54DB2">
        <w:rPr>
          <w:color w:val="0000FF"/>
        </w:rPr>
        <w:t>extends</w:t>
      </w:r>
      <w:r w:rsidR="008E10B2" w:rsidRPr="00D54DB2">
        <w:t xml:space="preserve"> Point </w:t>
      </w:r>
      <w:r w:rsidRPr="00D54DB2">
        <w:t>{</w:t>
      </w:r>
      <w:r w:rsidR="0048218E" w:rsidRPr="00D54DB2">
        <w:br/>
      </w:r>
      <w:r w:rsidRPr="00D54DB2">
        <w:t xml:space="preserve">    </w:t>
      </w:r>
      <w:r w:rsidRPr="00D54DB2">
        <w:rPr>
          <w:color w:val="0000FF"/>
        </w:rPr>
        <w:t>constructor</w:t>
      </w:r>
      <w:r w:rsidRPr="00D54DB2">
        <w:t xml:space="preserve">(x: </w:t>
      </w:r>
      <w:r w:rsidRPr="00D54DB2">
        <w:rPr>
          <w:color w:val="0000FF"/>
        </w:rPr>
        <w:t>number</w:t>
      </w:r>
      <w:r w:rsidRPr="00D54DB2">
        <w:t xml:space="preserve">, y: </w:t>
      </w:r>
      <w:r w:rsidRPr="00D54DB2">
        <w:rPr>
          <w:color w:val="0000FF"/>
        </w:rPr>
        <w:t>number</w:t>
      </w:r>
      <w:r w:rsidRPr="00D54DB2">
        <w:t xml:space="preserve">, </w:t>
      </w:r>
      <w:r w:rsidRPr="00D54DB2">
        <w:rPr>
          <w:color w:val="0000FF"/>
        </w:rPr>
        <w:t>public</w:t>
      </w:r>
      <w:r w:rsidRPr="00D54DB2">
        <w:t xml:space="preserve"> color: </w:t>
      </w:r>
      <w:r w:rsidRPr="00D54DB2">
        <w:rPr>
          <w:color w:val="0000FF"/>
        </w:rPr>
        <w:t>string</w:t>
      </w:r>
      <w:r w:rsidRPr="00D54DB2">
        <w:t>) {</w:t>
      </w:r>
      <w:r w:rsidR="0048218E" w:rsidRPr="00D54DB2">
        <w:br/>
      </w:r>
      <w:r w:rsidRPr="00D54DB2">
        <w:t xml:space="preserve">        </w:t>
      </w:r>
      <w:r w:rsidRPr="00D54DB2">
        <w:rPr>
          <w:color w:val="0000FF"/>
        </w:rPr>
        <w:t>super</w:t>
      </w:r>
      <w:r w:rsidRPr="00D54DB2">
        <w:t>(x, y);</w:t>
      </w:r>
      <w:r w:rsidR="0048218E" w:rsidRPr="00D54DB2">
        <w:br/>
      </w:r>
      <w:r w:rsidRPr="00D54DB2">
        <w:t xml:space="preserve">    }</w:t>
      </w:r>
      <w:r w:rsidR="0048218E" w:rsidRPr="00D54DB2">
        <w:br/>
      </w:r>
      <w:r w:rsidRPr="00D54DB2">
        <w:t>}</w:t>
      </w:r>
    </w:p>
    <w:p w:rsidR="0044410D" w:rsidRPr="0044410D" w:rsidRDefault="00992C68" w:rsidP="00DC223F">
      <w:pPr>
        <w:rPr>
          <w:highlight w:val="white"/>
        </w:rPr>
      </w:pPr>
      <w:r>
        <w:rPr>
          <w:highlight w:val="white"/>
        </w:rPr>
        <w:t xml:space="preserve">Constructors of classes </w:t>
      </w:r>
      <w:r w:rsidR="00C94023">
        <w:rPr>
          <w:highlight w:val="white"/>
        </w:rPr>
        <w:t xml:space="preserve">with no </w:t>
      </w:r>
      <w:r w:rsidR="00C94023" w:rsidRPr="00C94023">
        <w:rPr>
          <w:rStyle w:val="CodeFragment"/>
          <w:highlight w:val="white"/>
        </w:rPr>
        <w:t>extends</w:t>
      </w:r>
      <w:r w:rsidR="00C94023" w:rsidRPr="00C94023">
        <w:rPr>
          <w:highlight w:val="white"/>
        </w:rPr>
        <w:t xml:space="preserve"> </w:t>
      </w:r>
      <w:r w:rsidR="00C94023">
        <w:rPr>
          <w:highlight w:val="white"/>
        </w:rPr>
        <w:t>clause</w:t>
      </w:r>
      <w:r w:rsidR="006D2B43">
        <w:rPr>
          <w:highlight w:val="white"/>
        </w:rPr>
        <w:t xml:space="preserve"> </w:t>
      </w:r>
      <w:r>
        <w:rPr>
          <w:highlight w:val="white"/>
        </w:rPr>
        <w:t>may not</w:t>
      </w:r>
      <w:r w:rsidR="00FD5647">
        <w:rPr>
          <w:highlight w:val="white"/>
        </w:rPr>
        <w:t xml:space="preserve"> contain super calls, whereas c</w:t>
      </w:r>
      <w:r>
        <w:rPr>
          <w:highlight w:val="white"/>
        </w:rPr>
        <w:t>onstructors of derive</w:t>
      </w:r>
      <w:r w:rsidR="00C94023">
        <w:rPr>
          <w:highlight w:val="white"/>
        </w:rPr>
        <w:t>d</w:t>
      </w:r>
      <w:r>
        <w:rPr>
          <w:highlight w:val="white"/>
        </w:rPr>
        <w:t xml:space="preserve"> </w:t>
      </w:r>
      <w:r w:rsidR="00DC223F">
        <w:rPr>
          <w:highlight w:val="white"/>
        </w:rPr>
        <w:t>class</w:t>
      </w:r>
      <w:r w:rsidR="00C94023">
        <w:rPr>
          <w:highlight w:val="white"/>
        </w:rPr>
        <w:t>es</w:t>
      </w:r>
      <w:r>
        <w:rPr>
          <w:highlight w:val="white"/>
        </w:rPr>
        <w:t xml:space="preserve"> must contain at least one super call</w:t>
      </w:r>
      <w:r w:rsidR="00FD5647">
        <w:rPr>
          <w:highlight w:val="white"/>
        </w:rPr>
        <w:t xml:space="preserve"> somewhere in their function body. Super calls are not permitted outside constructors or in local functions inside constructors.</w:t>
      </w:r>
    </w:p>
    <w:p w:rsidR="0044410D" w:rsidRPr="0044410D" w:rsidRDefault="007434BF" w:rsidP="00DC223F">
      <w:pPr>
        <w:rPr>
          <w:highlight w:val="white"/>
        </w:rPr>
      </w:pPr>
      <w:r>
        <w:rPr>
          <w:highlight w:val="white"/>
        </w:rPr>
        <w:t>T</w:t>
      </w:r>
      <w:r w:rsidR="00DC223F">
        <w:rPr>
          <w:highlight w:val="white"/>
        </w:rPr>
        <w:t xml:space="preserve">he first statement in the body of a constructor </w:t>
      </w:r>
      <w:r w:rsidR="00DC223F" w:rsidRPr="00353FFF">
        <w:rPr>
          <w:i/>
          <w:highlight w:val="white"/>
        </w:rPr>
        <w:t>must</w:t>
      </w:r>
      <w:r w:rsidR="00DC223F">
        <w:rPr>
          <w:highlight w:val="white"/>
        </w:rPr>
        <w:t xml:space="preserve"> be a super call if both of the following are true:</w:t>
      </w:r>
    </w:p>
    <w:p w:rsidR="0044410D" w:rsidRPr="0044410D" w:rsidRDefault="00DC223F" w:rsidP="00563D8D">
      <w:pPr>
        <w:pStyle w:val="ListParagraph"/>
        <w:numPr>
          <w:ilvl w:val="0"/>
          <w:numId w:val="24"/>
        </w:numPr>
        <w:rPr>
          <w:highlight w:val="white"/>
        </w:rPr>
      </w:pPr>
      <w:r>
        <w:rPr>
          <w:highlight w:val="white"/>
        </w:rPr>
        <w:t>The containing class</w:t>
      </w:r>
      <w:r w:rsidR="00C94023">
        <w:rPr>
          <w:highlight w:val="white"/>
        </w:rPr>
        <w:t xml:space="preserve"> is a derived class.</w:t>
      </w:r>
    </w:p>
    <w:p w:rsidR="0044410D" w:rsidRPr="0044410D" w:rsidRDefault="00DC223F" w:rsidP="00563D8D">
      <w:pPr>
        <w:pStyle w:val="ListParagraph"/>
        <w:numPr>
          <w:ilvl w:val="0"/>
          <w:numId w:val="24"/>
        </w:numPr>
        <w:rPr>
          <w:highlight w:val="white"/>
        </w:rPr>
      </w:pPr>
      <w:r>
        <w:rPr>
          <w:highlight w:val="white"/>
        </w:rPr>
        <w:t xml:space="preserve">The constructor declares parameter properties or the containing class declares </w:t>
      </w:r>
      <w:r w:rsidR="00FC3399">
        <w:rPr>
          <w:highlight w:val="white"/>
        </w:rPr>
        <w:t xml:space="preserve">instance </w:t>
      </w:r>
      <w:r>
        <w:rPr>
          <w:highlight w:val="white"/>
        </w:rPr>
        <w:t>member variables with initializers.</w:t>
      </w:r>
    </w:p>
    <w:p w:rsidR="0044410D" w:rsidRPr="0044410D" w:rsidRDefault="005771FC" w:rsidP="005771FC">
      <w:pPr>
        <w:rPr>
          <w:highlight w:val="white"/>
        </w:rPr>
      </w:pPr>
      <w:r>
        <w:rPr>
          <w:highlight w:val="white"/>
        </w:rPr>
        <w:t xml:space="preserve">In such a required super call, it is a compile-time error for argument expressions to reference </w:t>
      </w:r>
      <w:r w:rsidRPr="00C23E8F">
        <w:rPr>
          <w:rStyle w:val="CodeFragment"/>
          <w:highlight w:val="white"/>
        </w:rPr>
        <w:t>this</w:t>
      </w:r>
      <w:r>
        <w:rPr>
          <w:highlight w:val="white"/>
        </w:rPr>
        <w:t>.</w:t>
      </w:r>
    </w:p>
    <w:p w:rsidR="0044410D" w:rsidRPr="0044410D" w:rsidRDefault="007434BF" w:rsidP="007434BF">
      <w:pPr>
        <w:rPr>
          <w:highlight w:val="white"/>
        </w:rPr>
      </w:pPr>
      <w:r w:rsidRPr="007434BF">
        <w:rPr>
          <w:highlight w:val="white"/>
        </w:rPr>
        <w:t xml:space="preserve">Initialization of </w:t>
      </w:r>
      <w:r w:rsidR="00AC762E">
        <w:rPr>
          <w:highlight w:val="white"/>
        </w:rPr>
        <w:t xml:space="preserve">parameter properties and </w:t>
      </w:r>
      <w:r w:rsidR="00FC3399">
        <w:rPr>
          <w:highlight w:val="white"/>
        </w:rPr>
        <w:t xml:space="preserve">instance </w:t>
      </w:r>
      <w:r w:rsidRPr="007434BF">
        <w:rPr>
          <w:highlight w:val="white"/>
        </w:rPr>
        <w:t xml:space="preserve">member variables </w:t>
      </w:r>
      <w:r w:rsidR="00AC762E">
        <w:rPr>
          <w:highlight w:val="white"/>
        </w:rPr>
        <w:t xml:space="preserve">with initializers </w:t>
      </w:r>
      <w:r w:rsidRPr="007434BF">
        <w:rPr>
          <w:highlight w:val="white"/>
        </w:rPr>
        <w:t xml:space="preserve">takes place immediately at the beginning of the constructor body if the class </w:t>
      </w:r>
      <w:r w:rsidR="0034100B">
        <w:rPr>
          <w:highlight w:val="white"/>
        </w:rPr>
        <w:t>has no base class</w:t>
      </w:r>
      <w:r w:rsidRPr="007434BF">
        <w:rPr>
          <w:highlight w:val="white"/>
        </w:rPr>
        <w:t xml:space="preserve">, or immediately following the super call if the class </w:t>
      </w:r>
      <w:r w:rsidR="0034100B">
        <w:rPr>
          <w:highlight w:val="white"/>
        </w:rPr>
        <w:t>is a derived class</w:t>
      </w:r>
      <w:r w:rsidRPr="007434BF">
        <w:rPr>
          <w:highlight w:val="white"/>
        </w:rPr>
        <w:t>.</w:t>
      </w:r>
    </w:p>
    <w:p w:rsidR="0044410D" w:rsidRPr="0044410D" w:rsidRDefault="00F16111" w:rsidP="00F16111">
      <w:pPr>
        <w:pStyle w:val="Heading3"/>
      </w:pPr>
      <w:bookmarkStart w:id="279" w:name="_Ref330995067"/>
      <w:bookmarkStart w:id="280" w:name="_Toc439666275"/>
      <w:r>
        <w:t>Automatic Constructors</w:t>
      </w:r>
      <w:bookmarkEnd w:id="279"/>
      <w:bookmarkEnd w:id="280"/>
    </w:p>
    <w:p w:rsidR="0044410D" w:rsidRPr="0044410D" w:rsidRDefault="00CB143D" w:rsidP="00CB143D">
      <w:r>
        <w:t xml:space="preserve">If a class omits a constructor declaration, an </w:t>
      </w:r>
      <w:r w:rsidRPr="00CB143D">
        <w:rPr>
          <w:b/>
          <w:i/>
        </w:rPr>
        <w:t>automatic constructor</w:t>
      </w:r>
      <w:r>
        <w:t xml:space="preserve"> is provided.</w:t>
      </w:r>
    </w:p>
    <w:p w:rsidR="0044410D" w:rsidRPr="0044410D" w:rsidRDefault="00F16111" w:rsidP="00F16111">
      <w:r>
        <w:t xml:space="preserve">In </w:t>
      </w:r>
      <w:r w:rsidR="0045797D">
        <w:t xml:space="preserve">a </w:t>
      </w:r>
      <w:r>
        <w:t xml:space="preserve">class </w:t>
      </w:r>
      <w:r w:rsidR="00C94023">
        <w:t xml:space="preserve">with no </w:t>
      </w:r>
      <w:r w:rsidR="00C94023" w:rsidRPr="00C94023">
        <w:rPr>
          <w:rStyle w:val="CodeFragment"/>
        </w:rPr>
        <w:t>extends</w:t>
      </w:r>
      <w:r w:rsidR="00C94023">
        <w:t xml:space="preserve"> clause,</w:t>
      </w:r>
      <w:r>
        <w:t xml:space="preserve"> </w:t>
      </w:r>
      <w:r w:rsidR="0045797D">
        <w:t>the</w:t>
      </w:r>
      <w:r w:rsidR="00CB143D">
        <w:t xml:space="preserve"> automatic</w:t>
      </w:r>
      <w:r>
        <w:t xml:space="preserve"> constructor has no parameters and performs no</w:t>
      </w:r>
      <w:r w:rsidR="00F36880">
        <w:t xml:space="preserve"> action </w:t>
      </w:r>
      <w:r>
        <w:t xml:space="preserve">other than executing </w:t>
      </w:r>
      <w:r w:rsidR="0045797D">
        <w:t xml:space="preserve">the </w:t>
      </w:r>
      <w:r w:rsidR="00FC3399">
        <w:t xml:space="preserve">instance </w:t>
      </w:r>
      <w:r>
        <w:t xml:space="preserve">member variable initializers (section </w:t>
      </w:r>
      <w:r>
        <w:fldChar w:fldCharType="begin"/>
      </w:r>
      <w:r>
        <w:instrText xml:space="preserve"> REF _Ref330994751 \r \h </w:instrText>
      </w:r>
      <w:r>
        <w:fldChar w:fldCharType="separate"/>
      </w:r>
      <w:r w:rsidR="00A3147C">
        <w:t>8.4.1</w:t>
      </w:r>
      <w:r>
        <w:fldChar w:fldCharType="end"/>
      </w:r>
      <w:r>
        <w:t>)</w:t>
      </w:r>
      <w:r w:rsidR="00CB143D">
        <w:t>, if any.</w:t>
      </w:r>
    </w:p>
    <w:p w:rsidR="0044410D" w:rsidRPr="0044410D" w:rsidRDefault="00F16111" w:rsidP="00F16111">
      <w:r>
        <w:lastRenderedPageBreak/>
        <w:t xml:space="preserve">In a </w:t>
      </w:r>
      <w:r w:rsidR="00C94023">
        <w:t>derived class</w:t>
      </w:r>
      <w:r>
        <w:t xml:space="preserve">, </w:t>
      </w:r>
      <w:r w:rsidR="0045797D">
        <w:t>the</w:t>
      </w:r>
      <w:r w:rsidR="00CB143D">
        <w:t xml:space="preserve"> automatic</w:t>
      </w:r>
      <w:r>
        <w:t xml:space="preserve"> constructor has the same parameter list (and possibly overloads) as the base class constructor. The automatically provided constructor first forwards the call to the base class constructor using a call equivalent to</w:t>
      </w:r>
    </w:p>
    <w:p w:rsidR="0044410D" w:rsidRPr="0044410D" w:rsidRDefault="00F16111" w:rsidP="00F16111">
      <w:pPr>
        <w:pStyle w:val="Code"/>
      </w:pPr>
      <w:r w:rsidRPr="00D54DB2">
        <w:t>BaseClass.apply(</w:t>
      </w:r>
      <w:r w:rsidRPr="00D54DB2">
        <w:rPr>
          <w:color w:val="0000FF"/>
        </w:rPr>
        <w:t>this</w:t>
      </w:r>
      <w:r w:rsidRPr="00D54DB2">
        <w:t>, arguments);</w:t>
      </w:r>
    </w:p>
    <w:p w:rsidR="0044410D" w:rsidRPr="0044410D" w:rsidRDefault="00F16111" w:rsidP="00F16111">
      <w:r>
        <w:t xml:space="preserve">and then executes the </w:t>
      </w:r>
      <w:r w:rsidR="00FC3399">
        <w:t xml:space="preserve">instance </w:t>
      </w:r>
      <w:r>
        <w:t>member variable initializers</w:t>
      </w:r>
      <w:r w:rsidR="00CB143D">
        <w:t>, if any.</w:t>
      </w:r>
    </w:p>
    <w:p w:rsidR="0044410D" w:rsidRPr="0044410D" w:rsidRDefault="005D7555" w:rsidP="0048216A">
      <w:pPr>
        <w:pStyle w:val="Heading2"/>
      </w:pPr>
      <w:bookmarkStart w:id="281" w:name="_Ref327195142"/>
      <w:bookmarkStart w:id="282" w:name="_Toc439666276"/>
      <w:r>
        <w:t xml:space="preserve">Property </w:t>
      </w:r>
      <w:r w:rsidR="0048216A">
        <w:t>Member</w:t>
      </w:r>
      <w:bookmarkEnd w:id="273"/>
      <w:r w:rsidR="00036771">
        <w:t xml:space="preserve"> Declarations</w:t>
      </w:r>
      <w:bookmarkEnd w:id="274"/>
      <w:bookmarkEnd w:id="281"/>
      <w:bookmarkEnd w:id="282"/>
    </w:p>
    <w:p w:rsidR="0044410D" w:rsidRPr="0044410D" w:rsidRDefault="0058429C" w:rsidP="00485415">
      <w:r>
        <w:t>Property m</w:t>
      </w:r>
      <w:r w:rsidR="00485415">
        <w:t>ember declaration</w:t>
      </w:r>
      <w:r w:rsidR="004260DD">
        <w:t>s</w:t>
      </w:r>
      <w:r w:rsidR="00485415" w:rsidRPr="00485415">
        <w:t xml:space="preserve"> </w:t>
      </w:r>
      <w:r w:rsidR="00485415">
        <w:t>can be member variable declaration</w:t>
      </w:r>
      <w:r w:rsidR="004260DD">
        <w:t>s</w:t>
      </w:r>
      <w:r w:rsidR="00FC3399">
        <w:t xml:space="preserve">, </w:t>
      </w:r>
      <w:r w:rsidR="00485415">
        <w:t>member function declaration</w:t>
      </w:r>
      <w:r w:rsidR="004260DD">
        <w:t>s</w:t>
      </w:r>
      <w:r w:rsidR="00485415">
        <w:t>, or member accessor declaration</w:t>
      </w:r>
      <w:r w:rsidR="004260DD">
        <w:t>s</w:t>
      </w:r>
      <w:r w:rsidR="0021732F">
        <w:t>.</w:t>
      </w:r>
    </w:p>
    <w:p w:rsidR="0044410D" w:rsidRPr="0044410D" w:rsidRDefault="005D7555" w:rsidP="0062643E">
      <w:pPr>
        <w:pStyle w:val="Grammar"/>
      </w:pPr>
      <w:r w:rsidRPr="006551A1">
        <w:rPr>
          <w:rStyle w:val="Production"/>
        </w:rPr>
        <w:t>Property</w:t>
      </w:r>
      <w:r w:rsidR="0062643E" w:rsidRPr="006551A1">
        <w:rPr>
          <w:rStyle w:val="Production"/>
        </w:rPr>
        <w:t>MemberDeclaration:</w:t>
      </w:r>
      <w:r w:rsidR="0048218E" w:rsidRPr="0048218E">
        <w:br/>
      </w:r>
      <w:r w:rsidR="0062643E" w:rsidRPr="006551A1">
        <w:rPr>
          <w:rStyle w:val="Production"/>
        </w:rPr>
        <w:t>MemberVariableDeclaration</w:t>
      </w:r>
      <w:r w:rsidR="0048218E" w:rsidRPr="0048218E">
        <w:br/>
      </w:r>
      <w:r w:rsidR="0062643E" w:rsidRPr="006551A1">
        <w:rPr>
          <w:rStyle w:val="Production"/>
        </w:rPr>
        <w:t>MemberFunctionDeclar</w:t>
      </w:r>
      <w:r w:rsidR="00411EB0" w:rsidRPr="006551A1">
        <w:rPr>
          <w:rStyle w:val="Production"/>
        </w:rPr>
        <w:t>ation</w:t>
      </w:r>
      <w:r w:rsidR="0048218E" w:rsidRPr="0048218E">
        <w:br/>
      </w:r>
      <w:r w:rsidR="00411EB0" w:rsidRPr="006551A1">
        <w:rPr>
          <w:rStyle w:val="Production"/>
        </w:rPr>
        <w:t>MemberAccessorDeclaration</w:t>
      </w:r>
    </w:p>
    <w:p w:rsidR="0044410D" w:rsidRPr="0044410D" w:rsidRDefault="0058429C" w:rsidP="004059F8">
      <w:r>
        <w:t>M</w:t>
      </w:r>
      <w:r w:rsidR="0021732F">
        <w:t xml:space="preserve">ember declarations without a </w:t>
      </w:r>
      <w:r w:rsidR="0021732F" w:rsidRPr="00C23E8F">
        <w:rPr>
          <w:rStyle w:val="CodeFragment"/>
        </w:rPr>
        <w:t>static</w:t>
      </w:r>
      <w:r w:rsidR="0021732F">
        <w:t xml:space="preserve"> modifi</w:t>
      </w:r>
      <w:r w:rsidR="008A1A14">
        <w:t>er</w:t>
      </w:r>
      <w:r w:rsidR="0021732F">
        <w:t xml:space="preserve"> are called instance member declarations. Instance </w:t>
      </w:r>
      <w:r>
        <w:t xml:space="preserve">property </w:t>
      </w:r>
      <w:r w:rsidR="0021732F">
        <w:t>member declarations declare properties in the class type</w:t>
      </w:r>
      <w:r w:rsidR="008A1A14">
        <w:t xml:space="preserve"> (section </w:t>
      </w:r>
      <w:r w:rsidR="008A1A14">
        <w:fldChar w:fldCharType="begin"/>
      </w:r>
      <w:r w:rsidR="008A1A14">
        <w:instrText xml:space="preserve"> REF _Ref327509036 \r \h </w:instrText>
      </w:r>
      <w:r w:rsidR="008A1A14">
        <w:fldChar w:fldCharType="separate"/>
      </w:r>
      <w:r w:rsidR="00A3147C">
        <w:t>8.2.4</w:t>
      </w:r>
      <w:r w:rsidR="008A1A14">
        <w:fldChar w:fldCharType="end"/>
      </w:r>
      <w:r w:rsidR="008A1A14">
        <w:t>)</w:t>
      </w:r>
      <w:r w:rsidR="00E1734B">
        <w:t xml:space="preserve">, and must specify names that are unique among all instance </w:t>
      </w:r>
      <w:r>
        <w:t xml:space="preserve">property </w:t>
      </w:r>
      <w:r w:rsidR="00E1734B">
        <w:t>member and parameter property declarations in the containing class, with the exception that instance get and set accessor declarations may pairwise specify the same name.</w:t>
      </w:r>
    </w:p>
    <w:p w:rsidR="0044410D" w:rsidRPr="0044410D" w:rsidRDefault="0021732F" w:rsidP="00E1734B">
      <w:r>
        <w:t xml:space="preserve">Member declarations with a </w:t>
      </w:r>
      <w:r w:rsidRPr="00C23E8F">
        <w:rPr>
          <w:rStyle w:val="CodeFragment"/>
        </w:rPr>
        <w:t>static</w:t>
      </w:r>
      <w:r>
        <w:t xml:space="preserve"> modifi</w:t>
      </w:r>
      <w:r w:rsidR="008A1A14">
        <w:t>er</w:t>
      </w:r>
      <w:r>
        <w:t xml:space="preserve"> are called static member declarations. Static </w:t>
      </w:r>
      <w:r w:rsidR="0058429C">
        <w:t xml:space="preserve">property </w:t>
      </w:r>
      <w:r>
        <w:t>member declarations declare properties in the constructor function type</w:t>
      </w:r>
      <w:r w:rsidR="008A1A14">
        <w:t xml:space="preserve"> (section </w:t>
      </w:r>
      <w:r w:rsidR="008A1A14">
        <w:fldChar w:fldCharType="begin"/>
      </w:r>
      <w:r w:rsidR="008A1A14">
        <w:instrText xml:space="preserve"> REF _Ref333051845 \r \h </w:instrText>
      </w:r>
      <w:r w:rsidR="008A1A14">
        <w:fldChar w:fldCharType="separate"/>
      </w:r>
      <w:r w:rsidR="00A3147C">
        <w:t>8.2.5</w:t>
      </w:r>
      <w:r w:rsidR="008A1A14">
        <w:fldChar w:fldCharType="end"/>
      </w:r>
      <w:r w:rsidR="00E1734B">
        <w:t xml:space="preserve">), and must specify names that are unique among all static </w:t>
      </w:r>
      <w:r w:rsidR="0058429C">
        <w:t xml:space="preserve">property </w:t>
      </w:r>
      <w:r w:rsidR="00E1734B">
        <w:t>member declarations in the containing class, with the exception that static get and set accessor declarations may pairwise specify the same name.</w:t>
      </w:r>
    </w:p>
    <w:p w:rsidR="0044410D" w:rsidRPr="0044410D" w:rsidRDefault="00E1734B" w:rsidP="00E1734B">
      <w:r>
        <w:t xml:space="preserve">Note that the declaration spaces of instance and static </w:t>
      </w:r>
      <w:r w:rsidR="0058429C">
        <w:t xml:space="preserve">property </w:t>
      </w:r>
      <w:r>
        <w:t>members are separate. Thus, it is possible to have instan</w:t>
      </w:r>
      <w:r w:rsidR="0058429C">
        <w:t>ce and static property</w:t>
      </w:r>
      <w:r>
        <w:t xml:space="preserve"> members with the same name.</w:t>
      </w:r>
    </w:p>
    <w:p w:rsidR="0044410D" w:rsidRPr="0044410D" w:rsidRDefault="00E1734B" w:rsidP="00E1734B">
      <w:r>
        <w:t>Except for overrides</w:t>
      </w:r>
      <w:r w:rsidR="00A65A2B">
        <w:t xml:space="preserve">, as described in section </w:t>
      </w:r>
      <w:r w:rsidR="00A65A2B">
        <w:fldChar w:fldCharType="begin"/>
      </w:r>
      <w:r w:rsidR="00A65A2B">
        <w:instrText xml:space="preserve"> REF _Ref333162474 \r \h </w:instrText>
      </w:r>
      <w:r w:rsidR="00A65A2B">
        <w:fldChar w:fldCharType="separate"/>
      </w:r>
      <w:r w:rsidR="00A3147C">
        <w:t>8.2.3</w:t>
      </w:r>
      <w:r w:rsidR="00A65A2B">
        <w:fldChar w:fldCharType="end"/>
      </w:r>
      <w:r>
        <w:t xml:space="preserve">, it is an error for a derived class to declare a </w:t>
      </w:r>
      <w:r w:rsidR="0058429C">
        <w:t xml:space="preserve">property </w:t>
      </w:r>
      <w:r>
        <w:t>member with the same name and kind (instance or static) as a base class member.</w:t>
      </w:r>
    </w:p>
    <w:p w:rsidR="0044410D" w:rsidRDefault="00E1734B" w:rsidP="00E1734B">
      <w:r>
        <w:t xml:space="preserve">Every class automatically contains a static </w:t>
      </w:r>
      <w:r w:rsidR="0058429C">
        <w:t xml:space="preserve">property </w:t>
      </w:r>
      <w:r>
        <w:t xml:space="preserve">member named </w:t>
      </w:r>
      <w:r w:rsidR="008F4735">
        <w:t>'</w:t>
      </w:r>
      <w:r>
        <w:t>prototype</w:t>
      </w:r>
      <w:r w:rsidR="008F4735">
        <w:t>'</w:t>
      </w:r>
      <w:r w:rsidR="00BE5D59">
        <w:t xml:space="preserve">, </w:t>
      </w:r>
      <w:r w:rsidR="005A02C8">
        <w:t>the type of which is an instantiation of the class type with type Any supplied as a type argument for each type parameter</w:t>
      </w:r>
      <w:r w:rsidR="00A71C2F">
        <w:t xml:space="preserve">. </w:t>
      </w:r>
      <w:r>
        <w:t xml:space="preserve">It is an error to explicitly declare a static </w:t>
      </w:r>
      <w:r w:rsidR="0058429C">
        <w:t xml:space="preserve">property </w:t>
      </w:r>
      <w:r>
        <w:t xml:space="preserve">member with </w:t>
      </w:r>
      <w:r w:rsidR="00A71C2F">
        <w:t>the</w:t>
      </w:r>
      <w:r>
        <w:t xml:space="preserve"> name</w:t>
      </w:r>
      <w:r w:rsidR="00A71C2F">
        <w:t xml:space="preserve"> </w:t>
      </w:r>
      <w:r w:rsidR="008F4735">
        <w:t>'</w:t>
      </w:r>
      <w:r w:rsidR="00A71C2F">
        <w:t>prototype</w:t>
      </w:r>
      <w:r w:rsidR="008F4735">
        <w:t>'</w:t>
      </w:r>
      <w:r>
        <w:t>.</w:t>
      </w:r>
    </w:p>
    <w:p w:rsidR="0044410D" w:rsidRPr="0044410D" w:rsidRDefault="009157A4" w:rsidP="009157A4">
      <w:r>
        <w:t xml:space="preserve">Below is an example of a class containing both instance and static </w:t>
      </w:r>
      <w:r w:rsidR="0058429C">
        <w:t xml:space="preserve">property member </w:t>
      </w:r>
      <w:r>
        <w:t>declarations:</w:t>
      </w:r>
    </w:p>
    <w:p w:rsidR="0044410D" w:rsidRPr="0044410D" w:rsidRDefault="009157A4" w:rsidP="00A870F7">
      <w:pPr>
        <w:pStyle w:val="Code"/>
      </w:pPr>
      <w:r w:rsidRPr="00D54DB2">
        <w:rPr>
          <w:color w:val="0000FF"/>
        </w:rPr>
        <w:lastRenderedPageBreak/>
        <w:t>class</w:t>
      </w:r>
      <w:r w:rsidR="008E10B2" w:rsidRPr="00D54DB2">
        <w:t xml:space="preserve"> Point </w:t>
      </w:r>
      <w:r w:rsidRPr="00D54DB2">
        <w:t>{</w:t>
      </w:r>
      <w:r w:rsidR="0048218E" w:rsidRPr="00D54DB2">
        <w:br/>
      </w:r>
      <w:r w:rsidRPr="00D54DB2">
        <w:t xml:space="preserve">    </w:t>
      </w:r>
      <w:r w:rsidRPr="00D54DB2">
        <w:rPr>
          <w:color w:val="0000FF"/>
        </w:rPr>
        <w:t>constructor</w:t>
      </w:r>
      <w:r w:rsidRPr="00D54DB2">
        <w:t>(</w:t>
      </w:r>
      <w:r w:rsidRPr="00D54DB2">
        <w:rPr>
          <w:color w:val="0000FF"/>
        </w:rPr>
        <w:t>public</w:t>
      </w:r>
      <w:r w:rsidRPr="00D54DB2">
        <w:t xml:space="preserve"> x: </w:t>
      </w:r>
      <w:r w:rsidRPr="00D54DB2">
        <w:rPr>
          <w:color w:val="0000FF"/>
        </w:rPr>
        <w:t>number</w:t>
      </w:r>
      <w:r w:rsidRPr="00D54DB2">
        <w:t xml:space="preserve">, </w:t>
      </w:r>
      <w:r w:rsidRPr="00D54DB2">
        <w:rPr>
          <w:color w:val="0000FF"/>
        </w:rPr>
        <w:t>public</w:t>
      </w:r>
      <w:r w:rsidRPr="00D54DB2">
        <w:t xml:space="preserve"> y: </w:t>
      </w:r>
      <w:r w:rsidRPr="00D54DB2">
        <w:rPr>
          <w:color w:val="0000FF"/>
        </w:rPr>
        <w:t>number</w:t>
      </w:r>
      <w:r w:rsidRPr="00D54DB2">
        <w:t>) { }</w:t>
      </w:r>
      <w:r w:rsidR="0048218E" w:rsidRPr="00D54DB2">
        <w:br/>
      </w:r>
      <w:r w:rsidRPr="00D54DB2">
        <w:rPr>
          <w:color w:val="0000FF"/>
        </w:rPr>
        <w:t xml:space="preserve">    public</w:t>
      </w:r>
      <w:r w:rsidRPr="00D54DB2">
        <w:t xml:space="preserve"> distance(p: Point) {</w:t>
      </w:r>
      <w:r w:rsidR="0048218E" w:rsidRPr="00D54DB2">
        <w:br/>
      </w:r>
      <w:r w:rsidRPr="00D54DB2">
        <w:t xml:space="preserve">        </w:t>
      </w:r>
      <w:r w:rsidRPr="00D54DB2">
        <w:rPr>
          <w:color w:val="0000FF"/>
        </w:rPr>
        <w:t>var</w:t>
      </w:r>
      <w:r w:rsidRPr="00D54DB2">
        <w:t xml:space="preserve"> dx = </w:t>
      </w:r>
      <w:r w:rsidRPr="00D54DB2">
        <w:rPr>
          <w:color w:val="0000FF"/>
        </w:rPr>
        <w:t>this</w:t>
      </w:r>
      <w:r w:rsidRPr="00D54DB2">
        <w:t>.x - p.x;</w:t>
      </w:r>
      <w:r w:rsidR="0048218E" w:rsidRPr="00D54DB2">
        <w:br/>
      </w:r>
      <w:r w:rsidRPr="00D54DB2">
        <w:t xml:space="preserve">        </w:t>
      </w:r>
      <w:r w:rsidRPr="00D54DB2">
        <w:rPr>
          <w:color w:val="0000FF"/>
        </w:rPr>
        <w:t>var</w:t>
      </w:r>
      <w:r w:rsidRPr="00D54DB2">
        <w:t xml:space="preserve"> dy = </w:t>
      </w:r>
      <w:r w:rsidRPr="00D54DB2">
        <w:rPr>
          <w:color w:val="0000FF"/>
        </w:rPr>
        <w:t>this</w:t>
      </w:r>
      <w:r w:rsidRPr="00D54DB2">
        <w:t>.y - p.y;</w:t>
      </w:r>
      <w:r w:rsidR="0048218E" w:rsidRPr="00D54DB2">
        <w:br/>
      </w:r>
      <w:r w:rsidRPr="00D54DB2">
        <w:t xml:space="preserve">        </w:t>
      </w:r>
      <w:r w:rsidRPr="00D54DB2">
        <w:rPr>
          <w:color w:val="0000FF"/>
        </w:rPr>
        <w:t>return</w:t>
      </w:r>
      <w:r w:rsidRPr="00D54DB2">
        <w:t xml:space="preserve"> Math</w:t>
      </w:r>
      <w:r w:rsidR="00A870F7" w:rsidRPr="00D54DB2">
        <w:t>.sqrt(dx * dx + dy * dy);</w:t>
      </w:r>
      <w:r w:rsidR="0048218E" w:rsidRPr="00D54DB2">
        <w:br/>
      </w:r>
      <w:r w:rsidR="00A870F7" w:rsidRPr="00D54DB2">
        <w:t xml:space="preserve">    }</w:t>
      </w:r>
      <w:r w:rsidR="0048218E" w:rsidRPr="00D54DB2">
        <w:br/>
      </w:r>
      <w:r w:rsidRPr="00D54DB2">
        <w:t xml:space="preserve">    </w:t>
      </w:r>
      <w:r w:rsidRPr="00D54DB2">
        <w:rPr>
          <w:color w:val="0000FF"/>
        </w:rPr>
        <w:t>static</w:t>
      </w:r>
      <w:r w:rsidRPr="00D54DB2">
        <w:t xml:space="preserve"> origin = </w:t>
      </w:r>
      <w:r w:rsidRPr="00D54DB2">
        <w:rPr>
          <w:color w:val="0000FF"/>
        </w:rPr>
        <w:t>new</w:t>
      </w:r>
      <w:r w:rsidRPr="00D54DB2">
        <w:t xml:space="preserve"> Point(</w:t>
      </w:r>
      <w:r w:rsidRPr="00D54DB2">
        <w:rPr>
          <w:color w:val="800000"/>
        </w:rPr>
        <w:t>0</w:t>
      </w:r>
      <w:r w:rsidRPr="00D54DB2">
        <w:t xml:space="preserve">, </w:t>
      </w:r>
      <w:r w:rsidRPr="00D54DB2">
        <w:rPr>
          <w:color w:val="800000"/>
        </w:rPr>
        <w:t>0</w:t>
      </w:r>
      <w:r w:rsidRPr="00D54DB2">
        <w:t>);</w:t>
      </w:r>
      <w:r w:rsidR="0048218E" w:rsidRPr="00D54DB2">
        <w:br/>
      </w:r>
      <w:r w:rsidRPr="00D54DB2">
        <w:t xml:space="preserve">    </w:t>
      </w:r>
      <w:r w:rsidRPr="00D54DB2">
        <w:rPr>
          <w:color w:val="0000FF"/>
        </w:rPr>
        <w:t>static</w:t>
      </w:r>
      <w:r w:rsidRPr="00D54DB2">
        <w:t xml:space="preserve"> distance(p1: Point, p2: Point) { </w:t>
      </w:r>
      <w:r w:rsidRPr="00D54DB2">
        <w:rPr>
          <w:color w:val="0000FF"/>
        </w:rPr>
        <w:t>return</w:t>
      </w:r>
      <w:r w:rsidRPr="00D54DB2">
        <w:t xml:space="preserve"> p1.distance(p2); }</w:t>
      </w:r>
      <w:r w:rsidR="0048218E" w:rsidRPr="00D54DB2">
        <w:br/>
      </w:r>
      <w:r w:rsidRPr="00D54DB2">
        <w:t>}</w:t>
      </w:r>
    </w:p>
    <w:p w:rsidR="0044410D" w:rsidRPr="0044410D" w:rsidRDefault="009157A4" w:rsidP="009157A4">
      <w:r>
        <w:t xml:space="preserve">The class type </w:t>
      </w:r>
      <w:r w:rsidR="008F4735">
        <w:t>'</w:t>
      </w:r>
      <w:r>
        <w:t>Point</w:t>
      </w:r>
      <w:r w:rsidR="008F4735">
        <w:t>'</w:t>
      </w:r>
      <w:r>
        <w:t xml:space="preserve"> has the members:</w:t>
      </w:r>
    </w:p>
    <w:p w:rsidR="0044410D" w:rsidRPr="0044410D" w:rsidRDefault="00E239CB" w:rsidP="009157A4">
      <w:pPr>
        <w:pStyle w:val="Code"/>
      </w:pPr>
      <w:r w:rsidRPr="00D54DB2">
        <w:rPr>
          <w:color w:val="0000FF"/>
        </w:rPr>
        <w:t>interface</w:t>
      </w:r>
      <w:r w:rsidRPr="00D54DB2">
        <w:t xml:space="preserve"> Point </w:t>
      </w:r>
      <w:r w:rsidR="009157A4" w:rsidRPr="00D54DB2">
        <w:t>{</w:t>
      </w:r>
      <w:r w:rsidR="0048218E" w:rsidRPr="00D54DB2">
        <w:br/>
      </w:r>
      <w:r w:rsidR="009157A4" w:rsidRPr="00D54DB2">
        <w:t xml:space="preserve">    x: </w:t>
      </w:r>
      <w:r w:rsidR="009157A4" w:rsidRPr="00D54DB2">
        <w:rPr>
          <w:color w:val="0000FF"/>
        </w:rPr>
        <w:t>number</w:t>
      </w:r>
      <w:r w:rsidR="009157A4" w:rsidRPr="00D54DB2">
        <w:t>;</w:t>
      </w:r>
      <w:r w:rsidR="0048218E" w:rsidRPr="00D54DB2">
        <w:br/>
      </w:r>
      <w:r w:rsidR="009157A4" w:rsidRPr="00D54DB2">
        <w:t xml:space="preserve">    y: </w:t>
      </w:r>
      <w:r w:rsidR="009157A4" w:rsidRPr="00D54DB2">
        <w:rPr>
          <w:color w:val="0000FF"/>
        </w:rPr>
        <w:t>number</w:t>
      </w:r>
      <w:r w:rsidR="009157A4" w:rsidRPr="00D54DB2">
        <w:t>;</w:t>
      </w:r>
      <w:r w:rsidR="0048218E" w:rsidRPr="00D54DB2">
        <w:br/>
      </w:r>
      <w:r w:rsidR="009157A4" w:rsidRPr="00D54DB2">
        <w:t xml:space="preserve">    distance(p: Point);</w:t>
      </w:r>
      <w:r w:rsidR="0048218E" w:rsidRPr="00D54DB2">
        <w:br/>
      </w:r>
      <w:r w:rsidR="009157A4" w:rsidRPr="00D54DB2">
        <w:t>}</w:t>
      </w:r>
    </w:p>
    <w:p w:rsidR="0044410D" w:rsidRPr="0044410D" w:rsidRDefault="009157A4" w:rsidP="009157A4">
      <w:r>
        <w:t xml:space="preserve">and the constructor function </w:t>
      </w:r>
      <w:r w:rsidR="008F4735">
        <w:t>'</w:t>
      </w:r>
      <w:r w:rsidR="00E239CB">
        <w:t>Point</w:t>
      </w:r>
      <w:r w:rsidR="008F4735">
        <w:t>'</w:t>
      </w:r>
      <w:r w:rsidR="00E239CB">
        <w:t xml:space="preserve"> has a type corresponding to the declaration</w:t>
      </w:r>
      <w:r>
        <w:t>:</w:t>
      </w:r>
    </w:p>
    <w:p w:rsidR="0044410D" w:rsidRPr="0044410D" w:rsidRDefault="00E239CB" w:rsidP="009157A4">
      <w:pPr>
        <w:pStyle w:val="Code"/>
      </w:pPr>
      <w:r w:rsidRPr="00D54DB2">
        <w:rPr>
          <w:color w:val="0000FF"/>
        </w:rPr>
        <w:t>var</w:t>
      </w:r>
      <w:r w:rsidRPr="00D54DB2">
        <w:t xml:space="preserve"> Point: </w:t>
      </w:r>
      <w:r w:rsidR="009157A4" w:rsidRPr="00D54DB2">
        <w:t>{</w:t>
      </w:r>
      <w:r w:rsidR="0048218E" w:rsidRPr="00D54DB2">
        <w:br/>
      </w:r>
      <w:r w:rsidR="009157A4" w:rsidRPr="00D54DB2">
        <w:t xml:space="preserve">    </w:t>
      </w:r>
      <w:r w:rsidR="009157A4" w:rsidRPr="00D54DB2">
        <w:rPr>
          <w:color w:val="0000FF"/>
        </w:rPr>
        <w:t>new</w:t>
      </w:r>
      <w:r w:rsidR="009157A4" w:rsidRPr="00D54DB2">
        <w:t xml:space="preserve">(x: </w:t>
      </w:r>
      <w:r w:rsidR="009157A4" w:rsidRPr="00D54DB2">
        <w:rPr>
          <w:color w:val="0000FF"/>
        </w:rPr>
        <w:t>number</w:t>
      </w:r>
      <w:r w:rsidR="009157A4" w:rsidRPr="00D54DB2">
        <w:t xml:space="preserve">, y: </w:t>
      </w:r>
      <w:r w:rsidR="009157A4" w:rsidRPr="00D54DB2">
        <w:rPr>
          <w:color w:val="0000FF"/>
        </w:rPr>
        <w:t>number</w:t>
      </w:r>
      <w:r w:rsidR="009157A4" w:rsidRPr="00D54DB2">
        <w:t>): Point;</w:t>
      </w:r>
      <w:r w:rsidR="0048218E" w:rsidRPr="00D54DB2">
        <w:br/>
      </w:r>
      <w:r w:rsidR="009157A4" w:rsidRPr="00D54DB2">
        <w:t xml:space="preserve">    origin: Point;</w:t>
      </w:r>
      <w:r w:rsidR="0048218E" w:rsidRPr="00D54DB2">
        <w:br/>
      </w:r>
      <w:r w:rsidR="009157A4" w:rsidRPr="00D54DB2">
        <w:t xml:space="preserve">    distance(p1: Point, p2: Point): </w:t>
      </w:r>
      <w:r w:rsidR="009157A4" w:rsidRPr="00D54DB2">
        <w:rPr>
          <w:color w:val="0000FF"/>
        </w:rPr>
        <w:t>number</w:t>
      </w:r>
      <w:r w:rsidR="009157A4" w:rsidRPr="00D54DB2">
        <w:t>;</w:t>
      </w:r>
      <w:r w:rsidR="0048218E" w:rsidRPr="00D54DB2">
        <w:br/>
      </w:r>
      <w:r w:rsidR="009157A4" w:rsidRPr="00D54DB2">
        <w:t>}</w:t>
      </w:r>
    </w:p>
    <w:p w:rsidR="0044410D" w:rsidRPr="0044410D" w:rsidRDefault="007F6D86" w:rsidP="00424EF1">
      <w:pPr>
        <w:pStyle w:val="Heading3"/>
      </w:pPr>
      <w:bookmarkStart w:id="283" w:name="_Ref330994751"/>
      <w:bookmarkStart w:id="284" w:name="_Toc439666277"/>
      <w:r>
        <w:t>Member Variable</w:t>
      </w:r>
      <w:r w:rsidR="00424EF1">
        <w:t xml:space="preserve"> Declarations</w:t>
      </w:r>
      <w:bookmarkEnd w:id="283"/>
      <w:bookmarkEnd w:id="284"/>
    </w:p>
    <w:p w:rsidR="0044410D" w:rsidRPr="0044410D" w:rsidRDefault="007F6D86" w:rsidP="007F6D86">
      <w:r>
        <w:t xml:space="preserve">A member variable declaration declares </w:t>
      </w:r>
      <w:r w:rsidR="00A816E6">
        <w:t>a</w:t>
      </w:r>
      <w:r w:rsidR="002A45D7">
        <w:t xml:space="preserve">n instance </w:t>
      </w:r>
      <w:r w:rsidR="00A455B9">
        <w:t>member variable</w:t>
      </w:r>
      <w:r w:rsidR="002A45D7">
        <w:t xml:space="preserve"> or a </w:t>
      </w:r>
      <w:r w:rsidR="00A455B9">
        <w:t>static member variable</w:t>
      </w:r>
      <w:r w:rsidR="002A45D7">
        <w:t>.</w:t>
      </w:r>
    </w:p>
    <w:p w:rsidR="0044410D" w:rsidRPr="0044410D" w:rsidRDefault="00822EB8" w:rsidP="00822EB8">
      <w:pPr>
        <w:pStyle w:val="Grammar"/>
      </w:pPr>
      <w:r w:rsidRPr="006551A1">
        <w:rPr>
          <w:rStyle w:val="Production"/>
        </w:rPr>
        <w:t>MemberVariableDeclaration:</w:t>
      </w:r>
      <w:r w:rsidR="0048218E" w:rsidRPr="0048218E">
        <w:br/>
      </w:r>
      <w:r w:rsidR="00064050" w:rsidRPr="006551A1">
        <w:rPr>
          <w:rStyle w:val="Production"/>
        </w:rPr>
        <w:t>AccessibilityModifier</w:t>
      </w:r>
      <w:r w:rsidR="00D31C46" w:rsidRPr="00D31C46">
        <w:rPr>
          <w:rStyle w:val="Production"/>
          <w:vertAlign w:val="subscript"/>
        </w:rPr>
        <w:t>opt</w:t>
      </w:r>
      <w:r>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PropertyName</w:t>
      </w:r>
      <w:r>
        <w:t xml:space="preserve">   </w:t>
      </w:r>
      <w:r w:rsidRPr="006551A1">
        <w:rPr>
          <w:rStyle w:val="Production"/>
        </w:rPr>
        <w:t>TypeAnnotation</w:t>
      </w:r>
      <w:r w:rsidR="00D31C46" w:rsidRPr="00D31C46">
        <w:rPr>
          <w:rStyle w:val="Production"/>
          <w:vertAlign w:val="subscript"/>
        </w:rPr>
        <w:t>opt</w:t>
      </w:r>
      <w:r>
        <w:t xml:space="preserve">   </w:t>
      </w:r>
      <w:r w:rsidR="004C21C2">
        <w:rPr>
          <w:rStyle w:val="Production"/>
        </w:rPr>
        <w:t>Initializer</w:t>
      </w:r>
      <w:r w:rsidR="00D31C46" w:rsidRPr="00D31C46">
        <w:rPr>
          <w:rStyle w:val="Production"/>
          <w:vertAlign w:val="subscript"/>
        </w:rPr>
        <w:t>opt</w:t>
      </w:r>
      <w:r>
        <w:t xml:space="preserve">   </w:t>
      </w:r>
      <w:r w:rsidRPr="00123C7E">
        <w:rPr>
          <w:rStyle w:val="Terminal"/>
        </w:rPr>
        <w:t>;</w:t>
      </w:r>
    </w:p>
    <w:p w:rsidR="0044410D" w:rsidRPr="0044410D" w:rsidRDefault="002A45D7" w:rsidP="002A45D7">
      <w:r>
        <w:t>The type associated with a member variable declaration is determined in the same manner as an ordinary variable declaration (see section</w:t>
      </w:r>
      <w:r w:rsidR="0072006D">
        <w:t xml:space="preserve"> </w:t>
      </w:r>
      <w:r w:rsidR="0072006D">
        <w:fldChar w:fldCharType="begin"/>
      </w:r>
      <w:r w:rsidR="0072006D">
        <w:instrText xml:space="preserve"> REF _Ref369177867 \r \h </w:instrText>
      </w:r>
      <w:r w:rsidR="0072006D">
        <w:fldChar w:fldCharType="separate"/>
      </w:r>
      <w:r w:rsidR="00A3147C">
        <w:t>5.2</w:t>
      </w:r>
      <w:r w:rsidR="0072006D">
        <w:fldChar w:fldCharType="end"/>
      </w:r>
      <w:r>
        <w:t>).</w:t>
      </w:r>
    </w:p>
    <w:p w:rsidR="0044410D" w:rsidRPr="0044410D" w:rsidRDefault="00AA57A8" w:rsidP="002A45D7">
      <w:r>
        <w:t>An instance member variable declaration</w:t>
      </w:r>
      <w:r w:rsidR="002A45D7">
        <w:t xml:space="preserve"> </w:t>
      </w:r>
      <w:r w:rsidR="00E20A63">
        <w:t>introduces</w:t>
      </w:r>
      <w:r w:rsidR="002A45D7">
        <w:t xml:space="preserve"> a </w:t>
      </w:r>
      <w:r w:rsidR="00E20A63">
        <w:t>member</w:t>
      </w:r>
      <w:r w:rsidR="002A45D7">
        <w:t xml:space="preserve"> in the class type and optionally initializes a property on instances of the class. Initializers in instance member variable declarations are executed once for every new instance of the class and are equivalent to assignments to properties of </w:t>
      </w:r>
      <w:r w:rsidR="002A45D7" w:rsidRPr="00C23E8F">
        <w:rPr>
          <w:rStyle w:val="CodeFragment"/>
        </w:rPr>
        <w:t>this</w:t>
      </w:r>
      <w:r w:rsidR="002A45D7">
        <w:t xml:space="preserve"> in the constructor.</w:t>
      </w:r>
      <w:r w:rsidR="007D03F3" w:rsidRPr="007D03F3">
        <w:t xml:space="preserve"> </w:t>
      </w:r>
      <w:r w:rsidR="007D03F3">
        <w:t xml:space="preserve">In an initializer expression for an instance member variable, </w:t>
      </w:r>
      <w:r w:rsidR="007D03F3" w:rsidRPr="00C23E8F">
        <w:rPr>
          <w:rStyle w:val="CodeFragment"/>
        </w:rPr>
        <w:t>this</w:t>
      </w:r>
      <w:r w:rsidR="007D03F3">
        <w:t xml:space="preserve"> is of the </w:t>
      </w:r>
      <w:r w:rsidR="008932F9">
        <w:t xml:space="preserve">this-type (section </w:t>
      </w:r>
      <w:r w:rsidR="008932F9">
        <w:fldChar w:fldCharType="begin"/>
      </w:r>
      <w:r w:rsidR="008932F9">
        <w:instrText xml:space="preserve"> REF _Ref438213125 \r \h </w:instrText>
      </w:r>
      <w:r w:rsidR="008932F9">
        <w:fldChar w:fldCharType="separate"/>
      </w:r>
      <w:r w:rsidR="00A3147C">
        <w:t>3.6.3</w:t>
      </w:r>
      <w:r w:rsidR="008932F9">
        <w:fldChar w:fldCharType="end"/>
      </w:r>
      <w:r w:rsidR="008932F9">
        <w:t xml:space="preserve">) of the </w:t>
      </w:r>
      <w:r w:rsidR="007D03F3">
        <w:t>class.</w:t>
      </w:r>
    </w:p>
    <w:p w:rsidR="0044410D" w:rsidRPr="0044410D" w:rsidRDefault="00533CD8" w:rsidP="00533CD8">
      <w:r>
        <w:t xml:space="preserve">A static member variable declaration introduces a property in the constructor function type and optionally initializes a property on the constructor function object. Initializers in static member variable declarations are executed </w:t>
      </w:r>
      <w:r w:rsidR="00F3438F">
        <w:t>once when the containing script</w:t>
      </w:r>
      <w:r>
        <w:t xml:space="preserve"> or module is loaded.</w:t>
      </w:r>
    </w:p>
    <w:p w:rsidR="0044410D" w:rsidRPr="0044410D" w:rsidRDefault="00750878" w:rsidP="002A45D7">
      <w:r>
        <w:lastRenderedPageBreak/>
        <w:t>Initializer expressions for instance member variables are evaluated in the scope of the class constructor body but are not permitted to reference parameters or local variables of the constructor. This effectiv</w:t>
      </w:r>
      <w:r w:rsidR="00533CD8">
        <w:t xml:space="preserve">ely means that entities from </w:t>
      </w:r>
      <w:r>
        <w:t>outer scope</w:t>
      </w:r>
      <w:r w:rsidR="00533CD8">
        <w:t>s</w:t>
      </w:r>
      <w:r>
        <w:t xml:space="preserve"> by the same name as a constructor parameter or local variable are inaccessible in initializer expressions for instance member variables.</w:t>
      </w:r>
    </w:p>
    <w:p w:rsidR="0044410D" w:rsidRPr="0044410D" w:rsidRDefault="00E74CFA" w:rsidP="007F6D86">
      <w:r>
        <w:t xml:space="preserve">Since </w:t>
      </w:r>
      <w:r w:rsidR="009157A4">
        <w:t xml:space="preserve">instance member variable initializers </w:t>
      </w:r>
      <w:r>
        <w:t>are equivalent</w:t>
      </w:r>
      <w:r w:rsidR="009157A4">
        <w:t xml:space="preserve"> to assignments to properties of </w:t>
      </w:r>
      <w:r w:rsidR="009157A4" w:rsidRPr="00C23E8F">
        <w:rPr>
          <w:rStyle w:val="CodeFragment"/>
        </w:rPr>
        <w:t>this</w:t>
      </w:r>
      <w:r w:rsidR="009157A4">
        <w:t xml:space="preserve"> in </w:t>
      </w:r>
      <w:r>
        <w:t>the constructor, the example</w:t>
      </w:r>
    </w:p>
    <w:p w:rsidR="0044410D" w:rsidRPr="00D54DB2" w:rsidRDefault="00702F56" w:rsidP="00702F56">
      <w:pPr>
        <w:pStyle w:val="Code"/>
      </w:pPr>
      <w:r w:rsidRPr="00D54DB2">
        <w:rPr>
          <w:color w:val="0000FF"/>
        </w:rPr>
        <w:t>class</w:t>
      </w:r>
      <w:r w:rsidR="008E10B2" w:rsidRPr="00D54DB2">
        <w:t xml:space="preserve"> Employee </w:t>
      </w:r>
      <w:r w:rsidRPr="00D54DB2">
        <w:t>{</w:t>
      </w:r>
      <w:r w:rsidR="0048218E" w:rsidRPr="00D54DB2">
        <w:br/>
      </w:r>
      <w:r w:rsidRPr="00D54DB2">
        <w:t xml:space="preserve">    </w:t>
      </w:r>
      <w:r w:rsidRPr="00D54DB2">
        <w:rPr>
          <w:color w:val="0000FF"/>
        </w:rPr>
        <w:t>public</w:t>
      </w:r>
      <w:r w:rsidRPr="00D54DB2">
        <w:t xml:space="preserve"> name: </w:t>
      </w:r>
      <w:r w:rsidRPr="00D54DB2">
        <w:rPr>
          <w:color w:val="0000FF"/>
        </w:rPr>
        <w:t>string</w:t>
      </w:r>
      <w:r w:rsidRPr="00D54DB2">
        <w:t>;</w:t>
      </w:r>
      <w:r w:rsidR="0048218E" w:rsidRPr="00D54DB2">
        <w:br/>
      </w:r>
      <w:r w:rsidRPr="00D54DB2">
        <w:t xml:space="preserve">    </w:t>
      </w:r>
      <w:r w:rsidRPr="00D54DB2">
        <w:rPr>
          <w:color w:val="0000FF"/>
        </w:rPr>
        <w:t>public</w:t>
      </w:r>
      <w:r w:rsidRPr="00D54DB2">
        <w:t xml:space="preserve"> address: </w:t>
      </w:r>
      <w:r w:rsidRPr="00D54DB2">
        <w:rPr>
          <w:color w:val="0000FF"/>
        </w:rPr>
        <w:t>string</w:t>
      </w:r>
      <w:r w:rsidRPr="00D54DB2">
        <w:t>;</w:t>
      </w:r>
      <w:r w:rsidR="0048218E" w:rsidRPr="00D54DB2">
        <w:br/>
      </w:r>
      <w:r w:rsidRPr="00D54DB2">
        <w:t xml:space="preserve">    </w:t>
      </w:r>
      <w:r w:rsidRPr="00D54DB2">
        <w:rPr>
          <w:color w:val="0000FF"/>
        </w:rPr>
        <w:t>public</w:t>
      </w:r>
      <w:r w:rsidRPr="00D54DB2">
        <w:t xml:space="preserve"> retired = </w:t>
      </w:r>
      <w:r w:rsidRPr="00D54DB2">
        <w:rPr>
          <w:color w:val="0000FF"/>
        </w:rPr>
        <w:t>false</w:t>
      </w:r>
      <w:r w:rsidRPr="00D54DB2">
        <w:t>;</w:t>
      </w:r>
      <w:r w:rsidR="0048218E" w:rsidRPr="00D54DB2">
        <w:br/>
      </w:r>
      <w:r w:rsidRPr="00D54DB2">
        <w:t xml:space="preserve">    </w:t>
      </w:r>
      <w:r w:rsidRPr="00D54DB2">
        <w:rPr>
          <w:color w:val="0000FF"/>
        </w:rPr>
        <w:t>public</w:t>
      </w:r>
      <w:r w:rsidRPr="00D54DB2">
        <w:t xml:space="preserve"> manager: Employee = </w:t>
      </w:r>
      <w:r w:rsidRPr="00D54DB2">
        <w:rPr>
          <w:color w:val="0000FF"/>
        </w:rPr>
        <w:t>null</w:t>
      </w:r>
      <w:r w:rsidRPr="00D54DB2">
        <w:t>;</w:t>
      </w:r>
      <w:r w:rsidR="0048218E" w:rsidRPr="00D54DB2">
        <w:br/>
      </w:r>
      <w:r w:rsidRPr="00D54DB2">
        <w:t xml:space="preserve">    </w:t>
      </w:r>
      <w:r w:rsidRPr="00D54DB2">
        <w:rPr>
          <w:color w:val="0000FF"/>
        </w:rPr>
        <w:t>public</w:t>
      </w:r>
      <w:r w:rsidRPr="00D54DB2">
        <w:t xml:space="preserve"> reports: Employee[] = [];</w:t>
      </w:r>
      <w:r w:rsidR="0048218E" w:rsidRPr="00D54DB2">
        <w:br/>
      </w:r>
      <w:r w:rsidRPr="00D54DB2">
        <w:t>}</w:t>
      </w:r>
    </w:p>
    <w:p w:rsidR="0044410D" w:rsidRPr="0044410D" w:rsidRDefault="005644A7" w:rsidP="007F6D86">
      <w:r>
        <w:t>is equivalent to</w:t>
      </w:r>
    </w:p>
    <w:p w:rsidR="0044410D" w:rsidRPr="00D54DB2" w:rsidRDefault="005644A7" w:rsidP="00A870F7">
      <w:pPr>
        <w:pStyle w:val="Code"/>
      </w:pPr>
      <w:r w:rsidRPr="00D54DB2">
        <w:rPr>
          <w:color w:val="0000FF"/>
        </w:rPr>
        <w:t>class</w:t>
      </w:r>
      <w:r w:rsidR="008E10B2" w:rsidRPr="00D54DB2">
        <w:t xml:space="preserve"> Employee </w:t>
      </w:r>
      <w:r w:rsidRPr="00D54DB2">
        <w:t>{</w:t>
      </w:r>
      <w:r w:rsidR="0048218E" w:rsidRPr="00D54DB2">
        <w:br/>
      </w:r>
      <w:r w:rsidRPr="00D54DB2">
        <w:t xml:space="preserve">    </w:t>
      </w:r>
      <w:r w:rsidRPr="00D54DB2">
        <w:rPr>
          <w:color w:val="0000FF"/>
        </w:rPr>
        <w:t>public</w:t>
      </w:r>
      <w:r w:rsidRPr="00D54DB2">
        <w:t xml:space="preserve"> name: </w:t>
      </w:r>
      <w:r w:rsidRPr="00D54DB2">
        <w:rPr>
          <w:color w:val="0000FF"/>
        </w:rPr>
        <w:t>string</w:t>
      </w:r>
      <w:r w:rsidRPr="00D54DB2">
        <w:t>;</w:t>
      </w:r>
      <w:r w:rsidR="0048218E" w:rsidRPr="00D54DB2">
        <w:br/>
      </w:r>
      <w:r w:rsidRPr="00D54DB2">
        <w:t xml:space="preserve">    </w:t>
      </w:r>
      <w:r w:rsidRPr="00D54DB2">
        <w:rPr>
          <w:color w:val="0000FF"/>
        </w:rPr>
        <w:t>public</w:t>
      </w:r>
      <w:r w:rsidRPr="00D54DB2">
        <w:t xml:space="preserve"> address: </w:t>
      </w:r>
      <w:r w:rsidRPr="00D54DB2">
        <w:rPr>
          <w:color w:val="0000FF"/>
        </w:rPr>
        <w:t>string</w:t>
      </w:r>
      <w:r w:rsidRPr="00D54DB2">
        <w:t>;</w:t>
      </w:r>
      <w:r w:rsidR="0048218E" w:rsidRPr="00D54DB2">
        <w:br/>
      </w:r>
      <w:r w:rsidRPr="00D54DB2">
        <w:t xml:space="preserve">    </w:t>
      </w:r>
      <w:r w:rsidRPr="00D54DB2">
        <w:rPr>
          <w:color w:val="0000FF"/>
        </w:rPr>
        <w:t>public</w:t>
      </w:r>
      <w:r w:rsidRPr="00D54DB2">
        <w:t xml:space="preserve"> retired</w:t>
      </w:r>
      <w:r w:rsidR="00CD7595" w:rsidRPr="00D54DB2">
        <w:t xml:space="preserve">: </w:t>
      </w:r>
      <w:r w:rsidR="001A6764" w:rsidRPr="00D54DB2">
        <w:rPr>
          <w:color w:val="0000FF"/>
        </w:rPr>
        <w:t>boolean</w:t>
      </w:r>
      <w:r w:rsidRPr="00D54DB2">
        <w:t>;</w:t>
      </w:r>
      <w:r w:rsidR="0048218E" w:rsidRPr="00D54DB2">
        <w:br/>
      </w:r>
      <w:r w:rsidRPr="00D54DB2">
        <w:t xml:space="preserve">    </w:t>
      </w:r>
      <w:r w:rsidRPr="00D54DB2">
        <w:rPr>
          <w:color w:val="0000FF"/>
        </w:rPr>
        <w:t>public</w:t>
      </w:r>
      <w:r w:rsidRPr="00D54DB2">
        <w:t xml:space="preserve"> manager: Employee;</w:t>
      </w:r>
      <w:r w:rsidR="0048218E" w:rsidRPr="00D54DB2">
        <w:br/>
      </w:r>
      <w:r w:rsidRPr="00D54DB2">
        <w:t xml:space="preserve">    </w:t>
      </w:r>
      <w:r w:rsidRPr="00D54DB2">
        <w:rPr>
          <w:color w:val="0000FF"/>
        </w:rPr>
        <w:t>public</w:t>
      </w:r>
      <w:r w:rsidR="00A870F7" w:rsidRPr="00D54DB2">
        <w:t xml:space="preserve"> reports: Employee[];</w:t>
      </w:r>
      <w:r w:rsidR="0048218E" w:rsidRPr="00D54DB2">
        <w:br/>
      </w:r>
      <w:r w:rsidRPr="00D54DB2">
        <w:t xml:space="preserve">    </w:t>
      </w:r>
      <w:r w:rsidRPr="00D54DB2">
        <w:rPr>
          <w:color w:val="0000FF"/>
        </w:rPr>
        <w:t>constructor</w:t>
      </w:r>
      <w:r w:rsidRPr="00D54DB2">
        <w:t>() {</w:t>
      </w:r>
      <w:r w:rsidR="0048218E" w:rsidRPr="00D54DB2">
        <w:br/>
      </w:r>
      <w:r w:rsidRPr="00D54DB2">
        <w:t xml:space="preserve">        </w:t>
      </w:r>
      <w:r w:rsidRPr="00D54DB2">
        <w:rPr>
          <w:color w:val="0000FF"/>
        </w:rPr>
        <w:t>this</w:t>
      </w:r>
      <w:r w:rsidRPr="00D54DB2">
        <w:t xml:space="preserve">.retired = </w:t>
      </w:r>
      <w:r w:rsidRPr="00D54DB2">
        <w:rPr>
          <w:color w:val="0000FF"/>
        </w:rPr>
        <w:t>false</w:t>
      </w:r>
      <w:r w:rsidRPr="00D54DB2">
        <w:t>;</w:t>
      </w:r>
      <w:r w:rsidR="0048218E" w:rsidRPr="00D54DB2">
        <w:br/>
      </w:r>
      <w:r w:rsidRPr="00D54DB2">
        <w:t xml:space="preserve">        </w:t>
      </w:r>
      <w:r w:rsidRPr="00D54DB2">
        <w:rPr>
          <w:color w:val="0000FF"/>
        </w:rPr>
        <w:t>this</w:t>
      </w:r>
      <w:r w:rsidRPr="00D54DB2">
        <w:t xml:space="preserve">.manager = </w:t>
      </w:r>
      <w:r w:rsidRPr="00D54DB2">
        <w:rPr>
          <w:color w:val="0000FF"/>
        </w:rPr>
        <w:t>null</w:t>
      </w:r>
      <w:r w:rsidRPr="00D54DB2">
        <w:t>;</w:t>
      </w:r>
      <w:r w:rsidR="0048218E" w:rsidRPr="00D54DB2">
        <w:br/>
      </w:r>
      <w:r w:rsidRPr="00D54DB2">
        <w:t xml:space="preserve">        </w:t>
      </w:r>
      <w:r w:rsidRPr="00D54DB2">
        <w:rPr>
          <w:color w:val="0000FF"/>
        </w:rPr>
        <w:t>this</w:t>
      </w:r>
      <w:r w:rsidRPr="00D54DB2">
        <w:t>.reports = [];</w:t>
      </w:r>
      <w:r w:rsidR="0048218E" w:rsidRPr="00D54DB2">
        <w:br/>
      </w:r>
      <w:r w:rsidRPr="00D54DB2">
        <w:t xml:space="preserve">    }</w:t>
      </w:r>
      <w:r w:rsidR="0048218E" w:rsidRPr="00D54DB2">
        <w:br/>
      </w:r>
      <w:r w:rsidRPr="00D54DB2">
        <w:t>}</w:t>
      </w:r>
    </w:p>
    <w:p w:rsidR="0044410D" w:rsidRPr="0044410D" w:rsidRDefault="007F6D86" w:rsidP="00C5247D">
      <w:pPr>
        <w:pStyle w:val="Heading3"/>
      </w:pPr>
      <w:bookmarkStart w:id="285" w:name="_Ref331172549"/>
      <w:bookmarkStart w:id="286" w:name="_Toc439666278"/>
      <w:r>
        <w:t>Member Function</w:t>
      </w:r>
      <w:r w:rsidR="00C5247D">
        <w:t xml:space="preserve"> Declarations</w:t>
      </w:r>
      <w:bookmarkEnd w:id="285"/>
      <w:bookmarkEnd w:id="286"/>
    </w:p>
    <w:p w:rsidR="0044410D" w:rsidRPr="0044410D" w:rsidRDefault="007F6D86" w:rsidP="007F6D86">
      <w:r>
        <w:t xml:space="preserve">A member function declaration declares </w:t>
      </w:r>
      <w:r w:rsidR="002A45D7">
        <w:t>an instance member function or a static member function.</w:t>
      </w:r>
    </w:p>
    <w:p w:rsidR="0044410D" w:rsidRPr="007D735E" w:rsidRDefault="00822EB8" w:rsidP="00822EB8">
      <w:pPr>
        <w:pStyle w:val="Grammar"/>
      </w:pPr>
      <w:r w:rsidRPr="006551A1">
        <w:rPr>
          <w:rStyle w:val="Production"/>
        </w:rPr>
        <w:t>MemberFunctionDeclaration:</w:t>
      </w:r>
      <w:r w:rsidR="0048218E" w:rsidRPr="0048218E">
        <w:br/>
      </w:r>
      <w:r w:rsidR="00D464AA" w:rsidRPr="006551A1">
        <w:rPr>
          <w:rStyle w:val="Production"/>
        </w:rPr>
        <w:t>AccessibilityModifier</w:t>
      </w:r>
      <w:r w:rsidR="00D464AA" w:rsidRPr="00D31C46">
        <w:rPr>
          <w:rStyle w:val="Production"/>
          <w:vertAlign w:val="subscript"/>
        </w:rPr>
        <w:t>opt</w:t>
      </w:r>
      <w:r w:rsidR="00D464AA" w:rsidRPr="00CF20F9">
        <w:t xml:space="preserve">   </w:t>
      </w:r>
      <w:r w:rsidR="00D464AA" w:rsidRPr="00DA43D0">
        <w:rPr>
          <w:rStyle w:val="Terminal"/>
        </w:rPr>
        <w:t>static</w:t>
      </w:r>
      <w:r w:rsidR="00D464AA" w:rsidRPr="00D31C46">
        <w:rPr>
          <w:rStyle w:val="Production"/>
          <w:vertAlign w:val="subscript"/>
        </w:rPr>
        <w:t>opt</w:t>
      </w:r>
      <w:r w:rsidR="00D464AA">
        <w:t xml:space="preserve">   </w:t>
      </w:r>
      <w:r w:rsidR="00D464AA" w:rsidRPr="006551A1">
        <w:rPr>
          <w:rStyle w:val="Production"/>
        </w:rPr>
        <w:t>PropertyName</w:t>
      </w:r>
      <w:r w:rsidR="00D464AA">
        <w:t xml:space="preserve">   </w:t>
      </w:r>
      <w:r w:rsidR="00D464AA" w:rsidRPr="006551A1">
        <w:rPr>
          <w:rStyle w:val="Production"/>
        </w:rPr>
        <w:t>CallSignature</w:t>
      </w:r>
      <w:r w:rsidR="00D464AA">
        <w:t xml:space="preserve">   </w:t>
      </w:r>
      <w:r w:rsidR="00D464AA" w:rsidRPr="009B7170">
        <w:rPr>
          <w:rStyle w:val="Terminal"/>
        </w:rPr>
        <w:t>{</w:t>
      </w:r>
      <w:r w:rsidR="00D464AA">
        <w:t xml:space="preserve">   </w:t>
      </w:r>
      <w:r w:rsidR="00D464AA" w:rsidRPr="006551A1">
        <w:rPr>
          <w:rStyle w:val="Production"/>
        </w:rPr>
        <w:t>FunctionBody</w:t>
      </w:r>
      <w:r w:rsidR="00D464AA">
        <w:t xml:space="preserve">   </w:t>
      </w:r>
      <w:r w:rsidR="00D464AA" w:rsidRPr="009B7170">
        <w:rPr>
          <w:rStyle w:val="Terminal"/>
        </w:rPr>
        <w:t>}</w:t>
      </w:r>
      <w:r w:rsidR="00D464AA" w:rsidRPr="007D735E">
        <w:br/>
      </w:r>
      <w:r w:rsidR="00D464AA" w:rsidRPr="006551A1">
        <w:rPr>
          <w:rStyle w:val="Production"/>
        </w:rPr>
        <w:t>AccessibilityModifier</w:t>
      </w:r>
      <w:r w:rsidR="00D464AA" w:rsidRPr="00D31C46">
        <w:rPr>
          <w:rStyle w:val="Production"/>
          <w:vertAlign w:val="subscript"/>
        </w:rPr>
        <w:t>opt</w:t>
      </w:r>
      <w:r w:rsidR="00D464AA" w:rsidRPr="00CF20F9">
        <w:t xml:space="preserve">   </w:t>
      </w:r>
      <w:r w:rsidR="00D464AA" w:rsidRPr="00DA43D0">
        <w:rPr>
          <w:rStyle w:val="Terminal"/>
        </w:rPr>
        <w:t>static</w:t>
      </w:r>
      <w:r w:rsidR="00D464AA" w:rsidRPr="00D31C46">
        <w:rPr>
          <w:rStyle w:val="Production"/>
          <w:vertAlign w:val="subscript"/>
        </w:rPr>
        <w:t>opt</w:t>
      </w:r>
      <w:r w:rsidR="00D464AA">
        <w:t xml:space="preserve">   </w:t>
      </w:r>
      <w:r w:rsidR="00D464AA" w:rsidRPr="006551A1">
        <w:rPr>
          <w:rStyle w:val="Production"/>
        </w:rPr>
        <w:t>PropertyName</w:t>
      </w:r>
      <w:r w:rsidR="00D464AA">
        <w:t xml:space="preserve">   </w:t>
      </w:r>
      <w:r w:rsidR="00D464AA" w:rsidRPr="006551A1">
        <w:rPr>
          <w:rStyle w:val="Production"/>
        </w:rPr>
        <w:t>CallSignature</w:t>
      </w:r>
      <w:r w:rsidR="00D464AA">
        <w:t xml:space="preserve">   </w:t>
      </w:r>
      <w:r w:rsidR="00D464AA" w:rsidRPr="0069420E">
        <w:rPr>
          <w:rStyle w:val="Terminal"/>
        </w:rPr>
        <w:t>;</w:t>
      </w:r>
    </w:p>
    <w:p w:rsidR="0044410D" w:rsidRPr="0044410D" w:rsidRDefault="00AD749A" w:rsidP="009E43E3">
      <w:r>
        <w:t>A member function declaration is processed in the same manner as an ordinary function declaration (section</w:t>
      </w:r>
      <w:r w:rsidR="002F02FA">
        <w:t xml:space="preserve"> </w:t>
      </w:r>
      <w:r w:rsidR="002F02FA">
        <w:fldChar w:fldCharType="begin"/>
      </w:r>
      <w:r w:rsidR="002F02FA">
        <w:instrText xml:space="preserve"> REF _Ref366592365 \r \h </w:instrText>
      </w:r>
      <w:r w:rsidR="002F02FA">
        <w:fldChar w:fldCharType="separate"/>
      </w:r>
      <w:r w:rsidR="00A3147C">
        <w:t>6</w:t>
      </w:r>
      <w:r w:rsidR="002F02FA">
        <w:fldChar w:fldCharType="end"/>
      </w:r>
      <w:r w:rsidR="007636BF">
        <w:t xml:space="preserve">), except that in a member function </w:t>
      </w:r>
      <w:r w:rsidR="007636BF" w:rsidRPr="00C23E8F">
        <w:rPr>
          <w:rStyle w:val="CodeFragment"/>
        </w:rPr>
        <w:t>this</w:t>
      </w:r>
      <w:r w:rsidR="007636BF">
        <w:t xml:space="preserve"> </w:t>
      </w:r>
      <w:r w:rsidR="009F0579">
        <w:t>has a known type</w:t>
      </w:r>
      <w:r w:rsidR="00F43162">
        <w:t>.</w:t>
      </w:r>
    </w:p>
    <w:p w:rsidR="0044410D" w:rsidRPr="0044410D" w:rsidRDefault="009E43E3" w:rsidP="009E43E3">
      <w:r>
        <w:t xml:space="preserve">All </w:t>
      </w:r>
      <w:r w:rsidR="00D464AA">
        <w:t>declarations for the same</w:t>
      </w:r>
      <w:r w:rsidR="008103FD">
        <w:t xml:space="preserve"> member function must</w:t>
      </w:r>
      <w:r>
        <w:t xml:space="preserve"> </w:t>
      </w:r>
      <w:r w:rsidR="00D464AA">
        <w:t>specify</w:t>
      </w:r>
      <w:r>
        <w:t xml:space="preserve"> the same ac</w:t>
      </w:r>
      <w:r w:rsidR="000218C3">
        <w:t xml:space="preserve">cessibility (public, </w:t>
      </w:r>
      <w:r w:rsidR="00F43162">
        <w:t>private</w:t>
      </w:r>
      <w:r w:rsidR="000218C3">
        <w:t>, or protected</w:t>
      </w:r>
      <w:r w:rsidR="00F43162">
        <w:t>) and kind (instance or static).</w:t>
      </w:r>
    </w:p>
    <w:p w:rsidR="0044410D" w:rsidRPr="0044410D" w:rsidRDefault="00E20A63" w:rsidP="00E20A63">
      <w:r>
        <w:lastRenderedPageBreak/>
        <w:t xml:space="preserve">An instance member function declaration declares a property in the class type and </w:t>
      </w:r>
      <w:r w:rsidR="009E5F40">
        <w:t>assigns a function object to</w:t>
      </w:r>
      <w:r>
        <w:t xml:space="preserve"> a property on the prototype object of the class. </w:t>
      </w:r>
      <w:r w:rsidR="009E5F40">
        <w:t>In the body of</w:t>
      </w:r>
      <w:r>
        <w:t xml:space="preserve"> </w:t>
      </w:r>
      <w:r w:rsidR="00A03371">
        <w:t xml:space="preserve">an </w:t>
      </w:r>
      <w:r>
        <w:t>instance member function</w:t>
      </w:r>
      <w:r w:rsidR="009E5F40">
        <w:t xml:space="preserve"> declaration</w:t>
      </w:r>
      <w:r>
        <w:t xml:space="preserve">, </w:t>
      </w:r>
      <w:r w:rsidRPr="00C23E8F">
        <w:rPr>
          <w:rStyle w:val="CodeFragment"/>
        </w:rPr>
        <w:t>this</w:t>
      </w:r>
      <w:r>
        <w:t xml:space="preserve"> is of </w:t>
      </w:r>
      <w:r w:rsidR="008932F9">
        <w:t xml:space="preserve">the this-type (section </w:t>
      </w:r>
      <w:r w:rsidR="008932F9">
        <w:fldChar w:fldCharType="begin"/>
      </w:r>
      <w:r w:rsidR="008932F9">
        <w:instrText xml:space="preserve"> REF _Ref438213125 \r \h </w:instrText>
      </w:r>
      <w:r w:rsidR="008932F9">
        <w:fldChar w:fldCharType="separate"/>
      </w:r>
      <w:r w:rsidR="00A3147C">
        <w:t>3.6.3</w:t>
      </w:r>
      <w:r w:rsidR="008932F9">
        <w:fldChar w:fldCharType="end"/>
      </w:r>
      <w:r w:rsidR="008932F9">
        <w:t>) of the class</w:t>
      </w:r>
      <w:r>
        <w:t>.</w:t>
      </w:r>
    </w:p>
    <w:p w:rsidR="0044410D" w:rsidRPr="0044410D" w:rsidRDefault="009E5F40" w:rsidP="00E20A63">
      <w:r>
        <w:t xml:space="preserve">A static member function declaration declares a property in the constructor function type and assigns a function object to a property on the constructor function object. In the body of </w:t>
      </w:r>
      <w:r w:rsidR="00C2558D">
        <w:t xml:space="preserve">a </w:t>
      </w:r>
      <w:r>
        <w:t xml:space="preserve">static member function declaration, </w:t>
      </w:r>
      <w:r w:rsidR="007D1CCF">
        <w:t xml:space="preserve">the type of </w:t>
      </w:r>
      <w:r w:rsidRPr="0074545C">
        <w:rPr>
          <w:rStyle w:val="CodeFragment"/>
        </w:rPr>
        <w:t>this</w:t>
      </w:r>
      <w:r>
        <w:t xml:space="preserve"> is the constructor function</w:t>
      </w:r>
      <w:r w:rsidR="00AA4D8A">
        <w:t xml:space="preserve"> type.</w:t>
      </w:r>
    </w:p>
    <w:p w:rsidR="0044410D" w:rsidRPr="0044410D" w:rsidRDefault="0096533B" w:rsidP="00997B8B">
      <w:r>
        <w:t>A member function can access overridden base cl</w:t>
      </w:r>
      <w:r w:rsidR="001F5C71">
        <w:t>ass members using a super property</w:t>
      </w:r>
      <w:r>
        <w:t xml:space="preserve"> access</w:t>
      </w:r>
      <w:r w:rsidR="00242037">
        <w:t xml:space="preserve"> (section </w:t>
      </w:r>
      <w:r w:rsidR="00242037">
        <w:fldChar w:fldCharType="begin"/>
      </w:r>
      <w:r w:rsidR="00242037">
        <w:instrText xml:space="preserve"> REF _Ref331172674 \r \h </w:instrText>
      </w:r>
      <w:r w:rsidR="00242037">
        <w:fldChar w:fldCharType="separate"/>
      </w:r>
      <w:r w:rsidR="00A3147C">
        <w:t>4.9.2</w:t>
      </w:r>
      <w:r w:rsidR="00242037">
        <w:fldChar w:fldCharType="end"/>
      </w:r>
      <w:r w:rsidR="00242037">
        <w:t>)</w:t>
      </w:r>
      <w:r>
        <w:t>. For example</w:t>
      </w:r>
    </w:p>
    <w:p w:rsidR="0044410D" w:rsidRPr="00D54DB2" w:rsidRDefault="0096533B" w:rsidP="0096533B">
      <w:pPr>
        <w:pStyle w:val="Code"/>
      </w:pPr>
      <w:r w:rsidRPr="00D54DB2">
        <w:rPr>
          <w:color w:val="0000FF"/>
        </w:rPr>
        <w:t>class</w:t>
      </w:r>
      <w:r w:rsidRPr="00D54DB2">
        <w:t xml:space="preserve"> Point {</w:t>
      </w:r>
      <w:r w:rsidR="0048218E" w:rsidRPr="00D54DB2">
        <w:br/>
      </w:r>
      <w:r w:rsidRPr="00D54DB2">
        <w:t xml:space="preserve">    </w:t>
      </w:r>
      <w:r w:rsidRPr="00D54DB2">
        <w:rPr>
          <w:color w:val="0000FF"/>
        </w:rPr>
        <w:t>constructor</w:t>
      </w:r>
      <w:r w:rsidRPr="00D54DB2">
        <w:t>(</w:t>
      </w:r>
      <w:r w:rsidRPr="00D54DB2">
        <w:rPr>
          <w:color w:val="0000FF"/>
        </w:rPr>
        <w:t>public</w:t>
      </w:r>
      <w:r w:rsidRPr="00D54DB2">
        <w:t xml:space="preserve"> x: </w:t>
      </w:r>
      <w:r w:rsidRPr="00D54DB2">
        <w:rPr>
          <w:color w:val="0000FF"/>
        </w:rPr>
        <w:t>number</w:t>
      </w:r>
      <w:r w:rsidRPr="00D54DB2">
        <w:t xml:space="preserve">, </w:t>
      </w:r>
      <w:r w:rsidRPr="00D54DB2">
        <w:rPr>
          <w:color w:val="0000FF"/>
        </w:rPr>
        <w:t>public</w:t>
      </w:r>
      <w:r w:rsidRPr="00D54DB2">
        <w:t xml:space="preserve"> y: </w:t>
      </w:r>
      <w:r w:rsidRPr="00D54DB2">
        <w:rPr>
          <w:color w:val="0000FF"/>
        </w:rPr>
        <w:t>number</w:t>
      </w:r>
      <w:r w:rsidRPr="00D54DB2">
        <w:t>) { }</w:t>
      </w:r>
      <w:r w:rsidR="0048218E" w:rsidRPr="00D54DB2">
        <w:br/>
      </w:r>
      <w:r w:rsidRPr="00D54DB2">
        <w:t xml:space="preserve">    </w:t>
      </w:r>
      <w:r w:rsidRPr="00D54DB2">
        <w:rPr>
          <w:color w:val="0000FF"/>
        </w:rPr>
        <w:t>public</w:t>
      </w:r>
      <w:r w:rsidRPr="00D54DB2">
        <w:t xml:space="preserve"> toString() {</w:t>
      </w:r>
      <w:r w:rsidR="0048218E" w:rsidRPr="00D54DB2">
        <w:br/>
      </w:r>
      <w:r w:rsidRPr="00D54DB2">
        <w:t xml:space="preserve">        </w:t>
      </w:r>
      <w:r w:rsidRPr="00D54DB2">
        <w:rPr>
          <w:color w:val="0000FF"/>
        </w:rPr>
        <w:t>return</w:t>
      </w:r>
      <w:r w:rsidRPr="00D54DB2">
        <w:t xml:space="preserve"> </w:t>
      </w:r>
      <w:r w:rsidR="008F4735" w:rsidRPr="00D54DB2">
        <w:rPr>
          <w:color w:val="800000"/>
        </w:rPr>
        <w:t>"</w:t>
      </w:r>
      <w:r w:rsidRPr="00D54DB2">
        <w:rPr>
          <w:color w:val="800000"/>
        </w:rPr>
        <w:t>x=</w:t>
      </w:r>
      <w:r w:rsidR="008F4735" w:rsidRPr="00D54DB2">
        <w:rPr>
          <w:color w:val="800000"/>
        </w:rPr>
        <w:t>"</w:t>
      </w:r>
      <w:r w:rsidRPr="00D54DB2">
        <w:t xml:space="preserve"> + </w:t>
      </w:r>
      <w:r w:rsidRPr="00D54DB2">
        <w:rPr>
          <w:color w:val="0000FF"/>
        </w:rPr>
        <w:t>this</w:t>
      </w:r>
      <w:r w:rsidRPr="00D54DB2">
        <w:t xml:space="preserve">.x + </w:t>
      </w:r>
      <w:r w:rsidR="008F4735" w:rsidRPr="00D54DB2">
        <w:rPr>
          <w:color w:val="800000"/>
        </w:rPr>
        <w:t>"</w:t>
      </w:r>
      <w:r w:rsidRPr="00D54DB2">
        <w:rPr>
          <w:color w:val="800000"/>
        </w:rPr>
        <w:t xml:space="preserve"> y=</w:t>
      </w:r>
      <w:r w:rsidR="008F4735" w:rsidRPr="00D54DB2">
        <w:rPr>
          <w:color w:val="800000"/>
        </w:rPr>
        <w:t>"</w:t>
      </w:r>
      <w:r w:rsidRPr="00D54DB2">
        <w:t xml:space="preserve"> + </w:t>
      </w:r>
      <w:r w:rsidRPr="00D54DB2">
        <w:rPr>
          <w:color w:val="0000FF"/>
        </w:rPr>
        <w:t>this</w:t>
      </w:r>
      <w:r w:rsidRPr="00D54DB2">
        <w:t>.y;</w:t>
      </w:r>
      <w:r w:rsidR="0048218E" w:rsidRPr="00D54DB2">
        <w:br/>
      </w:r>
      <w:r w:rsidRPr="00D54DB2">
        <w:t xml:space="preserve">    }</w:t>
      </w:r>
      <w:r w:rsidR="0048218E" w:rsidRPr="00D54DB2">
        <w:br/>
      </w:r>
      <w:r w:rsidRPr="00D54DB2">
        <w:t>}</w:t>
      </w:r>
    </w:p>
    <w:p w:rsidR="0044410D" w:rsidRPr="00D54DB2" w:rsidRDefault="0096533B" w:rsidP="00060595">
      <w:pPr>
        <w:pStyle w:val="Code"/>
      </w:pPr>
      <w:r w:rsidRPr="00D54DB2">
        <w:rPr>
          <w:color w:val="0000FF"/>
        </w:rPr>
        <w:t>class</w:t>
      </w:r>
      <w:r w:rsidRPr="00D54DB2">
        <w:t xml:space="preserve"> ColoredPoint </w:t>
      </w:r>
      <w:r w:rsidRPr="00D54DB2">
        <w:rPr>
          <w:color w:val="0000FF"/>
        </w:rPr>
        <w:t>extends</w:t>
      </w:r>
      <w:r w:rsidR="008E10B2" w:rsidRPr="00D54DB2">
        <w:t xml:space="preserve"> Point </w:t>
      </w:r>
      <w:r w:rsidRPr="00D54DB2">
        <w:t>{</w:t>
      </w:r>
      <w:r w:rsidR="0048218E" w:rsidRPr="00D54DB2">
        <w:br/>
      </w:r>
      <w:r w:rsidRPr="00D54DB2">
        <w:t xml:space="preserve">    </w:t>
      </w:r>
      <w:r w:rsidRPr="00D54DB2">
        <w:rPr>
          <w:color w:val="0000FF"/>
        </w:rPr>
        <w:t>constructor</w:t>
      </w:r>
      <w:r w:rsidRPr="00D54DB2">
        <w:t xml:space="preserve">(x: </w:t>
      </w:r>
      <w:r w:rsidRPr="00D54DB2">
        <w:rPr>
          <w:color w:val="0000FF"/>
        </w:rPr>
        <w:t>number</w:t>
      </w:r>
      <w:r w:rsidRPr="00D54DB2">
        <w:t xml:space="preserve">, y: </w:t>
      </w:r>
      <w:r w:rsidRPr="00D54DB2">
        <w:rPr>
          <w:color w:val="0000FF"/>
        </w:rPr>
        <w:t>number</w:t>
      </w:r>
      <w:r w:rsidRPr="00D54DB2">
        <w:t xml:space="preserve">, </w:t>
      </w:r>
      <w:r w:rsidRPr="00D54DB2">
        <w:rPr>
          <w:color w:val="0000FF"/>
        </w:rPr>
        <w:t>public</w:t>
      </w:r>
      <w:r w:rsidRPr="00D54DB2">
        <w:t xml:space="preserve"> color: </w:t>
      </w:r>
      <w:r w:rsidRPr="00D54DB2">
        <w:rPr>
          <w:color w:val="0000FF"/>
        </w:rPr>
        <w:t>string</w:t>
      </w:r>
      <w:r w:rsidRPr="00D54DB2">
        <w:t>) {</w:t>
      </w:r>
      <w:r w:rsidR="0048218E" w:rsidRPr="00D54DB2">
        <w:br/>
      </w:r>
      <w:r w:rsidRPr="00D54DB2">
        <w:t xml:space="preserve">        </w:t>
      </w:r>
      <w:r w:rsidRPr="00D54DB2">
        <w:rPr>
          <w:color w:val="0000FF"/>
        </w:rPr>
        <w:t>super</w:t>
      </w:r>
      <w:r w:rsidRPr="00D54DB2">
        <w:t>(x, y);</w:t>
      </w:r>
      <w:r w:rsidR="0048218E" w:rsidRPr="00D54DB2">
        <w:br/>
      </w:r>
      <w:r w:rsidRPr="00D54DB2">
        <w:t xml:space="preserve">    }</w:t>
      </w:r>
      <w:r w:rsidR="0048218E" w:rsidRPr="00D54DB2">
        <w:br/>
      </w:r>
      <w:r w:rsidRPr="00D54DB2">
        <w:t xml:space="preserve">    </w:t>
      </w:r>
      <w:r w:rsidRPr="00D54DB2">
        <w:rPr>
          <w:color w:val="0000FF"/>
        </w:rPr>
        <w:t>public</w:t>
      </w:r>
      <w:r w:rsidRPr="00D54DB2">
        <w:t xml:space="preserve"> toString() {</w:t>
      </w:r>
      <w:r w:rsidR="0048218E" w:rsidRPr="00D54DB2">
        <w:br/>
      </w:r>
      <w:r w:rsidRPr="00D54DB2">
        <w:t xml:space="preserve">        </w:t>
      </w:r>
      <w:r w:rsidRPr="00D54DB2">
        <w:rPr>
          <w:color w:val="0000FF"/>
        </w:rPr>
        <w:t>return</w:t>
      </w:r>
      <w:r w:rsidRPr="00D54DB2">
        <w:t xml:space="preserve"> </w:t>
      </w:r>
      <w:r w:rsidRPr="00D54DB2">
        <w:rPr>
          <w:color w:val="0000FF"/>
        </w:rPr>
        <w:t>super</w:t>
      </w:r>
      <w:r w:rsidRPr="00D54DB2">
        <w:t xml:space="preserve">.toString() + </w:t>
      </w:r>
      <w:r w:rsidR="008F4735" w:rsidRPr="00D54DB2">
        <w:rPr>
          <w:color w:val="800000"/>
        </w:rPr>
        <w:t>"</w:t>
      </w:r>
      <w:r w:rsidRPr="00D54DB2">
        <w:rPr>
          <w:color w:val="800000"/>
        </w:rPr>
        <w:t xml:space="preserve"> color=</w:t>
      </w:r>
      <w:r w:rsidR="008F4735" w:rsidRPr="00D54DB2">
        <w:rPr>
          <w:color w:val="800000"/>
        </w:rPr>
        <w:t>"</w:t>
      </w:r>
      <w:r w:rsidRPr="00D54DB2">
        <w:t xml:space="preserve"> + </w:t>
      </w:r>
      <w:r w:rsidRPr="00D54DB2">
        <w:rPr>
          <w:color w:val="0000FF"/>
        </w:rPr>
        <w:t>this</w:t>
      </w:r>
      <w:r w:rsidRPr="00D54DB2">
        <w:t>.color;</w:t>
      </w:r>
      <w:r w:rsidR="0048218E" w:rsidRPr="00D54DB2">
        <w:br/>
      </w:r>
      <w:r w:rsidRPr="00D54DB2">
        <w:t xml:space="preserve">    }</w:t>
      </w:r>
      <w:r w:rsidR="0048218E" w:rsidRPr="00D54DB2">
        <w:br/>
      </w:r>
      <w:r w:rsidRPr="00D54DB2">
        <w:t>}</w:t>
      </w:r>
    </w:p>
    <w:p w:rsidR="0044410D" w:rsidRPr="0044410D" w:rsidRDefault="00183DCD" w:rsidP="00183DCD">
      <w:pPr>
        <w:rPr>
          <w:highlight w:val="white"/>
        </w:rPr>
      </w:pPr>
      <w:r>
        <w:rPr>
          <w:highlight w:val="white"/>
        </w:rPr>
        <w:t xml:space="preserve">In a static member function, </w:t>
      </w:r>
      <w:r w:rsidRPr="0074545C">
        <w:rPr>
          <w:rStyle w:val="CodeFragment"/>
          <w:highlight w:val="white"/>
        </w:rPr>
        <w:t>this</w:t>
      </w:r>
      <w:r>
        <w:rPr>
          <w:highlight w:val="white"/>
        </w:rPr>
        <w:t xml:space="preserve"> represents the constructor function object on which the static member fu</w:t>
      </w:r>
      <w:r w:rsidR="005E681B">
        <w:rPr>
          <w:highlight w:val="white"/>
        </w:rPr>
        <w:t xml:space="preserve">nction was invoked. Thus, a call to </w:t>
      </w:r>
      <w:r w:rsidR="008F4735">
        <w:rPr>
          <w:highlight w:val="white"/>
        </w:rPr>
        <w:t>'</w:t>
      </w:r>
      <w:r w:rsidR="005E681B">
        <w:rPr>
          <w:highlight w:val="white"/>
        </w:rPr>
        <w:t>new this()</w:t>
      </w:r>
      <w:r w:rsidR="008F4735">
        <w:rPr>
          <w:highlight w:val="white"/>
        </w:rPr>
        <w:t>'</w:t>
      </w:r>
      <w:r w:rsidR="005E681B">
        <w:rPr>
          <w:highlight w:val="white"/>
        </w:rPr>
        <w:t xml:space="preserve"> may actually invoke a derived class constructor:</w:t>
      </w:r>
    </w:p>
    <w:p w:rsidR="0044410D" w:rsidRPr="00D54DB2" w:rsidRDefault="00C92EF7" w:rsidP="00C92EF7">
      <w:pPr>
        <w:pStyle w:val="Code"/>
      </w:pPr>
      <w:r w:rsidRPr="00D54DB2">
        <w:rPr>
          <w:color w:val="0000FF"/>
        </w:rPr>
        <w:t>class</w:t>
      </w:r>
      <w:r w:rsidRPr="00D54DB2">
        <w:rPr>
          <w:color w:val="000000"/>
        </w:rPr>
        <w:t xml:space="preserve"> A {</w:t>
      </w:r>
      <w:r w:rsidR="0048218E" w:rsidRPr="00D54DB2">
        <w:br/>
      </w:r>
      <w:r w:rsidRPr="00D54DB2">
        <w:rPr>
          <w:color w:val="000000"/>
        </w:rPr>
        <w:t xml:space="preserve">    a = </w:t>
      </w:r>
      <w:r w:rsidRPr="00D54DB2">
        <w:rPr>
          <w:color w:val="800000"/>
        </w:rPr>
        <w:t>1</w:t>
      </w:r>
      <w:r w:rsidRPr="00D54DB2">
        <w:rPr>
          <w:color w:val="000000"/>
        </w:rPr>
        <w:t>;</w:t>
      </w:r>
      <w:r w:rsidR="0048218E" w:rsidRPr="00D54DB2">
        <w:br/>
      </w:r>
      <w:r w:rsidRPr="00D54DB2">
        <w:rPr>
          <w:color w:val="000000"/>
        </w:rPr>
        <w:t xml:space="preserve">    </w:t>
      </w:r>
      <w:r w:rsidRPr="00D54DB2">
        <w:rPr>
          <w:color w:val="0000FF"/>
        </w:rPr>
        <w:t>static</w:t>
      </w:r>
      <w:r w:rsidRPr="00D54DB2">
        <w:rPr>
          <w:color w:val="000000"/>
        </w:rPr>
        <w:t xml:space="preserve"> create() {</w:t>
      </w:r>
      <w:r w:rsidR="0048218E" w:rsidRPr="00D54DB2">
        <w:br/>
      </w:r>
      <w:r w:rsidRPr="00D54DB2">
        <w:rPr>
          <w:color w:val="000000"/>
        </w:rPr>
        <w:t xml:space="preserve">        </w:t>
      </w:r>
      <w:r w:rsidRPr="00D54DB2">
        <w:rPr>
          <w:color w:val="0000FF"/>
        </w:rPr>
        <w:t>return</w:t>
      </w:r>
      <w:r w:rsidRPr="00D54DB2">
        <w:rPr>
          <w:color w:val="000000"/>
        </w:rPr>
        <w:t xml:space="preserve"> </w:t>
      </w:r>
      <w:r w:rsidRPr="00D54DB2">
        <w:rPr>
          <w:color w:val="0000FF"/>
        </w:rPr>
        <w:t>new</w:t>
      </w:r>
      <w:r w:rsidRPr="00D54DB2">
        <w:rPr>
          <w:color w:val="000000"/>
        </w:rPr>
        <w:t xml:space="preserve"> </w:t>
      </w:r>
      <w:r w:rsidRPr="00D54DB2">
        <w:rPr>
          <w:color w:val="0000FF"/>
        </w:rPr>
        <w:t>this</w:t>
      </w:r>
      <w:r w:rsidRPr="00D54DB2">
        <w:rPr>
          <w:color w:val="000000"/>
        </w:rPr>
        <w:t>();</w:t>
      </w:r>
      <w:r w:rsidR="0048218E" w:rsidRPr="00D54DB2">
        <w:br/>
      </w:r>
      <w:r w:rsidRPr="00D54DB2">
        <w:rPr>
          <w:color w:val="000000"/>
        </w:rPr>
        <w:t xml:space="preserve">    }</w:t>
      </w:r>
      <w:r w:rsidR="0048218E" w:rsidRPr="00D54DB2">
        <w:br/>
      </w:r>
      <w:r w:rsidRPr="00D54DB2">
        <w:rPr>
          <w:color w:val="000000"/>
        </w:rPr>
        <w:t>}</w:t>
      </w:r>
    </w:p>
    <w:p w:rsidR="0044410D" w:rsidRPr="00D54DB2" w:rsidRDefault="00C92EF7" w:rsidP="00C92EF7">
      <w:pPr>
        <w:pStyle w:val="Code"/>
      </w:pPr>
      <w:r w:rsidRPr="00D54DB2">
        <w:rPr>
          <w:color w:val="0000FF"/>
        </w:rPr>
        <w:t>class</w:t>
      </w:r>
      <w:r w:rsidRPr="00D54DB2">
        <w:rPr>
          <w:color w:val="000000"/>
        </w:rPr>
        <w:t xml:space="preserve"> B </w:t>
      </w:r>
      <w:r w:rsidRPr="00D54DB2">
        <w:rPr>
          <w:color w:val="0000FF"/>
        </w:rPr>
        <w:t>extends</w:t>
      </w:r>
      <w:r w:rsidRPr="00D54DB2">
        <w:rPr>
          <w:color w:val="000000"/>
        </w:rPr>
        <w:t xml:space="preserve"> A {</w:t>
      </w:r>
      <w:r w:rsidR="0048218E" w:rsidRPr="00D54DB2">
        <w:br/>
      </w:r>
      <w:r w:rsidRPr="00D54DB2">
        <w:rPr>
          <w:color w:val="000000"/>
        </w:rPr>
        <w:t xml:space="preserve">    b = </w:t>
      </w:r>
      <w:r w:rsidRPr="00D54DB2">
        <w:rPr>
          <w:color w:val="800000"/>
        </w:rPr>
        <w:t>2</w:t>
      </w:r>
      <w:r w:rsidRPr="00D54DB2">
        <w:rPr>
          <w:color w:val="000000"/>
        </w:rPr>
        <w:t>;</w:t>
      </w:r>
      <w:r w:rsidR="0048218E" w:rsidRPr="00D54DB2">
        <w:br/>
      </w:r>
      <w:r w:rsidRPr="00D54DB2">
        <w:rPr>
          <w:color w:val="000000"/>
        </w:rPr>
        <w:t>}</w:t>
      </w:r>
    </w:p>
    <w:p w:rsidR="0044410D" w:rsidRPr="00D54DB2" w:rsidRDefault="00C92EF7" w:rsidP="00C92EF7">
      <w:pPr>
        <w:pStyle w:val="Code"/>
      </w:pPr>
      <w:r w:rsidRPr="00D54DB2">
        <w:rPr>
          <w:color w:val="0000FF"/>
        </w:rPr>
        <w:t>var</w:t>
      </w:r>
      <w:r w:rsidRPr="00D54DB2">
        <w:rPr>
          <w:color w:val="000000"/>
        </w:rPr>
        <w:t xml:space="preserve"> x = A.create();  </w:t>
      </w:r>
      <w:r w:rsidRPr="00D54DB2">
        <w:rPr>
          <w:color w:val="008000"/>
        </w:rPr>
        <w:t>// new A()</w:t>
      </w:r>
      <w:r w:rsidR="0048218E" w:rsidRPr="00D54DB2">
        <w:br/>
      </w:r>
      <w:r w:rsidRPr="00D54DB2">
        <w:rPr>
          <w:color w:val="0000FF"/>
        </w:rPr>
        <w:t>var</w:t>
      </w:r>
      <w:r w:rsidRPr="00D54DB2">
        <w:rPr>
          <w:color w:val="000000"/>
        </w:rPr>
        <w:t xml:space="preserve"> y = B.create();  </w:t>
      </w:r>
      <w:r w:rsidRPr="00D54DB2">
        <w:rPr>
          <w:color w:val="008000"/>
        </w:rPr>
        <w:t>// new B()</w:t>
      </w:r>
    </w:p>
    <w:p w:rsidR="0044410D" w:rsidRPr="0044410D" w:rsidRDefault="00786641" w:rsidP="00183DCD">
      <w:r>
        <w:t>Note that TypeScript doesn</w:t>
      </w:r>
      <w:r w:rsidR="008F4735">
        <w:t>'</w:t>
      </w:r>
      <w:r>
        <w:t xml:space="preserve">t require or verify that derived constructor functions are subtypes of base constructor functions. In other words, changing the declaration of </w:t>
      </w:r>
      <w:r w:rsidR="008F4735">
        <w:t>'</w:t>
      </w:r>
      <w:r>
        <w:t>B</w:t>
      </w:r>
      <w:r w:rsidR="008F4735">
        <w:t>'</w:t>
      </w:r>
      <w:r>
        <w:t xml:space="preserve"> to</w:t>
      </w:r>
    </w:p>
    <w:p w:rsidR="0044410D" w:rsidRPr="00D54DB2" w:rsidRDefault="00786641" w:rsidP="00786641">
      <w:pPr>
        <w:pStyle w:val="Code"/>
      </w:pPr>
      <w:r w:rsidRPr="00D54DB2">
        <w:rPr>
          <w:color w:val="0000FF"/>
        </w:rPr>
        <w:lastRenderedPageBreak/>
        <w:t>class</w:t>
      </w:r>
      <w:r w:rsidRPr="00D54DB2">
        <w:rPr>
          <w:color w:val="000000"/>
        </w:rPr>
        <w:t xml:space="preserve"> B </w:t>
      </w:r>
      <w:r w:rsidRPr="00D54DB2">
        <w:rPr>
          <w:color w:val="0000FF"/>
        </w:rPr>
        <w:t>extends</w:t>
      </w:r>
      <w:r w:rsidRPr="00D54DB2">
        <w:rPr>
          <w:color w:val="000000"/>
        </w:rPr>
        <w:t xml:space="preserve"> A {</w:t>
      </w:r>
      <w:r w:rsidR="0048218E" w:rsidRPr="00D54DB2">
        <w:br/>
      </w:r>
      <w:r w:rsidRPr="00D54DB2">
        <w:rPr>
          <w:color w:val="000000"/>
        </w:rPr>
        <w:t xml:space="preserve">    </w:t>
      </w:r>
      <w:r w:rsidRPr="00D54DB2">
        <w:rPr>
          <w:color w:val="0000FF"/>
        </w:rPr>
        <w:t>constructor</w:t>
      </w:r>
      <w:r w:rsidRPr="00D54DB2">
        <w:rPr>
          <w:color w:val="000000"/>
        </w:rPr>
        <w:t>(</w:t>
      </w:r>
      <w:r w:rsidRPr="00D54DB2">
        <w:rPr>
          <w:color w:val="0000FF"/>
        </w:rPr>
        <w:t>public</w:t>
      </w:r>
      <w:r w:rsidRPr="00D54DB2">
        <w:rPr>
          <w:color w:val="000000"/>
        </w:rPr>
        <w:t xml:space="preserve"> b: </w:t>
      </w:r>
      <w:r w:rsidRPr="00D54DB2">
        <w:rPr>
          <w:color w:val="0000FF"/>
        </w:rPr>
        <w:t>number</w:t>
      </w:r>
      <w:r w:rsidR="00CA12FD" w:rsidRPr="00D54DB2">
        <w:rPr>
          <w:color w:val="000000"/>
        </w:rPr>
        <w:t>) {</w:t>
      </w:r>
      <w:r w:rsidR="0048218E" w:rsidRPr="00D54DB2">
        <w:br/>
      </w:r>
      <w:r w:rsidR="00CA12FD" w:rsidRPr="00D54DB2">
        <w:rPr>
          <w:color w:val="000000"/>
        </w:rPr>
        <w:t xml:space="preserve">        </w:t>
      </w:r>
      <w:r w:rsidR="00CA12FD" w:rsidRPr="00D54DB2">
        <w:rPr>
          <w:color w:val="0000FF"/>
        </w:rPr>
        <w:t>super</w:t>
      </w:r>
      <w:r w:rsidR="00CA12FD" w:rsidRPr="00D54DB2">
        <w:rPr>
          <w:color w:val="000000"/>
        </w:rPr>
        <w:t>();</w:t>
      </w:r>
      <w:r w:rsidR="0048218E" w:rsidRPr="00D54DB2">
        <w:br/>
      </w:r>
      <w:r w:rsidR="00CA12FD" w:rsidRPr="00D54DB2">
        <w:rPr>
          <w:color w:val="000000"/>
        </w:rPr>
        <w:t xml:space="preserve">    </w:t>
      </w:r>
      <w:r w:rsidRPr="00D54DB2">
        <w:rPr>
          <w:color w:val="000000"/>
        </w:rPr>
        <w:t>}</w:t>
      </w:r>
      <w:r w:rsidR="0048218E" w:rsidRPr="00D54DB2">
        <w:br/>
      </w:r>
      <w:r w:rsidRPr="00D54DB2">
        <w:rPr>
          <w:color w:val="000000"/>
        </w:rPr>
        <w:t>}</w:t>
      </w:r>
    </w:p>
    <w:p w:rsidR="0044410D" w:rsidRPr="0044410D" w:rsidRDefault="00786641" w:rsidP="00183DCD">
      <w:r>
        <w:t xml:space="preserve">does not cause errors in the example, even though the call to the constructor from the </w:t>
      </w:r>
      <w:r w:rsidR="008F4735">
        <w:t>'</w:t>
      </w:r>
      <w:r>
        <w:t>create</w:t>
      </w:r>
      <w:r w:rsidR="008F4735">
        <w:t>'</w:t>
      </w:r>
      <w:r>
        <w:t xml:space="preserve"> function doesn</w:t>
      </w:r>
      <w:r w:rsidR="008F4735">
        <w:t>'</w:t>
      </w:r>
      <w:r w:rsidR="00FF5D17">
        <w:t xml:space="preserve">t specify an argument (thus giving the value </w:t>
      </w:r>
      <w:r w:rsidR="008F4735">
        <w:t>'</w:t>
      </w:r>
      <w:r w:rsidR="00FF5D17">
        <w:t>undefined</w:t>
      </w:r>
      <w:r w:rsidR="008F4735">
        <w:t>'</w:t>
      </w:r>
      <w:r w:rsidR="00FF5D17">
        <w:t xml:space="preserve"> to </w:t>
      </w:r>
      <w:r w:rsidR="008F4735">
        <w:t>'</w:t>
      </w:r>
      <w:r w:rsidR="00FF5D17">
        <w:t>b</w:t>
      </w:r>
      <w:r w:rsidR="008F4735">
        <w:t>'</w:t>
      </w:r>
      <w:r w:rsidR="00FF5D17">
        <w:t>).</w:t>
      </w:r>
    </w:p>
    <w:p w:rsidR="0044410D" w:rsidRPr="0044410D" w:rsidRDefault="007F6D86" w:rsidP="005E2A5C">
      <w:pPr>
        <w:pStyle w:val="Heading3"/>
      </w:pPr>
      <w:bookmarkStart w:id="287" w:name="_Toc439666279"/>
      <w:r>
        <w:t>Member Accessor Declarations</w:t>
      </w:r>
      <w:bookmarkEnd w:id="287"/>
    </w:p>
    <w:p w:rsidR="0044410D" w:rsidRPr="0044410D" w:rsidRDefault="00864347" w:rsidP="00864347">
      <w:r>
        <w:t>A member accessor declaration declares an instance member accessor or a static member accessor.</w:t>
      </w:r>
    </w:p>
    <w:p w:rsidR="0044410D" w:rsidRPr="0044410D" w:rsidRDefault="00822EB8" w:rsidP="00822EB8">
      <w:pPr>
        <w:pStyle w:val="Grammar"/>
      </w:pPr>
      <w:r w:rsidRPr="006551A1">
        <w:rPr>
          <w:rStyle w:val="Production"/>
        </w:rPr>
        <w:t>MemberAccessorDeclaration:</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GetAccessor</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SetAccessor</w:t>
      </w:r>
    </w:p>
    <w:p w:rsidR="0044410D" w:rsidRPr="0044410D" w:rsidRDefault="00D92F61" w:rsidP="00864347">
      <w:r>
        <w:t xml:space="preserve">Get and set accessors are processed in the same manner as in an object literal (section </w:t>
      </w:r>
      <w:r>
        <w:fldChar w:fldCharType="begin"/>
      </w:r>
      <w:r>
        <w:instrText xml:space="preserve"> REF _Ref333241179 \r \h </w:instrText>
      </w:r>
      <w:r>
        <w:fldChar w:fldCharType="separate"/>
      </w:r>
      <w:r w:rsidR="00A3147C">
        <w:t>4.5</w:t>
      </w:r>
      <w:r>
        <w:fldChar w:fldCharType="end"/>
      </w:r>
      <w:r>
        <w:t>), except that a contextual type is never available in a member accessor declaration.</w:t>
      </w:r>
    </w:p>
    <w:p w:rsidR="0044410D" w:rsidRPr="0044410D" w:rsidRDefault="00DF7D19" w:rsidP="00DF7D19">
      <w:r w:rsidRPr="005F32B7">
        <w:t xml:space="preserve">Accessors for the same </w:t>
      </w:r>
      <w:r w:rsidR="00D237F3">
        <w:t>member</w:t>
      </w:r>
      <w:r w:rsidRPr="005F32B7">
        <w:t xml:space="preserve"> name must</w:t>
      </w:r>
      <w:r>
        <w:t xml:space="preserve"> specify the same accessibility</w:t>
      </w:r>
      <w:r w:rsidR="00D237F3">
        <w:t>.</w:t>
      </w:r>
    </w:p>
    <w:p w:rsidR="0044410D" w:rsidRPr="0044410D" w:rsidRDefault="00DF7D19" w:rsidP="00DF7D19">
      <w:r>
        <w:t xml:space="preserve">An instance member accessor declaration declares a property in the class type and </w:t>
      </w:r>
      <w:r w:rsidR="00D237F3">
        <w:t>defines</w:t>
      </w:r>
      <w:r>
        <w:t xml:space="preserve"> a property on the prototype object of the class with a get or set accessor.</w:t>
      </w:r>
      <w:r w:rsidRPr="00DF7D19">
        <w:t xml:space="preserve"> </w:t>
      </w:r>
      <w:r>
        <w:t xml:space="preserve">In the body of </w:t>
      </w:r>
      <w:r w:rsidR="00D237F3">
        <w:t xml:space="preserve">an </w:t>
      </w:r>
      <w:r>
        <w:t xml:space="preserve">instance member accessor declaration, </w:t>
      </w:r>
      <w:r w:rsidRPr="00C23E8F">
        <w:rPr>
          <w:rStyle w:val="CodeFragment"/>
        </w:rPr>
        <w:t>this</w:t>
      </w:r>
      <w:r>
        <w:t xml:space="preserve"> is of </w:t>
      </w:r>
      <w:r w:rsidR="008932F9">
        <w:t xml:space="preserve">the this-type (section </w:t>
      </w:r>
      <w:r w:rsidR="008932F9">
        <w:fldChar w:fldCharType="begin"/>
      </w:r>
      <w:r w:rsidR="008932F9">
        <w:instrText xml:space="preserve"> REF _Ref438213125 \r \h </w:instrText>
      </w:r>
      <w:r w:rsidR="008932F9">
        <w:fldChar w:fldCharType="separate"/>
      </w:r>
      <w:r w:rsidR="00A3147C">
        <w:t>3.6.3</w:t>
      </w:r>
      <w:r w:rsidR="008932F9">
        <w:fldChar w:fldCharType="end"/>
      </w:r>
      <w:r w:rsidR="008932F9">
        <w:t>) of the class</w:t>
      </w:r>
      <w:r>
        <w:t>.</w:t>
      </w:r>
    </w:p>
    <w:p w:rsidR="0044410D" w:rsidRPr="0044410D" w:rsidRDefault="00D237F3" w:rsidP="00D237F3">
      <w:r>
        <w:t>A static member accessor declaration declares a property in the constructor function type and defines a property on the constructor function object of the class with a get or set accessor.</w:t>
      </w:r>
      <w:r w:rsidRPr="00DF7D19">
        <w:t xml:space="preserve"> </w:t>
      </w:r>
      <w:r>
        <w:t xml:space="preserve">In the body of </w:t>
      </w:r>
      <w:r w:rsidR="00B4189F">
        <w:t>a static</w:t>
      </w:r>
      <w:r>
        <w:t xml:space="preserve"> member accessor declaration, </w:t>
      </w:r>
      <w:r w:rsidR="007D1CCF">
        <w:t xml:space="preserve">the type of </w:t>
      </w:r>
      <w:r w:rsidRPr="00C23E8F">
        <w:rPr>
          <w:rStyle w:val="CodeFragment"/>
        </w:rPr>
        <w:t>this</w:t>
      </w:r>
      <w:r>
        <w:t xml:space="preserve"> is the </w:t>
      </w:r>
      <w:r w:rsidR="00B4189F">
        <w:t>constructor function</w:t>
      </w:r>
      <w:r w:rsidR="00EF4EDF">
        <w:t xml:space="preserve"> type</w:t>
      </w:r>
      <w:r>
        <w:t>.</w:t>
      </w:r>
    </w:p>
    <w:p w:rsidR="0044410D" w:rsidRDefault="00921F9E" w:rsidP="00921F9E">
      <w:r>
        <w:t xml:space="preserve">Get and set accessors are emitted as calls to </w:t>
      </w:r>
      <w:r w:rsidR="008F4735">
        <w:t>'</w:t>
      </w:r>
      <w:r>
        <w:t>Object.defineProperty</w:t>
      </w:r>
      <w:r w:rsidR="008F4735">
        <w:t>'</w:t>
      </w:r>
      <w:r>
        <w:t xml:space="preserve"> in the generated JavaScript</w:t>
      </w:r>
      <w:r w:rsidR="00760888">
        <w:t xml:space="preserve">, as described in </w:t>
      </w:r>
      <w:r w:rsidR="005A3981">
        <w:t xml:space="preserve">section </w:t>
      </w:r>
      <w:r w:rsidR="005A3981">
        <w:fldChar w:fldCharType="begin"/>
      </w:r>
      <w:r w:rsidR="005A3981">
        <w:instrText xml:space="preserve"> REF _Ref332890757 \r \h </w:instrText>
      </w:r>
      <w:r w:rsidR="005A3981">
        <w:fldChar w:fldCharType="separate"/>
      </w:r>
      <w:r w:rsidR="00A3147C">
        <w:t>8.7.1</w:t>
      </w:r>
      <w:r w:rsidR="005A3981">
        <w:fldChar w:fldCharType="end"/>
      </w:r>
      <w:r w:rsidR="005A3981">
        <w:t>.</w:t>
      </w:r>
    </w:p>
    <w:p w:rsidR="00A45E9A" w:rsidRDefault="00A45E9A" w:rsidP="00A45E9A">
      <w:pPr>
        <w:pStyle w:val="Heading3"/>
      </w:pPr>
      <w:bookmarkStart w:id="288" w:name="_Toc439666280"/>
      <w:r>
        <w:t>Dynamic Prope</w:t>
      </w:r>
      <w:r w:rsidR="003E2F51">
        <w:t>rty Declarations</w:t>
      </w:r>
      <w:bookmarkEnd w:id="288"/>
    </w:p>
    <w:p w:rsidR="003E2F51" w:rsidRDefault="003E2F51" w:rsidP="003E2F51">
      <w:r>
        <w:t xml:space="preserve">If the </w:t>
      </w:r>
      <w:r w:rsidRPr="006514B3">
        <w:rPr>
          <w:rStyle w:val="Production"/>
        </w:rPr>
        <w:t>PropertyName</w:t>
      </w:r>
      <w:r>
        <w:t xml:space="preserve"> of a property member declaration is </w:t>
      </w:r>
      <w:r w:rsidRPr="00903CCF">
        <w:t xml:space="preserve">a </w:t>
      </w:r>
      <w:r>
        <w:t>computed property name that doesn't denote a well-known symbol (</w:t>
      </w:r>
      <w:r w:rsidR="00BC0B44">
        <w:fldChar w:fldCharType="begin"/>
      </w:r>
      <w:r w:rsidR="00BC0B44">
        <w:instrText xml:space="preserve"> REF _Ref425914908 \r \h </w:instrText>
      </w:r>
      <w:r w:rsidR="00BC0B44">
        <w:fldChar w:fldCharType="separate"/>
      </w:r>
      <w:r w:rsidR="00A3147C">
        <w:t>2.2.3</w:t>
      </w:r>
      <w:r w:rsidR="00BC0B44">
        <w:fldChar w:fldCharType="end"/>
      </w:r>
      <w:r>
        <w:t xml:space="preserve">), the construct is considered a </w:t>
      </w:r>
      <w:r w:rsidRPr="00FC1D56">
        <w:rPr>
          <w:b/>
          <w:i/>
        </w:rPr>
        <w:t xml:space="preserve">dynamic property </w:t>
      </w:r>
      <w:r>
        <w:rPr>
          <w:b/>
          <w:i/>
        </w:rPr>
        <w:t>declaration</w:t>
      </w:r>
      <w:r>
        <w:t>. The following rules apply to dynamic property declarations:</w:t>
      </w:r>
    </w:p>
    <w:p w:rsidR="003E2F51" w:rsidRDefault="003E2F51" w:rsidP="00367611">
      <w:pPr>
        <w:pStyle w:val="ListParagraph"/>
        <w:numPr>
          <w:ilvl w:val="0"/>
          <w:numId w:val="69"/>
        </w:numPr>
      </w:pPr>
      <w:r>
        <w:t>A dynamic property declaration does not introduce a property in the class type or constructor function type.</w:t>
      </w:r>
    </w:p>
    <w:p w:rsidR="003E2F51" w:rsidRDefault="003E2F51" w:rsidP="00367611">
      <w:pPr>
        <w:pStyle w:val="ListParagraph"/>
        <w:numPr>
          <w:ilvl w:val="0"/>
          <w:numId w:val="69"/>
        </w:numPr>
      </w:pPr>
      <w:r>
        <w:t>The property name expression of a dynamic property assignment must be of type Any or the String, Number, or Symbol primitive type.</w:t>
      </w:r>
    </w:p>
    <w:p w:rsidR="003E2F51" w:rsidRPr="003E2F51" w:rsidRDefault="003E2F51" w:rsidP="00367611">
      <w:pPr>
        <w:pStyle w:val="ListParagraph"/>
        <w:numPr>
          <w:ilvl w:val="0"/>
          <w:numId w:val="69"/>
        </w:numPr>
      </w:pPr>
      <w:r>
        <w:t>The name associated with a dynamic property declarations is considered to be a numeric property name if the property name expression is of type Any or the Number primitive type.</w:t>
      </w:r>
    </w:p>
    <w:p w:rsidR="0044410D" w:rsidRPr="0044410D" w:rsidRDefault="005D7555" w:rsidP="005D7555">
      <w:pPr>
        <w:pStyle w:val="Heading2"/>
      </w:pPr>
      <w:bookmarkStart w:id="289" w:name="_Ref365557477"/>
      <w:bookmarkStart w:id="290" w:name="_Toc439666281"/>
      <w:r>
        <w:lastRenderedPageBreak/>
        <w:t>Index Member Declarations</w:t>
      </w:r>
      <w:bookmarkEnd w:id="289"/>
      <w:bookmarkEnd w:id="290"/>
    </w:p>
    <w:p w:rsidR="0044410D" w:rsidRPr="0044410D" w:rsidRDefault="0058429C" w:rsidP="0058429C">
      <w:r>
        <w:t xml:space="preserve">An index member declaration introduces an index signature </w:t>
      </w:r>
      <w:r w:rsidR="00121D5C">
        <w:t xml:space="preserve">(section </w:t>
      </w:r>
      <w:r w:rsidR="00121D5C">
        <w:fldChar w:fldCharType="begin"/>
      </w:r>
      <w:r w:rsidR="00121D5C">
        <w:instrText xml:space="preserve"> REF _Ref351648322 \r \h </w:instrText>
      </w:r>
      <w:r w:rsidR="00121D5C">
        <w:fldChar w:fldCharType="separate"/>
      </w:r>
      <w:r w:rsidR="00A3147C">
        <w:t>3.9.4</w:t>
      </w:r>
      <w:r w:rsidR="00121D5C">
        <w:fldChar w:fldCharType="end"/>
      </w:r>
      <w:r w:rsidR="00121D5C">
        <w:t xml:space="preserve">) </w:t>
      </w:r>
      <w:r>
        <w:t>in the class type.</w:t>
      </w:r>
    </w:p>
    <w:p w:rsidR="0044410D" w:rsidRPr="0044410D" w:rsidRDefault="005D7555" w:rsidP="00B663C5">
      <w:pPr>
        <w:pStyle w:val="Grammar"/>
      </w:pPr>
      <w:r w:rsidRPr="006551A1">
        <w:rPr>
          <w:rStyle w:val="Production"/>
        </w:rPr>
        <w:t>IndexMemberDeclaration:</w:t>
      </w:r>
      <w:r w:rsidR="0048218E" w:rsidRPr="0048218E">
        <w:br/>
      </w:r>
      <w:r w:rsidRPr="006551A1">
        <w:rPr>
          <w:rStyle w:val="Production"/>
        </w:rPr>
        <w:t>IndexSignature</w:t>
      </w:r>
      <w:r>
        <w:t xml:space="preserve">   </w:t>
      </w:r>
      <w:r w:rsidRPr="0015390D">
        <w:rPr>
          <w:rStyle w:val="Terminal"/>
        </w:rPr>
        <w:t>;</w:t>
      </w:r>
    </w:p>
    <w:p w:rsidR="0044410D" w:rsidRPr="0044410D" w:rsidRDefault="00B663C5" w:rsidP="00B663C5">
      <w:r>
        <w:t>Index m</w:t>
      </w:r>
      <w:r w:rsidR="00FD4275">
        <w:t>ember declarations have no body and cannot specify an accessibility modifier.</w:t>
      </w:r>
    </w:p>
    <w:p w:rsidR="0044410D" w:rsidRPr="0044410D" w:rsidRDefault="00F7090C" w:rsidP="0058429C">
      <w:r>
        <w:t>A</w:t>
      </w:r>
      <w:r w:rsidR="007220BD">
        <w:t xml:space="preserve"> class declaration can have at most one string index member declaration and one numeric index member declaration. All </w:t>
      </w:r>
      <w:r>
        <w:t xml:space="preserve">instance </w:t>
      </w:r>
      <w:r w:rsidR="007220BD">
        <w:t xml:space="preserve">property members of a class must satisfy the constraints implied by the index members of the class as specified in section </w:t>
      </w:r>
      <w:r w:rsidR="007220BD">
        <w:fldChar w:fldCharType="begin"/>
      </w:r>
      <w:r w:rsidR="007220BD">
        <w:instrText xml:space="preserve"> REF _Ref351648322 \r \h </w:instrText>
      </w:r>
      <w:r w:rsidR="007220BD">
        <w:fldChar w:fldCharType="separate"/>
      </w:r>
      <w:r w:rsidR="00A3147C">
        <w:t>3.9.4</w:t>
      </w:r>
      <w:r w:rsidR="007220BD">
        <w:fldChar w:fldCharType="end"/>
      </w:r>
      <w:r w:rsidR="007220BD">
        <w:t>.</w:t>
      </w:r>
    </w:p>
    <w:p w:rsidR="0044410D" w:rsidRPr="0044410D" w:rsidRDefault="00ED645E" w:rsidP="0058429C">
      <w:r>
        <w:t>It is not possible to declare index members for the static side of a class.</w:t>
      </w:r>
    </w:p>
    <w:p w:rsidR="0044410D" w:rsidRDefault="00121D5C" w:rsidP="0058429C">
      <w:r>
        <w:t xml:space="preserve">Note that it is seldom meaningful to include a string index signature in a class because it constrains all </w:t>
      </w:r>
      <w:r w:rsidR="00F7090C">
        <w:t xml:space="preserve">instance </w:t>
      </w:r>
      <w:r>
        <w:t>properties of the class. However, numeric index signatures can be useful to control the element type w</w:t>
      </w:r>
      <w:r w:rsidR="00FB4916">
        <w:t>hen a class is used in an array-</w:t>
      </w:r>
      <w:r>
        <w:t>like manner.</w:t>
      </w:r>
    </w:p>
    <w:p w:rsidR="00D35DCC" w:rsidRDefault="00D35DCC" w:rsidP="00D35DCC">
      <w:pPr>
        <w:pStyle w:val="Heading2"/>
      </w:pPr>
      <w:bookmarkStart w:id="291" w:name="_Toc439666282"/>
      <w:r>
        <w:t>Decorators</w:t>
      </w:r>
      <w:bookmarkEnd w:id="291"/>
    </w:p>
    <w:p w:rsidR="00D35DCC" w:rsidRPr="00300D5D" w:rsidRDefault="00D35DCC" w:rsidP="00D35DCC">
      <w:r w:rsidRPr="00D35DCC">
        <w:rPr>
          <w:i/>
        </w:rPr>
        <w:t xml:space="preserve">TODO: Document </w:t>
      </w:r>
      <w:hyperlink r:id="rId48" w:history="1">
        <w:r w:rsidRPr="00D35DCC">
          <w:rPr>
            <w:rStyle w:val="Hyperlink"/>
            <w:i/>
          </w:rPr>
          <w:t>decorators</w:t>
        </w:r>
      </w:hyperlink>
      <w:r w:rsidRPr="00300D5D">
        <w:t>.</w:t>
      </w:r>
    </w:p>
    <w:p w:rsidR="0044410D" w:rsidRPr="0044410D" w:rsidRDefault="0091518A" w:rsidP="0091518A">
      <w:pPr>
        <w:pStyle w:val="Heading2"/>
      </w:pPr>
      <w:bookmarkStart w:id="292" w:name="_Toc439666283"/>
      <w:r>
        <w:t>Code Generation</w:t>
      </w:r>
      <w:bookmarkEnd w:id="292"/>
    </w:p>
    <w:p w:rsidR="00341B34" w:rsidRDefault="00341B34" w:rsidP="00252EB2">
      <w:r>
        <w:t>When the output target is ECMAScrip</w:t>
      </w:r>
      <w:r w:rsidR="00D80640">
        <w:t>t 2015</w:t>
      </w:r>
      <w:r>
        <w:t xml:space="preserve"> or higher, type parameters, implements clauses, accessibility modifiers, and member variable declarations are removed in the emitted code, but otherwise class declarations are emitted as written. When the output target is ECMAScript 3 or 5, more comprehensive rewrites are performed, as described in this section.</w:t>
      </w:r>
    </w:p>
    <w:p w:rsidR="0044410D" w:rsidRPr="0044410D" w:rsidRDefault="008710C3" w:rsidP="00B618FF">
      <w:pPr>
        <w:pStyle w:val="Heading3"/>
      </w:pPr>
      <w:bookmarkStart w:id="293" w:name="_Ref332890757"/>
      <w:bookmarkStart w:id="294" w:name="_Toc439666284"/>
      <w:r>
        <w:t>Class</w:t>
      </w:r>
      <w:r w:rsidR="00826E5F">
        <w:t>es</w:t>
      </w:r>
      <w:r>
        <w:t xml:space="preserve"> Without</w:t>
      </w:r>
      <w:r w:rsidR="00B618FF">
        <w:t xml:space="preserve"> Extends Clause</w:t>
      </w:r>
      <w:r w:rsidR="00826E5F">
        <w:t>s</w:t>
      </w:r>
      <w:bookmarkEnd w:id="293"/>
      <w:bookmarkEnd w:id="294"/>
    </w:p>
    <w:p w:rsidR="0044410D" w:rsidRPr="0044410D" w:rsidRDefault="0070019C" w:rsidP="0091518A">
      <w:r>
        <w:t>A</w:t>
      </w:r>
      <w:r w:rsidR="00B618FF">
        <w:t xml:space="preserve"> class with no </w:t>
      </w:r>
      <w:r w:rsidR="00B618FF" w:rsidRPr="00C23E8F">
        <w:rPr>
          <w:rStyle w:val="CodeFragment"/>
        </w:rPr>
        <w:t>extends</w:t>
      </w:r>
      <w:r w:rsidR="00B618FF" w:rsidRPr="007D1CCF">
        <w:t xml:space="preserve"> </w:t>
      </w:r>
      <w:r w:rsidR="00B618FF">
        <w:t xml:space="preserve">clause </w:t>
      </w:r>
      <w:r>
        <w:t xml:space="preserve">generates </w:t>
      </w:r>
      <w:r w:rsidR="00B618FF">
        <w:t>JavaScript equivalent to the following:</w:t>
      </w:r>
    </w:p>
    <w:p w:rsidR="0044410D" w:rsidRPr="0044410D" w:rsidRDefault="0091518A" w:rsidP="0015390D">
      <w:pPr>
        <w:pStyle w:val="Code"/>
      </w:pPr>
      <w:r w:rsidRPr="00D54DB2">
        <w:rPr>
          <w:color w:val="0000FF"/>
        </w:rPr>
        <w:t>var</w:t>
      </w:r>
      <w:r w:rsidRPr="00D54DB2">
        <w:t xml:space="preserve"> </w:t>
      </w:r>
      <w:r w:rsidR="0050268D" w:rsidRPr="00D54DB2">
        <w:rPr>
          <w:rStyle w:val="CodeItalic"/>
          <w:rFonts w:ascii="Consolas" w:hAnsi="Consolas"/>
          <w:i w:val="0"/>
        </w:rPr>
        <w:t>&lt;</w:t>
      </w:r>
      <w:r w:rsidRPr="00D54DB2">
        <w:rPr>
          <w:rStyle w:val="CodeItalic"/>
          <w:rFonts w:ascii="Consolas" w:hAnsi="Consolas"/>
          <w:i w:val="0"/>
        </w:rPr>
        <w:t>ClassName</w:t>
      </w:r>
      <w:r w:rsidR="0050268D" w:rsidRPr="00D54DB2">
        <w:rPr>
          <w:rStyle w:val="CodeItalic"/>
          <w:rFonts w:ascii="Consolas" w:hAnsi="Consolas"/>
          <w:i w:val="0"/>
        </w:rPr>
        <w:t>&gt;</w:t>
      </w:r>
      <w:r w:rsidRPr="00D54DB2">
        <w:t xml:space="preserve"> = (</w:t>
      </w:r>
      <w:r w:rsidRPr="00D54DB2">
        <w:rPr>
          <w:color w:val="0000FF"/>
        </w:rPr>
        <w:t>function</w:t>
      </w:r>
      <w:r w:rsidRPr="00D54DB2">
        <w:t xml:space="preserve"> () {</w:t>
      </w:r>
      <w:r w:rsidR="0048218E" w:rsidRPr="00D54DB2">
        <w:br/>
      </w:r>
      <w:r w:rsidRPr="00D54DB2">
        <w:t xml:space="preserve">    </w:t>
      </w:r>
      <w:r w:rsidRPr="00D54DB2">
        <w:rPr>
          <w:color w:val="0000FF"/>
        </w:rPr>
        <w:t>function</w:t>
      </w:r>
      <w:r w:rsidRPr="00D54DB2">
        <w:t xml:space="preserve"> </w:t>
      </w:r>
      <w:r w:rsidR="0050268D" w:rsidRPr="00D54DB2">
        <w:rPr>
          <w:rStyle w:val="CodeItalic"/>
          <w:rFonts w:ascii="Consolas" w:hAnsi="Consolas"/>
          <w:i w:val="0"/>
        </w:rPr>
        <w:t>&lt;</w:t>
      </w:r>
      <w:r w:rsidRPr="00D54DB2">
        <w:rPr>
          <w:rStyle w:val="CodeItalic"/>
          <w:rFonts w:ascii="Consolas" w:hAnsi="Consolas"/>
          <w:i w:val="0"/>
        </w:rPr>
        <w:t>ClassName</w:t>
      </w:r>
      <w:r w:rsidR="0050268D" w:rsidRPr="00D54DB2">
        <w:rPr>
          <w:rStyle w:val="CodeItalic"/>
          <w:rFonts w:ascii="Consolas" w:hAnsi="Consolas"/>
          <w:i w:val="0"/>
        </w:rPr>
        <w:t>&gt;</w:t>
      </w:r>
      <w:r w:rsidR="00FE61AA" w:rsidRPr="00D54DB2">
        <w:t>(</w:t>
      </w:r>
      <w:r w:rsidR="0050268D" w:rsidRPr="00D54DB2">
        <w:rPr>
          <w:rStyle w:val="CodeItalic"/>
          <w:rFonts w:ascii="Consolas" w:hAnsi="Consolas"/>
          <w:i w:val="0"/>
        </w:rPr>
        <w:t>&lt;</w:t>
      </w:r>
      <w:r w:rsidR="00307A51" w:rsidRPr="00D54DB2">
        <w:rPr>
          <w:rStyle w:val="CodeItalic"/>
          <w:rFonts w:ascii="Consolas" w:hAnsi="Consolas"/>
          <w:i w:val="0"/>
        </w:rPr>
        <w:t>C</w:t>
      </w:r>
      <w:r w:rsidRPr="00D54DB2">
        <w:rPr>
          <w:rStyle w:val="CodeItalic"/>
          <w:rFonts w:ascii="Consolas" w:hAnsi="Consolas"/>
          <w:i w:val="0"/>
        </w:rPr>
        <w:t>onstructorParam</w:t>
      </w:r>
      <w:r w:rsidR="00FE7567" w:rsidRPr="00D54DB2">
        <w:rPr>
          <w:rStyle w:val="CodeItalic"/>
          <w:rFonts w:ascii="Consolas" w:hAnsi="Consolas"/>
          <w:i w:val="0"/>
        </w:rPr>
        <w:t>eter</w:t>
      </w:r>
      <w:r w:rsidRPr="00D54DB2">
        <w:rPr>
          <w:rStyle w:val="CodeItalic"/>
          <w:rFonts w:ascii="Consolas" w:hAnsi="Consolas"/>
          <w:i w:val="0"/>
        </w:rPr>
        <w:t>s</w:t>
      </w:r>
      <w:r w:rsidR="0050268D" w:rsidRPr="00D54DB2">
        <w:rPr>
          <w:rStyle w:val="CodeItalic"/>
          <w:rFonts w:ascii="Consolas" w:hAnsi="Consolas"/>
          <w:i w:val="0"/>
        </w:rPr>
        <w:t>&gt;</w:t>
      </w:r>
      <w:r w:rsidR="0049497A" w:rsidRPr="00D54DB2">
        <w:t>) {</w:t>
      </w:r>
      <w:r w:rsidR="0048218E" w:rsidRPr="00D54DB2">
        <w:br/>
      </w:r>
      <w:r w:rsidR="00354CB9" w:rsidRPr="00D54DB2">
        <w:t xml:space="preserve">        </w:t>
      </w:r>
      <w:r w:rsidR="00354CB9" w:rsidRPr="00D54DB2">
        <w:rPr>
          <w:rStyle w:val="CodeItalic"/>
          <w:rFonts w:ascii="Consolas" w:hAnsi="Consolas"/>
          <w:i w:val="0"/>
        </w:rPr>
        <w:t>&lt;DefaultValueAssignments&gt;</w:t>
      </w:r>
      <w:r w:rsidR="0048218E" w:rsidRPr="00D54DB2">
        <w:br/>
      </w:r>
      <w:r w:rsidR="0049497A" w:rsidRPr="00D54DB2">
        <w:t xml:space="preserve">        </w:t>
      </w:r>
      <w:r w:rsidR="0050268D" w:rsidRPr="00D54DB2">
        <w:rPr>
          <w:rStyle w:val="CodeItalic"/>
          <w:rFonts w:ascii="Consolas" w:hAnsi="Consolas"/>
          <w:i w:val="0"/>
        </w:rPr>
        <w:t>&lt;</w:t>
      </w:r>
      <w:r w:rsidR="006D391F" w:rsidRPr="00D54DB2">
        <w:rPr>
          <w:rStyle w:val="CodeItalic"/>
          <w:rFonts w:ascii="Consolas" w:hAnsi="Consolas"/>
          <w:i w:val="0"/>
        </w:rPr>
        <w:t>ParameterPropertyAssignments</w:t>
      </w:r>
      <w:r w:rsidR="0050268D" w:rsidRPr="00D54DB2">
        <w:rPr>
          <w:rStyle w:val="CodeItalic"/>
          <w:rFonts w:ascii="Consolas" w:hAnsi="Consolas"/>
          <w:i w:val="0"/>
        </w:rPr>
        <w:t>&gt;</w:t>
      </w:r>
      <w:r w:rsidR="0048218E" w:rsidRPr="00D54DB2">
        <w:br/>
      </w:r>
      <w:r w:rsidR="0049497A" w:rsidRPr="00D54DB2">
        <w:t xml:space="preserve">        </w:t>
      </w:r>
      <w:r w:rsidR="0050268D" w:rsidRPr="00D54DB2">
        <w:rPr>
          <w:rStyle w:val="CodeItalic"/>
          <w:rFonts w:ascii="Consolas" w:hAnsi="Consolas"/>
          <w:i w:val="0"/>
        </w:rPr>
        <w:t>&lt;</w:t>
      </w:r>
      <w:r w:rsidR="0049497A" w:rsidRPr="00D54DB2">
        <w:rPr>
          <w:rStyle w:val="CodeItalic"/>
          <w:rFonts w:ascii="Consolas" w:hAnsi="Consolas"/>
          <w:i w:val="0"/>
        </w:rPr>
        <w:t>MemberVariableAssignments</w:t>
      </w:r>
      <w:r w:rsidR="0050268D" w:rsidRPr="00D54DB2">
        <w:rPr>
          <w:rStyle w:val="CodeItalic"/>
          <w:rFonts w:ascii="Consolas" w:hAnsi="Consolas"/>
          <w:i w:val="0"/>
        </w:rPr>
        <w:t>&gt;</w:t>
      </w:r>
      <w:r w:rsidR="0048218E" w:rsidRPr="00D54DB2">
        <w:br/>
      </w:r>
      <w:r w:rsidR="0049497A" w:rsidRPr="00D54DB2">
        <w:t xml:space="preserve">        </w:t>
      </w:r>
      <w:r w:rsidR="0050268D" w:rsidRPr="00D54DB2">
        <w:rPr>
          <w:rStyle w:val="CodeItalic"/>
          <w:rFonts w:ascii="Consolas" w:hAnsi="Consolas"/>
          <w:i w:val="0"/>
        </w:rPr>
        <w:t>&lt;</w:t>
      </w:r>
      <w:r w:rsidR="0049497A" w:rsidRPr="00D54DB2">
        <w:rPr>
          <w:rStyle w:val="CodeItalic"/>
          <w:rFonts w:ascii="Consolas" w:hAnsi="Consolas"/>
          <w:i w:val="0"/>
        </w:rPr>
        <w:t>ConstructorStatements</w:t>
      </w:r>
      <w:r w:rsidR="0050268D" w:rsidRPr="00D54DB2">
        <w:rPr>
          <w:rStyle w:val="CodeItalic"/>
          <w:rFonts w:ascii="Consolas" w:hAnsi="Consolas"/>
          <w:i w:val="0"/>
        </w:rPr>
        <w:t>&gt;</w:t>
      </w:r>
      <w:r w:rsidR="0048218E" w:rsidRPr="00D54DB2">
        <w:br/>
      </w:r>
      <w:r w:rsidR="0049497A" w:rsidRPr="00D54DB2">
        <w:t xml:space="preserve">    }</w:t>
      </w:r>
      <w:r w:rsidR="0048218E" w:rsidRPr="00D54DB2">
        <w:br/>
      </w:r>
      <w:r w:rsidR="007D1CCF" w:rsidRPr="00D54DB2">
        <w:t xml:space="preserve">    </w:t>
      </w:r>
      <w:r w:rsidR="007D1CCF" w:rsidRPr="00D54DB2">
        <w:rPr>
          <w:rStyle w:val="CodeItalic"/>
          <w:rFonts w:ascii="Consolas" w:hAnsi="Consolas"/>
          <w:i w:val="0"/>
        </w:rPr>
        <w:t>&lt;MemberFunctionStatements&gt;</w:t>
      </w:r>
      <w:r w:rsidR="0048218E" w:rsidRPr="00D54DB2">
        <w:br/>
      </w:r>
      <w:r w:rsidR="0049497A" w:rsidRPr="00D54DB2">
        <w:t xml:space="preserve">    </w:t>
      </w:r>
      <w:r w:rsidR="0050268D" w:rsidRPr="00D54DB2">
        <w:rPr>
          <w:rStyle w:val="CodeItalic"/>
          <w:rFonts w:ascii="Consolas" w:hAnsi="Consolas"/>
          <w:i w:val="0"/>
        </w:rPr>
        <w:t>&lt;</w:t>
      </w:r>
      <w:r w:rsidR="002F31FB" w:rsidRPr="00D54DB2">
        <w:rPr>
          <w:rStyle w:val="CodeItalic"/>
          <w:rFonts w:ascii="Consolas" w:hAnsi="Consolas"/>
          <w:i w:val="0"/>
        </w:rPr>
        <w:t>Static</w:t>
      </w:r>
      <w:r w:rsidR="007D1CCF" w:rsidRPr="00D54DB2">
        <w:rPr>
          <w:rStyle w:val="CodeItalic"/>
          <w:rFonts w:ascii="Consolas" w:hAnsi="Consolas"/>
          <w:i w:val="0"/>
        </w:rPr>
        <w:t>VariableAssignments</w:t>
      </w:r>
      <w:r w:rsidR="0050268D" w:rsidRPr="00D54DB2">
        <w:rPr>
          <w:rStyle w:val="CodeItalic"/>
          <w:rFonts w:ascii="Consolas" w:hAnsi="Consolas"/>
          <w:i w:val="0"/>
        </w:rPr>
        <w:t>&gt;</w:t>
      </w:r>
      <w:r w:rsidR="0048218E" w:rsidRPr="00D54DB2">
        <w:br/>
      </w:r>
      <w:r w:rsidRPr="00D54DB2">
        <w:t xml:space="preserve">    </w:t>
      </w:r>
      <w:r w:rsidRPr="00D54DB2">
        <w:rPr>
          <w:color w:val="0000FF"/>
        </w:rPr>
        <w:t>return</w:t>
      </w:r>
      <w:r w:rsidRPr="00D54DB2">
        <w:t xml:space="preserve"> </w:t>
      </w:r>
      <w:r w:rsidR="0050268D" w:rsidRPr="00D54DB2">
        <w:rPr>
          <w:rStyle w:val="CodeItalic"/>
          <w:rFonts w:ascii="Consolas" w:hAnsi="Consolas"/>
          <w:i w:val="0"/>
        </w:rPr>
        <w:t>&lt;</w:t>
      </w:r>
      <w:r w:rsidRPr="00D54DB2">
        <w:rPr>
          <w:rStyle w:val="CodeItalic"/>
          <w:rFonts w:ascii="Consolas" w:hAnsi="Consolas"/>
          <w:i w:val="0"/>
        </w:rPr>
        <w:t>ClassName</w:t>
      </w:r>
      <w:r w:rsidR="0050268D" w:rsidRPr="00D54DB2">
        <w:rPr>
          <w:rStyle w:val="CodeItalic"/>
          <w:rFonts w:ascii="Consolas" w:hAnsi="Consolas"/>
          <w:i w:val="0"/>
        </w:rPr>
        <w:t>&gt;</w:t>
      </w:r>
      <w:r w:rsidRPr="00D54DB2">
        <w:t>;</w:t>
      </w:r>
      <w:r w:rsidR="0048218E" w:rsidRPr="00D54DB2">
        <w:br/>
      </w:r>
      <w:r w:rsidRPr="00D54DB2">
        <w:t>})();</w:t>
      </w:r>
    </w:p>
    <w:p w:rsidR="0044410D" w:rsidRPr="0044410D" w:rsidRDefault="00ED0D93" w:rsidP="00ED0D93">
      <w:r w:rsidRPr="00ED0D93">
        <w:rPr>
          <w:rStyle w:val="CodeItalic"/>
        </w:rPr>
        <w:t>ClassName</w:t>
      </w:r>
      <w:r>
        <w:t xml:space="preserve"> is the name of the class.</w:t>
      </w:r>
    </w:p>
    <w:p w:rsidR="0044410D" w:rsidRPr="0044410D" w:rsidRDefault="009C57FC" w:rsidP="009C57FC">
      <w:r w:rsidRPr="00ED0D93">
        <w:rPr>
          <w:rStyle w:val="CodeItalic"/>
        </w:rPr>
        <w:lastRenderedPageBreak/>
        <w:t>ConstructorParam</w:t>
      </w:r>
      <w:r w:rsidR="00FE7567">
        <w:rPr>
          <w:rStyle w:val="CodeItalic"/>
        </w:rPr>
        <w:t>eter</w:t>
      </w:r>
      <w:r w:rsidRPr="00ED0D93">
        <w:rPr>
          <w:rStyle w:val="CodeItalic"/>
        </w:rPr>
        <w:t>s</w:t>
      </w:r>
      <w:r>
        <w:t xml:space="preserve"> is a comma separated list of the constructor</w:t>
      </w:r>
      <w:r w:rsidR="008F4735">
        <w:t>'</w:t>
      </w:r>
      <w:r>
        <w:t>s parameter na</w:t>
      </w:r>
      <w:r w:rsidR="004152C2">
        <w:t>mes</w:t>
      </w:r>
      <w:r w:rsidR="00354CB9">
        <w:t>.</w:t>
      </w:r>
    </w:p>
    <w:p w:rsidR="0044410D" w:rsidRPr="0044410D" w:rsidRDefault="00354CB9" w:rsidP="009C57FC">
      <w:r w:rsidRPr="00073023">
        <w:rPr>
          <w:rStyle w:val="CodeItalic"/>
        </w:rPr>
        <w:t>DefaultValueAssignments</w:t>
      </w:r>
      <w:r>
        <w:t xml:space="preserve"> is a sequence of default property value assignments corresponding to those generated for a regular function declarat</w:t>
      </w:r>
      <w:r w:rsidR="00330ACA">
        <w:t xml:space="preserve">ion, as described in section </w:t>
      </w:r>
      <w:r w:rsidR="00330ACA">
        <w:fldChar w:fldCharType="begin"/>
      </w:r>
      <w:r w:rsidR="00330ACA">
        <w:instrText xml:space="preserve"> REF _Ref332892747 \r \h </w:instrText>
      </w:r>
      <w:r w:rsidR="00330ACA">
        <w:fldChar w:fldCharType="separate"/>
      </w:r>
      <w:r w:rsidR="00A3147C">
        <w:t>6.6</w:t>
      </w:r>
      <w:r w:rsidR="00330ACA">
        <w:fldChar w:fldCharType="end"/>
      </w:r>
      <w:r>
        <w:t>.</w:t>
      </w:r>
    </w:p>
    <w:p w:rsidR="0044410D" w:rsidRPr="0044410D" w:rsidRDefault="009C57FC" w:rsidP="009C57FC">
      <w:r w:rsidRPr="00ED0D93">
        <w:rPr>
          <w:rStyle w:val="CodeItalic"/>
        </w:rPr>
        <w:t>ParameterPropertyAssignments</w:t>
      </w:r>
      <w:r>
        <w:t xml:space="preserve"> is a sequ</w:t>
      </w:r>
      <w:r w:rsidR="00BA54EB">
        <w:t xml:space="preserve">ence of assignments, one for </w:t>
      </w:r>
      <w:r w:rsidR="006D391F">
        <w:t>each parameter property declaration</w:t>
      </w:r>
      <w:r w:rsidR="00BA54EB">
        <w:t xml:space="preserve"> in the constructor</w:t>
      </w:r>
      <w:r w:rsidR="00ED0D93">
        <w:t xml:space="preserve">, in order </w:t>
      </w:r>
      <w:r w:rsidR="002F31FB">
        <w:t>they are declared</w:t>
      </w:r>
      <w:r w:rsidR="00BA54EB">
        <w:t>, of the form</w:t>
      </w:r>
    </w:p>
    <w:p w:rsidR="0044410D" w:rsidRPr="0044410D" w:rsidRDefault="009C57FC" w:rsidP="009C57FC">
      <w:pPr>
        <w:pStyle w:val="Code"/>
      </w:pPr>
      <w:r w:rsidRPr="00D54DB2">
        <w:rPr>
          <w:color w:val="0000FF"/>
        </w:rPr>
        <w:t>this</w:t>
      </w:r>
      <w:r w:rsidR="00FE61AA" w:rsidRPr="00D54DB2">
        <w:t>.</w:t>
      </w:r>
      <w:r w:rsidR="0050268D" w:rsidRPr="00D54DB2">
        <w:t>&lt;</w:t>
      </w:r>
      <w:r w:rsidR="00307A51" w:rsidRPr="00D54DB2">
        <w:t>P</w:t>
      </w:r>
      <w:r w:rsidR="00193790" w:rsidRPr="00D54DB2">
        <w:t>aram</w:t>
      </w:r>
      <w:r w:rsidR="00FE7567" w:rsidRPr="00D54DB2">
        <w:t>eter</w:t>
      </w:r>
      <w:r w:rsidR="00BA54EB" w:rsidRPr="00D54DB2">
        <w:t>Name</w:t>
      </w:r>
      <w:r w:rsidR="0050268D" w:rsidRPr="00D54DB2">
        <w:t>&gt;</w:t>
      </w:r>
      <w:r w:rsidR="00BA54EB" w:rsidRPr="00D54DB2">
        <w:t xml:space="preserve"> = </w:t>
      </w:r>
      <w:r w:rsidR="0050268D" w:rsidRPr="00D54DB2">
        <w:t>&lt;</w:t>
      </w:r>
      <w:r w:rsidR="00193790" w:rsidRPr="00D54DB2">
        <w:t>Param</w:t>
      </w:r>
      <w:r w:rsidR="00FE7567" w:rsidRPr="00D54DB2">
        <w:t>eter</w:t>
      </w:r>
      <w:r w:rsidR="00BA54EB" w:rsidRPr="00D54DB2">
        <w:t>Name</w:t>
      </w:r>
      <w:r w:rsidR="0050268D" w:rsidRPr="00D54DB2">
        <w:t>&gt;</w:t>
      </w:r>
      <w:r w:rsidR="00BA54EB" w:rsidRPr="00D54DB2">
        <w:t>;</w:t>
      </w:r>
    </w:p>
    <w:p w:rsidR="0044410D" w:rsidRPr="0044410D" w:rsidRDefault="00BA54EB" w:rsidP="00BA54EB">
      <w:r>
        <w:t xml:space="preserve">where </w:t>
      </w:r>
      <w:r w:rsidR="00193790">
        <w:rPr>
          <w:rStyle w:val="CodeItalic"/>
        </w:rPr>
        <w:t>Param</w:t>
      </w:r>
      <w:r w:rsidR="00FE7567">
        <w:rPr>
          <w:rStyle w:val="CodeItalic"/>
        </w:rPr>
        <w:t>eter</w:t>
      </w:r>
      <w:r w:rsidRPr="00ED0D93">
        <w:rPr>
          <w:rStyle w:val="CodeItalic"/>
        </w:rPr>
        <w:t>Name</w:t>
      </w:r>
      <w:r>
        <w:t xml:space="preserve"> is the name of a parameter property.</w:t>
      </w:r>
    </w:p>
    <w:p w:rsidR="0044410D" w:rsidRPr="0044410D" w:rsidRDefault="00BA54EB" w:rsidP="00BA54EB">
      <w:r w:rsidRPr="00ED0D93">
        <w:rPr>
          <w:rStyle w:val="CodeItalic"/>
        </w:rPr>
        <w:t>MemberVariableAssignments</w:t>
      </w:r>
      <w:r>
        <w:t xml:space="preserve"> is a sequence of assignments, one for each </w:t>
      </w:r>
      <w:r w:rsidR="00B6608C">
        <w:t xml:space="preserve">instance </w:t>
      </w:r>
      <w:r>
        <w:t>m</w:t>
      </w:r>
      <w:r w:rsidR="0050268D">
        <w:t>ember variable declaration with</w:t>
      </w:r>
      <w:r>
        <w:t xml:space="preserve"> an initializer, </w:t>
      </w:r>
      <w:r w:rsidR="00ED0D93">
        <w:t xml:space="preserve">in </w:t>
      </w:r>
      <w:r w:rsidR="002F31FB">
        <w:t>the order they are declared</w:t>
      </w:r>
      <w:r w:rsidR="00ED0D93">
        <w:t xml:space="preserve">, </w:t>
      </w:r>
      <w:r>
        <w:t>of the form</w:t>
      </w:r>
    </w:p>
    <w:p w:rsidR="0044410D" w:rsidRPr="0044410D" w:rsidRDefault="00BA54EB" w:rsidP="00BA54EB">
      <w:pPr>
        <w:pStyle w:val="Code"/>
      </w:pPr>
      <w:r w:rsidRPr="00D54DB2">
        <w:rPr>
          <w:color w:val="0000FF"/>
        </w:rPr>
        <w:t>this</w:t>
      </w:r>
      <w:r w:rsidR="00FE61AA" w:rsidRPr="00D54DB2">
        <w:t>.</w:t>
      </w:r>
      <w:r w:rsidR="0050268D" w:rsidRPr="00D54DB2">
        <w:t>&lt;</w:t>
      </w:r>
      <w:r w:rsidR="00307A51" w:rsidRPr="00D54DB2">
        <w:t>M</w:t>
      </w:r>
      <w:r w:rsidR="00193790" w:rsidRPr="00D54DB2">
        <w:t>ember</w:t>
      </w:r>
      <w:r w:rsidRPr="00D54DB2">
        <w:t>Name</w:t>
      </w:r>
      <w:r w:rsidR="0050268D" w:rsidRPr="00D54DB2">
        <w:t>&gt;</w:t>
      </w:r>
      <w:r w:rsidRPr="00D54DB2">
        <w:t xml:space="preserve"> = </w:t>
      </w:r>
      <w:r w:rsidR="0050268D" w:rsidRPr="00D54DB2">
        <w:t>&lt;</w:t>
      </w:r>
      <w:r w:rsidR="00ED0D93" w:rsidRPr="00D54DB2">
        <w:t>InitializerExpression</w:t>
      </w:r>
      <w:r w:rsidR="0050268D" w:rsidRPr="00D54DB2">
        <w:t>&gt;</w:t>
      </w:r>
      <w:r w:rsidRPr="00D54DB2">
        <w:t>;</w:t>
      </w:r>
    </w:p>
    <w:p w:rsidR="0044410D" w:rsidRPr="0044410D" w:rsidRDefault="00ED0D93" w:rsidP="00ED0D93">
      <w:r>
        <w:t xml:space="preserve">where </w:t>
      </w:r>
      <w:r w:rsidR="00193790">
        <w:rPr>
          <w:rStyle w:val="CodeItalic"/>
        </w:rPr>
        <w:t>Member</w:t>
      </w:r>
      <w:r w:rsidRPr="00ED0D93">
        <w:rPr>
          <w:rStyle w:val="CodeItalic"/>
        </w:rPr>
        <w:t>Name</w:t>
      </w:r>
      <w:r>
        <w:t xml:space="preserve"> is the name of the member variable and </w:t>
      </w:r>
      <w:r w:rsidRPr="00ED0D93">
        <w:rPr>
          <w:rStyle w:val="CodeItalic"/>
        </w:rPr>
        <w:t>InitializerExpression</w:t>
      </w:r>
      <w:r>
        <w:t xml:space="preserve"> is </w:t>
      </w:r>
      <w:r w:rsidR="00B6608C">
        <w:t xml:space="preserve">the code generated for </w:t>
      </w:r>
      <w:r>
        <w:t>the initializer expression.</w:t>
      </w:r>
    </w:p>
    <w:p w:rsidR="0044410D" w:rsidRPr="0044410D" w:rsidRDefault="00ED0D93" w:rsidP="00ED0D93">
      <w:r w:rsidRPr="00ED0D93">
        <w:rPr>
          <w:rStyle w:val="CodeItalic"/>
        </w:rPr>
        <w:t>ConstructorStatements</w:t>
      </w:r>
      <w:r>
        <w:t xml:space="preserve"> </w:t>
      </w:r>
      <w:r w:rsidR="00AA4C45">
        <w:t xml:space="preserve">is the code generated </w:t>
      </w:r>
      <w:r w:rsidR="00112D84">
        <w:t>for</w:t>
      </w:r>
      <w:r>
        <w:t xml:space="preserve"> the statements specified in the constructor body.</w:t>
      </w:r>
    </w:p>
    <w:p w:rsidR="0044410D" w:rsidRPr="0044410D" w:rsidRDefault="002F31FB" w:rsidP="00ED0D93">
      <w:r>
        <w:rPr>
          <w:i/>
        </w:rPr>
        <w:t>Member</w:t>
      </w:r>
      <w:r w:rsidR="007D1CCF">
        <w:rPr>
          <w:i/>
        </w:rPr>
        <w:t>Function</w:t>
      </w:r>
      <w:r>
        <w:rPr>
          <w:i/>
        </w:rPr>
        <w:t>Statements</w:t>
      </w:r>
      <w:r w:rsidR="005514D2">
        <w:t xml:space="preserve"> is a sequence</w:t>
      </w:r>
      <w:r w:rsidR="00D4475F">
        <w:t xml:space="preserve"> of </w:t>
      </w:r>
      <w:r w:rsidR="00AC7B5A">
        <w:t>statements, one for each member function</w:t>
      </w:r>
      <w:r w:rsidR="00DA6EBF">
        <w:t xml:space="preserve"> declaration</w:t>
      </w:r>
      <w:r w:rsidR="00B6608C">
        <w:t xml:space="preserve"> or</w:t>
      </w:r>
      <w:r w:rsidR="00AC7B5A">
        <w:t xml:space="preserve"> </w:t>
      </w:r>
      <w:r w:rsidR="00D4475F">
        <w:t>member accessor</w:t>
      </w:r>
      <w:r w:rsidR="00DA6EBF">
        <w:t xml:space="preserve"> declaration</w:t>
      </w:r>
      <w:r w:rsidR="00D4475F">
        <w:t>,</w:t>
      </w:r>
      <w:r>
        <w:t xml:space="preserve"> in the order they are declared.</w:t>
      </w:r>
    </w:p>
    <w:p w:rsidR="0044410D" w:rsidRPr="0044410D" w:rsidRDefault="00AC7B5A" w:rsidP="00ED0D93">
      <w:r>
        <w:t>A</w:t>
      </w:r>
      <w:r w:rsidR="00180E19">
        <w:t>n</w:t>
      </w:r>
      <w:r>
        <w:t xml:space="preserve"> </w:t>
      </w:r>
      <w:r w:rsidR="00180E19">
        <w:t xml:space="preserve">instance </w:t>
      </w:r>
      <w:r>
        <w:t xml:space="preserve">member function </w:t>
      </w:r>
      <w:r w:rsidR="002B6E9F">
        <w:t xml:space="preserve">declaration </w:t>
      </w:r>
      <w:r w:rsidR="00FE61AA">
        <w:t>generates a statement of the form</w:t>
      </w:r>
    </w:p>
    <w:p w:rsidR="0044410D" w:rsidRPr="0044410D" w:rsidRDefault="002F31FB" w:rsidP="00AC7B5A">
      <w:pPr>
        <w:pStyle w:val="Code"/>
      </w:pPr>
      <w:r w:rsidRPr="00D54DB2">
        <w:t>&lt;</w:t>
      </w:r>
      <w:r w:rsidR="00D4475F" w:rsidRPr="00D54DB2">
        <w:t>ClassName</w:t>
      </w:r>
      <w:r w:rsidRPr="00D54DB2">
        <w:t>&gt;</w:t>
      </w:r>
      <w:r w:rsidR="00FE61AA" w:rsidRPr="00D54DB2">
        <w:t>.prototype.</w:t>
      </w:r>
      <w:r w:rsidRPr="00D54DB2">
        <w:t>&lt;</w:t>
      </w:r>
      <w:r w:rsidR="00307A51" w:rsidRPr="00D54DB2">
        <w:t>M</w:t>
      </w:r>
      <w:r w:rsidR="00D4475F" w:rsidRPr="00D54DB2">
        <w:t>emberName</w:t>
      </w:r>
      <w:r w:rsidRPr="00D54DB2">
        <w:t>&gt;</w:t>
      </w:r>
      <w:r w:rsidR="00FE61AA" w:rsidRPr="00D54DB2">
        <w:t xml:space="preserve"> = </w:t>
      </w:r>
      <w:r w:rsidR="00FE61AA" w:rsidRPr="00D54DB2">
        <w:rPr>
          <w:color w:val="0000FF"/>
        </w:rPr>
        <w:t>function</w:t>
      </w:r>
      <w:r w:rsidR="00FE61AA" w:rsidRPr="00D54DB2">
        <w:t xml:space="preserve"> (</w:t>
      </w:r>
      <w:r w:rsidRPr="00D54DB2">
        <w:t>&lt;</w:t>
      </w:r>
      <w:r w:rsidR="00307A51" w:rsidRPr="00D54DB2">
        <w:t>Func</w:t>
      </w:r>
      <w:r w:rsidRPr="00D54DB2">
        <w:t>tion</w:t>
      </w:r>
      <w:r w:rsidR="00307A51" w:rsidRPr="00D54DB2">
        <w:t>Param</w:t>
      </w:r>
      <w:r w:rsidR="00FE7567" w:rsidRPr="00D54DB2">
        <w:t>eter</w:t>
      </w:r>
      <w:r w:rsidR="00307A51" w:rsidRPr="00D54DB2">
        <w:t>s</w:t>
      </w:r>
      <w:r w:rsidRPr="00D54DB2">
        <w:t>&gt;</w:t>
      </w:r>
      <w:r w:rsidR="00FE61AA" w:rsidRPr="00D54DB2">
        <w:t>)</w:t>
      </w:r>
      <w:r w:rsidRPr="00D54DB2">
        <w:t xml:space="preserve"> {</w:t>
      </w:r>
      <w:r w:rsidR="0048218E" w:rsidRPr="00D54DB2">
        <w:br/>
      </w:r>
      <w:r w:rsidR="006E03E2" w:rsidRPr="00D54DB2">
        <w:t xml:space="preserve">    &lt;DefaultValueAssignments&gt;</w:t>
      </w:r>
      <w:r w:rsidR="0048218E" w:rsidRPr="00D54DB2">
        <w:br/>
      </w:r>
      <w:r w:rsidRPr="00D54DB2">
        <w:t xml:space="preserve">    &lt;</w:t>
      </w:r>
      <w:r w:rsidR="00FE61AA" w:rsidRPr="00D54DB2">
        <w:t>Func</w:t>
      </w:r>
      <w:r w:rsidRPr="00D54DB2">
        <w:t>tionStatements&gt;</w:t>
      </w:r>
      <w:r w:rsidR="0048218E" w:rsidRPr="00D54DB2">
        <w:br/>
      </w:r>
      <w:r w:rsidR="00FE61AA" w:rsidRPr="00D54DB2">
        <w:t>}</w:t>
      </w:r>
    </w:p>
    <w:p w:rsidR="0044410D" w:rsidRPr="0044410D" w:rsidRDefault="00180E19" w:rsidP="00FE61AA">
      <w:r>
        <w:t>and static member function declaration generates a statement of the form</w:t>
      </w:r>
    </w:p>
    <w:p w:rsidR="0044410D" w:rsidRPr="0044410D" w:rsidRDefault="00180E19" w:rsidP="00180E19">
      <w:pPr>
        <w:pStyle w:val="Code"/>
      </w:pPr>
      <w:r w:rsidRPr="00D54DB2">
        <w:t xml:space="preserve">&lt;ClassName&gt;.&lt;MemberName&gt; = </w:t>
      </w:r>
      <w:r w:rsidRPr="00D54DB2">
        <w:rPr>
          <w:color w:val="0000FF"/>
        </w:rPr>
        <w:t>function</w:t>
      </w:r>
      <w:r w:rsidRPr="00D54DB2">
        <w:t xml:space="preserve"> (&lt;FunctionParameters&gt;) {</w:t>
      </w:r>
      <w:r w:rsidR="0048218E" w:rsidRPr="00D54DB2">
        <w:br/>
      </w:r>
      <w:r w:rsidRPr="00D54DB2">
        <w:t xml:space="preserve">    &lt;DefaultValueAssignments&gt;</w:t>
      </w:r>
      <w:r w:rsidR="0048218E" w:rsidRPr="00D54DB2">
        <w:br/>
      </w:r>
      <w:r w:rsidRPr="00D54DB2">
        <w:t xml:space="preserve">    &lt;FunctionStatements&gt;</w:t>
      </w:r>
      <w:r w:rsidR="0048218E" w:rsidRPr="00D54DB2">
        <w:br/>
      </w:r>
      <w:r w:rsidRPr="00D54DB2">
        <w:t>}</w:t>
      </w:r>
    </w:p>
    <w:p w:rsidR="0044410D" w:rsidRPr="0044410D" w:rsidRDefault="00FE61AA" w:rsidP="00FE61AA">
      <w:r>
        <w:t>where</w:t>
      </w:r>
      <w:r w:rsidR="0099674D">
        <w:t xml:space="preserve"> </w:t>
      </w:r>
      <w:r w:rsidR="0099674D" w:rsidRPr="0099674D">
        <w:rPr>
          <w:rStyle w:val="CodeItalic"/>
        </w:rPr>
        <w:t>MemberName</w:t>
      </w:r>
      <w:r w:rsidR="0099674D">
        <w:t xml:space="preserve"> is the name of the </w:t>
      </w:r>
      <w:r w:rsidR="00B70955">
        <w:t xml:space="preserve">member </w:t>
      </w:r>
      <w:r w:rsidR="0099674D">
        <w:t>function,</w:t>
      </w:r>
      <w:r>
        <w:t xml:space="preserve"> </w:t>
      </w:r>
      <w:r w:rsidR="0099674D">
        <w:t xml:space="preserve">and </w:t>
      </w:r>
      <w:r w:rsidRPr="00FE61AA">
        <w:rPr>
          <w:rStyle w:val="CodeItalic"/>
        </w:rPr>
        <w:t>Func</w:t>
      </w:r>
      <w:r w:rsidR="002F31FB">
        <w:rPr>
          <w:rStyle w:val="CodeItalic"/>
        </w:rPr>
        <w:t>tion</w:t>
      </w:r>
      <w:r w:rsidRPr="00FE61AA">
        <w:rPr>
          <w:rStyle w:val="CodeItalic"/>
        </w:rPr>
        <w:t>Param</w:t>
      </w:r>
      <w:r w:rsidR="00FE7567">
        <w:rPr>
          <w:rStyle w:val="CodeItalic"/>
        </w:rPr>
        <w:t>eter</w:t>
      </w:r>
      <w:r w:rsidRPr="00FE61AA">
        <w:rPr>
          <w:rStyle w:val="CodeItalic"/>
        </w:rPr>
        <w:t>s</w:t>
      </w:r>
      <w:r w:rsidR="006E03E2">
        <w:t xml:space="preserve">, </w:t>
      </w:r>
      <w:r w:rsidR="006E03E2" w:rsidRPr="006E03E2">
        <w:rPr>
          <w:rStyle w:val="CodeItalic"/>
        </w:rPr>
        <w:t>DefaultValueAssignments</w:t>
      </w:r>
      <w:r w:rsidR="006E03E2">
        <w:t>,</w:t>
      </w:r>
      <w:r>
        <w:t xml:space="preserve"> and </w:t>
      </w:r>
      <w:r w:rsidR="002F31FB">
        <w:rPr>
          <w:rStyle w:val="CodeItalic"/>
        </w:rPr>
        <w:t>FunctionStatements</w:t>
      </w:r>
      <w:r>
        <w:t xml:space="preserve"> correspond to those generated for a regular function declarat</w:t>
      </w:r>
      <w:r w:rsidR="006E03E2">
        <w:t xml:space="preserve">ion, as described in section </w:t>
      </w:r>
      <w:r w:rsidR="006E03E2">
        <w:fldChar w:fldCharType="begin"/>
      </w:r>
      <w:r w:rsidR="006E03E2">
        <w:instrText xml:space="preserve"> REF _Ref332892747 \r \h </w:instrText>
      </w:r>
      <w:r w:rsidR="006E03E2">
        <w:fldChar w:fldCharType="separate"/>
      </w:r>
      <w:r w:rsidR="00A3147C">
        <w:t>6.6</w:t>
      </w:r>
      <w:r w:rsidR="006E03E2">
        <w:fldChar w:fldCharType="end"/>
      </w:r>
      <w:r>
        <w:t>.</w:t>
      </w:r>
    </w:p>
    <w:p w:rsidR="0044410D" w:rsidRPr="0044410D" w:rsidRDefault="004152C2" w:rsidP="00FE61AA">
      <w:r>
        <w:t>A</w:t>
      </w:r>
      <w:r w:rsidR="00CE0E3B">
        <w:t xml:space="preserve"> get or set </w:t>
      </w:r>
      <w:r w:rsidR="00B6608C">
        <w:t xml:space="preserve">instance </w:t>
      </w:r>
      <w:r>
        <w:t xml:space="preserve">member </w:t>
      </w:r>
      <w:r w:rsidR="00CE0E3B">
        <w:t>accessor</w:t>
      </w:r>
      <w:r w:rsidR="002B6E9F">
        <w:t xml:space="preserve"> declaration</w:t>
      </w:r>
      <w:r w:rsidR="00CE0E3B">
        <w:t xml:space="preserve">, or a </w:t>
      </w:r>
      <w:r w:rsidR="002B6E9F">
        <w:t xml:space="preserve">pair of </w:t>
      </w:r>
      <w:r w:rsidR="00CE0E3B">
        <w:t xml:space="preserve">get and set </w:t>
      </w:r>
      <w:r w:rsidR="00B6608C">
        <w:t xml:space="preserve">instance </w:t>
      </w:r>
      <w:r>
        <w:t xml:space="preserve">member </w:t>
      </w:r>
      <w:r w:rsidR="00CE0E3B">
        <w:t xml:space="preserve">accessor </w:t>
      </w:r>
      <w:r w:rsidR="002B6E9F">
        <w:t>declarations</w:t>
      </w:r>
      <w:r w:rsidR="00CE0E3B">
        <w:t xml:space="preserve"> with the same name, generates a statement of the form</w:t>
      </w:r>
    </w:p>
    <w:p w:rsidR="0044410D" w:rsidRPr="0044410D" w:rsidRDefault="00FE61AA" w:rsidP="00FE61AA">
      <w:pPr>
        <w:pStyle w:val="Code"/>
      </w:pPr>
      <w:r w:rsidRPr="00D54DB2">
        <w:lastRenderedPageBreak/>
        <w:t>Object.defineProperty(</w:t>
      </w:r>
      <w:r w:rsidR="002F31FB" w:rsidRPr="00D54DB2">
        <w:t>&lt;</w:t>
      </w:r>
      <w:r w:rsidR="00307A51" w:rsidRPr="00D54DB2">
        <w:t>C</w:t>
      </w:r>
      <w:r w:rsidRPr="00D54DB2">
        <w:t>lassName</w:t>
      </w:r>
      <w:r w:rsidR="002F31FB" w:rsidRPr="00D54DB2">
        <w:t>&gt;</w:t>
      </w:r>
      <w:r w:rsidRPr="00D54DB2">
        <w:t xml:space="preserve">.prototype, </w:t>
      </w:r>
      <w:r w:rsidR="008F4735" w:rsidRPr="00D54DB2">
        <w:t>"</w:t>
      </w:r>
      <w:r w:rsidR="002F31FB" w:rsidRPr="00D54DB2">
        <w:t>&lt;</w:t>
      </w:r>
      <w:r w:rsidRPr="00D54DB2">
        <w:t>MemberName</w:t>
      </w:r>
      <w:r w:rsidR="002F31FB" w:rsidRPr="00D54DB2">
        <w:t>&gt;</w:t>
      </w:r>
      <w:r w:rsidR="008F4735" w:rsidRPr="00D54DB2">
        <w:t>"</w:t>
      </w:r>
      <w:r w:rsidRPr="00D54DB2">
        <w:t>, {</w:t>
      </w:r>
      <w:r w:rsidR="0048218E" w:rsidRPr="00D54DB2">
        <w:br/>
      </w:r>
      <w:r w:rsidRPr="00D54DB2">
        <w:t xml:space="preserve">    get: </w:t>
      </w:r>
      <w:r w:rsidRPr="00D54DB2">
        <w:rPr>
          <w:color w:val="0000FF"/>
        </w:rPr>
        <w:t>function</w:t>
      </w:r>
      <w:r w:rsidRPr="00D54DB2">
        <w:t xml:space="preserve"> (</w:t>
      </w:r>
      <w:r w:rsidR="002F31FB" w:rsidRPr="00D54DB2">
        <w:t>) {</w:t>
      </w:r>
      <w:r w:rsidR="0048218E" w:rsidRPr="00D54DB2">
        <w:br/>
      </w:r>
      <w:r w:rsidR="002F31FB" w:rsidRPr="00D54DB2">
        <w:t xml:space="preserve">        &lt;GetAccessorStatements&gt;</w:t>
      </w:r>
      <w:r w:rsidR="0048218E" w:rsidRPr="00D54DB2">
        <w:br/>
      </w:r>
      <w:r w:rsidR="002F31FB" w:rsidRPr="00D54DB2">
        <w:t xml:space="preserve">    </w:t>
      </w:r>
      <w:r w:rsidRPr="00D54DB2">
        <w:t>},</w:t>
      </w:r>
      <w:r w:rsidR="0048218E" w:rsidRPr="00D54DB2">
        <w:br/>
      </w:r>
      <w:r w:rsidRPr="00D54DB2">
        <w:t xml:space="preserve">    set: </w:t>
      </w:r>
      <w:r w:rsidRPr="00D54DB2">
        <w:rPr>
          <w:color w:val="0000FF"/>
        </w:rPr>
        <w:t>function</w:t>
      </w:r>
      <w:r w:rsidRPr="00D54DB2">
        <w:t xml:space="preserve"> (</w:t>
      </w:r>
      <w:r w:rsidR="002F31FB" w:rsidRPr="00D54DB2">
        <w:t>&lt;</w:t>
      </w:r>
      <w:r w:rsidR="0099674D" w:rsidRPr="00D54DB2">
        <w:t>ParameterName</w:t>
      </w:r>
      <w:r w:rsidR="002F31FB" w:rsidRPr="00D54DB2">
        <w:t>&gt;) {</w:t>
      </w:r>
      <w:r w:rsidR="0048218E" w:rsidRPr="00D54DB2">
        <w:br/>
      </w:r>
      <w:r w:rsidR="002F31FB" w:rsidRPr="00D54DB2">
        <w:t xml:space="preserve">        &lt;</w:t>
      </w:r>
      <w:r w:rsidRPr="00D54DB2">
        <w:t>Set</w:t>
      </w:r>
      <w:r w:rsidR="002F31FB" w:rsidRPr="00D54DB2">
        <w:t>AccessorStatements&gt;</w:t>
      </w:r>
      <w:r w:rsidR="0048218E" w:rsidRPr="00D54DB2">
        <w:br/>
      </w:r>
      <w:r w:rsidR="002F31FB" w:rsidRPr="00D54DB2">
        <w:t xml:space="preserve">    }</w:t>
      </w:r>
      <w:r w:rsidRPr="00D54DB2">
        <w:t>,</w:t>
      </w:r>
      <w:r w:rsidR="0048218E" w:rsidRPr="00D54DB2">
        <w:br/>
      </w:r>
      <w:r w:rsidRPr="00D54DB2">
        <w:t xml:space="preserve">    enumerable: </w:t>
      </w:r>
      <w:r w:rsidRPr="00D54DB2">
        <w:rPr>
          <w:color w:val="0000FF"/>
        </w:rPr>
        <w:t>true</w:t>
      </w:r>
      <w:r w:rsidRPr="00D54DB2">
        <w:t>,</w:t>
      </w:r>
      <w:r w:rsidR="0048218E" w:rsidRPr="00D54DB2">
        <w:br/>
      </w:r>
      <w:r w:rsidRPr="00D54DB2">
        <w:t xml:space="preserve">    configurable: </w:t>
      </w:r>
      <w:r w:rsidRPr="00D54DB2">
        <w:rPr>
          <w:color w:val="0000FF"/>
        </w:rPr>
        <w:t>true</w:t>
      </w:r>
      <w:r w:rsidR="0048218E" w:rsidRPr="00D54DB2">
        <w:br/>
      </w:r>
      <w:r w:rsidRPr="00D54DB2">
        <w:t>};</w:t>
      </w:r>
    </w:p>
    <w:p w:rsidR="0044410D" w:rsidRPr="0044410D" w:rsidRDefault="00B6608C" w:rsidP="00B6608C">
      <w:r>
        <w:t>and a get or set static member accessor declaration, or a pair of get and set static member accessor declarations with the same name, generates a statement of the form</w:t>
      </w:r>
    </w:p>
    <w:p w:rsidR="0044410D" w:rsidRPr="0044410D" w:rsidRDefault="00B6608C" w:rsidP="00B6608C">
      <w:pPr>
        <w:pStyle w:val="Code"/>
      </w:pPr>
      <w:r w:rsidRPr="00D54DB2">
        <w:t xml:space="preserve">Object.defineProperty(&lt;ClassName&gt;, </w:t>
      </w:r>
      <w:r w:rsidR="008F4735" w:rsidRPr="00D54DB2">
        <w:t>"</w:t>
      </w:r>
      <w:r w:rsidRPr="00D54DB2">
        <w:t>&lt;MemberName&gt;</w:t>
      </w:r>
      <w:r w:rsidR="008F4735" w:rsidRPr="00D54DB2">
        <w:t>"</w:t>
      </w:r>
      <w:r w:rsidRPr="00D54DB2">
        <w:t>, {</w:t>
      </w:r>
      <w:r w:rsidR="0048218E" w:rsidRPr="00D54DB2">
        <w:br/>
      </w:r>
      <w:r w:rsidRPr="00D54DB2">
        <w:t xml:space="preserve">    get: </w:t>
      </w:r>
      <w:r w:rsidRPr="00D54DB2">
        <w:rPr>
          <w:color w:val="0000FF"/>
        </w:rPr>
        <w:t>function</w:t>
      </w:r>
      <w:r w:rsidRPr="00D54DB2">
        <w:t xml:space="preserve"> () {</w:t>
      </w:r>
      <w:r w:rsidR="0048218E" w:rsidRPr="00D54DB2">
        <w:br/>
      </w:r>
      <w:r w:rsidRPr="00D54DB2">
        <w:t xml:space="preserve">        &lt;GetAccessorStatements&gt;</w:t>
      </w:r>
      <w:r w:rsidR="0048218E" w:rsidRPr="00D54DB2">
        <w:br/>
      </w:r>
      <w:r w:rsidRPr="00D54DB2">
        <w:t xml:space="preserve">    },</w:t>
      </w:r>
      <w:r w:rsidR="0048218E" w:rsidRPr="00D54DB2">
        <w:br/>
      </w:r>
      <w:r w:rsidRPr="00D54DB2">
        <w:t xml:space="preserve">    set: </w:t>
      </w:r>
      <w:r w:rsidRPr="00D54DB2">
        <w:rPr>
          <w:color w:val="0000FF"/>
        </w:rPr>
        <w:t>function</w:t>
      </w:r>
      <w:r w:rsidRPr="00D54DB2">
        <w:t xml:space="preserve"> (&lt;ParameterName&gt;) {</w:t>
      </w:r>
      <w:r w:rsidR="0048218E" w:rsidRPr="00D54DB2">
        <w:br/>
      </w:r>
      <w:r w:rsidRPr="00D54DB2">
        <w:t xml:space="preserve">        &lt;SetAccessorStatements&gt;</w:t>
      </w:r>
      <w:r w:rsidR="0048218E" w:rsidRPr="00D54DB2">
        <w:br/>
      </w:r>
      <w:r w:rsidRPr="00D54DB2">
        <w:t xml:space="preserve">    },</w:t>
      </w:r>
      <w:r w:rsidR="0048218E" w:rsidRPr="00D54DB2">
        <w:br/>
      </w:r>
      <w:r w:rsidRPr="00D54DB2">
        <w:t xml:space="preserve">    enumerable: </w:t>
      </w:r>
      <w:r w:rsidRPr="00D54DB2">
        <w:rPr>
          <w:color w:val="0000FF"/>
        </w:rPr>
        <w:t>true</w:t>
      </w:r>
      <w:r w:rsidRPr="00D54DB2">
        <w:t>,</w:t>
      </w:r>
      <w:r w:rsidR="0048218E" w:rsidRPr="00D54DB2">
        <w:br/>
      </w:r>
      <w:r w:rsidRPr="00D54DB2">
        <w:t xml:space="preserve">    configurable: </w:t>
      </w:r>
      <w:r w:rsidRPr="00D54DB2">
        <w:rPr>
          <w:color w:val="0000FF"/>
        </w:rPr>
        <w:t>true</w:t>
      </w:r>
      <w:r w:rsidR="0048218E" w:rsidRPr="00D54DB2">
        <w:br/>
      </w:r>
      <w:r w:rsidRPr="00D54DB2">
        <w:t>};</w:t>
      </w:r>
    </w:p>
    <w:p w:rsidR="0044410D" w:rsidRPr="0044410D" w:rsidRDefault="004152C2" w:rsidP="006D391F">
      <w:r>
        <w:t xml:space="preserve">where </w:t>
      </w:r>
      <w:r w:rsidRPr="004152C2">
        <w:rPr>
          <w:rStyle w:val="CodeItalic"/>
        </w:rPr>
        <w:t>MemberName</w:t>
      </w:r>
      <w:r>
        <w:t xml:space="preserve"> is the name of the member accessor, </w:t>
      </w:r>
      <w:r w:rsidR="006D391F" w:rsidRPr="006D391F">
        <w:rPr>
          <w:rStyle w:val="CodeItalic"/>
        </w:rPr>
        <w:t>GetAccessorStatements</w:t>
      </w:r>
      <w:r w:rsidR="006D391F">
        <w:t xml:space="preserve"> </w:t>
      </w:r>
      <w:r w:rsidR="006E03E2">
        <w:t xml:space="preserve">is the code generated for </w:t>
      </w:r>
      <w:r w:rsidR="006D391F">
        <w:t xml:space="preserve">the statements </w:t>
      </w:r>
      <w:r w:rsidR="006E03E2">
        <w:t>in</w:t>
      </w:r>
      <w:r w:rsidR="006D391F">
        <w:t xml:space="preserve"> the get acessor</w:t>
      </w:r>
      <w:r w:rsidR="008F4735">
        <w:t>'</w:t>
      </w:r>
      <w:r w:rsidR="006D391F">
        <w:t xml:space="preserve">s function body, </w:t>
      </w:r>
      <w:r w:rsidR="0099674D">
        <w:rPr>
          <w:rStyle w:val="CodeItalic"/>
        </w:rPr>
        <w:t>ParameterName</w:t>
      </w:r>
      <w:r w:rsidR="006D391F">
        <w:t xml:space="preserve"> is the name of the set accessor parameter, and </w:t>
      </w:r>
      <w:r w:rsidR="006D391F" w:rsidRPr="006D391F">
        <w:rPr>
          <w:rStyle w:val="CodeItalic"/>
        </w:rPr>
        <w:t>SetAccessorStatements</w:t>
      </w:r>
      <w:r w:rsidR="006D391F">
        <w:t xml:space="preserve"> </w:t>
      </w:r>
      <w:r w:rsidR="006E03E2">
        <w:t>is the code generated for the statements in</w:t>
      </w:r>
      <w:r w:rsidR="006D391F">
        <w:t xml:space="preserve"> the set accessor</w:t>
      </w:r>
      <w:r w:rsidR="008F4735">
        <w:t>'</w:t>
      </w:r>
      <w:r w:rsidR="006D391F">
        <w:t>s function body.</w:t>
      </w:r>
      <w:r w:rsidRPr="004152C2">
        <w:t xml:space="preserve"> </w:t>
      </w:r>
      <w:r>
        <w:t xml:space="preserve">The </w:t>
      </w:r>
      <w:r w:rsidR="008F4735">
        <w:t>'</w:t>
      </w:r>
      <w:r>
        <w:t>get</w:t>
      </w:r>
      <w:r w:rsidR="008F4735">
        <w:t>'</w:t>
      </w:r>
      <w:r>
        <w:t xml:space="preserve"> property is included only if a get accessor is declared and the </w:t>
      </w:r>
      <w:r w:rsidR="008F4735">
        <w:t>'</w:t>
      </w:r>
      <w:r>
        <w:t>set</w:t>
      </w:r>
      <w:r w:rsidR="008F4735">
        <w:t>'</w:t>
      </w:r>
      <w:r>
        <w:t xml:space="preserve"> property is included only if a set accessor is declared.</w:t>
      </w:r>
    </w:p>
    <w:p w:rsidR="0044410D" w:rsidRPr="0044410D" w:rsidRDefault="007D1CCF" w:rsidP="007D1CCF">
      <w:r>
        <w:rPr>
          <w:i/>
        </w:rPr>
        <w:t>StaticVariableAssignments</w:t>
      </w:r>
      <w:r>
        <w:t xml:space="preserve"> is a sequence of statements, one for each static member variable declaration with an initializer, in the order they are declared, of the form</w:t>
      </w:r>
    </w:p>
    <w:p w:rsidR="0044410D" w:rsidRPr="0044410D" w:rsidRDefault="007D1CCF" w:rsidP="007D1CCF">
      <w:pPr>
        <w:pStyle w:val="Code"/>
      </w:pPr>
      <w:r w:rsidRPr="00D54DB2">
        <w:t>&lt;ClassName&gt;.&lt;MemberName&gt; = &lt;InitializerExpression&gt;;</w:t>
      </w:r>
    </w:p>
    <w:p w:rsidR="0044410D" w:rsidRPr="0044410D" w:rsidRDefault="007D1CCF" w:rsidP="006D391F">
      <w:r>
        <w:t xml:space="preserve">where </w:t>
      </w:r>
      <w:r>
        <w:rPr>
          <w:rStyle w:val="CodeItalic"/>
        </w:rPr>
        <w:t>Member</w:t>
      </w:r>
      <w:r w:rsidRPr="008C6078">
        <w:rPr>
          <w:rStyle w:val="CodeItalic"/>
        </w:rPr>
        <w:t>Name</w:t>
      </w:r>
      <w:r>
        <w:t xml:space="preserve"> is the name of the static variable, and </w:t>
      </w:r>
      <w:r w:rsidRPr="008C6078">
        <w:rPr>
          <w:rStyle w:val="CodeItalic"/>
        </w:rPr>
        <w:t>InitializerExpression</w:t>
      </w:r>
      <w:r>
        <w:t xml:space="preserve"> is the code generated for the initializer expression.</w:t>
      </w:r>
    </w:p>
    <w:p w:rsidR="0044410D" w:rsidRPr="0044410D" w:rsidRDefault="008710C3" w:rsidP="00B618FF">
      <w:pPr>
        <w:pStyle w:val="Heading3"/>
      </w:pPr>
      <w:bookmarkStart w:id="295" w:name="_Ref332975645"/>
      <w:bookmarkStart w:id="296" w:name="_Toc439666285"/>
      <w:r>
        <w:t>Class</w:t>
      </w:r>
      <w:r w:rsidR="00826E5F">
        <w:t>es</w:t>
      </w:r>
      <w:r>
        <w:t xml:space="preserve"> With </w:t>
      </w:r>
      <w:r w:rsidR="00B618FF">
        <w:t>Extends Clause</w:t>
      </w:r>
      <w:r w:rsidR="00826E5F">
        <w:t>s</w:t>
      </w:r>
      <w:bookmarkEnd w:id="295"/>
      <w:bookmarkEnd w:id="296"/>
    </w:p>
    <w:p w:rsidR="0044410D" w:rsidRPr="0044410D" w:rsidRDefault="0070019C" w:rsidP="00B618FF">
      <w:r>
        <w:t>A</w:t>
      </w:r>
      <w:r w:rsidR="00B618FF">
        <w:t xml:space="preserve"> class </w:t>
      </w:r>
      <w:r>
        <w:t xml:space="preserve">with an </w:t>
      </w:r>
      <w:r w:rsidRPr="00C23E8F">
        <w:rPr>
          <w:rStyle w:val="CodeFragment"/>
        </w:rPr>
        <w:t>extends</w:t>
      </w:r>
      <w:r>
        <w:t xml:space="preserve"> clause generates </w:t>
      </w:r>
      <w:r w:rsidR="00B618FF">
        <w:t>JavaScript equivalen</w:t>
      </w:r>
      <w:r>
        <w:t>t to the following:</w:t>
      </w:r>
    </w:p>
    <w:p w:rsidR="0044410D" w:rsidRPr="0044410D" w:rsidRDefault="0070019C" w:rsidP="00826E5F">
      <w:pPr>
        <w:pStyle w:val="Code"/>
      </w:pPr>
      <w:r w:rsidRPr="00D54DB2">
        <w:rPr>
          <w:color w:val="0000FF"/>
        </w:rPr>
        <w:lastRenderedPageBreak/>
        <w:t>var</w:t>
      </w:r>
      <w:r w:rsidRPr="00D54DB2">
        <w:t xml:space="preserve"> &lt;ClassName&gt; = (</w:t>
      </w:r>
      <w:r w:rsidRPr="00D54DB2">
        <w:rPr>
          <w:color w:val="0000FF"/>
        </w:rPr>
        <w:t>function</w:t>
      </w:r>
      <w:r w:rsidRPr="00D54DB2">
        <w:t xml:space="preserve"> (_super) {</w:t>
      </w:r>
      <w:r w:rsidR="0048218E" w:rsidRPr="00D54DB2">
        <w:br/>
      </w:r>
      <w:r w:rsidR="00A95585" w:rsidRPr="00D54DB2">
        <w:t xml:space="preserve">    __extends(&lt;ClassName&gt;, _super);</w:t>
      </w:r>
      <w:r w:rsidR="0048218E" w:rsidRPr="00D54DB2">
        <w:br/>
      </w:r>
      <w:r w:rsidRPr="00D54DB2">
        <w:t xml:space="preserve">    </w:t>
      </w:r>
      <w:r w:rsidRPr="00D54DB2">
        <w:rPr>
          <w:color w:val="0000FF"/>
        </w:rPr>
        <w:t>function</w:t>
      </w:r>
      <w:r w:rsidRPr="00D54DB2">
        <w:t xml:space="preserve"> &lt;ClassName&gt;(&lt;ConstructorParameters&gt;) {</w:t>
      </w:r>
      <w:r w:rsidR="0048218E" w:rsidRPr="00D54DB2">
        <w:br/>
      </w:r>
      <w:r w:rsidR="00073023" w:rsidRPr="00D54DB2">
        <w:t xml:space="preserve">        &lt;DefaultValueAssignments&gt;</w:t>
      </w:r>
      <w:r w:rsidR="0048218E" w:rsidRPr="00D54DB2">
        <w:br/>
      </w:r>
      <w:r w:rsidR="00D25159" w:rsidRPr="00D54DB2">
        <w:t xml:space="preserve">        &lt;SuperCallStatement&gt;</w:t>
      </w:r>
      <w:r w:rsidR="0048218E" w:rsidRPr="00D54DB2">
        <w:br/>
      </w:r>
      <w:r w:rsidRPr="00D54DB2">
        <w:t xml:space="preserve">        &lt;ParameterPropertyAssignments&gt;</w:t>
      </w:r>
      <w:r w:rsidR="0048218E" w:rsidRPr="00D54DB2">
        <w:br/>
      </w:r>
      <w:r w:rsidRPr="00D54DB2">
        <w:t xml:space="preserve">        &lt;MemberVariableAssignments&gt;</w:t>
      </w:r>
      <w:r w:rsidR="0048218E" w:rsidRPr="00D54DB2">
        <w:br/>
      </w:r>
      <w:r w:rsidRPr="00D54DB2">
        <w:t xml:space="preserve">        &lt;ConstructorStatements&gt;</w:t>
      </w:r>
      <w:r w:rsidR="0048218E" w:rsidRPr="00D54DB2">
        <w:br/>
      </w:r>
      <w:r w:rsidRPr="00D54DB2">
        <w:t xml:space="preserve">    }</w:t>
      </w:r>
      <w:r w:rsidR="0048218E" w:rsidRPr="00D54DB2">
        <w:br/>
      </w:r>
      <w:r w:rsidR="00FA2DEF" w:rsidRPr="00D54DB2">
        <w:t xml:space="preserve">    &lt;MemberFunctionStatements&gt;</w:t>
      </w:r>
      <w:r w:rsidR="0048218E" w:rsidRPr="00D54DB2">
        <w:br/>
      </w:r>
      <w:r w:rsidR="00FA2DEF" w:rsidRPr="00D54DB2">
        <w:t xml:space="preserve">    &lt;StaticVariableAssignments&gt;</w:t>
      </w:r>
      <w:r w:rsidR="0048218E" w:rsidRPr="00D54DB2">
        <w:br/>
      </w:r>
      <w:r w:rsidRPr="00D54DB2">
        <w:t xml:space="preserve">    </w:t>
      </w:r>
      <w:r w:rsidRPr="00D54DB2">
        <w:rPr>
          <w:color w:val="0000FF"/>
        </w:rPr>
        <w:t>return</w:t>
      </w:r>
      <w:r w:rsidRPr="00D54DB2">
        <w:t xml:space="preserve"> &lt;ClassName&gt;;</w:t>
      </w:r>
      <w:r w:rsidR="0048218E" w:rsidRPr="00D54DB2">
        <w:br/>
      </w:r>
      <w:r w:rsidRPr="00D54DB2">
        <w:t>})(&lt;BaseClassName&gt;);</w:t>
      </w:r>
    </w:p>
    <w:p w:rsidR="0044410D" w:rsidRPr="0044410D" w:rsidRDefault="00EC11F4" w:rsidP="00A95585">
      <w:r>
        <w:t>In addition,</w:t>
      </w:r>
      <w:r w:rsidR="00A95585">
        <w:t xml:space="preserve"> the </w:t>
      </w:r>
      <w:r w:rsidR="008F4735">
        <w:t>'</w:t>
      </w:r>
      <w:r w:rsidR="00D15DC6">
        <w:t>__extends</w:t>
      </w:r>
      <w:r w:rsidR="008F4735">
        <w:t>'</w:t>
      </w:r>
      <w:r w:rsidR="00D15DC6">
        <w:t xml:space="preserve"> </w:t>
      </w:r>
      <w:r w:rsidR="00C953F7">
        <w:t>function</w:t>
      </w:r>
      <w:r w:rsidR="00D15DC6">
        <w:t xml:space="preserve"> below</w:t>
      </w:r>
      <w:r w:rsidR="00A95585">
        <w:t xml:space="preserve"> is emitted at the beginnin</w:t>
      </w:r>
      <w:r w:rsidR="00D15DC6">
        <w:t>g of the JavaScript source file.</w:t>
      </w:r>
      <w:r w:rsidR="00D15DC6" w:rsidRPr="00D15DC6">
        <w:t xml:space="preserve"> </w:t>
      </w:r>
      <w:r w:rsidR="00D15DC6">
        <w:t>It copies all properties from the base constructor function object to the derived constructor function object (in order to</w:t>
      </w:r>
      <w:r w:rsidR="003B520A">
        <w:t xml:space="preserve"> inherit static members</w:t>
      </w:r>
      <w:r w:rsidR="00D15DC6">
        <w:t xml:space="preserve">), and appropriately establishes the </w:t>
      </w:r>
      <w:r w:rsidR="008F4735">
        <w:t>'</w:t>
      </w:r>
      <w:r w:rsidR="00D15DC6">
        <w:t>prototype</w:t>
      </w:r>
      <w:r w:rsidR="008F4735">
        <w:t>'</w:t>
      </w:r>
      <w:r w:rsidR="00D15DC6">
        <w:t xml:space="preserve"> property of the derived constructor function object.</w:t>
      </w:r>
    </w:p>
    <w:p w:rsidR="0044410D" w:rsidRPr="0044410D" w:rsidRDefault="00A95585" w:rsidP="00A95585">
      <w:pPr>
        <w:pStyle w:val="Code"/>
      </w:pPr>
      <w:r w:rsidRPr="00D54DB2">
        <w:rPr>
          <w:color w:val="0000FF"/>
        </w:rPr>
        <w:t>var</w:t>
      </w:r>
      <w:r w:rsidRPr="00D54DB2">
        <w:t xml:space="preserve"> __extends = </w:t>
      </w:r>
      <w:r w:rsidRPr="00D54DB2">
        <w:rPr>
          <w:color w:val="0000FF"/>
        </w:rPr>
        <w:t>this</w:t>
      </w:r>
      <w:r w:rsidRPr="00D54DB2">
        <w:t xml:space="preserve">.__extends || </w:t>
      </w:r>
      <w:r w:rsidRPr="00D54DB2">
        <w:rPr>
          <w:color w:val="0000FF"/>
        </w:rPr>
        <w:t>function</w:t>
      </w:r>
      <w:r w:rsidR="001B45ED" w:rsidRPr="00D54DB2">
        <w:t>(d, b</w:t>
      </w:r>
      <w:r w:rsidRPr="00D54DB2">
        <w:t>) {</w:t>
      </w:r>
      <w:r w:rsidR="0048218E" w:rsidRPr="00D54DB2">
        <w:br/>
      </w:r>
      <w:r w:rsidRPr="00D54DB2">
        <w:t xml:space="preserve">    </w:t>
      </w:r>
      <w:r w:rsidRPr="00D54DB2">
        <w:rPr>
          <w:color w:val="0000FF"/>
        </w:rPr>
        <w:t>for</w:t>
      </w:r>
      <w:r w:rsidRPr="00D54DB2">
        <w:t xml:space="preserve"> (</w:t>
      </w:r>
      <w:r w:rsidRPr="00D54DB2">
        <w:rPr>
          <w:color w:val="0000FF"/>
        </w:rPr>
        <w:t>var</w:t>
      </w:r>
      <w:r w:rsidR="001B45ED" w:rsidRPr="00D54DB2">
        <w:t xml:space="preserve"> p</w:t>
      </w:r>
      <w:r w:rsidRPr="00D54DB2">
        <w:t xml:space="preserve"> </w:t>
      </w:r>
      <w:r w:rsidRPr="00D54DB2">
        <w:rPr>
          <w:color w:val="0000FF"/>
        </w:rPr>
        <w:t>in</w:t>
      </w:r>
      <w:r w:rsidR="001B45ED" w:rsidRPr="00D54DB2">
        <w:t xml:space="preserve"> b</w:t>
      </w:r>
      <w:r w:rsidRPr="00D54DB2">
        <w:t xml:space="preserve">) </w:t>
      </w:r>
      <w:r w:rsidRPr="00D54DB2">
        <w:rPr>
          <w:color w:val="0000FF"/>
        </w:rPr>
        <w:t>if</w:t>
      </w:r>
      <w:r w:rsidR="001B45ED" w:rsidRPr="00D54DB2">
        <w:t xml:space="preserve"> (b.hasOwnProperty(p)) d[p] = b[p</w:t>
      </w:r>
      <w:r w:rsidRPr="00D54DB2">
        <w:t>];</w:t>
      </w:r>
      <w:r w:rsidR="0048218E" w:rsidRPr="00D54DB2">
        <w:br/>
      </w:r>
      <w:r w:rsidRPr="00D54DB2">
        <w:rPr>
          <w:color w:val="0000FF"/>
        </w:rPr>
        <w:t xml:space="preserve">    function</w:t>
      </w:r>
      <w:r w:rsidR="007C2054" w:rsidRPr="00D54DB2">
        <w:t xml:space="preserve"> f</w:t>
      </w:r>
      <w:r w:rsidRPr="00D54DB2">
        <w:t xml:space="preserve">() { </w:t>
      </w:r>
      <w:r w:rsidRPr="00D54DB2">
        <w:rPr>
          <w:color w:val="0000FF"/>
        </w:rPr>
        <w:t>this</w:t>
      </w:r>
      <w:r w:rsidR="001B45ED" w:rsidRPr="00D54DB2">
        <w:t>.constructor = d</w:t>
      </w:r>
      <w:r w:rsidRPr="00D54DB2">
        <w:t>; }</w:t>
      </w:r>
      <w:r w:rsidR="0048218E" w:rsidRPr="00D54DB2">
        <w:br/>
      </w:r>
      <w:r w:rsidRPr="00D54DB2">
        <w:t xml:space="preserve">    </w:t>
      </w:r>
      <w:r w:rsidR="007C2054" w:rsidRPr="00D54DB2">
        <w:t>f</w:t>
      </w:r>
      <w:r w:rsidR="001B45ED" w:rsidRPr="00D54DB2">
        <w:t>.prototype = b.prototype;</w:t>
      </w:r>
      <w:r w:rsidR="0048218E" w:rsidRPr="00D54DB2">
        <w:br/>
      </w:r>
      <w:r w:rsidR="001B45ED" w:rsidRPr="00D54DB2">
        <w:t xml:space="preserve">    d</w:t>
      </w:r>
      <w:r w:rsidRPr="00D54DB2">
        <w:t xml:space="preserve">.prototype = </w:t>
      </w:r>
      <w:r w:rsidRPr="00D54DB2">
        <w:rPr>
          <w:color w:val="0000FF"/>
        </w:rPr>
        <w:t>new</w:t>
      </w:r>
      <w:r w:rsidR="007C2054" w:rsidRPr="00D54DB2">
        <w:t xml:space="preserve"> f</w:t>
      </w:r>
      <w:r w:rsidRPr="00D54DB2">
        <w:t>();</w:t>
      </w:r>
      <w:r w:rsidR="0048218E" w:rsidRPr="00D54DB2">
        <w:br/>
      </w:r>
      <w:r w:rsidRPr="00D54DB2">
        <w:t>}</w:t>
      </w:r>
    </w:p>
    <w:p w:rsidR="0044410D" w:rsidRPr="0044410D" w:rsidRDefault="0055578D" w:rsidP="002C6000">
      <w:r w:rsidRPr="0055578D">
        <w:rPr>
          <w:rStyle w:val="CodeItalic"/>
        </w:rPr>
        <w:t>BaseClassName</w:t>
      </w:r>
      <w:r>
        <w:t xml:space="preserve"> is the class name specified in the </w:t>
      </w:r>
      <w:r w:rsidRPr="00C23E8F">
        <w:rPr>
          <w:rStyle w:val="CodeFragment"/>
        </w:rPr>
        <w:t>extends</w:t>
      </w:r>
      <w:r>
        <w:t xml:space="preserve"> clause.</w:t>
      </w:r>
    </w:p>
    <w:p w:rsidR="0044410D" w:rsidRPr="0044410D" w:rsidRDefault="00956429" w:rsidP="002C6000">
      <w:r>
        <w:t xml:space="preserve">If the class has no </w:t>
      </w:r>
      <w:r w:rsidR="00CB71E2">
        <w:t xml:space="preserve">explicitly declared </w:t>
      </w:r>
      <w:r>
        <w:t xml:space="preserve">constructor, the </w:t>
      </w:r>
      <w:r w:rsidRPr="00CB71E2">
        <w:rPr>
          <w:i/>
        </w:rPr>
        <w:t>SuperCallStatement</w:t>
      </w:r>
      <w:r>
        <w:t xml:space="preserve"> takes the form</w:t>
      </w:r>
    </w:p>
    <w:p w:rsidR="0044410D" w:rsidRPr="0044410D" w:rsidRDefault="00956429" w:rsidP="00956429">
      <w:pPr>
        <w:pStyle w:val="Code"/>
      </w:pPr>
      <w:r w:rsidRPr="00D54DB2">
        <w:t>_super.apply(</w:t>
      </w:r>
      <w:r w:rsidRPr="00D54DB2">
        <w:rPr>
          <w:color w:val="0000FF"/>
        </w:rPr>
        <w:t>this</w:t>
      </w:r>
      <w:r w:rsidRPr="00D54DB2">
        <w:t>, arguments);</w:t>
      </w:r>
    </w:p>
    <w:p w:rsidR="0044410D" w:rsidRPr="0044410D" w:rsidRDefault="00CB71E2" w:rsidP="002C6000">
      <w:r>
        <w:t>Otherwise t</w:t>
      </w:r>
      <w:r w:rsidR="0055578D">
        <w:t xml:space="preserve">he </w:t>
      </w:r>
      <w:r w:rsidR="0055578D" w:rsidRPr="0055578D">
        <w:rPr>
          <w:rStyle w:val="CodeItalic"/>
        </w:rPr>
        <w:t>SuperCallStatement</w:t>
      </w:r>
      <w:r w:rsidR="0055578D">
        <w:t xml:space="preserve"> is present if the constructor function is required to start with a super call, </w:t>
      </w:r>
      <w:r w:rsidR="00D25159">
        <w:t xml:space="preserve">as </w:t>
      </w:r>
      <w:r w:rsidR="0055578D">
        <w:t xml:space="preserve">discussed </w:t>
      </w:r>
      <w:r w:rsidR="00D25159">
        <w:t xml:space="preserve">in section </w:t>
      </w:r>
      <w:r w:rsidR="00D25159">
        <w:fldChar w:fldCharType="begin"/>
      </w:r>
      <w:r w:rsidR="00D25159">
        <w:instrText xml:space="preserve"> REF _Ref331167300 \r \h </w:instrText>
      </w:r>
      <w:r w:rsidR="00D25159">
        <w:fldChar w:fldCharType="separate"/>
      </w:r>
      <w:r w:rsidR="00A3147C">
        <w:t>8.3.2</w:t>
      </w:r>
      <w:r w:rsidR="00D25159">
        <w:fldChar w:fldCharType="end"/>
      </w:r>
      <w:r w:rsidR="0055578D">
        <w:t>, and takes the form</w:t>
      </w:r>
    </w:p>
    <w:p w:rsidR="0044410D" w:rsidRPr="0044410D" w:rsidRDefault="002C6000" w:rsidP="002C6000">
      <w:pPr>
        <w:pStyle w:val="Code"/>
      </w:pPr>
      <w:r w:rsidRPr="00D54DB2">
        <w:t>_super.call(</w:t>
      </w:r>
      <w:r w:rsidRPr="00D54DB2">
        <w:rPr>
          <w:color w:val="0000FF"/>
        </w:rPr>
        <w:t>this</w:t>
      </w:r>
      <w:r w:rsidRPr="00D54DB2">
        <w:t>, &lt;SuperCallArguments&gt;)</w:t>
      </w:r>
    </w:p>
    <w:p w:rsidR="0044410D" w:rsidRPr="0044410D" w:rsidRDefault="002C6000" w:rsidP="002C6000">
      <w:r>
        <w:t xml:space="preserve">where </w:t>
      </w:r>
      <w:r w:rsidRPr="002C6000">
        <w:rPr>
          <w:i/>
        </w:rPr>
        <w:t>SuperCallArguments</w:t>
      </w:r>
      <w:r>
        <w:t xml:space="preserve"> is the argument list specified in the </w:t>
      </w:r>
      <w:r w:rsidR="0055578D">
        <w:t xml:space="preserve">super </w:t>
      </w:r>
      <w:r>
        <w:t>call.</w:t>
      </w:r>
      <w:r w:rsidR="0055578D">
        <w:t xml:space="preserve"> Note that this call precedes the code generated for parameter propert</w:t>
      </w:r>
      <w:r w:rsidR="00AA4C45">
        <w:t>ies</w:t>
      </w:r>
      <w:r w:rsidR="0055578D">
        <w:t xml:space="preserve"> and member</w:t>
      </w:r>
      <w:r w:rsidR="00AA4C45">
        <w:t xml:space="preserve"> variables with initializers</w:t>
      </w:r>
      <w:r w:rsidR="0055578D">
        <w:t xml:space="preserve">. </w:t>
      </w:r>
      <w:r w:rsidR="004E23D6">
        <w:t>S</w:t>
      </w:r>
      <w:r w:rsidR="0055578D">
        <w:t xml:space="preserve">uper calls </w:t>
      </w:r>
      <w:r w:rsidR="004E23D6">
        <w:t>elsewhere</w:t>
      </w:r>
      <w:r w:rsidR="0055578D">
        <w:t xml:space="preserve"> in the constructor</w:t>
      </w:r>
      <w:r w:rsidR="004E23D6">
        <w:t xml:space="preserve"> generate similar code, but </w:t>
      </w:r>
      <w:r w:rsidR="00073023">
        <w:t xml:space="preserve">the </w:t>
      </w:r>
      <w:r w:rsidR="004E23D6">
        <w:t xml:space="preserve">code </w:t>
      </w:r>
      <w:r w:rsidR="00073023">
        <w:t>generated for such calls will be</w:t>
      </w:r>
      <w:r w:rsidR="004E23D6">
        <w:t xml:space="preserve"> part of the </w:t>
      </w:r>
      <w:r w:rsidR="004E23D6" w:rsidRPr="004E23D6">
        <w:rPr>
          <w:rStyle w:val="CodeItalic"/>
        </w:rPr>
        <w:t>ConstructorStatements</w:t>
      </w:r>
      <w:r w:rsidR="004E23D6">
        <w:t xml:space="preserve"> section.</w:t>
      </w:r>
    </w:p>
    <w:p w:rsidR="0044410D" w:rsidRPr="0044410D" w:rsidRDefault="001F5C71" w:rsidP="002C6000">
      <w:r>
        <w:t>A super property</w:t>
      </w:r>
      <w:r w:rsidR="004D6533">
        <w:t xml:space="preserve"> access in </w:t>
      </w:r>
      <w:r w:rsidR="00826E5F">
        <w:t>the constructor, a</w:t>
      </w:r>
      <w:r w:rsidR="00C85ADE">
        <w:t>n instance</w:t>
      </w:r>
      <w:r w:rsidR="00826E5F">
        <w:t xml:space="preserve"> member function, or a</w:t>
      </w:r>
      <w:r w:rsidR="00C85ADE">
        <w:t>n instance</w:t>
      </w:r>
      <w:r w:rsidR="00826E5F">
        <w:t xml:space="preserve"> member accessor generates JavaScript equivalent to</w:t>
      </w:r>
    </w:p>
    <w:p w:rsidR="0044410D" w:rsidRPr="0044410D" w:rsidRDefault="004D6533" w:rsidP="004D6533">
      <w:pPr>
        <w:pStyle w:val="Code"/>
      </w:pPr>
      <w:r w:rsidRPr="00D54DB2">
        <w:lastRenderedPageBreak/>
        <w:t>_super.</w:t>
      </w:r>
      <w:r w:rsidR="00826E5F" w:rsidRPr="00D54DB2">
        <w:t>prototype.&lt;</w:t>
      </w:r>
      <w:r w:rsidR="001F5C71" w:rsidRPr="00D54DB2">
        <w:t>Property</w:t>
      </w:r>
      <w:r w:rsidR="00826E5F" w:rsidRPr="00D54DB2">
        <w:t>Name&gt;</w:t>
      </w:r>
    </w:p>
    <w:p w:rsidR="0044410D" w:rsidRPr="0044410D" w:rsidRDefault="00826E5F" w:rsidP="001F5C71">
      <w:r>
        <w:t xml:space="preserve">where </w:t>
      </w:r>
      <w:r w:rsidR="00B96A3A">
        <w:rPr>
          <w:rStyle w:val="CodeItalic"/>
        </w:rPr>
        <w:t>Property</w:t>
      </w:r>
      <w:r w:rsidRPr="00826E5F">
        <w:rPr>
          <w:rStyle w:val="CodeItalic"/>
        </w:rPr>
        <w:t>Name</w:t>
      </w:r>
      <w:r>
        <w:t xml:space="preserve"> is the name of the referenced base class </w:t>
      </w:r>
      <w:r w:rsidR="00B96A3A">
        <w:t>propert</w:t>
      </w:r>
      <w:r w:rsidR="00B96A3A" w:rsidRPr="00A6043B">
        <w:t>y</w:t>
      </w:r>
      <w:r w:rsidRPr="00A6043B">
        <w:t>.</w:t>
      </w:r>
      <w:r w:rsidR="009F5E29" w:rsidRPr="00A6043B">
        <w:t xml:space="preserve"> </w:t>
      </w:r>
      <w:r w:rsidR="00FC04A3" w:rsidRPr="00A6043B">
        <w:t xml:space="preserve">When the super </w:t>
      </w:r>
      <w:r w:rsidR="00B96A3A" w:rsidRPr="00A6043B">
        <w:t>property</w:t>
      </w:r>
      <w:r w:rsidR="00FC04A3" w:rsidRPr="00A6043B">
        <w:t xml:space="preserve"> access </w:t>
      </w:r>
      <w:r w:rsidR="00FD22EA" w:rsidRPr="00A6043B">
        <w:t>appears in a</w:t>
      </w:r>
      <w:r w:rsidR="001B45ED" w:rsidRPr="00A6043B">
        <w:t xml:space="preserve"> function call</w:t>
      </w:r>
      <w:r w:rsidR="00FC04A3" w:rsidRPr="00A6043B">
        <w:t>, the generated JavaScript is equivalent to</w:t>
      </w:r>
    </w:p>
    <w:p w:rsidR="0044410D" w:rsidRPr="0044410D" w:rsidRDefault="00FC04A3" w:rsidP="00FC04A3">
      <w:pPr>
        <w:pStyle w:val="Code"/>
      </w:pPr>
      <w:r w:rsidRPr="00D54DB2">
        <w:t>_super.prototype.&lt;</w:t>
      </w:r>
      <w:r w:rsidR="00B96A3A" w:rsidRPr="00D54DB2">
        <w:t>Property</w:t>
      </w:r>
      <w:r w:rsidRPr="00D54DB2">
        <w:t>Name&gt;.call(</w:t>
      </w:r>
      <w:r w:rsidRPr="00D54DB2">
        <w:rPr>
          <w:color w:val="0000FF"/>
        </w:rPr>
        <w:t>this</w:t>
      </w:r>
      <w:r w:rsidRPr="00D54DB2">
        <w:t>, &lt;Arguments&gt;)</w:t>
      </w:r>
    </w:p>
    <w:p w:rsidR="0044410D" w:rsidRPr="0044410D" w:rsidRDefault="00FC04A3" w:rsidP="00FC04A3">
      <w:r>
        <w:t>where Arguments is the code generated for the argument li</w:t>
      </w:r>
      <w:r w:rsidR="00B96A3A">
        <w:t xml:space="preserve">st specified in the </w:t>
      </w:r>
      <w:r w:rsidR="001B45ED">
        <w:t>function call</w:t>
      </w:r>
      <w:r>
        <w:t>.</w:t>
      </w:r>
    </w:p>
    <w:bookmarkEnd w:id="258"/>
    <w:p w:rsidR="0044410D" w:rsidRPr="0044410D" w:rsidRDefault="008F2949" w:rsidP="008F2949">
      <w:r>
        <w:t>A super property access in a static member function or a static member accessor generates JavaScript equivalent to</w:t>
      </w:r>
    </w:p>
    <w:p w:rsidR="0044410D" w:rsidRPr="0044410D" w:rsidRDefault="008F2949" w:rsidP="008F2949">
      <w:pPr>
        <w:pStyle w:val="Code"/>
      </w:pPr>
      <w:r w:rsidRPr="00D54DB2">
        <w:t>_super.&lt;PropertyName&gt;</w:t>
      </w:r>
    </w:p>
    <w:p w:rsidR="0044410D" w:rsidRPr="0044410D" w:rsidRDefault="008F2949" w:rsidP="008F2949">
      <w:r>
        <w:t xml:space="preserve">where </w:t>
      </w:r>
      <w:r>
        <w:rPr>
          <w:rStyle w:val="CodeItalic"/>
        </w:rPr>
        <w:t>Property</w:t>
      </w:r>
      <w:r w:rsidRPr="00826E5F">
        <w:rPr>
          <w:rStyle w:val="CodeItalic"/>
        </w:rPr>
        <w:t>Name</w:t>
      </w:r>
      <w:r>
        <w:t xml:space="preserve"> is the name of the referenced base </w:t>
      </w:r>
      <w:r w:rsidRPr="00A6043B">
        <w:t xml:space="preserve">class property. When the super property access </w:t>
      </w:r>
      <w:r>
        <w:t>appears in a function call, the generated JavaScript is equivalent to</w:t>
      </w:r>
    </w:p>
    <w:p w:rsidR="0044410D" w:rsidRPr="0044410D" w:rsidRDefault="008F2949" w:rsidP="008F2949">
      <w:pPr>
        <w:pStyle w:val="Code"/>
      </w:pPr>
      <w:r w:rsidRPr="00D54DB2">
        <w:t>_super.&lt;PropertyName&gt;.call(</w:t>
      </w:r>
      <w:r w:rsidRPr="00D54DB2">
        <w:rPr>
          <w:color w:val="0000FF"/>
        </w:rPr>
        <w:t>this</w:t>
      </w:r>
      <w:r w:rsidRPr="00D54DB2">
        <w:t>, &lt;Arguments&gt;)</w:t>
      </w:r>
    </w:p>
    <w:p w:rsidR="0044410D" w:rsidRPr="0044410D" w:rsidRDefault="008F2949" w:rsidP="008F2949">
      <w:r>
        <w:t>where Arguments is the code generated for the argument list specified in the function call.</w:t>
      </w:r>
    </w:p>
    <w:p w:rsidR="0044410D" w:rsidRPr="0044410D" w:rsidRDefault="0044410D" w:rsidP="0074339D"/>
    <w:p w:rsidR="009349E4" w:rsidRDefault="009349E4" w:rsidP="0074339D">
      <w:pPr>
        <w:rPr>
          <w:highlight w:val="white"/>
        </w:rPr>
        <w:sectPr w:rsidR="009349E4" w:rsidSect="009349E4">
          <w:type w:val="oddPage"/>
          <w:pgSz w:w="12240" w:h="15840"/>
          <w:pgMar w:top="1440" w:right="1440" w:bottom="1440" w:left="1440" w:header="720" w:footer="720" w:gutter="0"/>
          <w:cols w:space="720"/>
          <w:docGrid w:linePitch="360"/>
        </w:sectPr>
      </w:pPr>
    </w:p>
    <w:p w:rsidR="0044410D" w:rsidRPr="0044410D" w:rsidRDefault="00643688" w:rsidP="00A67A5C">
      <w:pPr>
        <w:pStyle w:val="Heading1"/>
      </w:pPr>
      <w:bookmarkStart w:id="297" w:name="_Ref366570607"/>
      <w:bookmarkStart w:id="298" w:name="_Toc439666286"/>
      <w:bookmarkStart w:id="299" w:name="_Ref333577574"/>
      <w:r>
        <w:lastRenderedPageBreak/>
        <w:t>Enums</w:t>
      </w:r>
      <w:bookmarkEnd w:id="297"/>
      <w:bookmarkEnd w:id="298"/>
    </w:p>
    <w:p w:rsidR="0044410D" w:rsidRPr="0044410D" w:rsidRDefault="00643688" w:rsidP="00643688">
      <w:r>
        <w:t>An enum type is a distinct subtype of the Number primitive type with an associated set of named constants that define the possible values of the enum type.</w:t>
      </w:r>
    </w:p>
    <w:p w:rsidR="0044410D" w:rsidRPr="0044410D" w:rsidRDefault="00643688" w:rsidP="00643688">
      <w:pPr>
        <w:pStyle w:val="Heading2"/>
      </w:pPr>
      <w:bookmarkStart w:id="300" w:name="_Ref350695559"/>
      <w:bookmarkStart w:id="301" w:name="_Ref350701399"/>
      <w:bookmarkStart w:id="302" w:name="_Ref350702099"/>
      <w:bookmarkStart w:id="303" w:name="_Ref350869434"/>
      <w:bookmarkStart w:id="304" w:name="_Toc439666287"/>
      <w:r>
        <w:t>Enum Declarations</w:t>
      </w:r>
      <w:bookmarkEnd w:id="300"/>
      <w:bookmarkEnd w:id="301"/>
      <w:bookmarkEnd w:id="302"/>
      <w:bookmarkEnd w:id="303"/>
      <w:bookmarkEnd w:id="304"/>
    </w:p>
    <w:p w:rsidR="0044410D" w:rsidRPr="0044410D" w:rsidRDefault="00556713" w:rsidP="00E252A0">
      <w:r>
        <w:t>An e</w:t>
      </w:r>
      <w:r w:rsidRPr="00556713">
        <w:t>num</w:t>
      </w:r>
      <w:r>
        <w:t xml:space="preserve"> d</w:t>
      </w:r>
      <w:r w:rsidRPr="00556713">
        <w:t>eclaration</w:t>
      </w:r>
      <w:r>
        <w:t xml:space="preserve"> declares an </w:t>
      </w:r>
      <w:r>
        <w:rPr>
          <w:b/>
          <w:i/>
        </w:rPr>
        <w:t>enum</w:t>
      </w:r>
      <w:r w:rsidRPr="004957E4">
        <w:rPr>
          <w:b/>
          <w:i/>
        </w:rPr>
        <w:t xml:space="preserve"> type</w:t>
      </w:r>
      <w:r>
        <w:t xml:space="preserve"> and an </w:t>
      </w:r>
      <w:r>
        <w:rPr>
          <w:b/>
          <w:i/>
        </w:rPr>
        <w:t>enum object</w:t>
      </w:r>
      <w:r>
        <w:t>.</w:t>
      </w:r>
    </w:p>
    <w:p w:rsidR="0044410D" w:rsidRPr="0044410D" w:rsidRDefault="00643688" w:rsidP="00643688">
      <w:pPr>
        <w:pStyle w:val="Grammar"/>
      </w:pPr>
      <w:r w:rsidRPr="006551A1">
        <w:rPr>
          <w:rStyle w:val="Production"/>
        </w:rPr>
        <w:t>EnumDeclaration:</w:t>
      </w:r>
      <w:r w:rsidR="0048218E" w:rsidRPr="0048218E">
        <w:br/>
      </w:r>
      <w:r w:rsidR="004D08C9">
        <w:rPr>
          <w:rStyle w:val="Terminal"/>
        </w:rPr>
        <w:t>const</w:t>
      </w:r>
      <w:r w:rsidR="004D08C9" w:rsidRPr="00417E02">
        <w:rPr>
          <w:rStyle w:val="Production"/>
          <w:vertAlign w:val="subscript"/>
        </w:rPr>
        <w:t>opt</w:t>
      </w:r>
      <w:r w:rsidR="004D08C9" w:rsidRPr="004D08C9">
        <w:t xml:space="preserve">   </w:t>
      </w:r>
      <w:r w:rsidRPr="00523369">
        <w:rPr>
          <w:rStyle w:val="Terminal"/>
        </w:rPr>
        <w:t>enum</w:t>
      </w:r>
      <w:r>
        <w:t xml:space="preserve">   </w:t>
      </w:r>
      <w:r w:rsidR="002355F0">
        <w:rPr>
          <w:rStyle w:val="Production"/>
        </w:rPr>
        <w:t>BindingI</w:t>
      </w:r>
      <w:r w:rsidRPr="006551A1">
        <w:rPr>
          <w:rStyle w:val="Production"/>
        </w:rPr>
        <w:t>dentifier</w:t>
      </w:r>
      <w:r>
        <w:t xml:space="preserve">   </w:t>
      </w:r>
      <w:r w:rsidRPr="00523369">
        <w:rPr>
          <w:rStyle w:val="Terminal"/>
        </w:rPr>
        <w:t>{</w:t>
      </w:r>
      <w:r>
        <w:t xml:space="preserve">   </w:t>
      </w:r>
      <w:r w:rsidRPr="006551A1">
        <w:rPr>
          <w:rStyle w:val="Production"/>
        </w:rPr>
        <w:t>EnumBody</w:t>
      </w:r>
      <w:r w:rsidR="00D31C46" w:rsidRPr="00D31C46">
        <w:rPr>
          <w:rStyle w:val="Production"/>
          <w:vertAlign w:val="subscript"/>
        </w:rPr>
        <w:t>opt</w:t>
      </w:r>
      <w:r>
        <w:t xml:space="preserve">   </w:t>
      </w:r>
      <w:r w:rsidRPr="00523369">
        <w:rPr>
          <w:rStyle w:val="Terminal"/>
        </w:rPr>
        <w:t>}</w:t>
      </w:r>
    </w:p>
    <w:p w:rsidR="0044410D" w:rsidRPr="0044410D" w:rsidRDefault="008A293B" w:rsidP="00AA0C5C">
      <w:r>
        <w:t xml:space="preserve">An </w:t>
      </w:r>
      <w:r>
        <w:rPr>
          <w:rStyle w:val="Production"/>
        </w:rPr>
        <w:t>Enum</w:t>
      </w:r>
      <w:r w:rsidRPr="00FF4ECA">
        <w:rPr>
          <w:rStyle w:val="Production"/>
        </w:rPr>
        <w:t>Declaration</w:t>
      </w:r>
      <w:r>
        <w:t xml:space="preserve"> introduces a named type (the enum type) and a named value (the enum object) in the containing declaration space. </w:t>
      </w:r>
      <w:r w:rsidR="00394971">
        <w:t>The</w:t>
      </w:r>
      <w:r w:rsidR="00B04E67">
        <w:t xml:space="preserve"> enum type is a distinct subtyp</w:t>
      </w:r>
      <w:r w:rsidR="00AA0C5C">
        <w:t>e of the Number primitive type.</w:t>
      </w:r>
      <w:r w:rsidR="00394971">
        <w:t xml:space="preserve"> </w:t>
      </w:r>
      <w:r w:rsidR="00B04E67">
        <w:t xml:space="preserve">The enum object </w:t>
      </w:r>
      <w:r w:rsidR="00AA0C5C">
        <w:t xml:space="preserve">is a </w:t>
      </w:r>
      <w:r>
        <w:t>value</w:t>
      </w:r>
      <w:r w:rsidR="00AA0C5C">
        <w:t xml:space="preserve"> of an anonymous object type containing</w:t>
      </w:r>
      <w:r w:rsidR="00B04E67">
        <w:t xml:space="preserve"> a set of properties, all of the enum type, corresponding to the values</w:t>
      </w:r>
      <w:r w:rsidR="00C900DB">
        <w:t xml:space="preserve"> declared for the enum type in the body of the declaration</w:t>
      </w:r>
      <w:r w:rsidR="00B04E67">
        <w:t>.</w:t>
      </w:r>
      <w:r w:rsidR="00AA0C5C">
        <w:t xml:space="preserve"> The enum object</w:t>
      </w:r>
      <w:r w:rsidR="008F4735">
        <w:t>'</w:t>
      </w:r>
      <w:r w:rsidR="00AA0C5C">
        <w:t>s type furthe</w:t>
      </w:r>
      <w:r w:rsidR="000930B8">
        <w:t>rmore includes a numeric index signature</w:t>
      </w:r>
      <w:r w:rsidR="00AA0C5C">
        <w:t xml:space="preserve"> with the signature </w:t>
      </w:r>
      <w:r w:rsidR="008F4735">
        <w:t>'</w:t>
      </w:r>
      <w:r w:rsidR="00AA0C5C">
        <w:t>[x: number]: string</w:t>
      </w:r>
      <w:r w:rsidR="008F4735">
        <w:t>'</w:t>
      </w:r>
      <w:r w:rsidR="00AA0C5C">
        <w:t>.</w:t>
      </w:r>
    </w:p>
    <w:p w:rsidR="0044410D" w:rsidRDefault="00394971" w:rsidP="00AA0C5C">
      <w:r>
        <w:t xml:space="preserve">The </w:t>
      </w:r>
      <w:r w:rsidR="002355F0">
        <w:rPr>
          <w:rStyle w:val="Production"/>
        </w:rPr>
        <w:t>BindingI</w:t>
      </w:r>
      <w:r w:rsidRPr="00FE7CD2">
        <w:rPr>
          <w:rStyle w:val="Production"/>
        </w:rPr>
        <w:t>dentifier</w:t>
      </w:r>
      <w:r>
        <w:t xml:space="preserve"> of an enum declaration may not be one of the predefined type names (section </w:t>
      </w:r>
      <w:r>
        <w:fldChar w:fldCharType="begin"/>
      </w:r>
      <w:r>
        <w:instrText xml:space="preserve"> REF _Ref352313823 \r \h </w:instrText>
      </w:r>
      <w:r>
        <w:fldChar w:fldCharType="separate"/>
      </w:r>
      <w:r w:rsidR="00A3147C">
        <w:t>3.8.1</w:t>
      </w:r>
      <w:r>
        <w:fldChar w:fldCharType="end"/>
      </w:r>
      <w:r>
        <w:t>).</w:t>
      </w:r>
    </w:p>
    <w:p w:rsidR="004D08C9" w:rsidRPr="0044410D" w:rsidRDefault="004D08C9" w:rsidP="00AA0C5C">
      <w:r>
        <w:t xml:space="preserve">When an enum declaration includes a </w:t>
      </w:r>
      <w:r w:rsidRPr="004D08C9">
        <w:rPr>
          <w:rStyle w:val="CodeFragment"/>
        </w:rPr>
        <w:t>const</w:t>
      </w:r>
      <w:r>
        <w:t xml:space="preserve"> modifier it is said </w:t>
      </w:r>
      <w:r w:rsidRPr="009A4BD3">
        <w:t>to be a constant enum</w:t>
      </w:r>
      <w:r w:rsidR="00417E02">
        <w:t xml:space="preserve"> declaration</w:t>
      </w:r>
      <w:r w:rsidRPr="009A4BD3">
        <w:t>. The</w:t>
      </w:r>
      <w:r>
        <w:t xml:space="preserve"> members of a constant enum </w:t>
      </w:r>
      <w:r w:rsidR="00417E02">
        <w:t xml:space="preserve">declaration </w:t>
      </w:r>
      <w:r>
        <w:t xml:space="preserve">must all have constant values that can be computed at compile time. </w:t>
      </w:r>
      <w:r w:rsidR="00417E02">
        <w:t>Constant enum declarations</w:t>
      </w:r>
      <w:r>
        <w:t xml:space="preserve"> are discussed </w:t>
      </w:r>
      <w:r w:rsidR="009A4BD3">
        <w:t xml:space="preserve">in section </w:t>
      </w:r>
      <w:r w:rsidR="009A4BD3">
        <w:fldChar w:fldCharType="begin"/>
      </w:r>
      <w:r w:rsidR="009A4BD3">
        <w:instrText xml:space="preserve"> REF _Ref410142901 \r \h </w:instrText>
      </w:r>
      <w:r w:rsidR="009A4BD3">
        <w:fldChar w:fldCharType="separate"/>
      </w:r>
      <w:r w:rsidR="00A3147C">
        <w:t>9.4</w:t>
      </w:r>
      <w:r w:rsidR="009A4BD3">
        <w:fldChar w:fldCharType="end"/>
      </w:r>
      <w:r>
        <w:t>.</w:t>
      </w:r>
    </w:p>
    <w:p w:rsidR="0044410D" w:rsidRPr="0044410D" w:rsidRDefault="002D4D40" w:rsidP="00AA0C5C">
      <w:r>
        <w:t>The example</w:t>
      </w:r>
    </w:p>
    <w:p w:rsidR="0044410D" w:rsidRPr="0044410D" w:rsidRDefault="00AA0C5C" w:rsidP="00AA0C5C">
      <w:pPr>
        <w:pStyle w:val="Code"/>
      </w:pPr>
      <w:r w:rsidRPr="00D54DB2">
        <w:rPr>
          <w:color w:val="0000FF"/>
        </w:rPr>
        <w:t>enum</w:t>
      </w:r>
      <w:r w:rsidRPr="00D54DB2">
        <w:t xml:space="preserve"> Color { Red, Green, Blue }</w:t>
      </w:r>
    </w:p>
    <w:p w:rsidR="0044410D" w:rsidRPr="0044410D" w:rsidRDefault="00AA0C5C" w:rsidP="00AA0C5C">
      <w:r>
        <w:t xml:space="preserve">declares a subtype of the Number primitive type called </w:t>
      </w:r>
      <w:r w:rsidR="008F4735">
        <w:t>'</w:t>
      </w:r>
      <w:r>
        <w:t>Color</w:t>
      </w:r>
      <w:r w:rsidR="008F4735">
        <w:t>'</w:t>
      </w:r>
      <w:r>
        <w:t xml:space="preserve"> and introduces a variable </w:t>
      </w:r>
      <w:r w:rsidR="008F4735">
        <w:t>'</w:t>
      </w:r>
      <w:r>
        <w:t>Color</w:t>
      </w:r>
      <w:r w:rsidR="008F4735">
        <w:t>'</w:t>
      </w:r>
      <w:r>
        <w:t xml:space="preserve"> with</w:t>
      </w:r>
      <w:r w:rsidR="003C74E5">
        <w:t xml:space="preserve"> a type that corresponds to the declaration</w:t>
      </w:r>
    </w:p>
    <w:p w:rsidR="0044410D" w:rsidRPr="0044410D" w:rsidRDefault="00AA0C5C" w:rsidP="003C74E5">
      <w:pPr>
        <w:pStyle w:val="Code"/>
      </w:pPr>
      <w:r w:rsidRPr="00D54DB2">
        <w:rPr>
          <w:color w:val="0000FF"/>
        </w:rPr>
        <w:t>var</w:t>
      </w:r>
      <w:r w:rsidRPr="00D54DB2">
        <w:t xml:space="preserve"> Color: {</w:t>
      </w:r>
      <w:r w:rsidR="0048218E" w:rsidRPr="00D54DB2">
        <w:br/>
      </w:r>
      <w:r w:rsidRPr="00D54DB2">
        <w:t xml:space="preserve">    [x: </w:t>
      </w:r>
      <w:r w:rsidRPr="00D54DB2">
        <w:rPr>
          <w:color w:val="0000FF"/>
        </w:rPr>
        <w:t>number</w:t>
      </w:r>
      <w:r w:rsidRPr="00D54DB2">
        <w:t xml:space="preserve">]: </w:t>
      </w:r>
      <w:r w:rsidRPr="00D54DB2">
        <w:rPr>
          <w:color w:val="0000FF"/>
        </w:rPr>
        <w:t>string</w:t>
      </w:r>
      <w:r w:rsidRPr="00D54DB2">
        <w:t>;</w:t>
      </w:r>
      <w:r w:rsidR="0048218E" w:rsidRPr="00D54DB2">
        <w:br/>
      </w:r>
      <w:r w:rsidRPr="00D54DB2">
        <w:t xml:space="preserve">    Red: Color;</w:t>
      </w:r>
      <w:r w:rsidR="0048218E" w:rsidRPr="00D54DB2">
        <w:br/>
      </w:r>
      <w:r w:rsidRPr="00D54DB2">
        <w:t xml:space="preserve">    Green: Color;</w:t>
      </w:r>
      <w:r w:rsidR="0048218E" w:rsidRPr="00D54DB2">
        <w:br/>
      </w:r>
      <w:r w:rsidRPr="00D54DB2">
        <w:t xml:space="preserve">    Blue: Color;</w:t>
      </w:r>
      <w:r w:rsidR="0048218E" w:rsidRPr="00D54DB2">
        <w:br/>
      </w:r>
      <w:r w:rsidRPr="00D54DB2">
        <w:t>};</w:t>
      </w:r>
    </w:p>
    <w:p w:rsidR="0044410D" w:rsidRPr="0044410D" w:rsidRDefault="000930B8" w:rsidP="00C6680C">
      <w:r>
        <w:t>The numeric index signature</w:t>
      </w:r>
      <w:r w:rsidR="00C6680C">
        <w:t xml:space="preserve"> reflects a </w:t>
      </w:r>
      <w:r w:rsidR="008F4735">
        <w:t>"</w:t>
      </w:r>
      <w:r w:rsidR="00C6680C">
        <w:t>reverse mapping</w:t>
      </w:r>
      <w:r w:rsidR="008F4735">
        <w:t>"</w:t>
      </w:r>
      <w:r w:rsidR="00C6680C">
        <w:t xml:space="preserve"> that is automatically generated in every enum object, as described in section</w:t>
      </w:r>
      <w:r w:rsidR="00702E04">
        <w:t xml:space="preserve"> </w:t>
      </w:r>
      <w:r w:rsidR="00702E04">
        <w:fldChar w:fldCharType="begin"/>
      </w:r>
      <w:r w:rsidR="00702E04">
        <w:instrText xml:space="preserve"> REF _Ref354734560 \r \h </w:instrText>
      </w:r>
      <w:r w:rsidR="00702E04">
        <w:fldChar w:fldCharType="separate"/>
      </w:r>
      <w:r w:rsidR="00A3147C">
        <w:t>9.5</w:t>
      </w:r>
      <w:r w:rsidR="00702E04">
        <w:fldChar w:fldCharType="end"/>
      </w:r>
      <w:r w:rsidR="00C6680C">
        <w:t>. The reverse mapping provides a convenient way to obtain the string representation of an enum value. For example</w:t>
      </w:r>
    </w:p>
    <w:p w:rsidR="0044410D" w:rsidRPr="0044410D" w:rsidRDefault="00C6680C" w:rsidP="00C6680C">
      <w:pPr>
        <w:pStyle w:val="Code"/>
      </w:pPr>
      <w:r w:rsidRPr="00D54DB2">
        <w:rPr>
          <w:color w:val="0000FF"/>
        </w:rPr>
        <w:lastRenderedPageBreak/>
        <w:t>var</w:t>
      </w:r>
      <w:r w:rsidRPr="00D54DB2">
        <w:t xml:space="preserve"> c = Color.Red;</w:t>
      </w:r>
      <w:r w:rsidR="0048218E" w:rsidRPr="00D54DB2">
        <w:br/>
      </w:r>
      <w:r w:rsidRPr="00D54DB2">
        <w:t xml:space="preserve">console.log(Color[c]);  </w:t>
      </w:r>
      <w:r w:rsidRPr="00D54DB2">
        <w:rPr>
          <w:color w:val="008000"/>
        </w:rPr>
        <w:t xml:space="preserve">// Outputs </w:t>
      </w:r>
      <w:r w:rsidR="008F4735" w:rsidRPr="00D54DB2">
        <w:rPr>
          <w:color w:val="008000"/>
        </w:rPr>
        <w:t>"</w:t>
      </w:r>
      <w:r w:rsidRPr="00D54DB2">
        <w:rPr>
          <w:color w:val="008000"/>
        </w:rPr>
        <w:t>Red</w:t>
      </w:r>
      <w:r w:rsidR="008F4735" w:rsidRPr="00D54DB2">
        <w:rPr>
          <w:color w:val="008000"/>
        </w:rPr>
        <w:t>"</w:t>
      </w:r>
    </w:p>
    <w:p w:rsidR="0044410D" w:rsidRPr="0044410D" w:rsidRDefault="00C900DB" w:rsidP="00C900DB">
      <w:pPr>
        <w:pStyle w:val="Heading2"/>
      </w:pPr>
      <w:bookmarkStart w:id="305" w:name="_Toc439666288"/>
      <w:r>
        <w:t>Enum Members</w:t>
      </w:r>
      <w:bookmarkEnd w:id="305"/>
    </w:p>
    <w:p w:rsidR="0044410D" w:rsidRPr="0044410D" w:rsidRDefault="00C900DB" w:rsidP="00643688">
      <w:r>
        <w:t>The body of an enum declaration defines zero or more enum members which are the named values of the enum type.</w:t>
      </w:r>
      <w:r w:rsidR="00B13775" w:rsidRPr="00B13775">
        <w:rPr>
          <w:highlight w:val="white"/>
        </w:rPr>
        <w:t xml:space="preserve"> </w:t>
      </w:r>
      <w:r w:rsidR="00B13775">
        <w:rPr>
          <w:highlight w:val="white"/>
        </w:rPr>
        <w:t>Each enum member has an associated numeric value of the primitive type introduced by the enum declaration.</w:t>
      </w:r>
    </w:p>
    <w:p w:rsidR="004F5CBB" w:rsidRPr="0044410D" w:rsidRDefault="004F5CBB" w:rsidP="004F5CBB">
      <w:pPr>
        <w:pStyle w:val="Grammar"/>
      </w:pPr>
      <w:r w:rsidRPr="006551A1">
        <w:rPr>
          <w:rStyle w:val="Production"/>
        </w:rPr>
        <w:t>EnumBody:</w:t>
      </w:r>
      <w:r w:rsidRPr="0048218E">
        <w:br/>
      </w:r>
      <w:r w:rsidRPr="006551A1">
        <w:rPr>
          <w:rStyle w:val="Production"/>
        </w:rPr>
        <w:t>EnumMemberList</w:t>
      </w:r>
      <w:r>
        <w:t xml:space="preserve">   </w:t>
      </w:r>
      <w:r w:rsidRPr="0084484F">
        <w:rPr>
          <w:rStyle w:val="Terminal"/>
        </w:rPr>
        <w:t>,</w:t>
      </w:r>
      <w:r w:rsidRPr="00D31C46">
        <w:rPr>
          <w:rStyle w:val="Production"/>
          <w:vertAlign w:val="subscript"/>
        </w:rPr>
        <w:t>opt</w:t>
      </w:r>
    </w:p>
    <w:p w:rsidR="004F5CBB" w:rsidRPr="0044410D" w:rsidRDefault="004F5CBB" w:rsidP="004F5CBB">
      <w:pPr>
        <w:pStyle w:val="Grammar"/>
      </w:pPr>
      <w:r w:rsidRPr="006551A1">
        <w:rPr>
          <w:rStyle w:val="Production"/>
        </w:rPr>
        <w:t>EnumMemberList:</w:t>
      </w:r>
      <w:r w:rsidRPr="0048218E">
        <w:br/>
      </w:r>
      <w:r w:rsidRPr="006551A1">
        <w:rPr>
          <w:rStyle w:val="Production"/>
        </w:rPr>
        <w:t>EnumMember</w:t>
      </w:r>
      <w:r w:rsidRPr="0048218E">
        <w:br/>
      </w:r>
      <w:r w:rsidRPr="006551A1">
        <w:rPr>
          <w:rStyle w:val="Production"/>
        </w:rPr>
        <w:t>EnumMemberList</w:t>
      </w:r>
      <w:r>
        <w:t xml:space="preserve">   </w:t>
      </w:r>
      <w:r>
        <w:rPr>
          <w:rStyle w:val="Terminal"/>
        </w:rPr>
        <w:t>,</w:t>
      </w:r>
      <w:r>
        <w:t xml:space="preserve">   </w:t>
      </w:r>
      <w:r w:rsidRPr="006551A1">
        <w:rPr>
          <w:rStyle w:val="Production"/>
        </w:rPr>
        <w:t>EnumMember</w:t>
      </w:r>
    </w:p>
    <w:p w:rsidR="004F5CBB" w:rsidRDefault="004F5CBB" w:rsidP="004F5CBB">
      <w:pPr>
        <w:pStyle w:val="Grammar"/>
      </w:pPr>
      <w:r w:rsidRPr="006551A1">
        <w:rPr>
          <w:rStyle w:val="Production"/>
        </w:rPr>
        <w:t>EnumMember:</w:t>
      </w:r>
      <w:r w:rsidRPr="0048218E">
        <w:br/>
      </w:r>
      <w:r w:rsidRPr="006551A1">
        <w:rPr>
          <w:rStyle w:val="Production"/>
        </w:rPr>
        <w:t>PropertyName</w:t>
      </w:r>
      <w:r w:rsidRPr="0048218E">
        <w:br/>
      </w:r>
      <w:r w:rsidRPr="006551A1">
        <w:rPr>
          <w:rStyle w:val="Production"/>
        </w:rPr>
        <w:t>PropertyName</w:t>
      </w:r>
      <w:r>
        <w:t xml:space="preserve">   =   </w:t>
      </w:r>
      <w:r w:rsidRPr="006551A1">
        <w:rPr>
          <w:rStyle w:val="Production"/>
        </w:rPr>
        <w:t>EnumValue</w:t>
      </w:r>
    </w:p>
    <w:p w:rsidR="004F5CBB" w:rsidRPr="004F5CBB" w:rsidRDefault="004F5CBB" w:rsidP="004F5CBB">
      <w:pPr>
        <w:pStyle w:val="Grammar"/>
      </w:pPr>
      <w:r w:rsidRPr="004F5CBB">
        <w:rPr>
          <w:rStyle w:val="Production"/>
        </w:rPr>
        <w:t>EnumValue:</w:t>
      </w:r>
      <w:r>
        <w:br/>
      </w:r>
      <w:r w:rsidRPr="004F5CBB">
        <w:rPr>
          <w:rStyle w:val="Production"/>
        </w:rPr>
        <w:t>AssignmentExpression</w:t>
      </w:r>
    </w:p>
    <w:p w:rsidR="00903CCF" w:rsidRDefault="00903CCF" w:rsidP="00643688">
      <w:pPr>
        <w:rPr>
          <w:highlight w:val="white"/>
        </w:rPr>
      </w:pPr>
      <w:r>
        <w:rPr>
          <w:highlight w:val="white"/>
        </w:rPr>
        <w:t xml:space="preserve">The </w:t>
      </w:r>
      <w:r w:rsidRPr="00903CCF">
        <w:rPr>
          <w:rStyle w:val="Production"/>
          <w:highlight w:val="white"/>
        </w:rPr>
        <w:t>PropertyName</w:t>
      </w:r>
      <w:r>
        <w:rPr>
          <w:highlight w:val="white"/>
        </w:rPr>
        <w:t xml:space="preserve"> of an enum member cannot be a computed property name (</w:t>
      </w:r>
      <w:r>
        <w:rPr>
          <w:highlight w:val="white"/>
        </w:rPr>
        <w:fldChar w:fldCharType="begin"/>
      </w:r>
      <w:r>
        <w:rPr>
          <w:highlight w:val="white"/>
        </w:rPr>
        <w:instrText xml:space="preserve"> REF _Ref425914908 \r \h </w:instrText>
      </w:r>
      <w:r>
        <w:rPr>
          <w:highlight w:val="white"/>
        </w:rPr>
      </w:r>
      <w:r>
        <w:rPr>
          <w:highlight w:val="white"/>
        </w:rPr>
        <w:fldChar w:fldCharType="separate"/>
      </w:r>
      <w:r w:rsidR="00A3147C">
        <w:rPr>
          <w:highlight w:val="white"/>
        </w:rPr>
        <w:t>2.2.3</w:t>
      </w:r>
      <w:r>
        <w:rPr>
          <w:highlight w:val="white"/>
        </w:rPr>
        <w:fldChar w:fldCharType="end"/>
      </w:r>
      <w:r>
        <w:rPr>
          <w:highlight w:val="white"/>
        </w:rPr>
        <w:t>).</w:t>
      </w:r>
    </w:p>
    <w:p w:rsidR="0044410D" w:rsidRDefault="000B7C15" w:rsidP="00643688">
      <w:pPr>
        <w:rPr>
          <w:highlight w:val="white"/>
        </w:rPr>
      </w:pPr>
      <w:r>
        <w:rPr>
          <w:highlight w:val="white"/>
        </w:rPr>
        <w:t xml:space="preserve">Enum members are either </w:t>
      </w:r>
      <w:r w:rsidRPr="000B7C15">
        <w:rPr>
          <w:b/>
          <w:i/>
          <w:highlight w:val="white"/>
        </w:rPr>
        <w:t>constant</w:t>
      </w:r>
      <w:r>
        <w:rPr>
          <w:b/>
          <w:i/>
          <w:highlight w:val="white"/>
        </w:rPr>
        <w:t xml:space="preserve"> members</w:t>
      </w:r>
      <w:r>
        <w:rPr>
          <w:highlight w:val="white"/>
        </w:rPr>
        <w:t xml:space="preserve"> or </w:t>
      </w:r>
      <w:r w:rsidRPr="000B7C15">
        <w:rPr>
          <w:b/>
          <w:i/>
          <w:highlight w:val="white"/>
        </w:rPr>
        <w:t>computed</w:t>
      </w:r>
      <w:r>
        <w:rPr>
          <w:b/>
          <w:i/>
          <w:highlight w:val="white"/>
        </w:rPr>
        <w:t xml:space="preserve"> members</w:t>
      </w:r>
      <w:r>
        <w:rPr>
          <w:highlight w:val="white"/>
        </w:rPr>
        <w:t xml:space="preserve">. Constant members have known constant values that </w:t>
      </w:r>
      <w:r w:rsidR="00D1042C">
        <w:rPr>
          <w:highlight w:val="white"/>
        </w:rPr>
        <w:t>are</w:t>
      </w:r>
      <w:r>
        <w:rPr>
          <w:highlight w:val="white"/>
        </w:rPr>
        <w:t xml:space="preserve"> substituted in place of </w:t>
      </w:r>
      <w:r w:rsidR="004415E0">
        <w:rPr>
          <w:highlight w:val="white"/>
        </w:rPr>
        <w:t xml:space="preserve">references to </w:t>
      </w:r>
      <w:r>
        <w:rPr>
          <w:highlight w:val="white"/>
        </w:rPr>
        <w:t>the membe</w:t>
      </w:r>
      <w:r w:rsidR="007E34BF">
        <w:rPr>
          <w:highlight w:val="white"/>
        </w:rPr>
        <w:t>rs in the generated JavaScript code</w:t>
      </w:r>
      <w:r>
        <w:rPr>
          <w:highlight w:val="white"/>
        </w:rPr>
        <w:t>. Computed members have values that are computed at run-time and not known at compile-time.</w:t>
      </w:r>
      <w:r w:rsidR="007E34BF">
        <w:rPr>
          <w:highlight w:val="white"/>
        </w:rPr>
        <w:t xml:space="preserve"> No substitution is performed for references to computed members.</w:t>
      </w:r>
    </w:p>
    <w:p w:rsidR="007A7FF7" w:rsidRDefault="007A7FF7" w:rsidP="00643688">
      <w:pPr>
        <w:rPr>
          <w:highlight w:val="white"/>
        </w:rPr>
      </w:pPr>
      <w:r>
        <w:rPr>
          <w:highlight w:val="white"/>
        </w:rPr>
        <w:t xml:space="preserve">An enum member is </w:t>
      </w:r>
      <w:r w:rsidR="004F5CBB">
        <w:rPr>
          <w:highlight w:val="white"/>
        </w:rPr>
        <w:t>classified</w:t>
      </w:r>
      <w:r>
        <w:rPr>
          <w:highlight w:val="white"/>
        </w:rPr>
        <w:t xml:space="preserve"> as follows:</w:t>
      </w:r>
    </w:p>
    <w:p w:rsidR="007A7FF7" w:rsidRPr="007A7FF7" w:rsidRDefault="00E24CE2" w:rsidP="00367611">
      <w:pPr>
        <w:pStyle w:val="ListParagraph"/>
        <w:numPr>
          <w:ilvl w:val="0"/>
          <w:numId w:val="62"/>
        </w:numPr>
        <w:rPr>
          <w:highlight w:val="white"/>
        </w:rPr>
      </w:pPr>
      <w:r>
        <w:rPr>
          <w:highlight w:val="white"/>
        </w:rPr>
        <w:t xml:space="preserve">If the </w:t>
      </w:r>
      <w:r w:rsidR="007A7FF7">
        <w:rPr>
          <w:highlight w:val="white"/>
        </w:rPr>
        <w:t>member declarati</w:t>
      </w:r>
      <w:r>
        <w:rPr>
          <w:highlight w:val="white"/>
        </w:rPr>
        <w:t xml:space="preserve">on specifies no value, the </w:t>
      </w:r>
      <w:r w:rsidR="007A7FF7">
        <w:rPr>
          <w:highlight w:val="white"/>
        </w:rPr>
        <w:t>member is considered a constant enum member. If the member is the first member in the enum declaration</w:t>
      </w:r>
      <w:r>
        <w:rPr>
          <w:highlight w:val="white"/>
        </w:rPr>
        <w:t>,</w:t>
      </w:r>
      <w:r w:rsidR="007A7FF7">
        <w:rPr>
          <w:highlight w:val="white"/>
        </w:rPr>
        <w:t xml:space="preserve"> it is assigned the value zero. Otherwise, it is </w:t>
      </w:r>
      <w:r w:rsidR="007A7FF7" w:rsidRPr="007A7FF7">
        <w:rPr>
          <w:highlight w:val="white"/>
        </w:rPr>
        <w:t>assigned the value of the i</w:t>
      </w:r>
      <w:r>
        <w:rPr>
          <w:highlight w:val="white"/>
        </w:rPr>
        <w:t xml:space="preserve">mmediately preceding </w:t>
      </w:r>
      <w:r w:rsidR="007A7FF7">
        <w:rPr>
          <w:highlight w:val="white"/>
        </w:rPr>
        <w:t xml:space="preserve">member </w:t>
      </w:r>
      <w:r w:rsidR="007A7FF7" w:rsidRPr="007A7FF7">
        <w:rPr>
          <w:highlight w:val="white"/>
        </w:rPr>
        <w:t xml:space="preserve">plus one, </w:t>
      </w:r>
      <w:r w:rsidR="007A7FF7">
        <w:rPr>
          <w:highlight w:val="white"/>
        </w:rPr>
        <w:t>and a</w:t>
      </w:r>
      <w:r w:rsidR="007A7FF7" w:rsidRPr="007A7FF7">
        <w:rPr>
          <w:highlight w:val="white"/>
        </w:rPr>
        <w:t>n error occurs if</w:t>
      </w:r>
      <w:r>
        <w:rPr>
          <w:highlight w:val="white"/>
        </w:rPr>
        <w:t xml:space="preserve"> the immediately preceding </w:t>
      </w:r>
      <w:r w:rsidR="007A7FF7" w:rsidRPr="007A7FF7">
        <w:rPr>
          <w:highlight w:val="white"/>
        </w:rPr>
        <w:t>member is not a constant enum member.</w:t>
      </w:r>
    </w:p>
    <w:p w:rsidR="007A7FF7" w:rsidRDefault="00E24CE2" w:rsidP="00367611">
      <w:pPr>
        <w:pStyle w:val="ListParagraph"/>
        <w:numPr>
          <w:ilvl w:val="0"/>
          <w:numId w:val="62"/>
        </w:numPr>
        <w:rPr>
          <w:highlight w:val="white"/>
        </w:rPr>
      </w:pPr>
      <w:r>
        <w:rPr>
          <w:highlight w:val="white"/>
        </w:rPr>
        <w:t>If the member declaration specifies a value that can be classified as a constant enum expression (as defined below), the member is considered a constant enum member.</w:t>
      </w:r>
    </w:p>
    <w:p w:rsidR="0044410D" w:rsidRPr="004F5CBB" w:rsidRDefault="00E24CE2" w:rsidP="00367611">
      <w:pPr>
        <w:pStyle w:val="ListParagraph"/>
        <w:numPr>
          <w:ilvl w:val="0"/>
          <w:numId w:val="62"/>
        </w:numPr>
        <w:rPr>
          <w:highlight w:val="white"/>
        </w:rPr>
      </w:pPr>
      <w:r>
        <w:rPr>
          <w:highlight w:val="white"/>
        </w:rPr>
        <w:t>Otherwise, the member is considered a computed enum member.</w:t>
      </w:r>
    </w:p>
    <w:p w:rsidR="00805F95" w:rsidRDefault="00805F95" w:rsidP="00EA1B6A">
      <w:r>
        <w:rPr>
          <w:highlight w:val="white"/>
        </w:rPr>
        <w:t>Enum value e</w:t>
      </w:r>
      <w:r w:rsidR="004F5CBB" w:rsidRPr="004F5CBB">
        <w:rPr>
          <w:highlight w:val="white"/>
        </w:rPr>
        <w:t xml:space="preserve">xpressions must </w:t>
      </w:r>
      <w:r>
        <w:rPr>
          <w:highlight w:val="white"/>
        </w:rPr>
        <w:t>be</w:t>
      </w:r>
      <w:r w:rsidR="004F5CBB" w:rsidRPr="004F5CBB">
        <w:rPr>
          <w:highlight w:val="white"/>
        </w:rPr>
        <w:t xml:space="preserve"> of type Any, the Number primitive</w:t>
      </w:r>
      <w:r>
        <w:rPr>
          <w:highlight w:val="white"/>
        </w:rPr>
        <w:t xml:space="preserve"> type, or the enum type itself.</w:t>
      </w:r>
    </w:p>
    <w:p w:rsidR="00EA1B6A" w:rsidRPr="00805F95" w:rsidRDefault="004F5CBB" w:rsidP="00EA1B6A">
      <w:pPr>
        <w:rPr>
          <w:highlight w:val="white"/>
        </w:rPr>
      </w:pPr>
      <w:r>
        <w:t xml:space="preserve">A </w:t>
      </w:r>
      <w:r w:rsidRPr="004F5CBB">
        <w:rPr>
          <w:b/>
          <w:i/>
        </w:rPr>
        <w:t>constant enum expression</w:t>
      </w:r>
      <w:r w:rsidR="00EA1B6A">
        <w:t xml:space="preserve"> is </w:t>
      </w:r>
      <w:r>
        <w:t xml:space="preserve">a </w:t>
      </w:r>
      <w:r w:rsidR="00EA1B6A">
        <w:t xml:space="preserve">subset of the expression grammar that can be evaluated fully at compile time. </w:t>
      </w:r>
      <w:r>
        <w:t>A</w:t>
      </w:r>
      <w:r w:rsidR="00EA1B6A">
        <w:t>n expression is considered a constant enum expression if it is one of the following:</w:t>
      </w:r>
    </w:p>
    <w:p w:rsidR="00EA1B6A" w:rsidRPr="00083B66" w:rsidRDefault="00EA1B6A" w:rsidP="00367611">
      <w:pPr>
        <w:pStyle w:val="ListParagraph"/>
        <w:numPr>
          <w:ilvl w:val="0"/>
          <w:numId w:val="61"/>
        </w:numPr>
      </w:pPr>
      <w:r>
        <w:lastRenderedPageBreak/>
        <w:t>A numeric literal.</w:t>
      </w:r>
    </w:p>
    <w:p w:rsidR="00EA1B6A" w:rsidRDefault="00EA1B6A" w:rsidP="00367611">
      <w:pPr>
        <w:pStyle w:val="ListParagraph"/>
        <w:numPr>
          <w:ilvl w:val="0"/>
          <w:numId w:val="61"/>
        </w:numPr>
      </w:pPr>
      <w:r>
        <w:t>An identifier or property access that denotes a previously declared member in the same constant enum declaration.</w:t>
      </w:r>
    </w:p>
    <w:p w:rsidR="00EA1B6A" w:rsidRDefault="00EA1B6A" w:rsidP="00367611">
      <w:pPr>
        <w:pStyle w:val="ListParagraph"/>
        <w:numPr>
          <w:ilvl w:val="0"/>
          <w:numId w:val="61"/>
        </w:numPr>
      </w:pPr>
      <w:r>
        <w:t>A parenthesized constant enum expression.</w:t>
      </w:r>
    </w:p>
    <w:p w:rsidR="00EA1B6A" w:rsidRDefault="00EA1B6A" w:rsidP="00367611">
      <w:pPr>
        <w:pStyle w:val="ListParagraph"/>
        <w:numPr>
          <w:ilvl w:val="0"/>
          <w:numId w:val="61"/>
        </w:numPr>
      </w:pPr>
      <w:r>
        <w:t>A +, –, or ~ unary operator applied to a constant enum expression.</w:t>
      </w:r>
    </w:p>
    <w:p w:rsidR="00EA1B6A" w:rsidRDefault="00EA1B6A" w:rsidP="00367611">
      <w:pPr>
        <w:pStyle w:val="ListParagraph"/>
        <w:numPr>
          <w:ilvl w:val="0"/>
          <w:numId w:val="61"/>
        </w:numPr>
      </w:pPr>
      <w:r>
        <w:t xml:space="preserve">A +, –, *, /, %, </w:t>
      </w:r>
      <w:r w:rsidRPr="001E3B07">
        <w:t>&lt;&lt;</w:t>
      </w:r>
      <w:r>
        <w:t>, &gt;&gt;, &gt;&gt;&gt;, &amp;, ^, or | operator applied to two constant enum expressions.</w:t>
      </w:r>
    </w:p>
    <w:p w:rsidR="0044410D" w:rsidRPr="0044410D" w:rsidRDefault="000E14B2" w:rsidP="00643688">
      <w:pPr>
        <w:rPr>
          <w:highlight w:val="white"/>
        </w:rPr>
      </w:pPr>
      <w:r>
        <w:rPr>
          <w:highlight w:val="white"/>
        </w:rPr>
        <w:t>In the example</w:t>
      </w:r>
    </w:p>
    <w:p w:rsidR="0044410D" w:rsidRPr="00D54DB2" w:rsidRDefault="000E14B2" w:rsidP="000E14B2">
      <w:pPr>
        <w:pStyle w:val="Code"/>
      </w:pPr>
      <w:r w:rsidRPr="00D54DB2">
        <w:rPr>
          <w:color w:val="0000FF"/>
        </w:rPr>
        <w:t>enum</w:t>
      </w:r>
      <w:r w:rsidRPr="00D54DB2">
        <w:t xml:space="preserve"> </w:t>
      </w:r>
      <w:r w:rsidR="006E4644" w:rsidRPr="00D54DB2">
        <w:t>Test</w:t>
      </w:r>
      <w:r w:rsidRPr="00D54DB2">
        <w:t xml:space="preserve"> {</w:t>
      </w:r>
      <w:r w:rsidR="0048218E" w:rsidRPr="00D54DB2">
        <w:br/>
      </w:r>
      <w:r w:rsidRPr="00D54DB2">
        <w:t xml:space="preserve">    A,</w:t>
      </w:r>
      <w:r w:rsidR="0048218E" w:rsidRPr="00D54DB2">
        <w:br/>
      </w:r>
      <w:r w:rsidRPr="00D54DB2">
        <w:t xml:space="preserve">    B,</w:t>
      </w:r>
      <w:r w:rsidR="0048218E" w:rsidRPr="00D54DB2">
        <w:br/>
      </w:r>
      <w:r w:rsidR="007E34BF" w:rsidRPr="00D54DB2">
        <w:t xml:space="preserve">    C = Math.floor(Math.random() * </w:t>
      </w:r>
      <w:r w:rsidR="007E34BF" w:rsidRPr="00D54DB2">
        <w:rPr>
          <w:color w:val="800000"/>
        </w:rPr>
        <w:t>1000</w:t>
      </w:r>
      <w:r w:rsidR="007E34BF" w:rsidRPr="00D54DB2">
        <w:t>),</w:t>
      </w:r>
      <w:r w:rsidR="0048218E" w:rsidRPr="00D54DB2">
        <w:br/>
      </w:r>
      <w:r w:rsidR="007E34BF" w:rsidRPr="00D54DB2">
        <w:t xml:space="preserve">    D</w:t>
      </w:r>
      <w:r w:rsidRPr="00D54DB2">
        <w:t xml:space="preserve"> = </w:t>
      </w:r>
      <w:r w:rsidRPr="00D54DB2">
        <w:rPr>
          <w:color w:val="800000"/>
        </w:rPr>
        <w:t>10</w:t>
      </w:r>
      <w:r w:rsidR="007E34BF" w:rsidRPr="00D54DB2">
        <w:t>,</w:t>
      </w:r>
      <w:r w:rsidR="0048218E" w:rsidRPr="00D54DB2">
        <w:br/>
      </w:r>
      <w:r w:rsidR="007E34BF" w:rsidRPr="00D54DB2">
        <w:t xml:space="preserve">    E</w:t>
      </w:r>
      <w:r w:rsidR="0048218E" w:rsidRPr="00D54DB2">
        <w:br/>
      </w:r>
      <w:r w:rsidR="006E4644" w:rsidRPr="00D54DB2">
        <w:t>}</w:t>
      </w:r>
    </w:p>
    <w:p w:rsidR="0044410D" w:rsidRPr="0044410D" w:rsidRDefault="008F4735" w:rsidP="00BB4A1E">
      <w:pPr>
        <w:rPr>
          <w:highlight w:val="white"/>
        </w:rPr>
      </w:pPr>
      <w:r>
        <w:rPr>
          <w:highlight w:val="white"/>
        </w:rPr>
        <w:t>'</w:t>
      </w:r>
      <w:r w:rsidR="007E34BF">
        <w:rPr>
          <w:highlight w:val="white"/>
        </w:rPr>
        <w:t>A</w:t>
      </w:r>
      <w:r>
        <w:rPr>
          <w:highlight w:val="white"/>
        </w:rPr>
        <w:t>'</w:t>
      </w:r>
      <w:r w:rsidR="007E34BF">
        <w:rPr>
          <w:highlight w:val="white"/>
        </w:rPr>
        <w:t xml:space="preserve">, </w:t>
      </w:r>
      <w:r>
        <w:rPr>
          <w:highlight w:val="white"/>
        </w:rPr>
        <w:t>'</w:t>
      </w:r>
      <w:r w:rsidR="007E34BF">
        <w:rPr>
          <w:highlight w:val="white"/>
        </w:rPr>
        <w:t>B</w:t>
      </w:r>
      <w:r>
        <w:rPr>
          <w:highlight w:val="white"/>
        </w:rPr>
        <w:t>'</w:t>
      </w:r>
      <w:r w:rsidR="007E34BF">
        <w:rPr>
          <w:highlight w:val="white"/>
        </w:rPr>
        <w:t xml:space="preserve">, </w:t>
      </w:r>
      <w:r>
        <w:rPr>
          <w:highlight w:val="white"/>
        </w:rPr>
        <w:t>'</w:t>
      </w:r>
      <w:r w:rsidR="007E34BF">
        <w:rPr>
          <w:highlight w:val="white"/>
        </w:rPr>
        <w:t>D</w:t>
      </w:r>
      <w:r>
        <w:rPr>
          <w:highlight w:val="white"/>
        </w:rPr>
        <w:t>'</w:t>
      </w:r>
      <w:r w:rsidR="007E34BF">
        <w:rPr>
          <w:highlight w:val="white"/>
        </w:rPr>
        <w:t xml:space="preserve">, and </w:t>
      </w:r>
      <w:r>
        <w:rPr>
          <w:highlight w:val="white"/>
        </w:rPr>
        <w:t>'</w:t>
      </w:r>
      <w:r w:rsidR="007E34BF">
        <w:rPr>
          <w:highlight w:val="white"/>
        </w:rPr>
        <w:t>E</w:t>
      </w:r>
      <w:r>
        <w:rPr>
          <w:highlight w:val="white"/>
        </w:rPr>
        <w:t>'</w:t>
      </w:r>
      <w:r w:rsidR="006E4644">
        <w:rPr>
          <w:highlight w:val="white"/>
        </w:rPr>
        <w:t xml:space="preserve"> are constant members with values 0, 1,</w:t>
      </w:r>
      <w:r w:rsidR="007E34BF">
        <w:rPr>
          <w:highlight w:val="white"/>
        </w:rPr>
        <w:t xml:space="preserve"> 10, and 11 respectively, and </w:t>
      </w:r>
      <w:r>
        <w:rPr>
          <w:highlight w:val="white"/>
        </w:rPr>
        <w:t>'</w:t>
      </w:r>
      <w:r w:rsidR="007E34BF">
        <w:rPr>
          <w:highlight w:val="white"/>
        </w:rPr>
        <w:t>C</w:t>
      </w:r>
      <w:r>
        <w:rPr>
          <w:highlight w:val="white"/>
        </w:rPr>
        <w:t>'</w:t>
      </w:r>
      <w:r w:rsidR="006E4644">
        <w:rPr>
          <w:highlight w:val="white"/>
        </w:rPr>
        <w:t xml:space="preserve"> is a computed member.</w:t>
      </w:r>
    </w:p>
    <w:p w:rsidR="0044410D" w:rsidRPr="0044410D" w:rsidRDefault="006E4644" w:rsidP="00BB4A1E">
      <w:pPr>
        <w:rPr>
          <w:highlight w:val="white"/>
        </w:rPr>
      </w:pPr>
      <w:r>
        <w:rPr>
          <w:highlight w:val="white"/>
        </w:rPr>
        <w:t>In the example</w:t>
      </w:r>
    </w:p>
    <w:p w:rsidR="0044410D" w:rsidRPr="00D54DB2" w:rsidRDefault="00BB4A1E" w:rsidP="00BB4A1E">
      <w:pPr>
        <w:pStyle w:val="Code"/>
      </w:pPr>
      <w:r w:rsidRPr="00D54DB2">
        <w:rPr>
          <w:color w:val="0000FF"/>
        </w:rPr>
        <w:t>enum</w:t>
      </w:r>
      <w:r w:rsidRPr="00D54DB2">
        <w:t xml:space="preserve"> Style {</w:t>
      </w:r>
      <w:r w:rsidR="0048218E" w:rsidRPr="00D54DB2">
        <w:br/>
      </w:r>
      <w:r w:rsidR="0051172C" w:rsidRPr="00D54DB2">
        <w:t xml:space="preserve">    None =</w:t>
      </w:r>
      <w:r w:rsidR="00580519" w:rsidRPr="00D54DB2">
        <w:t xml:space="preserve"> </w:t>
      </w:r>
      <w:r w:rsidRPr="00D54DB2">
        <w:rPr>
          <w:color w:val="800000"/>
        </w:rPr>
        <w:t>0</w:t>
      </w:r>
      <w:r w:rsidR="00580519" w:rsidRPr="00D54DB2">
        <w:t>,</w:t>
      </w:r>
      <w:r w:rsidR="0048218E" w:rsidRPr="00D54DB2">
        <w:br/>
      </w:r>
      <w:r w:rsidRPr="00D54DB2">
        <w:t xml:space="preserve">    </w:t>
      </w:r>
      <w:r w:rsidR="0051172C" w:rsidRPr="00D54DB2">
        <w:t>Bold =</w:t>
      </w:r>
      <w:r w:rsidR="00580519" w:rsidRPr="00D54DB2">
        <w:t xml:space="preserve"> </w:t>
      </w:r>
      <w:r w:rsidRPr="00D54DB2">
        <w:rPr>
          <w:color w:val="800000"/>
        </w:rPr>
        <w:t>1</w:t>
      </w:r>
      <w:r w:rsidR="00580519" w:rsidRPr="00D54DB2">
        <w:t>,</w:t>
      </w:r>
      <w:r w:rsidR="0048218E" w:rsidRPr="00D54DB2">
        <w:br/>
      </w:r>
      <w:r w:rsidRPr="00D54DB2">
        <w:t xml:space="preserve">    Italic</w:t>
      </w:r>
      <w:r w:rsidR="0051172C" w:rsidRPr="00D54DB2">
        <w:t xml:space="preserve"> =</w:t>
      </w:r>
      <w:r w:rsidR="00580519" w:rsidRPr="00D54DB2">
        <w:t xml:space="preserve"> </w:t>
      </w:r>
      <w:r w:rsidRPr="00D54DB2">
        <w:rPr>
          <w:color w:val="800000"/>
        </w:rPr>
        <w:t>2</w:t>
      </w:r>
      <w:r w:rsidR="0051172C" w:rsidRPr="00D54DB2">
        <w:t>,</w:t>
      </w:r>
      <w:r w:rsidR="0048218E" w:rsidRPr="00D54DB2">
        <w:br/>
      </w:r>
      <w:r w:rsidR="0051172C" w:rsidRPr="00D54DB2">
        <w:t xml:space="preserve">    Underline =</w:t>
      </w:r>
      <w:r w:rsidR="00580519" w:rsidRPr="00D54DB2">
        <w:t xml:space="preserve"> </w:t>
      </w:r>
      <w:r w:rsidRPr="00D54DB2">
        <w:rPr>
          <w:color w:val="800000"/>
        </w:rPr>
        <w:t>4</w:t>
      </w:r>
      <w:r w:rsidR="00580519" w:rsidRPr="00D54DB2">
        <w:t>,</w:t>
      </w:r>
      <w:r w:rsidR="0048218E" w:rsidRPr="00D54DB2">
        <w:br/>
      </w:r>
      <w:r w:rsidRPr="00D54DB2">
        <w:t xml:space="preserve">    </w:t>
      </w:r>
      <w:r w:rsidR="00580519" w:rsidRPr="00D54DB2">
        <w:t>Emphasis</w:t>
      </w:r>
      <w:r w:rsidR="0051172C" w:rsidRPr="00D54DB2">
        <w:t xml:space="preserve"> =</w:t>
      </w:r>
      <w:r w:rsidR="005313A9" w:rsidRPr="00D54DB2">
        <w:t xml:space="preserve"> Bold | </w:t>
      </w:r>
      <w:r w:rsidR="00D9693B" w:rsidRPr="00D54DB2">
        <w:t>Italic,</w:t>
      </w:r>
      <w:r w:rsidR="0048218E" w:rsidRPr="00D54DB2">
        <w:br/>
      </w:r>
      <w:r w:rsidR="0051172C" w:rsidRPr="00D54DB2">
        <w:t xml:space="preserve">    Hyperlink =</w:t>
      </w:r>
      <w:r w:rsidR="00D9693B" w:rsidRPr="00D54DB2">
        <w:t xml:space="preserve"> </w:t>
      </w:r>
      <w:r w:rsidR="005313A9" w:rsidRPr="00D54DB2">
        <w:t xml:space="preserve">Bold | </w:t>
      </w:r>
      <w:r w:rsidR="00D9693B" w:rsidRPr="00D54DB2">
        <w:t>Underline</w:t>
      </w:r>
      <w:r w:rsidR="0048218E" w:rsidRPr="00D54DB2">
        <w:br/>
      </w:r>
      <w:r w:rsidR="00580519" w:rsidRPr="00D54DB2">
        <w:t>}</w:t>
      </w:r>
    </w:p>
    <w:p w:rsidR="0044410D" w:rsidRPr="0044410D" w:rsidRDefault="00002CD9" w:rsidP="00580519">
      <w:pPr>
        <w:rPr>
          <w:highlight w:val="white"/>
        </w:rPr>
      </w:pPr>
      <w:r>
        <w:rPr>
          <w:highlight w:val="white"/>
        </w:rPr>
        <w:t>all</w:t>
      </w:r>
      <w:r w:rsidR="006E4644">
        <w:rPr>
          <w:highlight w:val="white"/>
        </w:rPr>
        <w:t xml:space="preserve"> members are constant members. </w:t>
      </w:r>
      <w:r w:rsidR="004F12E7">
        <w:rPr>
          <w:highlight w:val="white"/>
        </w:rPr>
        <w:t>Note that</w:t>
      </w:r>
      <w:r w:rsidR="006E4644">
        <w:rPr>
          <w:highlight w:val="white"/>
        </w:rPr>
        <w:t xml:space="preserve"> </w:t>
      </w:r>
      <w:r>
        <w:rPr>
          <w:highlight w:val="white"/>
        </w:rPr>
        <w:t xml:space="preserve">enum </w:t>
      </w:r>
      <w:r w:rsidR="004F12E7">
        <w:rPr>
          <w:highlight w:val="white"/>
        </w:rPr>
        <w:t>member declar</w:t>
      </w:r>
      <w:r w:rsidR="005313A9">
        <w:rPr>
          <w:highlight w:val="white"/>
        </w:rPr>
        <w:t>ations can reference other</w:t>
      </w:r>
      <w:r w:rsidR="002B7627">
        <w:rPr>
          <w:highlight w:val="white"/>
        </w:rPr>
        <w:t xml:space="preserve"> </w:t>
      </w:r>
      <w:r w:rsidR="005313A9">
        <w:rPr>
          <w:highlight w:val="white"/>
        </w:rPr>
        <w:t xml:space="preserve">enum </w:t>
      </w:r>
      <w:r w:rsidR="002B7627">
        <w:rPr>
          <w:highlight w:val="white"/>
        </w:rPr>
        <w:t>members</w:t>
      </w:r>
      <w:r w:rsidR="005313A9">
        <w:rPr>
          <w:highlight w:val="white"/>
        </w:rPr>
        <w:t xml:space="preserve"> without qualification</w:t>
      </w:r>
      <w:r w:rsidR="002B7627">
        <w:rPr>
          <w:highlight w:val="white"/>
        </w:rPr>
        <w:t>. Also, because enums are subtypes of the Number primitive type, numeric operators, such as the bitwise OR operator, can be used to compute enum values.</w:t>
      </w:r>
    </w:p>
    <w:p w:rsidR="0044410D" w:rsidRPr="0044410D" w:rsidRDefault="00927C88" w:rsidP="00927C88">
      <w:pPr>
        <w:pStyle w:val="Heading2"/>
        <w:rPr>
          <w:highlight w:val="white"/>
        </w:rPr>
      </w:pPr>
      <w:bookmarkStart w:id="306" w:name="_Ref352749354"/>
      <w:bookmarkStart w:id="307" w:name="_Toc439666289"/>
      <w:r>
        <w:rPr>
          <w:highlight w:val="white"/>
        </w:rPr>
        <w:t>Declaration Merging</w:t>
      </w:r>
      <w:bookmarkEnd w:id="306"/>
      <w:bookmarkEnd w:id="307"/>
    </w:p>
    <w:p w:rsidR="0044410D" w:rsidRPr="0044410D" w:rsidRDefault="003D3B29" w:rsidP="003D3B29">
      <w:bookmarkStart w:id="308" w:name="_Ref351458374"/>
      <w:r>
        <w:t xml:space="preserve">Enums are </w:t>
      </w:r>
      <w:r w:rsidR="008F4735">
        <w:t>"</w:t>
      </w:r>
      <w:r>
        <w:t>open-ended</w:t>
      </w:r>
      <w:r w:rsidR="008F4735">
        <w:t>"</w:t>
      </w:r>
      <w:r>
        <w:t xml:space="preserve"> and enum declarations with the same qualified name relative to a common root (as defined in section </w:t>
      </w:r>
      <w:r>
        <w:fldChar w:fldCharType="begin"/>
      </w:r>
      <w:r>
        <w:instrText xml:space="preserve"> REF _Ref323978672 \r \h </w:instrText>
      </w:r>
      <w:r>
        <w:fldChar w:fldCharType="separate"/>
      </w:r>
      <w:r w:rsidR="00A3147C">
        <w:t>2.3</w:t>
      </w:r>
      <w:r>
        <w:fldChar w:fldCharType="end"/>
      </w:r>
      <w:r>
        <w:t xml:space="preserve">) </w:t>
      </w:r>
      <w:r w:rsidR="00C17D4F">
        <w:t xml:space="preserve">define a single enum type and </w:t>
      </w:r>
      <w:r>
        <w:t>contribute to a single enum object.</w:t>
      </w:r>
    </w:p>
    <w:p w:rsidR="0044410D" w:rsidRDefault="00D03145" w:rsidP="003D3B29">
      <w:r>
        <w:t>It isn</w:t>
      </w:r>
      <w:r w:rsidR="008F4735">
        <w:t>'</w:t>
      </w:r>
      <w:r>
        <w:t>t possible for one enum declaration to continue the automatic numbering sequence of another, and when an enum type has multiple declarations, only one declaration is permitted to omit a value for the first member.</w:t>
      </w:r>
    </w:p>
    <w:p w:rsidR="009A4BD3" w:rsidRDefault="009A4BD3" w:rsidP="003D3B29">
      <w:r>
        <w:t xml:space="preserve">When enum declarations are merged, they must either all specify a </w:t>
      </w:r>
      <w:r w:rsidRPr="009A4BD3">
        <w:rPr>
          <w:rStyle w:val="CodeFragment"/>
        </w:rPr>
        <w:t>const</w:t>
      </w:r>
      <w:r>
        <w:t xml:space="preserve"> modifier or all </w:t>
      </w:r>
      <w:r w:rsidR="00B349A5">
        <w:t>specify no</w:t>
      </w:r>
      <w:r>
        <w:t xml:space="preserve"> </w:t>
      </w:r>
      <w:r w:rsidRPr="009A4BD3">
        <w:rPr>
          <w:rStyle w:val="CodeFragment"/>
        </w:rPr>
        <w:t>const</w:t>
      </w:r>
      <w:r>
        <w:t xml:space="preserve"> modifier.</w:t>
      </w:r>
    </w:p>
    <w:p w:rsidR="00A413E0" w:rsidRDefault="00A413E0" w:rsidP="00A413E0">
      <w:pPr>
        <w:pStyle w:val="Heading2"/>
      </w:pPr>
      <w:bookmarkStart w:id="309" w:name="_Ref410142901"/>
      <w:bookmarkStart w:id="310" w:name="_Toc439666290"/>
      <w:r>
        <w:lastRenderedPageBreak/>
        <w:t>Constant Enum</w:t>
      </w:r>
      <w:bookmarkEnd w:id="309"/>
      <w:r w:rsidR="00417E02">
        <w:t xml:space="preserve"> Declarations</w:t>
      </w:r>
      <w:bookmarkEnd w:id="310"/>
    </w:p>
    <w:p w:rsidR="00E03F8D" w:rsidRDefault="00083B66" w:rsidP="00317B1F">
      <w:r>
        <w:t xml:space="preserve">An enum declaration that specifies a </w:t>
      </w:r>
      <w:r w:rsidRPr="00083B66">
        <w:rPr>
          <w:rStyle w:val="CodeFragment"/>
        </w:rPr>
        <w:t>const</w:t>
      </w:r>
      <w:r w:rsidR="009A4BD3">
        <w:t xml:space="preserve"> modifier is a</w:t>
      </w:r>
      <w:r>
        <w:t xml:space="preserve"> </w:t>
      </w:r>
      <w:r w:rsidRPr="009A4BD3">
        <w:rPr>
          <w:b/>
          <w:i/>
        </w:rPr>
        <w:t>constant enum</w:t>
      </w:r>
      <w:r w:rsidR="009A4BD3" w:rsidRPr="009A4BD3">
        <w:rPr>
          <w:b/>
          <w:i/>
        </w:rPr>
        <w:t xml:space="preserve"> declaration</w:t>
      </w:r>
      <w:r>
        <w:t>. In a constant enum</w:t>
      </w:r>
      <w:r w:rsidR="009A4BD3">
        <w:t xml:space="preserve"> declaration</w:t>
      </w:r>
      <w:r>
        <w:t xml:space="preserve">, all members </w:t>
      </w:r>
      <w:r w:rsidR="00E03F8D">
        <w:t xml:space="preserve">must </w:t>
      </w:r>
      <w:r>
        <w:t xml:space="preserve">have constant values </w:t>
      </w:r>
      <w:r w:rsidR="00E03F8D">
        <w:t xml:space="preserve">and it is an error </w:t>
      </w:r>
      <w:r w:rsidR="00805F95">
        <w:t>for a member declaration to specify an expression that isn't classified as a constant enum expression.</w:t>
      </w:r>
    </w:p>
    <w:p w:rsidR="002665E6" w:rsidRDefault="00317B1F" w:rsidP="002665E6">
      <w:r>
        <w:t>Unlike regular enum declarations, constant enum declarations are completely erased in the emitted JavaScript code</w:t>
      </w:r>
      <w:r w:rsidR="00E03F8D">
        <w:t xml:space="preserve">. For this reason, </w:t>
      </w:r>
      <w:r w:rsidR="002665E6">
        <w:t>it is an error to reference a constant enum object in any other context than a property access that selects one of the enum's members. For example:</w:t>
      </w:r>
    </w:p>
    <w:p w:rsidR="002665E6" w:rsidRDefault="002665E6" w:rsidP="002665E6">
      <w:pPr>
        <w:pStyle w:val="Code"/>
      </w:pPr>
      <w:r w:rsidRPr="002665E6">
        <w:rPr>
          <w:color w:val="0000FF"/>
        </w:rPr>
        <w:t>const</w:t>
      </w:r>
      <w:r>
        <w:t xml:space="preserve"> </w:t>
      </w:r>
      <w:r w:rsidRPr="002665E6">
        <w:rPr>
          <w:color w:val="0000FF"/>
        </w:rPr>
        <w:t>enum</w:t>
      </w:r>
      <w:r>
        <w:t xml:space="preserve"> Comparison {</w:t>
      </w:r>
      <w:r>
        <w:br/>
        <w:t xml:space="preserve">    LessThan = </w:t>
      </w:r>
      <w:r w:rsidRPr="002665E6">
        <w:rPr>
          <w:color w:val="800000"/>
        </w:rPr>
        <w:t>-1</w:t>
      </w:r>
      <w:r>
        <w:t>,</w:t>
      </w:r>
      <w:r>
        <w:br/>
        <w:t xml:space="preserve">    EqualTo = </w:t>
      </w:r>
      <w:r w:rsidRPr="002665E6">
        <w:rPr>
          <w:color w:val="800000"/>
        </w:rPr>
        <w:t>0</w:t>
      </w:r>
      <w:r>
        <w:t>,</w:t>
      </w:r>
      <w:r>
        <w:br/>
        <w:t xml:space="preserve">    GreaterThan = </w:t>
      </w:r>
      <w:r w:rsidRPr="002665E6">
        <w:rPr>
          <w:color w:val="800000"/>
        </w:rPr>
        <w:t>1</w:t>
      </w:r>
      <w:r>
        <w:br/>
        <w:t>}</w:t>
      </w:r>
    </w:p>
    <w:p w:rsidR="002665E6" w:rsidRDefault="002665E6" w:rsidP="002665E6">
      <w:pPr>
        <w:pStyle w:val="Code"/>
        <w:rPr>
          <w:color w:val="008000"/>
        </w:rPr>
      </w:pPr>
      <w:r w:rsidRPr="002665E6">
        <w:rPr>
          <w:color w:val="0000FF"/>
        </w:rPr>
        <w:t>var</w:t>
      </w:r>
      <w:r>
        <w:t xml:space="preserve"> x = Comparison.EqualTo;  </w:t>
      </w:r>
      <w:r w:rsidRPr="009A4BD3">
        <w:rPr>
          <w:color w:val="008000"/>
        </w:rPr>
        <w:t>// Ok</w:t>
      </w:r>
      <w:r w:rsidR="00B349A5">
        <w:rPr>
          <w:color w:val="008000"/>
        </w:rPr>
        <w:t>, replaced with 0 in emitted code</w:t>
      </w:r>
      <w:r>
        <w:br/>
      </w:r>
      <w:r w:rsidRPr="002665E6">
        <w:rPr>
          <w:color w:val="0000FF"/>
        </w:rPr>
        <w:t>var</w:t>
      </w:r>
      <w:r>
        <w:t xml:space="preserve"> y = Comparison[</w:t>
      </w:r>
      <w:r w:rsidR="009A4BD3">
        <w:t>Comparison.EqualTo</w:t>
      </w:r>
      <w:r>
        <w:t>];</w:t>
      </w:r>
      <w:r w:rsidR="009A4BD3">
        <w:t xml:space="preserve">  </w:t>
      </w:r>
      <w:r w:rsidRPr="009A4BD3">
        <w:rPr>
          <w:color w:val="008000"/>
        </w:rPr>
        <w:t>// Error</w:t>
      </w:r>
      <w:r>
        <w:br/>
      </w:r>
      <w:r w:rsidRPr="002665E6">
        <w:rPr>
          <w:color w:val="0000FF"/>
        </w:rPr>
        <w:t>var</w:t>
      </w:r>
      <w:r>
        <w:t xml:space="preserve"> z = Comparison;</w:t>
      </w:r>
      <w:r w:rsidR="009A4BD3">
        <w:t xml:space="preserve">  </w:t>
      </w:r>
      <w:r w:rsidRPr="009A4BD3">
        <w:rPr>
          <w:color w:val="008000"/>
        </w:rPr>
        <w:t>// Error</w:t>
      </w:r>
    </w:p>
    <w:p w:rsidR="009A4BD3" w:rsidRPr="009A4BD3" w:rsidRDefault="00B349A5" w:rsidP="009A4BD3">
      <w:r>
        <w:t xml:space="preserve">The entire </w:t>
      </w:r>
      <w:r w:rsidR="00E03F8D">
        <w:t xml:space="preserve">const </w:t>
      </w:r>
      <w:r>
        <w:t>enum declaration is erased in the emitted JavaScript code</w:t>
      </w:r>
      <w:r w:rsidR="00E03F8D">
        <w:t xml:space="preserve">. Thus, </w:t>
      </w:r>
      <w:r>
        <w:t>the only permitted references to the enum object are those that are replaced with an enum member value.</w:t>
      </w:r>
    </w:p>
    <w:p w:rsidR="0044410D" w:rsidRPr="0044410D" w:rsidRDefault="00AA0C5C" w:rsidP="00AA0C5C">
      <w:pPr>
        <w:pStyle w:val="Heading2"/>
        <w:rPr>
          <w:highlight w:val="white"/>
        </w:rPr>
      </w:pPr>
      <w:bookmarkStart w:id="311" w:name="_Ref354734560"/>
      <w:bookmarkStart w:id="312" w:name="_Toc439666291"/>
      <w:r>
        <w:rPr>
          <w:highlight w:val="white"/>
        </w:rPr>
        <w:t>Code Generation</w:t>
      </w:r>
      <w:bookmarkEnd w:id="308"/>
      <w:bookmarkEnd w:id="311"/>
      <w:bookmarkEnd w:id="312"/>
    </w:p>
    <w:p w:rsidR="0044410D" w:rsidRPr="0044410D" w:rsidRDefault="002D4D40" w:rsidP="002D4D40">
      <w:pPr>
        <w:rPr>
          <w:highlight w:val="white"/>
        </w:rPr>
      </w:pPr>
      <w:r>
        <w:rPr>
          <w:highlight w:val="white"/>
        </w:rPr>
        <w:t>An enum declaration generates JavaScript equivalent to the following:</w:t>
      </w:r>
    </w:p>
    <w:p w:rsidR="0044410D" w:rsidRPr="0044410D" w:rsidRDefault="00AA0C5C" w:rsidP="002D4D40">
      <w:pPr>
        <w:pStyle w:val="Code"/>
      </w:pPr>
      <w:r w:rsidRPr="00D54DB2">
        <w:rPr>
          <w:color w:val="0000FF"/>
        </w:rPr>
        <w:t>var</w:t>
      </w:r>
      <w:r w:rsidRPr="00D54DB2">
        <w:t xml:space="preserve"> &lt;</w:t>
      </w:r>
      <w:r w:rsidR="002D4D40" w:rsidRPr="00D54DB2">
        <w:t>Enum</w:t>
      </w:r>
      <w:r w:rsidRPr="00D54DB2">
        <w:t>Name&gt;</w:t>
      </w:r>
      <w:r w:rsidR="002D4D40" w:rsidRPr="00D54DB2">
        <w:t>;</w:t>
      </w:r>
      <w:r w:rsidR="0048218E" w:rsidRPr="00D54DB2">
        <w:br/>
      </w:r>
      <w:r w:rsidRPr="00D54DB2">
        <w:t>(</w:t>
      </w:r>
      <w:r w:rsidRPr="00D54DB2">
        <w:rPr>
          <w:color w:val="0000FF"/>
        </w:rPr>
        <w:t>function</w:t>
      </w:r>
      <w:r w:rsidRPr="00D54DB2">
        <w:t xml:space="preserve"> (</w:t>
      </w:r>
      <w:r w:rsidR="002D4D40" w:rsidRPr="00D54DB2">
        <w:t>&lt;EnumName&gt;</w:t>
      </w:r>
      <w:r w:rsidRPr="00D54DB2">
        <w:t>) {</w:t>
      </w:r>
      <w:r w:rsidR="0048218E" w:rsidRPr="00D54DB2">
        <w:br/>
      </w:r>
      <w:r w:rsidR="002D4D40" w:rsidRPr="00D54DB2">
        <w:t xml:space="preserve">    &lt;EnumMemberAssignments&gt;</w:t>
      </w:r>
      <w:r w:rsidR="0048218E" w:rsidRPr="00D54DB2">
        <w:br/>
      </w:r>
      <w:r w:rsidRPr="00D54DB2">
        <w:t>})(</w:t>
      </w:r>
      <w:r w:rsidR="002D4D40" w:rsidRPr="00D54DB2">
        <w:t>&lt;EnumName&gt;</w:t>
      </w:r>
      <w:r w:rsidR="00E062DF" w:rsidRPr="00D54DB2">
        <w:t>||(&lt;EnumName&gt;={})</w:t>
      </w:r>
      <w:r w:rsidR="002D4D40" w:rsidRPr="00D54DB2">
        <w:t>)</w:t>
      </w:r>
      <w:r w:rsidRPr="00D54DB2">
        <w:t>;</w:t>
      </w:r>
    </w:p>
    <w:p w:rsidR="0044410D" w:rsidRPr="0044410D" w:rsidRDefault="00953BD1" w:rsidP="00953BD1">
      <w:r>
        <w:rPr>
          <w:rStyle w:val="CodeItalic"/>
        </w:rPr>
        <w:t>Enum</w:t>
      </w:r>
      <w:r w:rsidRPr="00ED0D93">
        <w:rPr>
          <w:rStyle w:val="CodeItalic"/>
        </w:rPr>
        <w:t>Name</w:t>
      </w:r>
      <w:r>
        <w:t xml:space="preserve"> is the name of the enum.</w:t>
      </w:r>
    </w:p>
    <w:p w:rsidR="0044410D" w:rsidRPr="0044410D" w:rsidRDefault="00953BD1" w:rsidP="00953BD1">
      <w:r>
        <w:rPr>
          <w:rStyle w:val="CodeItalic"/>
        </w:rPr>
        <w:t>EnumMember</w:t>
      </w:r>
      <w:r w:rsidRPr="00ED0D93">
        <w:rPr>
          <w:rStyle w:val="CodeItalic"/>
        </w:rPr>
        <w:t>Assignments</w:t>
      </w:r>
      <w:r>
        <w:t xml:space="preserve"> is a sequence of assignments, one for each enum member, in order they are declared, of the form</w:t>
      </w:r>
    </w:p>
    <w:p w:rsidR="0044410D" w:rsidRPr="0044410D" w:rsidRDefault="00953BD1" w:rsidP="00953BD1">
      <w:pPr>
        <w:pStyle w:val="Code"/>
      </w:pPr>
      <w:r w:rsidRPr="00D54DB2">
        <w:t>&lt;EnumName&gt;[&lt;EnumName&gt;</w:t>
      </w:r>
      <w:r w:rsidR="000C191C" w:rsidRPr="00D54DB2">
        <w:t>[</w:t>
      </w:r>
      <w:r w:rsidR="008F4735" w:rsidRPr="00D54DB2">
        <w:t>"</w:t>
      </w:r>
      <w:r w:rsidRPr="00D54DB2">
        <w:t>&lt;MemberName&gt;</w:t>
      </w:r>
      <w:r w:rsidR="008F4735" w:rsidRPr="00D54DB2">
        <w:t>"</w:t>
      </w:r>
      <w:r w:rsidR="000C191C" w:rsidRPr="00D54DB2">
        <w:t>]</w:t>
      </w:r>
      <w:r w:rsidRPr="00D54DB2">
        <w:t xml:space="preserve"> = &lt;</w:t>
      </w:r>
      <w:r w:rsidR="00683D5C" w:rsidRPr="00D54DB2">
        <w:t xml:space="preserve">Value&gt;] = </w:t>
      </w:r>
      <w:r w:rsidR="008F4735" w:rsidRPr="00D54DB2">
        <w:t>"</w:t>
      </w:r>
      <w:r w:rsidR="00683D5C" w:rsidRPr="00D54DB2">
        <w:t>&lt;MemberName&gt;</w:t>
      </w:r>
      <w:r w:rsidR="008F4735" w:rsidRPr="00D54DB2">
        <w:t>"</w:t>
      </w:r>
      <w:r w:rsidR="00683D5C" w:rsidRPr="00D54DB2">
        <w:t>;</w:t>
      </w:r>
    </w:p>
    <w:p w:rsidR="0044410D" w:rsidRPr="0044410D" w:rsidRDefault="00683D5C" w:rsidP="00683D5C">
      <w:r>
        <w:t xml:space="preserve">where </w:t>
      </w:r>
      <w:r>
        <w:rPr>
          <w:rStyle w:val="CodeItalic"/>
        </w:rPr>
        <w:t>Member</w:t>
      </w:r>
      <w:r w:rsidRPr="00ED0D93">
        <w:rPr>
          <w:rStyle w:val="CodeItalic"/>
        </w:rPr>
        <w:t>Name</w:t>
      </w:r>
      <w:r>
        <w:t xml:space="preserve"> is </w:t>
      </w:r>
      <w:r w:rsidR="000C191C">
        <w:t xml:space="preserve">the name of the enum member and </w:t>
      </w:r>
      <w:r>
        <w:rPr>
          <w:rStyle w:val="CodeItalic"/>
        </w:rPr>
        <w:t>Value</w:t>
      </w:r>
      <w:r>
        <w:t xml:space="preserve"> is the assigned </w:t>
      </w:r>
      <w:r w:rsidR="000C191C">
        <w:t>constant value or</w:t>
      </w:r>
      <w:r>
        <w:t xml:space="preserve"> the code generated for the </w:t>
      </w:r>
      <w:r w:rsidR="006E4644">
        <w:t>computed</w:t>
      </w:r>
      <w:r>
        <w:t xml:space="preserve"> value expression.</w:t>
      </w:r>
    </w:p>
    <w:p w:rsidR="0044410D" w:rsidRPr="0044410D" w:rsidRDefault="00683D5C" w:rsidP="00643688">
      <w:pPr>
        <w:rPr>
          <w:highlight w:val="white"/>
        </w:rPr>
      </w:pPr>
      <w:r>
        <w:rPr>
          <w:highlight w:val="white"/>
        </w:rPr>
        <w:t xml:space="preserve">For example, the </w:t>
      </w:r>
      <w:r w:rsidR="008F4735">
        <w:rPr>
          <w:highlight w:val="white"/>
        </w:rPr>
        <w:t>'</w:t>
      </w:r>
      <w:r>
        <w:rPr>
          <w:highlight w:val="white"/>
        </w:rPr>
        <w:t>Color</w:t>
      </w:r>
      <w:r w:rsidR="008F4735">
        <w:rPr>
          <w:highlight w:val="white"/>
        </w:rPr>
        <w:t>'</w:t>
      </w:r>
      <w:r>
        <w:rPr>
          <w:highlight w:val="white"/>
        </w:rPr>
        <w:t xml:space="preserve"> enum example from section </w:t>
      </w:r>
      <w:r>
        <w:rPr>
          <w:highlight w:val="white"/>
        </w:rPr>
        <w:fldChar w:fldCharType="begin"/>
      </w:r>
      <w:r>
        <w:rPr>
          <w:highlight w:val="white"/>
        </w:rPr>
        <w:instrText xml:space="preserve"> REF _Ref350869434 \r \h </w:instrText>
      </w:r>
      <w:r>
        <w:rPr>
          <w:highlight w:val="white"/>
        </w:rPr>
      </w:r>
      <w:r>
        <w:rPr>
          <w:highlight w:val="white"/>
        </w:rPr>
        <w:fldChar w:fldCharType="separate"/>
      </w:r>
      <w:r w:rsidR="00A3147C">
        <w:rPr>
          <w:highlight w:val="white"/>
        </w:rPr>
        <w:t>9.1</w:t>
      </w:r>
      <w:r>
        <w:rPr>
          <w:highlight w:val="white"/>
        </w:rPr>
        <w:fldChar w:fldCharType="end"/>
      </w:r>
      <w:r>
        <w:rPr>
          <w:highlight w:val="white"/>
        </w:rPr>
        <w:t xml:space="preserve"> generates the following JavaScript:</w:t>
      </w:r>
    </w:p>
    <w:p w:rsidR="0044410D" w:rsidRPr="00D54DB2" w:rsidRDefault="00683D5C" w:rsidP="00683D5C">
      <w:pPr>
        <w:pStyle w:val="Code"/>
      </w:pPr>
      <w:r w:rsidRPr="00D54DB2">
        <w:rPr>
          <w:color w:val="0000FF"/>
        </w:rPr>
        <w:lastRenderedPageBreak/>
        <w:t>var</w:t>
      </w:r>
      <w:r w:rsidRPr="00D54DB2">
        <w:t xml:space="preserve"> Color;</w:t>
      </w:r>
      <w:r w:rsidR="0048218E" w:rsidRPr="00D54DB2">
        <w:br/>
      </w:r>
      <w:r w:rsidRPr="00D54DB2">
        <w:t>(</w:t>
      </w:r>
      <w:r w:rsidRPr="00D54DB2">
        <w:rPr>
          <w:color w:val="0000FF"/>
        </w:rPr>
        <w:t>function</w:t>
      </w:r>
      <w:r w:rsidR="000C191C" w:rsidRPr="00D54DB2">
        <w:t xml:space="preserve"> (Color) {</w:t>
      </w:r>
      <w:r w:rsidR="0048218E" w:rsidRPr="00D54DB2">
        <w:br/>
      </w:r>
      <w:r w:rsidR="000C191C" w:rsidRPr="00D54DB2">
        <w:t xml:space="preserve">    Color[Color[</w:t>
      </w:r>
      <w:r w:rsidR="008F4735" w:rsidRPr="00D54DB2">
        <w:rPr>
          <w:color w:val="800000"/>
        </w:rPr>
        <w:t>"</w:t>
      </w:r>
      <w:r w:rsidR="000C191C" w:rsidRPr="00D54DB2">
        <w:rPr>
          <w:color w:val="800000"/>
        </w:rPr>
        <w:t>Red</w:t>
      </w:r>
      <w:r w:rsidR="008F4735" w:rsidRPr="00D54DB2">
        <w:rPr>
          <w:color w:val="800000"/>
        </w:rPr>
        <w:t>"</w:t>
      </w:r>
      <w:r w:rsidR="000C191C" w:rsidRPr="00D54DB2">
        <w:t>]</w:t>
      </w:r>
      <w:r w:rsidRPr="00D54DB2">
        <w:t xml:space="preserve"> = </w:t>
      </w:r>
      <w:r w:rsidRPr="00D54DB2">
        <w:rPr>
          <w:color w:val="800000"/>
        </w:rPr>
        <w:t>0</w:t>
      </w:r>
      <w:r w:rsidRPr="00D54DB2">
        <w:t xml:space="preserve">] = </w:t>
      </w:r>
      <w:r w:rsidR="008F4735" w:rsidRPr="00D54DB2">
        <w:rPr>
          <w:color w:val="800000"/>
        </w:rPr>
        <w:t>"</w:t>
      </w:r>
      <w:r w:rsidRPr="00D54DB2">
        <w:rPr>
          <w:color w:val="800000"/>
        </w:rPr>
        <w:t>Red</w:t>
      </w:r>
      <w:r w:rsidR="008F4735" w:rsidRPr="00D54DB2">
        <w:rPr>
          <w:color w:val="800000"/>
        </w:rPr>
        <w:t>"</w:t>
      </w:r>
      <w:r w:rsidR="000C191C" w:rsidRPr="00D54DB2">
        <w:t>;</w:t>
      </w:r>
      <w:r w:rsidR="0048218E" w:rsidRPr="00D54DB2">
        <w:br/>
      </w:r>
      <w:r w:rsidR="000C191C" w:rsidRPr="00D54DB2">
        <w:t xml:space="preserve">    Color[Color[</w:t>
      </w:r>
      <w:r w:rsidR="008F4735" w:rsidRPr="00D54DB2">
        <w:rPr>
          <w:color w:val="800000"/>
        </w:rPr>
        <w:t>"</w:t>
      </w:r>
      <w:r w:rsidR="000C191C" w:rsidRPr="00D54DB2">
        <w:rPr>
          <w:color w:val="800000"/>
        </w:rPr>
        <w:t>Green</w:t>
      </w:r>
      <w:r w:rsidR="008F4735" w:rsidRPr="00D54DB2">
        <w:rPr>
          <w:color w:val="800000"/>
        </w:rPr>
        <w:t>"</w:t>
      </w:r>
      <w:r w:rsidR="000C191C" w:rsidRPr="00D54DB2">
        <w:t>]</w:t>
      </w:r>
      <w:r w:rsidRPr="00D54DB2">
        <w:t xml:space="preserve"> = </w:t>
      </w:r>
      <w:r w:rsidRPr="00D54DB2">
        <w:rPr>
          <w:color w:val="800000"/>
        </w:rPr>
        <w:t>1</w:t>
      </w:r>
      <w:r w:rsidRPr="00D54DB2">
        <w:t xml:space="preserve">] = </w:t>
      </w:r>
      <w:r w:rsidR="008F4735" w:rsidRPr="00D54DB2">
        <w:rPr>
          <w:color w:val="800000"/>
        </w:rPr>
        <w:t>"</w:t>
      </w:r>
      <w:r w:rsidRPr="00D54DB2">
        <w:rPr>
          <w:color w:val="800000"/>
        </w:rPr>
        <w:t>Green</w:t>
      </w:r>
      <w:r w:rsidR="008F4735" w:rsidRPr="00D54DB2">
        <w:rPr>
          <w:color w:val="800000"/>
        </w:rPr>
        <w:t>"</w:t>
      </w:r>
      <w:r w:rsidR="000C191C" w:rsidRPr="00D54DB2">
        <w:t>;</w:t>
      </w:r>
      <w:r w:rsidR="0048218E" w:rsidRPr="00D54DB2">
        <w:br/>
      </w:r>
      <w:r w:rsidR="000C191C" w:rsidRPr="00D54DB2">
        <w:t xml:space="preserve">    Color[Color[</w:t>
      </w:r>
      <w:r w:rsidR="008F4735" w:rsidRPr="00D54DB2">
        <w:rPr>
          <w:color w:val="800000"/>
        </w:rPr>
        <w:t>"</w:t>
      </w:r>
      <w:r w:rsidR="000C191C" w:rsidRPr="00D54DB2">
        <w:rPr>
          <w:color w:val="800000"/>
        </w:rPr>
        <w:t>Blue</w:t>
      </w:r>
      <w:r w:rsidR="008F4735" w:rsidRPr="00D54DB2">
        <w:rPr>
          <w:color w:val="800000"/>
        </w:rPr>
        <w:t>"</w:t>
      </w:r>
      <w:r w:rsidR="000C191C" w:rsidRPr="00D54DB2">
        <w:t>]</w:t>
      </w:r>
      <w:r w:rsidRPr="00D54DB2">
        <w:t xml:space="preserve"> = </w:t>
      </w:r>
      <w:r w:rsidRPr="00D54DB2">
        <w:rPr>
          <w:color w:val="800000"/>
        </w:rPr>
        <w:t>2</w:t>
      </w:r>
      <w:r w:rsidRPr="00D54DB2">
        <w:t xml:space="preserve">] = </w:t>
      </w:r>
      <w:r w:rsidR="008F4735" w:rsidRPr="00D54DB2">
        <w:rPr>
          <w:color w:val="800000"/>
        </w:rPr>
        <w:t>"</w:t>
      </w:r>
      <w:r w:rsidRPr="00D54DB2">
        <w:rPr>
          <w:color w:val="800000"/>
        </w:rPr>
        <w:t>Blue</w:t>
      </w:r>
      <w:r w:rsidR="008F4735" w:rsidRPr="00D54DB2">
        <w:rPr>
          <w:color w:val="800000"/>
        </w:rPr>
        <w:t>"</w:t>
      </w:r>
      <w:r w:rsidRPr="00D54DB2">
        <w:t>;</w:t>
      </w:r>
      <w:r w:rsidR="0048218E" w:rsidRPr="00D54DB2">
        <w:br/>
      </w:r>
      <w:r w:rsidRPr="00D54DB2">
        <w:t>})(Color</w:t>
      </w:r>
      <w:r w:rsidR="00E062DF" w:rsidRPr="00D54DB2">
        <w:t>||(Color</w:t>
      </w:r>
      <w:r w:rsidRPr="00D54DB2">
        <w:t>={}</w:t>
      </w:r>
      <w:r w:rsidR="00E062DF" w:rsidRPr="00D54DB2">
        <w:t>)</w:t>
      </w:r>
      <w:r w:rsidRPr="00D54DB2">
        <w:t>);</w:t>
      </w:r>
    </w:p>
    <w:p w:rsidR="0044410D" w:rsidRPr="0044410D" w:rsidRDefault="0044410D" w:rsidP="002A1EAD">
      <w:pPr>
        <w:rPr>
          <w:highlight w:val="white"/>
        </w:rPr>
      </w:pPr>
    </w:p>
    <w:p w:rsidR="002A1EAD" w:rsidRDefault="002A1EAD" w:rsidP="002A1EAD">
      <w:pPr>
        <w:rPr>
          <w:highlight w:val="white"/>
        </w:rPr>
        <w:sectPr w:rsidR="002A1EAD" w:rsidSect="009349E4">
          <w:type w:val="oddPage"/>
          <w:pgSz w:w="12240" w:h="15840"/>
          <w:pgMar w:top="1440" w:right="1440" w:bottom="1440" w:left="1440" w:header="720" w:footer="720" w:gutter="0"/>
          <w:cols w:space="720"/>
          <w:docGrid w:linePitch="360"/>
        </w:sectPr>
      </w:pPr>
    </w:p>
    <w:p w:rsidR="0044410D" w:rsidRPr="0044410D" w:rsidRDefault="00F3438F" w:rsidP="002A1EAD">
      <w:pPr>
        <w:pStyle w:val="Heading1"/>
      </w:pPr>
      <w:bookmarkStart w:id="313" w:name="_Ref366222721"/>
      <w:bookmarkStart w:id="314" w:name="_Toc439666292"/>
      <w:r>
        <w:lastRenderedPageBreak/>
        <w:t>Namespace</w:t>
      </w:r>
      <w:r w:rsidR="002A1EAD">
        <w:t>s</w:t>
      </w:r>
      <w:bookmarkEnd w:id="313"/>
      <w:bookmarkEnd w:id="314"/>
    </w:p>
    <w:p w:rsidR="0088698A" w:rsidRDefault="00F3438F" w:rsidP="00F5517A">
      <w:r>
        <w:t xml:space="preserve">Namespaces provide a mechanism for organizing code and declarations in </w:t>
      </w:r>
      <w:r w:rsidR="00F5517A">
        <w:t>hierarchies</w:t>
      </w:r>
      <w:r>
        <w:t xml:space="preserve"> of named containers.</w:t>
      </w:r>
      <w:r w:rsidR="00F5517A">
        <w:t xml:space="preserve"> Namespaces have named members that each denote a value, a type, or a namespace, or some combination thereof</w:t>
      </w:r>
      <w:r w:rsidR="00943F27">
        <w:t xml:space="preserve">, and </w:t>
      </w:r>
      <w:r w:rsidR="008C3DBF">
        <w:t>those</w:t>
      </w:r>
      <w:r w:rsidR="00943F27">
        <w:t xml:space="preserve"> members may be local or exported</w:t>
      </w:r>
      <w:r w:rsidR="00F5517A">
        <w:t xml:space="preserve">. </w:t>
      </w:r>
      <w:r w:rsidR="00766BC0">
        <w:t>The body of a</w:t>
      </w:r>
      <w:r>
        <w:t xml:space="preserve"> namespace</w:t>
      </w:r>
      <w:r w:rsidR="00766BC0">
        <w:t xml:space="preserve"> corresponds to a function that is executed once, thereby providing a mechanism for maintaining local state with assured isolation.</w:t>
      </w:r>
      <w:r w:rsidR="0088698A">
        <w:t xml:space="preserve"> Namespaces can be thought of as a formalization of the </w:t>
      </w:r>
      <w:hyperlink r:id="rId49" w:history="1">
        <w:r w:rsidR="0088698A" w:rsidRPr="0088698A">
          <w:rPr>
            <w:rStyle w:val="Hyperlink"/>
          </w:rPr>
          <w:t>immediately-invoked function expression</w:t>
        </w:r>
      </w:hyperlink>
      <w:r w:rsidR="0088698A">
        <w:t xml:space="preserve"> (IIFE) pattern.</w:t>
      </w:r>
    </w:p>
    <w:p w:rsidR="0044410D" w:rsidRPr="0044410D" w:rsidRDefault="00DB56E4" w:rsidP="002A1EAD">
      <w:pPr>
        <w:pStyle w:val="Heading2"/>
      </w:pPr>
      <w:bookmarkStart w:id="315" w:name="_Ref352744561"/>
      <w:bookmarkStart w:id="316" w:name="_Ref352744587"/>
      <w:bookmarkStart w:id="317" w:name="_Ref352746058"/>
      <w:bookmarkStart w:id="318" w:name="_Toc439666293"/>
      <w:r>
        <w:t>Namespace</w:t>
      </w:r>
      <w:r w:rsidR="002A1EAD">
        <w:t xml:space="preserve"> Declarations</w:t>
      </w:r>
      <w:bookmarkEnd w:id="315"/>
      <w:bookmarkEnd w:id="316"/>
      <w:bookmarkEnd w:id="317"/>
      <w:bookmarkEnd w:id="318"/>
    </w:p>
    <w:p w:rsidR="0044410D" w:rsidRPr="0044410D" w:rsidRDefault="002A1EAD" w:rsidP="002A1EAD">
      <w:r w:rsidRPr="00A72E69">
        <w:t>A</w:t>
      </w:r>
      <w:r w:rsidR="00DB56E4">
        <w:t xml:space="preserve"> namespace</w:t>
      </w:r>
      <w:r w:rsidR="00DB56E4" w:rsidRPr="00A72E69">
        <w:t xml:space="preserve"> </w:t>
      </w:r>
      <w:r w:rsidR="00B63966" w:rsidRPr="00A72E69">
        <w:t xml:space="preserve">declaration </w:t>
      </w:r>
      <w:r w:rsidR="00C179EF">
        <w:t>introduces a name with a namespace meaning and</w:t>
      </w:r>
      <w:r w:rsidR="00032DE2">
        <w:t xml:space="preserve">, </w:t>
      </w:r>
      <w:r w:rsidR="00670A7E">
        <w:t>in the case of an</w:t>
      </w:r>
      <w:r w:rsidR="00032DE2">
        <w:t xml:space="preserve"> instantiated </w:t>
      </w:r>
      <w:r w:rsidR="00DB56E4">
        <w:t>namespace</w:t>
      </w:r>
      <w:r w:rsidR="00032DE2">
        <w:t>,</w:t>
      </w:r>
      <w:r w:rsidR="00D61BE8" w:rsidRPr="00A72E69">
        <w:t xml:space="preserve"> </w:t>
      </w:r>
      <w:r w:rsidR="00C179EF">
        <w:t xml:space="preserve">a value meaning </w:t>
      </w:r>
      <w:r w:rsidR="00B63966" w:rsidRPr="00A72E69">
        <w:t xml:space="preserve">in the containing </w:t>
      </w:r>
      <w:r w:rsidR="00DB56E4">
        <w:t>declaration space</w:t>
      </w:r>
      <w:r w:rsidR="00B63966" w:rsidRPr="00A72E69">
        <w:t>.</w:t>
      </w:r>
    </w:p>
    <w:p w:rsidR="0044410D" w:rsidRPr="0044410D" w:rsidRDefault="002A06D4" w:rsidP="00186872">
      <w:pPr>
        <w:pStyle w:val="Grammar"/>
      </w:pPr>
      <w:r>
        <w:rPr>
          <w:rStyle w:val="Production"/>
        </w:rPr>
        <w:t>NamespaceDeclaration</w:t>
      </w:r>
      <w:r w:rsidR="00186872" w:rsidRPr="006551A1">
        <w:rPr>
          <w:rStyle w:val="Production"/>
        </w:rPr>
        <w:t>:</w:t>
      </w:r>
      <w:r w:rsidR="0048218E" w:rsidRPr="0048218E">
        <w:br/>
      </w:r>
      <w:r w:rsidR="00036FB8">
        <w:rPr>
          <w:rStyle w:val="Terminal"/>
        </w:rPr>
        <w:t>namespace</w:t>
      </w:r>
      <w:r w:rsidR="00186872">
        <w:t xml:space="preserve">   </w:t>
      </w:r>
      <w:r w:rsidR="00186872" w:rsidRPr="006551A1">
        <w:rPr>
          <w:rStyle w:val="Production"/>
        </w:rPr>
        <w:t>IdentifierPath</w:t>
      </w:r>
      <w:r w:rsidR="00186872">
        <w:t xml:space="preserve">   </w:t>
      </w:r>
      <w:r w:rsidR="00186872" w:rsidRPr="00935E9A">
        <w:rPr>
          <w:rStyle w:val="Terminal"/>
        </w:rPr>
        <w:t>{</w:t>
      </w:r>
      <w:r w:rsidR="00186872">
        <w:t xml:space="preserve">   </w:t>
      </w:r>
      <w:r w:rsidR="0098158A">
        <w:rPr>
          <w:rStyle w:val="Production"/>
        </w:rPr>
        <w:t>NamespaceBody</w:t>
      </w:r>
      <w:r w:rsidR="00186872">
        <w:t xml:space="preserve">   </w:t>
      </w:r>
      <w:r w:rsidR="00186872" w:rsidRPr="00935E9A">
        <w:rPr>
          <w:rStyle w:val="Terminal"/>
        </w:rPr>
        <w:t>}</w:t>
      </w:r>
    </w:p>
    <w:p w:rsidR="0044410D" w:rsidRPr="0044410D" w:rsidRDefault="00186872" w:rsidP="00186872">
      <w:pPr>
        <w:pStyle w:val="Grammar"/>
      </w:pPr>
      <w:r w:rsidRPr="006551A1">
        <w:rPr>
          <w:rStyle w:val="Production"/>
        </w:rPr>
        <w:t>IdentifierPath:</w:t>
      </w:r>
      <w:r w:rsidR="0048218E" w:rsidRPr="0048218E">
        <w:br/>
      </w:r>
      <w:r w:rsidR="002355F0">
        <w:rPr>
          <w:rStyle w:val="Production"/>
        </w:rPr>
        <w:t>Binding</w:t>
      </w:r>
      <w:r w:rsidRPr="006551A1">
        <w:rPr>
          <w:rStyle w:val="Production"/>
        </w:rPr>
        <w:t>Identifier</w:t>
      </w:r>
      <w:r w:rsidR="0048218E" w:rsidRPr="0048218E">
        <w:br/>
      </w:r>
      <w:r w:rsidRPr="006551A1">
        <w:rPr>
          <w:rStyle w:val="Production"/>
        </w:rPr>
        <w:t>IdentifierPath</w:t>
      </w:r>
      <w:r>
        <w:t xml:space="preserve">   </w:t>
      </w:r>
      <w:r w:rsidRPr="0066253A">
        <w:rPr>
          <w:rStyle w:val="Terminal"/>
        </w:rPr>
        <w:t>.</w:t>
      </w:r>
      <w:r>
        <w:t xml:space="preserve">   </w:t>
      </w:r>
      <w:r w:rsidR="002355F0">
        <w:rPr>
          <w:rStyle w:val="Production"/>
        </w:rPr>
        <w:t>BindingI</w:t>
      </w:r>
      <w:r w:rsidRPr="006551A1">
        <w:rPr>
          <w:rStyle w:val="Production"/>
        </w:rPr>
        <w:t>dentifier</w:t>
      </w:r>
    </w:p>
    <w:p w:rsidR="002760C5" w:rsidRPr="0044410D" w:rsidRDefault="002760C5" w:rsidP="002760C5">
      <w:r>
        <w:t xml:space="preserve">Namespaces are declared using the </w:t>
      </w:r>
      <w:r w:rsidRPr="002760C5">
        <w:rPr>
          <w:rStyle w:val="CodeFragment"/>
        </w:rPr>
        <w:t>namespace</w:t>
      </w:r>
      <w:r>
        <w:t xml:space="preserve"> keyword, but for backward compatibility of earlier versions of TypeScript a </w:t>
      </w:r>
      <w:r w:rsidRPr="002760C5">
        <w:rPr>
          <w:rStyle w:val="CodeFragment"/>
        </w:rPr>
        <w:t>module</w:t>
      </w:r>
      <w:r>
        <w:t xml:space="preserve"> keyword can also be used.</w:t>
      </w:r>
    </w:p>
    <w:p w:rsidR="0044410D" w:rsidRPr="0044410D" w:rsidRDefault="00DB56E4" w:rsidP="00A72E69">
      <w:r>
        <w:t>Namespace</w:t>
      </w:r>
      <w:r w:rsidR="00A72E69">
        <w:t xml:space="preserve">s are either </w:t>
      </w:r>
      <w:r w:rsidR="00A72E69" w:rsidRPr="00A72E69">
        <w:rPr>
          <w:b/>
          <w:i/>
        </w:rPr>
        <w:t>instantiated</w:t>
      </w:r>
      <w:r w:rsidR="00A72E69">
        <w:t xml:space="preserve"> or </w:t>
      </w:r>
      <w:r w:rsidR="00A72E69" w:rsidRPr="00A72E69">
        <w:rPr>
          <w:b/>
          <w:i/>
        </w:rPr>
        <w:t>non-instantiated</w:t>
      </w:r>
      <w:r w:rsidR="00A72E69">
        <w:t>.</w:t>
      </w:r>
      <w:r w:rsidR="00032DE2">
        <w:t xml:space="preserve"> A non-instantiated </w:t>
      </w:r>
      <w:r>
        <w:t>namespace</w:t>
      </w:r>
      <w:r w:rsidR="00032DE2">
        <w:t xml:space="preserve"> is a</w:t>
      </w:r>
      <w:r w:rsidRPr="00DB56E4">
        <w:t xml:space="preserve"> </w:t>
      </w:r>
      <w:r>
        <w:t>namespace</w:t>
      </w:r>
      <w:r w:rsidR="00032DE2">
        <w:t xml:space="preserve"> containing only interface types</w:t>
      </w:r>
      <w:r>
        <w:t>, type aliases,</w:t>
      </w:r>
      <w:r w:rsidR="00032DE2">
        <w:t xml:space="preserve"> and other non-instantiated </w:t>
      </w:r>
      <w:r>
        <w:t>namespace</w:t>
      </w:r>
      <w:r w:rsidR="00032DE2">
        <w:t xml:space="preserve">. </w:t>
      </w:r>
      <w:r w:rsidR="00766BC0">
        <w:t xml:space="preserve">An instantiated </w:t>
      </w:r>
      <w:r>
        <w:t xml:space="preserve">namespace is a namespace </w:t>
      </w:r>
      <w:r w:rsidR="00766BC0">
        <w:t>that doesn</w:t>
      </w:r>
      <w:r w:rsidR="008F4735">
        <w:t>'</w:t>
      </w:r>
      <w:r w:rsidR="00766BC0">
        <w:t>t meet this definition</w:t>
      </w:r>
      <w:r w:rsidR="00032DE2">
        <w:t>. In intuitive terms, a</w:t>
      </w:r>
      <w:r w:rsidR="00A72E69">
        <w:t xml:space="preserve">n instantiated </w:t>
      </w:r>
      <w:r>
        <w:t>namespace</w:t>
      </w:r>
      <w:r w:rsidR="00A72E69">
        <w:t xml:space="preserve"> is one for which a </w:t>
      </w:r>
      <w:r>
        <w:t>namespace</w:t>
      </w:r>
      <w:r w:rsidR="004238C2">
        <w:t xml:space="preserve"> instance</w:t>
      </w:r>
      <w:r w:rsidR="00A72E69">
        <w:t xml:space="preserve"> is created</w:t>
      </w:r>
      <w:r w:rsidR="00032DE2">
        <w:t xml:space="preserve">, whereas a non-instantiated </w:t>
      </w:r>
      <w:r>
        <w:t>namespace</w:t>
      </w:r>
      <w:r w:rsidR="00032DE2">
        <w:t xml:space="preserve"> is one for which no code is generated.</w:t>
      </w:r>
    </w:p>
    <w:p w:rsidR="0044410D" w:rsidRPr="0044410D" w:rsidRDefault="00B15164" w:rsidP="0053344D">
      <w:r>
        <w:t>When a</w:t>
      </w:r>
      <w:r w:rsidR="00766BC0">
        <w:t xml:space="preserve"> </w:t>
      </w:r>
      <w:r w:rsidR="00DB56E4">
        <w:t>namespace</w:t>
      </w:r>
      <w:r w:rsidR="00766BC0">
        <w:t xml:space="preserve"> identifier </w:t>
      </w:r>
      <w:r>
        <w:t>is</w:t>
      </w:r>
      <w:r w:rsidR="00766BC0">
        <w:t xml:space="preserve"> referenced as a </w:t>
      </w:r>
      <w:r w:rsidR="002A06D4">
        <w:rPr>
          <w:rStyle w:val="Production"/>
        </w:rPr>
        <w:t>NamespaceName</w:t>
      </w:r>
      <w:r>
        <w:t xml:space="preserve"> (section </w:t>
      </w:r>
      <w:r>
        <w:fldChar w:fldCharType="begin"/>
      </w:r>
      <w:r>
        <w:instrText xml:space="preserve"> REF _Ref343176491 \r \h </w:instrText>
      </w:r>
      <w:r>
        <w:fldChar w:fldCharType="separate"/>
      </w:r>
      <w:r w:rsidR="00A3147C">
        <w:t>3.8.2</w:t>
      </w:r>
      <w:r>
        <w:fldChar w:fldCharType="end"/>
      </w:r>
      <w:r>
        <w:t xml:space="preserve">) </w:t>
      </w:r>
      <w:r w:rsidR="00766BC0">
        <w:t xml:space="preserve">it denotes a container of </w:t>
      </w:r>
      <w:r w:rsidR="00DB56E4">
        <w:t>namespace</w:t>
      </w:r>
      <w:r w:rsidR="00766BC0">
        <w:t xml:space="preserve"> and type names</w:t>
      </w:r>
      <w:r>
        <w:t>, and</w:t>
      </w:r>
      <w:r w:rsidR="00766BC0">
        <w:t xml:space="preserve"> </w:t>
      </w:r>
      <w:r>
        <w:t>when a</w:t>
      </w:r>
      <w:r w:rsidR="0053344D">
        <w:t xml:space="preserve"> </w:t>
      </w:r>
      <w:r w:rsidR="00DB56E4">
        <w:t>namespace</w:t>
      </w:r>
      <w:r w:rsidR="0053344D">
        <w:t xml:space="preserve"> identifier </w:t>
      </w:r>
      <w:r>
        <w:t xml:space="preserve">is referenced as </w:t>
      </w:r>
      <w:r w:rsidR="0053344D">
        <w:t xml:space="preserve">a </w:t>
      </w:r>
      <w:r w:rsidR="0053344D" w:rsidRPr="00DC751F">
        <w:rPr>
          <w:rStyle w:val="Production"/>
        </w:rPr>
        <w:t>PrimaryExpression</w:t>
      </w:r>
      <w:r w:rsidR="0053344D">
        <w:t xml:space="preserve"> (section </w:t>
      </w:r>
      <w:r w:rsidR="0053344D">
        <w:fldChar w:fldCharType="begin"/>
      </w:r>
      <w:r w:rsidR="0053344D">
        <w:instrText xml:space="preserve"> REF _Ref319149627 \r \h </w:instrText>
      </w:r>
      <w:r w:rsidR="0053344D">
        <w:fldChar w:fldCharType="separate"/>
      </w:r>
      <w:r w:rsidR="00A3147C">
        <w:t>4.3</w:t>
      </w:r>
      <w:r w:rsidR="0053344D">
        <w:fldChar w:fldCharType="end"/>
      </w:r>
      <w:r w:rsidR="0053344D">
        <w:t xml:space="preserve">) it denotes the singleton </w:t>
      </w:r>
      <w:r w:rsidR="00DB56E4">
        <w:t>namespace</w:t>
      </w:r>
      <w:r w:rsidR="0053344D">
        <w:t xml:space="preserve"> </w:t>
      </w:r>
      <w:r w:rsidR="004238C2">
        <w:t>instance</w:t>
      </w:r>
      <w:r>
        <w:t xml:space="preserve">. </w:t>
      </w:r>
      <w:r w:rsidR="0053344D">
        <w:t>For example:</w:t>
      </w:r>
    </w:p>
    <w:p w:rsidR="0044410D" w:rsidRPr="0044410D" w:rsidRDefault="00036FB8" w:rsidP="0053344D">
      <w:pPr>
        <w:pStyle w:val="Code"/>
      </w:pPr>
      <w:r>
        <w:rPr>
          <w:color w:val="0000FF"/>
        </w:rPr>
        <w:t>namespace</w:t>
      </w:r>
      <w:r w:rsidR="0053344D" w:rsidRPr="00D54DB2">
        <w:t xml:space="preserve"> M {</w:t>
      </w:r>
      <w:r w:rsidR="0048218E" w:rsidRPr="00D54DB2">
        <w:br/>
      </w:r>
      <w:r w:rsidR="0053344D" w:rsidRPr="00D54DB2">
        <w:t xml:space="preserve">    </w:t>
      </w:r>
      <w:r w:rsidR="0053344D" w:rsidRPr="00D54DB2">
        <w:rPr>
          <w:color w:val="0000FF"/>
        </w:rPr>
        <w:t>export</w:t>
      </w:r>
      <w:r w:rsidR="0053344D" w:rsidRPr="00D54DB2">
        <w:t xml:space="preserve"> </w:t>
      </w:r>
      <w:r w:rsidR="0053344D" w:rsidRPr="00D54DB2">
        <w:rPr>
          <w:color w:val="0000FF"/>
        </w:rPr>
        <w:t>interface</w:t>
      </w:r>
      <w:r w:rsidR="0053344D" w:rsidRPr="00D54DB2">
        <w:t xml:space="preserve"> P { x: </w:t>
      </w:r>
      <w:r w:rsidR="0053344D" w:rsidRPr="00D54DB2">
        <w:rPr>
          <w:color w:val="0000FF"/>
        </w:rPr>
        <w:t>number</w:t>
      </w:r>
      <w:r w:rsidR="0053344D" w:rsidRPr="00D54DB2">
        <w:t xml:space="preserve">; y: </w:t>
      </w:r>
      <w:r w:rsidR="0053344D" w:rsidRPr="00D54DB2">
        <w:rPr>
          <w:color w:val="0000FF"/>
        </w:rPr>
        <w:t>number</w:t>
      </w:r>
      <w:r w:rsidR="0053344D" w:rsidRPr="00D54DB2">
        <w:t>; }</w:t>
      </w:r>
      <w:r w:rsidR="0048218E" w:rsidRPr="00D54DB2">
        <w:br/>
      </w:r>
      <w:r w:rsidR="0053344D" w:rsidRPr="00D54DB2">
        <w:t xml:space="preserve">    </w:t>
      </w:r>
      <w:r w:rsidR="0053344D" w:rsidRPr="00D54DB2">
        <w:rPr>
          <w:color w:val="0000FF"/>
        </w:rPr>
        <w:t>export</w:t>
      </w:r>
      <w:r w:rsidR="0053344D" w:rsidRPr="00D54DB2">
        <w:t xml:space="preserve"> </w:t>
      </w:r>
      <w:r w:rsidR="0053344D" w:rsidRPr="00D54DB2">
        <w:rPr>
          <w:color w:val="0000FF"/>
        </w:rPr>
        <w:t>var</w:t>
      </w:r>
      <w:r w:rsidR="0053344D" w:rsidRPr="00D54DB2">
        <w:t xml:space="preserve"> a = </w:t>
      </w:r>
      <w:r w:rsidR="0053344D" w:rsidRPr="00D54DB2">
        <w:rPr>
          <w:color w:val="800000"/>
        </w:rPr>
        <w:t>1</w:t>
      </w:r>
      <w:r w:rsidR="0053344D" w:rsidRPr="00D54DB2">
        <w:t>;</w:t>
      </w:r>
      <w:r w:rsidR="0048218E" w:rsidRPr="00D54DB2">
        <w:br/>
      </w:r>
      <w:r w:rsidR="0053344D" w:rsidRPr="00D54DB2">
        <w:t>}</w:t>
      </w:r>
    </w:p>
    <w:p w:rsidR="0044410D" w:rsidRPr="0044410D" w:rsidRDefault="0053344D" w:rsidP="0053344D">
      <w:pPr>
        <w:pStyle w:val="Code"/>
      </w:pPr>
      <w:r w:rsidRPr="00D54DB2">
        <w:rPr>
          <w:color w:val="0000FF"/>
        </w:rPr>
        <w:t>var</w:t>
      </w:r>
      <w:r w:rsidRPr="00D54DB2">
        <w:t xml:space="preserve"> p: M.P;             </w:t>
      </w:r>
      <w:r w:rsidRPr="00D54DB2">
        <w:rPr>
          <w:color w:val="008000"/>
        </w:rPr>
        <w:t xml:space="preserve">// </w:t>
      </w:r>
      <w:r w:rsidR="00E133CC" w:rsidRPr="00D54DB2">
        <w:rPr>
          <w:color w:val="008000"/>
        </w:rPr>
        <w:t>M u</w:t>
      </w:r>
      <w:r w:rsidRPr="00D54DB2">
        <w:rPr>
          <w:color w:val="008000"/>
        </w:rPr>
        <w:t xml:space="preserve">sed as </w:t>
      </w:r>
      <w:r w:rsidR="002A06D4">
        <w:rPr>
          <w:color w:val="008000"/>
        </w:rPr>
        <w:t>NamespaceName</w:t>
      </w:r>
      <w:r w:rsidR="0048218E" w:rsidRPr="00D54DB2">
        <w:br/>
      </w:r>
      <w:r w:rsidRPr="00D54DB2">
        <w:rPr>
          <w:color w:val="0000FF"/>
        </w:rPr>
        <w:t>var</w:t>
      </w:r>
      <w:r w:rsidRPr="00D54DB2">
        <w:t xml:space="preserve"> m = M;              </w:t>
      </w:r>
      <w:r w:rsidRPr="00D54DB2">
        <w:rPr>
          <w:color w:val="008000"/>
        </w:rPr>
        <w:t xml:space="preserve">// </w:t>
      </w:r>
      <w:r w:rsidR="00E133CC" w:rsidRPr="00D54DB2">
        <w:rPr>
          <w:color w:val="008000"/>
        </w:rPr>
        <w:t>M u</w:t>
      </w:r>
      <w:r w:rsidRPr="00D54DB2">
        <w:rPr>
          <w:color w:val="008000"/>
        </w:rPr>
        <w:t>sed as PrimaryExpression</w:t>
      </w:r>
      <w:r w:rsidR="0048218E" w:rsidRPr="00D54DB2">
        <w:br/>
      </w:r>
      <w:r w:rsidRPr="00D54DB2">
        <w:rPr>
          <w:color w:val="0000FF"/>
        </w:rPr>
        <w:t>var</w:t>
      </w:r>
      <w:r w:rsidRPr="00D54DB2">
        <w:t xml:space="preserve"> x1 = M.a;           </w:t>
      </w:r>
      <w:r w:rsidRPr="00D54DB2">
        <w:rPr>
          <w:color w:val="008000"/>
        </w:rPr>
        <w:t xml:space="preserve">// </w:t>
      </w:r>
      <w:r w:rsidR="00E133CC" w:rsidRPr="00D54DB2">
        <w:rPr>
          <w:color w:val="008000"/>
        </w:rPr>
        <w:t>M u</w:t>
      </w:r>
      <w:r w:rsidRPr="00D54DB2">
        <w:rPr>
          <w:color w:val="008000"/>
        </w:rPr>
        <w:t>sed as PrimaryExpression</w:t>
      </w:r>
      <w:r w:rsidR="0048218E" w:rsidRPr="00D54DB2">
        <w:br/>
      </w:r>
      <w:r w:rsidRPr="00D54DB2">
        <w:rPr>
          <w:color w:val="0000FF"/>
        </w:rPr>
        <w:t>var</w:t>
      </w:r>
      <w:r w:rsidRPr="00D54DB2">
        <w:t xml:space="preserve"> x2 = m.a;           </w:t>
      </w:r>
      <w:r w:rsidRPr="00D54DB2">
        <w:rPr>
          <w:color w:val="008000"/>
        </w:rPr>
        <w:t>// Same as M.a</w:t>
      </w:r>
      <w:r w:rsidR="0048218E" w:rsidRPr="00D54DB2">
        <w:br/>
      </w:r>
      <w:r w:rsidRPr="00D54DB2">
        <w:rPr>
          <w:color w:val="0000FF"/>
        </w:rPr>
        <w:t>var</w:t>
      </w:r>
      <w:r w:rsidRPr="00D54DB2">
        <w:t xml:space="preserve"> q: m.P;             </w:t>
      </w:r>
      <w:r w:rsidRPr="00D54DB2">
        <w:rPr>
          <w:color w:val="008000"/>
        </w:rPr>
        <w:t>// Error</w:t>
      </w:r>
    </w:p>
    <w:p w:rsidR="0044410D" w:rsidRPr="0044410D" w:rsidRDefault="0053344D" w:rsidP="0053344D">
      <w:r w:rsidRPr="00E6292E">
        <w:lastRenderedPageBreak/>
        <w:t>Above</w:t>
      </w:r>
      <w:r>
        <w:t xml:space="preserve">, when </w:t>
      </w:r>
      <w:r w:rsidR="008F4735">
        <w:t>'</w:t>
      </w:r>
      <w:r>
        <w:t>M</w:t>
      </w:r>
      <w:r w:rsidR="008F4735">
        <w:t>'</w:t>
      </w:r>
      <w:r>
        <w:t xml:space="preserve"> is used as</w:t>
      </w:r>
      <w:r w:rsidRPr="00E6292E">
        <w:t xml:space="preserve"> a</w:t>
      </w:r>
      <w:r>
        <w:t xml:space="preserve"> </w:t>
      </w:r>
      <w:r w:rsidRPr="00E6292E">
        <w:rPr>
          <w:rStyle w:val="Production"/>
        </w:rPr>
        <w:t>PrimaryExpression</w:t>
      </w:r>
      <w:r w:rsidRPr="00E6292E">
        <w:t xml:space="preserve"> it denotes an object instance with a single member </w:t>
      </w:r>
      <w:r w:rsidR="008F4735">
        <w:t>'</w:t>
      </w:r>
      <w:r>
        <w:t>a</w:t>
      </w:r>
      <w:r w:rsidR="008F4735">
        <w:t>'</w:t>
      </w:r>
      <w:r>
        <w:t xml:space="preserve"> </w:t>
      </w:r>
      <w:r w:rsidRPr="00E6292E">
        <w:t xml:space="preserve">and when </w:t>
      </w:r>
      <w:r w:rsidR="008F4735">
        <w:t>'</w:t>
      </w:r>
      <w:r w:rsidRPr="00E6292E">
        <w:t>M</w:t>
      </w:r>
      <w:r w:rsidR="008F4735">
        <w:t>'</w:t>
      </w:r>
      <w:r w:rsidRPr="00E6292E">
        <w:t xml:space="preserve"> is used </w:t>
      </w:r>
      <w:r>
        <w:t xml:space="preserve">as a </w:t>
      </w:r>
      <w:r w:rsidR="002A06D4">
        <w:rPr>
          <w:rStyle w:val="Production"/>
        </w:rPr>
        <w:t>NamespaceName</w:t>
      </w:r>
      <w:r w:rsidRPr="00E6292E">
        <w:t xml:space="preserve"> it denotes a container with a single type member </w:t>
      </w:r>
      <w:r w:rsidR="008F4735">
        <w:t>'</w:t>
      </w:r>
      <w:r w:rsidRPr="00E6292E">
        <w:t>P</w:t>
      </w:r>
      <w:r w:rsidR="008F4735">
        <w:t>'</w:t>
      </w:r>
      <w:r w:rsidR="00B15164">
        <w:t xml:space="preserve">. </w:t>
      </w:r>
      <w:r>
        <w:t xml:space="preserve">The final line in the example is an error because </w:t>
      </w:r>
      <w:r w:rsidR="008F4735">
        <w:t>'</w:t>
      </w:r>
      <w:r>
        <w:t>m</w:t>
      </w:r>
      <w:r w:rsidR="008F4735">
        <w:t>'</w:t>
      </w:r>
      <w:r>
        <w:t xml:space="preserve"> is a variable which cannot be referenced in a type name.</w:t>
      </w:r>
    </w:p>
    <w:p w:rsidR="0044410D" w:rsidRPr="0044410D" w:rsidRDefault="00B15164" w:rsidP="0053344D">
      <w:r>
        <w:t xml:space="preserve">If the declaration of </w:t>
      </w:r>
      <w:r w:rsidR="008F4735">
        <w:t>'</w:t>
      </w:r>
      <w:r>
        <w:t>M</w:t>
      </w:r>
      <w:r w:rsidR="008F4735">
        <w:t>'</w:t>
      </w:r>
      <w:r>
        <w:t xml:space="preserve"> above had excluded the exported variable </w:t>
      </w:r>
      <w:r w:rsidR="008F4735">
        <w:t>'</w:t>
      </w:r>
      <w:r>
        <w:t>a</w:t>
      </w:r>
      <w:r w:rsidR="008F4735">
        <w:t>'</w:t>
      </w:r>
      <w:r>
        <w:t xml:space="preserve">, </w:t>
      </w:r>
      <w:r w:rsidR="008F4735">
        <w:t>'</w:t>
      </w:r>
      <w:r>
        <w:t>M</w:t>
      </w:r>
      <w:r w:rsidR="008F4735">
        <w:t>'</w:t>
      </w:r>
      <w:r>
        <w:t xml:space="preserve"> would be a non-instantiated </w:t>
      </w:r>
      <w:r w:rsidR="00DB56E4">
        <w:t>namespace</w:t>
      </w:r>
      <w:r>
        <w:t xml:space="preserve"> and it would be an error to reference </w:t>
      </w:r>
      <w:r w:rsidR="008F4735">
        <w:t>'</w:t>
      </w:r>
      <w:r>
        <w:t>M</w:t>
      </w:r>
      <w:r w:rsidR="008F4735">
        <w:t>'</w:t>
      </w:r>
      <w:r>
        <w:t xml:space="preserve"> as a </w:t>
      </w:r>
      <w:r w:rsidRPr="00B15164">
        <w:rPr>
          <w:rStyle w:val="Production"/>
        </w:rPr>
        <w:t>PrimaryExpression</w:t>
      </w:r>
      <w:r>
        <w:t>.</w:t>
      </w:r>
    </w:p>
    <w:p w:rsidR="0044410D" w:rsidRPr="0044410D" w:rsidRDefault="00DB56E4" w:rsidP="00B15164">
      <w:r>
        <w:t xml:space="preserve">A namespace </w:t>
      </w:r>
      <w:r w:rsidR="00B15164">
        <w:t xml:space="preserve">declaration that specifies an </w:t>
      </w:r>
      <w:r w:rsidR="00B15164" w:rsidRPr="00525ADC">
        <w:rPr>
          <w:rStyle w:val="Production"/>
        </w:rPr>
        <w:t>IdentifierPath</w:t>
      </w:r>
      <w:r w:rsidR="00B15164">
        <w:t xml:space="preserve"> with more than one identifier is equivalent to a series of ne</w:t>
      </w:r>
      <w:r>
        <w:t xml:space="preserve">sted single-identifier namespace </w:t>
      </w:r>
      <w:r w:rsidR="00B15164">
        <w:t>declarations where all but the outermost are automatically exported. For example:</w:t>
      </w:r>
    </w:p>
    <w:p w:rsidR="0044410D" w:rsidRPr="0044410D" w:rsidRDefault="00036FB8" w:rsidP="00B15164">
      <w:pPr>
        <w:pStyle w:val="Code"/>
      </w:pPr>
      <w:r>
        <w:rPr>
          <w:color w:val="0000FF"/>
        </w:rPr>
        <w:t>namespace</w:t>
      </w:r>
      <w:r w:rsidR="00B15164" w:rsidRPr="00D54DB2">
        <w:t xml:space="preserve"> A.B.C {</w:t>
      </w:r>
      <w:r w:rsidR="0048218E" w:rsidRPr="00D54DB2">
        <w:br/>
      </w:r>
      <w:r w:rsidR="00B15164" w:rsidRPr="00D54DB2">
        <w:t xml:space="preserve">    </w:t>
      </w:r>
      <w:r w:rsidR="00B15164" w:rsidRPr="00D54DB2">
        <w:rPr>
          <w:color w:val="0000FF"/>
        </w:rPr>
        <w:t>export</w:t>
      </w:r>
      <w:r w:rsidR="00B15164" w:rsidRPr="00D54DB2">
        <w:t xml:space="preserve"> </w:t>
      </w:r>
      <w:r w:rsidR="00B15164" w:rsidRPr="00D54DB2">
        <w:rPr>
          <w:color w:val="0000FF"/>
        </w:rPr>
        <w:t>var</w:t>
      </w:r>
      <w:r w:rsidR="00B15164" w:rsidRPr="00D54DB2">
        <w:t xml:space="preserve"> x = </w:t>
      </w:r>
      <w:r w:rsidR="00B15164" w:rsidRPr="00D54DB2">
        <w:rPr>
          <w:color w:val="800000"/>
        </w:rPr>
        <w:t>1</w:t>
      </w:r>
      <w:r w:rsidR="00B15164" w:rsidRPr="00D54DB2">
        <w:t>;</w:t>
      </w:r>
      <w:r w:rsidR="0048218E" w:rsidRPr="00D54DB2">
        <w:br/>
      </w:r>
      <w:r w:rsidR="00B15164" w:rsidRPr="00D54DB2">
        <w:t>}</w:t>
      </w:r>
    </w:p>
    <w:p w:rsidR="0044410D" w:rsidRPr="0044410D" w:rsidRDefault="00B15164" w:rsidP="00B15164">
      <w:r>
        <w:t>corresponds to</w:t>
      </w:r>
    </w:p>
    <w:p w:rsidR="0044410D" w:rsidRPr="0044410D" w:rsidRDefault="00036FB8" w:rsidP="00B15164">
      <w:pPr>
        <w:pStyle w:val="Code"/>
      </w:pPr>
      <w:r>
        <w:rPr>
          <w:color w:val="0000FF"/>
        </w:rPr>
        <w:t>namespace</w:t>
      </w:r>
      <w:r w:rsidR="00B15164" w:rsidRPr="00D54DB2">
        <w:t xml:space="preserve"> A {</w:t>
      </w:r>
      <w:r w:rsidR="0048218E" w:rsidRPr="00D54DB2">
        <w:br/>
      </w:r>
      <w:r w:rsidR="00B15164" w:rsidRPr="00D54DB2">
        <w:t xml:space="preserve">    </w:t>
      </w:r>
      <w:r w:rsidR="00B15164" w:rsidRPr="00D54DB2">
        <w:rPr>
          <w:color w:val="0000FF"/>
        </w:rPr>
        <w:t>export</w:t>
      </w:r>
      <w:r w:rsidR="00B15164" w:rsidRPr="00D54DB2">
        <w:t xml:space="preserve"> </w:t>
      </w:r>
      <w:r>
        <w:rPr>
          <w:color w:val="0000FF"/>
        </w:rPr>
        <w:t>namespace</w:t>
      </w:r>
      <w:r w:rsidR="00B15164" w:rsidRPr="00D54DB2">
        <w:t xml:space="preserve"> B {</w:t>
      </w:r>
      <w:r w:rsidR="0048218E" w:rsidRPr="00D54DB2">
        <w:br/>
      </w:r>
      <w:r w:rsidR="00B15164" w:rsidRPr="00D54DB2">
        <w:t xml:space="preserve">        </w:t>
      </w:r>
      <w:r w:rsidR="00B15164" w:rsidRPr="00D54DB2">
        <w:rPr>
          <w:color w:val="0000FF"/>
        </w:rPr>
        <w:t>export</w:t>
      </w:r>
      <w:r w:rsidR="00B15164" w:rsidRPr="00D54DB2">
        <w:t xml:space="preserve"> </w:t>
      </w:r>
      <w:r>
        <w:rPr>
          <w:color w:val="0000FF"/>
        </w:rPr>
        <w:t>namespace</w:t>
      </w:r>
      <w:r w:rsidR="00B15164" w:rsidRPr="00D54DB2">
        <w:t xml:space="preserve"> C {</w:t>
      </w:r>
      <w:r w:rsidR="0048218E" w:rsidRPr="00D54DB2">
        <w:br/>
      </w:r>
      <w:r w:rsidR="00B15164" w:rsidRPr="00D54DB2">
        <w:t xml:space="preserve">            </w:t>
      </w:r>
      <w:r w:rsidR="00B15164" w:rsidRPr="00D54DB2">
        <w:rPr>
          <w:color w:val="0000FF"/>
        </w:rPr>
        <w:t>export</w:t>
      </w:r>
      <w:r w:rsidR="00B15164" w:rsidRPr="00D54DB2">
        <w:t xml:space="preserve"> </w:t>
      </w:r>
      <w:r w:rsidR="00B15164" w:rsidRPr="00D54DB2">
        <w:rPr>
          <w:color w:val="0000FF"/>
        </w:rPr>
        <w:t>var</w:t>
      </w:r>
      <w:r w:rsidR="00B15164" w:rsidRPr="00D54DB2">
        <w:t xml:space="preserve"> x = </w:t>
      </w:r>
      <w:r w:rsidR="00B15164" w:rsidRPr="00D54DB2">
        <w:rPr>
          <w:color w:val="800000"/>
        </w:rPr>
        <w:t>1</w:t>
      </w:r>
      <w:r w:rsidR="00B15164" w:rsidRPr="00D54DB2">
        <w:t>;</w:t>
      </w:r>
      <w:r w:rsidR="0048218E" w:rsidRPr="00D54DB2">
        <w:br/>
      </w:r>
      <w:r w:rsidR="00B15164" w:rsidRPr="00D54DB2">
        <w:t xml:space="preserve">        }</w:t>
      </w:r>
      <w:r w:rsidR="0048218E" w:rsidRPr="00D54DB2">
        <w:br/>
      </w:r>
      <w:r w:rsidR="00B15164" w:rsidRPr="00D54DB2">
        <w:t xml:space="preserve">    }</w:t>
      </w:r>
      <w:r w:rsidR="0048218E" w:rsidRPr="00D54DB2">
        <w:br/>
      </w:r>
      <w:r w:rsidR="00B15164" w:rsidRPr="00D54DB2">
        <w:t>}</w:t>
      </w:r>
    </w:p>
    <w:p w:rsidR="00C8799B" w:rsidRPr="0044410D" w:rsidRDefault="00C8799B" w:rsidP="00C8799B">
      <w:r>
        <w:t>The hierarchy formed by namespace and named type names partially mirrors that formed by namespace instances and members. The example</w:t>
      </w:r>
    </w:p>
    <w:p w:rsidR="00C8799B" w:rsidRPr="0044410D" w:rsidRDefault="00C8799B" w:rsidP="00C8799B">
      <w:pPr>
        <w:pStyle w:val="Code"/>
      </w:pPr>
      <w:r>
        <w:rPr>
          <w:color w:val="0000FF"/>
        </w:rPr>
        <w:t>namespace</w:t>
      </w:r>
      <w:r w:rsidRPr="00D54DB2">
        <w:t xml:space="preserve"> A {</w:t>
      </w:r>
      <w:r w:rsidRPr="00D54DB2">
        <w:br/>
        <w:t xml:space="preserve">    </w:t>
      </w:r>
      <w:r w:rsidRPr="00D54DB2">
        <w:rPr>
          <w:color w:val="0000FF"/>
        </w:rPr>
        <w:t>export</w:t>
      </w:r>
      <w:r w:rsidRPr="00D54DB2">
        <w:t xml:space="preserve"> </w:t>
      </w:r>
      <w:r>
        <w:rPr>
          <w:color w:val="0000FF"/>
        </w:rPr>
        <w:t>namespace</w:t>
      </w:r>
      <w:r w:rsidRPr="00D54DB2">
        <w:t xml:space="preserve"> B {</w:t>
      </w:r>
      <w:r w:rsidRPr="00D54DB2">
        <w:br/>
        <w:t xml:space="preserve">        </w:t>
      </w:r>
      <w:r w:rsidRPr="00D54DB2">
        <w:rPr>
          <w:color w:val="0000FF"/>
        </w:rPr>
        <w:t>export</w:t>
      </w:r>
      <w:r w:rsidRPr="00D54DB2">
        <w:t xml:space="preserve"> </w:t>
      </w:r>
      <w:r w:rsidRPr="00D54DB2">
        <w:rPr>
          <w:color w:val="0000FF"/>
        </w:rPr>
        <w:t>class</w:t>
      </w:r>
      <w:r w:rsidRPr="00D54DB2">
        <w:t xml:space="preserve"> C { }</w:t>
      </w:r>
      <w:r w:rsidRPr="00D54DB2">
        <w:br/>
        <w:t xml:space="preserve">    }</w:t>
      </w:r>
      <w:r w:rsidRPr="00D54DB2">
        <w:br/>
        <w:t>}</w:t>
      </w:r>
    </w:p>
    <w:p w:rsidR="00C8799B" w:rsidRPr="0044410D" w:rsidRDefault="00C8799B" w:rsidP="00C8799B">
      <w:r>
        <w:t>introduces a named type with the qualified name 'A.B.C' and also introduces a constructor function that can be accessed using the expression 'A.B.C'. Thus, in the example</w:t>
      </w:r>
    </w:p>
    <w:p w:rsidR="00C8799B" w:rsidRPr="0044410D" w:rsidRDefault="00C8799B" w:rsidP="00C8799B">
      <w:pPr>
        <w:pStyle w:val="Code"/>
      </w:pPr>
      <w:r w:rsidRPr="00D54DB2">
        <w:rPr>
          <w:color w:val="0000FF"/>
        </w:rPr>
        <w:t>var</w:t>
      </w:r>
      <w:r w:rsidRPr="00D54DB2">
        <w:t xml:space="preserve"> c: A.B.C = </w:t>
      </w:r>
      <w:r w:rsidRPr="00D54DB2">
        <w:rPr>
          <w:color w:val="0000FF"/>
        </w:rPr>
        <w:t>new</w:t>
      </w:r>
      <w:r w:rsidRPr="00D54DB2">
        <w:t xml:space="preserve"> A.B.C();</w:t>
      </w:r>
    </w:p>
    <w:p w:rsidR="00C8799B" w:rsidRPr="0044410D" w:rsidRDefault="00C8799B" w:rsidP="00C8799B">
      <w:r>
        <w:t>the two occurrences of 'A.B.C' in fact refer to different entities. It is the context of the occurrences that determines whether 'A.B.C' is processed as a type name or an expression.</w:t>
      </w:r>
    </w:p>
    <w:p w:rsidR="0044410D" w:rsidRPr="0044410D" w:rsidRDefault="00DB56E4" w:rsidP="00F3372E">
      <w:pPr>
        <w:pStyle w:val="Heading2"/>
      </w:pPr>
      <w:bookmarkStart w:id="319" w:name="_Toc439666294"/>
      <w:r>
        <w:lastRenderedPageBreak/>
        <w:t>Namespace</w:t>
      </w:r>
      <w:r w:rsidR="00F3372E">
        <w:t xml:space="preserve"> Body</w:t>
      </w:r>
      <w:bookmarkEnd w:id="319"/>
    </w:p>
    <w:p w:rsidR="0044410D" w:rsidRPr="0044410D" w:rsidRDefault="0031609E" w:rsidP="00F3372E">
      <w:r>
        <w:t xml:space="preserve">The body </w:t>
      </w:r>
      <w:r w:rsidR="00DB56E4">
        <w:t xml:space="preserve">of a namespace </w:t>
      </w:r>
      <w:r w:rsidR="00F3372E">
        <w:t>corre</w:t>
      </w:r>
      <w:r>
        <w:t xml:space="preserve">sponds to a </w:t>
      </w:r>
      <w:r w:rsidR="00F3372E">
        <w:t>function that is executed once</w:t>
      </w:r>
      <w:r>
        <w:t xml:space="preserve"> to initialize the </w:t>
      </w:r>
      <w:r w:rsidR="00DB56E4">
        <w:t>namespace</w:t>
      </w:r>
      <w:r>
        <w:t xml:space="preserve"> </w:t>
      </w:r>
      <w:r w:rsidR="004238C2">
        <w:t>instance</w:t>
      </w:r>
      <w:r>
        <w:t>.</w:t>
      </w:r>
    </w:p>
    <w:p w:rsidR="0044410D" w:rsidRPr="0044410D" w:rsidRDefault="0098158A" w:rsidP="00F3372E">
      <w:pPr>
        <w:pStyle w:val="Grammar"/>
      </w:pPr>
      <w:r>
        <w:rPr>
          <w:rStyle w:val="Production"/>
        </w:rPr>
        <w:t>NamespaceBody</w:t>
      </w:r>
      <w:r w:rsidR="00F3372E" w:rsidRPr="006551A1">
        <w:rPr>
          <w:rStyle w:val="Production"/>
        </w:rPr>
        <w:t>:</w:t>
      </w:r>
      <w:r w:rsidR="0048218E" w:rsidRPr="0048218E">
        <w:br/>
      </w:r>
      <w:r>
        <w:rPr>
          <w:rStyle w:val="Production"/>
        </w:rPr>
        <w:t>NamespaceElement</w:t>
      </w:r>
      <w:r w:rsidR="00F3372E" w:rsidRPr="006551A1">
        <w:rPr>
          <w:rStyle w:val="Production"/>
        </w:rPr>
        <w:t>s</w:t>
      </w:r>
      <w:r w:rsidR="00D31C46" w:rsidRPr="00D31C46">
        <w:rPr>
          <w:rStyle w:val="Production"/>
          <w:vertAlign w:val="subscript"/>
        </w:rPr>
        <w:t>opt</w:t>
      </w:r>
    </w:p>
    <w:p w:rsidR="0044410D" w:rsidRPr="0044410D" w:rsidRDefault="0098158A" w:rsidP="00F3372E">
      <w:pPr>
        <w:pStyle w:val="Grammar"/>
      </w:pPr>
      <w:r>
        <w:rPr>
          <w:rStyle w:val="Production"/>
        </w:rPr>
        <w:t>NamespaceElement</w:t>
      </w:r>
      <w:r w:rsidR="00F3372E" w:rsidRPr="006551A1">
        <w:rPr>
          <w:rStyle w:val="Production"/>
        </w:rPr>
        <w:t>s:</w:t>
      </w:r>
      <w:r w:rsidR="0048218E" w:rsidRPr="0048218E">
        <w:br/>
      </w:r>
      <w:r>
        <w:rPr>
          <w:rStyle w:val="Production"/>
        </w:rPr>
        <w:t>NamespaceElement</w:t>
      </w:r>
      <w:r w:rsidR="0048218E" w:rsidRPr="0048218E">
        <w:br/>
      </w:r>
      <w:r>
        <w:rPr>
          <w:rStyle w:val="Production"/>
        </w:rPr>
        <w:t>NamespaceElement</w:t>
      </w:r>
      <w:r w:rsidR="00F3372E" w:rsidRPr="006551A1">
        <w:rPr>
          <w:rStyle w:val="Production"/>
        </w:rPr>
        <w:t>s</w:t>
      </w:r>
      <w:r w:rsidR="00F3372E">
        <w:t xml:space="preserve">   </w:t>
      </w:r>
      <w:r>
        <w:rPr>
          <w:rStyle w:val="Production"/>
        </w:rPr>
        <w:t>NamespaceElement</w:t>
      </w:r>
    </w:p>
    <w:p w:rsidR="00261CD0" w:rsidRPr="00261CD0" w:rsidRDefault="0098158A" w:rsidP="00261CD0">
      <w:pPr>
        <w:pStyle w:val="Grammar"/>
      </w:pPr>
      <w:r>
        <w:rPr>
          <w:rStyle w:val="Production"/>
        </w:rPr>
        <w:t>NamespaceElement</w:t>
      </w:r>
      <w:r w:rsidR="009A0144" w:rsidRPr="006551A1">
        <w:rPr>
          <w:rStyle w:val="Production"/>
        </w:rPr>
        <w:t>:</w:t>
      </w:r>
      <w:r w:rsidR="0048218E" w:rsidRPr="0048218E">
        <w:br/>
      </w:r>
      <w:r w:rsidR="009A0144" w:rsidRPr="006551A1">
        <w:rPr>
          <w:rStyle w:val="Production"/>
        </w:rPr>
        <w:t>Statement</w:t>
      </w:r>
      <w:r w:rsidR="0048218E" w:rsidRPr="0048218E">
        <w:br/>
      </w:r>
      <w:r w:rsidR="00261CD0" w:rsidRPr="0096737E">
        <w:rPr>
          <w:rStyle w:val="Production"/>
        </w:rPr>
        <w:t>LexicalDeclaration</w:t>
      </w:r>
      <w:r w:rsidR="00261CD0">
        <w:br/>
      </w:r>
      <w:r w:rsidR="00261CD0" w:rsidRPr="0096737E">
        <w:rPr>
          <w:rStyle w:val="Production"/>
        </w:rPr>
        <w:t>FunctionDeclaration</w:t>
      </w:r>
      <w:r w:rsidR="00261CD0">
        <w:br/>
      </w:r>
      <w:r w:rsidR="00261CD0" w:rsidRPr="0096737E">
        <w:rPr>
          <w:rStyle w:val="Production"/>
        </w:rPr>
        <w:t>GeneratorDeclaration</w:t>
      </w:r>
      <w:r w:rsidR="00261CD0">
        <w:br/>
      </w:r>
      <w:r w:rsidR="00261CD0" w:rsidRPr="0096737E">
        <w:rPr>
          <w:rStyle w:val="Production"/>
        </w:rPr>
        <w:t>ClassDeclaration</w:t>
      </w:r>
      <w:r w:rsidR="00261CD0">
        <w:br/>
      </w:r>
      <w:r w:rsidR="00261CD0" w:rsidRPr="0096737E">
        <w:rPr>
          <w:rStyle w:val="Production"/>
        </w:rPr>
        <w:t>InterfaceDeclaration</w:t>
      </w:r>
      <w:r w:rsidR="00261CD0">
        <w:br/>
      </w:r>
      <w:r w:rsidR="00261CD0" w:rsidRPr="0096737E">
        <w:rPr>
          <w:rStyle w:val="Production"/>
        </w:rPr>
        <w:t>TypeAliasDeclaration</w:t>
      </w:r>
      <w:r w:rsidR="00261CD0">
        <w:br/>
      </w:r>
      <w:r w:rsidR="00261CD0" w:rsidRPr="0096737E">
        <w:rPr>
          <w:rStyle w:val="Production"/>
        </w:rPr>
        <w:t>EnumDeclaration</w:t>
      </w:r>
      <w:r w:rsidR="00261CD0">
        <w:br/>
      </w:r>
      <w:r w:rsidR="002A06D4">
        <w:rPr>
          <w:rStyle w:val="Production"/>
        </w:rPr>
        <w:t>NamespaceDeclaration</w:t>
      </w:r>
      <w:r w:rsidR="00261CD0">
        <w:rPr>
          <w:rStyle w:val="Production"/>
        </w:rPr>
        <w:br/>
      </w:r>
      <w:r w:rsidR="00261CD0" w:rsidRPr="0096737E">
        <w:rPr>
          <w:rStyle w:val="Production"/>
        </w:rPr>
        <w:t>AmbientDeclaration</w:t>
      </w:r>
      <w:r w:rsidR="004D1AC4">
        <w:rPr>
          <w:rStyle w:val="Production"/>
        </w:rPr>
        <w:br/>
      </w:r>
      <w:r w:rsidR="00EB18BD">
        <w:rPr>
          <w:rStyle w:val="Production"/>
        </w:rPr>
        <w:t>Import</w:t>
      </w:r>
      <w:r w:rsidR="004D1AC4">
        <w:rPr>
          <w:rStyle w:val="Production"/>
        </w:rPr>
        <w:t>Alias</w:t>
      </w:r>
      <w:r w:rsidR="00261CD0">
        <w:rPr>
          <w:rStyle w:val="Production"/>
        </w:rPr>
        <w:t>Declaration</w:t>
      </w:r>
      <w:r w:rsidR="00261CD0">
        <w:rPr>
          <w:rStyle w:val="Production"/>
        </w:rPr>
        <w:br/>
      </w:r>
      <w:r w:rsidR="005F07E6">
        <w:rPr>
          <w:rStyle w:val="Production"/>
        </w:rPr>
        <w:t>Export</w:t>
      </w:r>
      <w:r>
        <w:rPr>
          <w:rStyle w:val="Production"/>
        </w:rPr>
        <w:t>NamespaceElement</w:t>
      </w:r>
    </w:p>
    <w:p w:rsidR="0044410D" w:rsidRPr="00DB56E4" w:rsidRDefault="005F07E6" w:rsidP="00DB56E4">
      <w:pPr>
        <w:pStyle w:val="Grammar"/>
      </w:pPr>
      <w:r>
        <w:rPr>
          <w:rStyle w:val="Production"/>
        </w:rPr>
        <w:t>Export</w:t>
      </w:r>
      <w:r w:rsidR="0098158A">
        <w:rPr>
          <w:rStyle w:val="Production"/>
        </w:rPr>
        <w:t>NamespaceElement</w:t>
      </w:r>
      <w:r w:rsidR="00261CD0" w:rsidRPr="0096737E">
        <w:rPr>
          <w:rStyle w:val="Production"/>
        </w:rPr>
        <w:t>:</w:t>
      </w:r>
      <w:r w:rsidR="00261CD0">
        <w:br/>
      </w:r>
      <w:r w:rsidR="00261CD0" w:rsidRPr="0096737E">
        <w:rPr>
          <w:rStyle w:val="Terminal"/>
        </w:rPr>
        <w:t>export</w:t>
      </w:r>
      <w:r w:rsidR="00261CD0">
        <w:t xml:space="preserve">   </w:t>
      </w:r>
      <w:r w:rsidR="00261CD0" w:rsidRPr="0096737E">
        <w:rPr>
          <w:rStyle w:val="Production"/>
        </w:rPr>
        <w:t>VariableStatement</w:t>
      </w:r>
      <w:r w:rsidR="00261CD0">
        <w:br/>
      </w:r>
      <w:r w:rsidR="00261CD0" w:rsidRPr="0096737E">
        <w:rPr>
          <w:rStyle w:val="Terminal"/>
        </w:rPr>
        <w:t>export</w:t>
      </w:r>
      <w:r w:rsidR="00261CD0">
        <w:t xml:space="preserve">   </w:t>
      </w:r>
      <w:r w:rsidR="00261CD0" w:rsidRPr="0096737E">
        <w:rPr>
          <w:rStyle w:val="Production"/>
        </w:rPr>
        <w:t>LexicalDeclaration</w:t>
      </w:r>
      <w:r w:rsidR="00261CD0">
        <w:br/>
      </w:r>
      <w:r w:rsidR="00261CD0" w:rsidRPr="0096737E">
        <w:rPr>
          <w:rStyle w:val="Terminal"/>
        </w:rPr>
        <w:t>export</w:t>
      </w:r>
      <w:r w:rsidR="00261CD0">
        <w:t xml:space="preserve">   </w:t>
      </w:r>
      <w:r w:rsidR="00261CD0" w:rsidRPr="0096737E">
        <w:rPr>
          <w:rStyle w:val="Production"/>
        </w:rPr>
        <w:t>FunctionDeclaration</w:t>
      </w:r>
      <w:r w:rsidR="00261CD0">
        <w:br/>
      </w:r>
      <w:r w:rsidR="00261CD0" w:rsidRPr="0096737E">
        <w:rPr>
          <w:rStyle w:val="Terminal"/>
        </w:rPr>
        <w:t>export</w:t>
      </w:r>
      <w:r w:rsidR="00261CD0">
        <w:t xml:space="preserve">   </w:t>
      </w:r>
      <w:r w:rsidR="00261CD0" w:rsidRPr="0096737E">
        <w:rPr>
          <w:rStyle w:val="Production"/>
        </w:rPr>
        <w:t>GeneratorDeclaration</w:t>
      </w:r>
      <w:r w:rsidR="00261CD0">
        <w:br/>
      </w:r>
      <w:r w:rsidR="00261CD0" w:rsidRPr="0096737E">
        <w:rPr>
          <w:rStyle w:val="Terminal"/>
        </w:rPr>
        <w:t>export</w:t>
      </w:r>
      <w:r w:rsidR="00261CD0">
        <w:t xml:space="preserve">   </w:t>
      </w:r>
      <w:r w:rsidR="00261CD0" w:rsidRPr="0096737E">
        <w:rPr>
          <w:rStyle w:val="Production"/>
        </w:rPr>
        <w:t>ClassDeclaration</w:t>
      </w:r>
      <w:r w:rsidR="00261CD0">
        <w:br/>
      </w:r>
      <w:r w:rsidR="00261CD0" w:rsidRPr="0096737E">
        <w:rPr>
          <w:rStyle w:val="Terminal"/>
        </w:rPr>
        <w:t>export</w:t>
      </w:r>
      <w:r w:rsidR="00261CD0">
        <w:t xml:space="preserve">   </w:t>
      </w:r>
      <w:r w:rsidR="00261CD0" w:rsidRPr="0096737E">
        <w:rPr>
          <w:rStyle w:val="Production"/>
        </w:rPr>
        <w:t>InterfaceDeclaration</w:t>
      </w:r>
      <w:r w:rsidR="00261CD0">
        <w:br/>
      </w:r>
      <w:r w:rsidR="00261CD0" w:rsidRPr="0096737E">
        <w:rPr>
          <w:rStyle w:val="Terminal"/>
        </w:rPr>
        <w:t>export</w:t>
      </w:r>
      <w:r w:rsidR="00261CD0">
        <w:t xml:space="preserve">   </w:t>
      </w:r>
      <w:r w:rsidR="00261CD0" w:rsidRPr="0096737E">
        <w:rPr>
          <w:rStyle w:val="Production"/>
        </w:rPr>
        <w:t>TypeAliasDeclaration</w:t>
      </w:r>
      <w:r w:rsidR="00261CD0">
        <w:br/>
      </w:r>
      <w:r w:rsidR="00261CD0" w:rsidRPr="0096737E">
        <w:rPr>
          <w:rStyle w:val="Terminal"/>
        </w:rPr>
        <w:t>export</w:t>
      </w:r>
      <w:r w:rsidR="00261CD0">
        <w:t xml:space="preserve">   </w:t>
      </w:r>
      <w:r w:rsidR="00261CD0" w:rsidRPr="0096737E">
        <w:rPr>
          <w:rStyle w:val="Production"/>
        </w:rPr>
        <w:t>EnumDeclaration</w:t>
      </w:r>
      <w:r w:rsidR="00261CD0">
        <w:br/>
      </w:r>
      <w:r w:rsidR="00261CD0" w:rsidRPr="0096737E">
        <w:rPr>
          <w:rStyle w:val="Terminal"/>
        </w:rPr>
        <w:t>export</w:t>
      </w:r>
      <w:r w:rsidR="00261CD0">
        <w:t xml:space="preserve">   </w:t>
      </w:r>
      <w:r w:rsidR="002A06D4">
        <w:rPr>
          <w:rStyle w:val="Production"/>
        </w:rPr>
        <w:t>NamespaceDeclaration</w:t>
      </w:r>
      <w:r w:rsidR="00261CD0">
        <w:br/>
      </w:r>
      <w:r w:rsidR="00261CD0" w:rsidRPr="0096737E">
        <w:rPr>
          <w:rStyle w:val="Terminal"/>
        </w:rPr>
        <w:t>export</w:t>
      </w:r>
      <w:r w:rsidR="00261CD0">
        <w:t xml:space="preserve">   </w:t>
      </w:r>
      <w:r w:rsidR="00261CD0" w:rsidRPr="0096737E">
        <w:rPr>
          <w:rStyle w:val="Production"/>
        </w:rPr>
        <w:t>AmbientDeclaration</w:t>
      </w:r>
      <w:r w:rsidR="00261CD0">
        <w:br/>
      </w:r>
      <w:r w:rsidR="00261CD0" w:rsidRPr="0096737E">
        <w:rPr>
          <w:rStyle w:val="Terminal"/>
        </w:rPr>
        <w:t>export</w:t>
      </w:r>
      <w:r w:rsidR="00261CD0">
        <w:t xml:space="preserve">   </w:t>
      </w:r>
      <w:r w:rsidR="00EB18BD">
        <w:rPr>
          <w:rStyle w:val="Production"/>
        </w:rPr>
        <w:t>ImportA</w:t>
      </w:r>
      <w:r w:rsidR="004D1AC4">
        <w:rPr>
          <w:rStyle w:val="Production"/>
        </w:rPr>
        <w:t>lias</w:t>
      </w:r>
      <w:r w:rsidR="00261CD0" w:rsidRPr="0096737E">
        <w:rPr>
          <w:rStyle w:val="Production"/>
        </w:rPr>
        <w:t>Declaration</w:t>
      </w:r>
    </w:p>
    <w:p w:rsidR="0044410D" w:rsidRPr="0044410D" w:rsidRDefault="00E133CC" w:rsidP="00E133CC">
      <w:pPr>
        <w:pStyle w:val="Heading2"/>
      </w:pPr>
      <w:bookmarkStart w:id="320" w:name="_Ref357432572"/>
      <w:bookmarkStart w:id="321" w:name="_Toc439666295"/>
      <w:bookmarkStart w:id="322" w:name="_Ref354497956"/>
      <w:bookmarkStart w:id="323" w:name="_Ref354498297"/>
      <w:bookmarkStart w:id="324" w:name="_Ref354498506"/>
      <w:bookmarkStart w:id="325" w:name="_Ref354731360"/>
      <w:r>
        <w:t>Import</w:t>
      </w:r>
      <w:r w:rsidR="00EB18BD">
        <w:t xml:space="preserve"> Alias</w:t>
      </w:r>
      <w:r>
        <w:t xml:space="preserve"> Declarations</w:t>
      </w:r>
      <w:bookmarkEnd w:id="320"/>
      <w:bookmarkEnd w:id="321"/>
    </w:p>
    <w:p w:rsidR="0044410D" w:rsidRPr="0044410D" w:rsidRDefault="00E133CC" w:rsidP="00E133CC">
      <w:r>
        <w:t>Import</w:t>
      </w:r>
      <w:r w:rsidR="00EB18BD">
        <w:t xml:space="preserve"> alias</w:t>
      </w:r>
      <w:r>
        <w:t xml:space="preserve"> declarations are used to create local aliases </w:t>
      </w:r>
      <w:r w:rsidR="00E55849">
        <w:t xml:space="preserve">for entities in other </w:t>
      </w:r>
      <w:r w:rsidR="00DB56E4">
        <w:t>namespace</w:t>
      </w:r>
      <w:r w:rsidR="00E55849">
        <w:t>s.</w:t>
      </w:r>
    </w:p>
    <w:p w:rsidR="0044410D" w:rsidRPr="0044410D" w:rsidRDefault="0052109B" w:rsidP="00E133CC">
      <w:pPr>
        <w:pStyle w:val="Grammar"/>
      </w:pPr>
      <w:r>
        <w:rPr>
          <w:rStyle w:val="Production"/>
        </w:rPr>
        <w:lastRenderedPageBreak/>
        <w:t>Import</w:t>
      </w:r>
      <w:r w:rsidR="00EB18BD">
        <w:rPr>
          <w:rStyle w:val="Production"/>
        </w:rPr>
        <w:t>Alias</w:t>
      </w:r>
      <w:r>
        <w:rPr>
          <w:rStyle w:val="Production"/>
        </w:rPr>
        <w:t>Declaration</w:t>
      </w:r>
      <w:r w:rsidR="00E133CC" w:rsidRPr="006551A1">
        <w:rPr>
          <w:rStyle w:val="Production"/>
        </w:rPr>
        <w:t>:</w:t>
      </w:r>
      <w:r w:rsidR="0048218E" w:rsidRPr="0048218E">
        <w:br/>
      </w:r>
      <w:r w:rsidR="00E133CC" w:rsidRPr="009536E9">
        <w:rPr>
          <w:rStyle w:val="Terminal"/>
        </w:rPr>
        <w:t>import</w:t>
      </w:r>
      <w:r w:rsidR="00E133CC">
        <w:t xml:space="preserve">   </w:t>
      </w:r>
      <w:r w:rsidR="002355F0">
        <w:rPr>
          <w:rStyle w:val="Production"/>
        </w:rPr>
        <w:t>BindingI</w:t>
      </w:r>
      <w:r w:rsidR="00E133CC" w:rsidRPr="006551A1">
        <w:rPr>
          <w:rStyle w:val="Production"/>
        </w:rPr>
        <w:t>dentifier</w:t>
      </w:r>
      <w:r w:rsidR="00E133CC">
        <w:t xml:space="preserve">   </w:t>
      </w:r>
      <w:r w:rsidR="00E133CC" w:rsidRPr="009536E9">
        <w:rPr>
          <w:rStyle w:val="Terminal"/>
        </w:rPr>
        <w:t>=</w:t>
      </w:r>
      <w:r w:rsidR="00E133CC">
        <w:t xml:space="preserve">   </w:t>
      </w:r>
      <w:r w:rsidR="00E133CC" w:rsidRPr="006551A1">
        <w:rPr>
          <w:rStyle w:val="Production"/>
        </w:rPr>
        <w:t>EntityName</w:t>
      </w:r>
      <w:r w:rsidR="00E133CC">
        <w:t xml:space="preserve">   </w:t>
      </w:r>
      <w:r w:rsidR="00E133CC" w:rsidRPr="009536E9">
        <w:rPr>
          <w:rStyle w:val="Terminal"/>
        </w:rPr>
        <w:t>;</w:t>
      </w:r>
    </w:p>
    <w:p w:rsidR="0044410D" w:rsidRPr="0044410D" w:rsidRDefault="00352707" w:rsidP="00E133CC">
      <w:pPr>
        <w:pStyle w:val="Grammar"/>
      </w:pPr>
      <w:r w:rsidRPr="006551A1">
        <w:rPr>
          <w:rStyle w:val="Production"/>
        </w:rPr>
        <w:t>EntityName:</w:t>
      </w:r>
      <w:r w:rsidR="0048218E" w:rsidRPr="0048218E">
        <w:br/>
      </w:r>
      <w:r w:rsidR="002A06D4">
        <w:rPr>
          <w:rStyle w:val="Production"/>
        </w:rPr>
        <w:t>NamespaceName</w:t>
      </w:r>
      <w:r w:rsidR="0048218E" w:rsidRPr="0048218E">
        <w:br/>
      </w:r>
      <w:r w:rsidR="002A06D4">
        <w:rPr>
          <w:rStyle w:val="Production"/>
        </w:rPr>
        <w:t>NamespaceName</w:t>
      </w:r>
      <w:r w:rsidR="00E133CC">
        <w:t xml:space="preserve">   </w:t>
      </w:r>
      <w:r w:rsidR="00E133CC" w:rsidRPr="0049410E">
        <w:rPr>
          <w:rStyle w:val="Terminal"/>
        </w:rPr>
        <w:t>.</w:t>
      </w:r>
      <w:r w:rsidR="00E133CC">
        <w:t xml:space="preserve">   </w:t>
      </w:r>
      <w:r w:rsidR="00E133CC" w:rsidRPr="006551A1">
        <w:rPr>
          <w:rStyle w:val="Production"/>
        </w:rPr>
        <w:t>Identifier</w:t>
      </w:r>
      <w:r w:rsidR="002355F0">
        <w:rPr>
          <w:rStyle w:val="Production"/>
        </w:rPr>
        <w:t>Reference</w:t>
      </w:r>
    </w:p>
    <w:p w:rsidR="0044410D" w:rsidRPr="0044410D" w:rsidRDefault="00352707" w:rsidP="00E133CC">
      <w:r>
        <w:t xml:space="preserve">An </w:t>
      </w:r>
      <w:r w:rsidRPr="00352707">
        <w:rPr>
          <w:rStyle w:val="Production"/>
        </w:rPr>
        <w:t>EntityName</w:t>
      </w:r>
      <w:r>
        <w:t xml:space="preserve"> consisting of a single identifier is resolved as a </w:t>
      </w:r>
      <w:r w:rsidR="002A06D4">
        <w:rPr>
          <w:rStyle w:val="Production"/>
        </w:rPr>
        <w:t>NamespaceName</w:t>
      </w:r>
      <w:r w:rsidR="00EB35FB">
        <w:t xml:space="preserve"> </w:t>
      </w:r>
      <w:r>
        <w:t xml:space="preserve">and is thus required </w:t>
      </w:r>
      <w:r w:rsidR="00DB56E4">
        <w:t>to reference a namespace</w:t>
      </w:r>
      <w:r w:rsidR="00EB35FB">
        <w:t>. The resulting local alia</w:t>
      </w:r>
      <w:r w:rsidR="00DB56E4">
        <w:t xml:space="preserve">s references the given namespace </w:t>
      </w:r>
      <w:r w:rsidR="00EB35FB">
        <w:t xml:space="preserve">and is </w:t>
      </w:r>
      <w:r w:rsidR="00DB56E4">
        <w:t>itself classified as a namespace</w:t>
      </w:r>
      <w:r w:rsidR="00EB35FB">
        <w:t>.</w:t>
      </w:r>
    </w:p>
    <w:p w:rsidR="0044410D" w:rsidRPr="0044410D" w:rsidRDefault="00352707" w:rsidP="00E133CC">
      <w:r>
        <w:t xml:space="preserve">An </w:t>
      </w:r>
      <w:r w:rsidRPr="00352707">
        <w:rPr>
          <w:rStyle w:val="Production"/>
        </w:rPr>
        <w:t>EntityName</w:t>
      </w:r>
      <w:r>
        <w:t xml:space="preserve"> consisting of more than one identifier is resolved as a </w:t>
      </w:r>
      <w:r w:rsidR="002A06D4">
        <w:rPr>
          <w:rStyle w:val="Production"/>
        </w:rPr>
        <w:t>NamespaceName</w:t>
      </w:r>
      <w:r>
        <w:t xml:space="preserve"> followed by </w:t>
      </w:r>
      <w:r w:rsidR="006316BB">
        <w:t xml:space="preserve">an identifier that names </w:t>
      </w:r>
      <w:r w:rsidR="00DB56E4">
        <w:t>an</w:t>
      </w:r>
      <w:r w:rsidR="006316BB">
        <w:t xml:space="preserve"> exported </w:t>
      </w:r>
      <w:r w:rsidR="00DB56E4">
        <w:t>entity</w:t>
      </w:r>
      <w:r w:rsidR="0098668F">
        <w:t xml:space="preserve"> in</w:t>
      </w:r>
      <w:r w:rsidR="006316BB">
        <w:t xml:space="preserve"> the given</w:t>
      </w:r>
      <w:r w:rsidR="00DB56E4">
        <w:t xml:space="preserve"> namespace</w:t>
      </w:r>
      <w:r w:rsidR="006316BB">
        <w:t>.</w:t>
      </w:r>
      <w:r w:rsidR="00EB35FB">
        <w:t xml:space="preserve"> The resulting local alias has all the meanings </w:t>
      </w:r>
      <w:r w:rsidR="00DB56E4">
        <w:t xml:space="preserve">of </w:t>
      </w:r>
      <w:r w:rsidR="00517D66">
        <w:t>the referenced entity</w:t>
      </w:r>
      <w:r w:rsidR="00EB35FB">
        <w:t>.</w:t>
      </w:r>
      <w:r w:rsidR="00517D66">
        <w:t xml:space="preserve"> (As many as three distinct meanings are possible for an entity name—</w:t>
      </w:r>
      <w:r w:rsidR="00DB56E4">
        <w:t>value</w:t>
      </w:r>
      <w:r w:rsidR="00517D66">
        <w:t xml:space="preserve">, type, and </w:t>
      </w:r>
      <w:r w:rsidR="00DB56E4">
        <w:t>namespace</w:t>
      </w:r>
      <w:r w:rsidR="00517D66">
        <w:t>.)</w:t>
      </w:r>
      <w:r w:rsidR="007065CA">
        <w:t xml:space="preserve"> In effect, it is as if the imported entity </w:t>
      </w:r>
      <w:r w:rsidR="00DB56E4">
        <w:t>was</w:t>
      </w:r>
      <w:r w:rsidR="007065CA">
        <w:t xml:space="preserve"> declared locally with the local alias name.</w:t>
      </w:r>
    </w:p>
    <w:p w:rsidR="0044410D" w:rsidRPr="0044410D" w:rsidRDefault="00EB35FB" w:rsidP="00E133CC">
      <w:r>
        <w:t>In the example</w:t>
      </w:r>
    </w:p>
    <w:p w:rsidR="0044410D" w:rsidRPr="00D54DB2" w:rsidRDefault="00036FB8" w:rsidP="0098668F">
      <w:pPr>
        <w:pStyle w:val="Code"/>
      </w:pPr>
      <w:r>
        <w:rPr>
          <w:color w:val="0000FF"/>
        </w:rPr>
        <w:t>namespace</w:t>
      </w:r>
      <w:r w:rsidR="0098668F" w:rsidRPr="00D54DB2">
        <w:rPr>
          <w:color w:val="000000"/>
        </w:rPr>
        <w:t xml:space="preserve"> A {</w:t>
      </w:r>
      <w:r w:rsidR="0048218E" w:rsidRPr="00D54DB2">
        <w:br/>
      </w:r>
      <w:r w:rsidR="0098668F" w:rsidRPr="00D54DB2">
        <w:rPr>
          <w:color w:val="000000"/>
        </w:rPr>
        <w:t xml:space="preserve">    </w:t>
      </w:r>
      <w:r w:rsidR="0098668F" w:rsidRPr="00D54DB2">
        <w:rPr>
          <w:color w:val="0000FF"/>
        </w:rPr>
        <w:t>export</w:t>
      </w:r>
      <w:r w:rsidR="0098668F" w:rsidRPr="00D54DB2">
        <w:rPr>
          <w:color w:val="000000"/>
        </w:rPr>
        <w:t xml:space="preserve"> </w:t>
      </w:r>
      <w:r w:rsidR="0098668F" w:rsidRPr="00D54DB2">
        <w:rPr>
          <w:color w:val="0000FF"/>
        </w:rPr>
        <w:t>interface</w:t>
      </w:r>
      <w:r w:rsidR="0098668F" w:rsidRPr="00D54DB2">
        <w:rPr>
          <w:color w:val="000000"/>
        </w:rPr>
        <w:t xml:space="preserve"> X { s: </w:t>
      </w:r>
      <w:r w:rsidR="0098668F" w:rsidRPr="00D54DB2">
        <w:rPr>
          <w:color w:val="0000FF"/>
        </w:rPr>
        <w:t>string</w:t>
      </w:r>
      <w:r w:rsidR="0098668F" w:rsidRPr="00D54DB2">
        <w:rPr>
          <w:color w:val="000000"/>
        </w:rPr>
        <w:t xml:space="preserve"> }</w:t>
      </w:r>
      <w:r w:rsidR="0048218E" w:rsidRPr="00D54DB2">
        <w:br/>
      </w:r>
      <w:r w:rsidR="0098668F" w:rsidRPr="00D54DB2">
        <w:rPr>
          <w:color w:val="000000"/>
        </w:rPr>
        <w:t xml:space="preserve">    </w:t>
      </w:r>
      <w:r w:rsidR="0098668F" w:rsidRPr="00D54DB2">
        <w:rPr>
          <w:color w:val="0000FF"/>
        </w:rPr>
        <w:t>export</w:t>
      </w:r>
      <w:r w:rsidR="0098668F" w:rsidRPr="00D54DB2">
        <w:rPr>
          <w:color w:val="000000"/>
        </w:rPr>
        <w:t xml:space="preserve"> </w:t>
      </w:r>
      <w:r w:rsidR="0098668F" w:rsidRPr="00D54DB2">
        <w:rPr>
          <w:color w:val="0000FF"/>
        </w:rPr>
        <w:t>var</w:t>
      </w:r>
      <w:r w:rsidR="0098668F" w:rsidRPr="00D54DB2">
        <w:rPr>
          <w:color w:val="000000"/>
        </w:rPr>
        <w:t xml:space="preserve"> X: X;</w:t>
      </w:r>
      <w:r w:rsidR="0048218E" w:rsidRPr="00D54DB2">
        <w:br/>
      </w:r>
      <w:r w:rsidR="0098668F" w:rsidRPr="00D54DB2">
        <w:rPr>
          <w:color w:val="000000"/>
        </w:rPr>
        <w:t>}</w:t>
      </w:r>
    </w:p>
    <w:p w:rsidR="0044410D" w:rsidRPr="00D54DB2" w:rsidRDefault="00036FB8" w:rsidP="00F27181">
      <w:pPr>
        <w:pStyle w:val="Code"/>
      </w:pPr>
      <w:r>
        <w:rPr>
          <w:color w:val="0000FF"/>
        </w:rPr>
        <w:t>namespace</w:t>
      </w:r>
      <w:r w:rsidR="0098668F" w:rsidRPr="00D54DB2">
        <w:rPr>
          <w:color w:val="000000"/>
        </w:rPr>
        <w:t xml:space="preserve"> B {</w:t>
      </w:r>
      <w:r w:rsidR="0048218E" w:rsidRPr="00D54DB2">
        <w:br/>
      </w:r>
      <w:r w:rsidR="00F27181" w:rsidRPr="00D54DB2">
        <w:rPr>
          <w:color w:val="000000"/>
        </w:rPr>
        <w:t xml:space="preserve">    </w:t>
      </w:r>
      <w:r w:rsidR="00F27181" w:rsidRPr="00D54DB2">
        <w:rPr>
          <w:color w:val="0000FF"/>
        </w:rPr>
        <w:t>interface</w:t>
      </w:r>
      <w:r w:rsidR="00F27181" w:rsidRPr="00D54DB2">
        <w:t xml:space="preserve"> A { n: </w:t>
      </w:r>
      <w:r w:rsidR="00F27181" w:rsidRPr="00D54DB2">
        <w:rPr>
          <w:color w:val="0000FF"/>
        </w:rPr>
        <w:t>number</w:t>
      </w:r>
      <w:r w:rsidR="00F27181" w:rsidRPr="00D54DB2">
        <w:t xml:space="preserve"> }</w:t>
      </w:r>
      <w:r w:rsidR="0048218E" w:rsidRPr="00D54DB2">
        <w:br/>
      </w:r>
      <w:r w:rsidR="00F27181" w:rsidRPr="00D54DB2">
        <w:t xml:space="preserve">    </w:t>
      </w:r>
      <w:r w:rsidR="003744D2" w:rsidRPr="00D54DB2">
        <w:rPr>
          <w:color w:val="0000FF"/>
        </w:rPr>
        <w:t>import</w:t>
      </w:r>
      <w:r w:rsidR="003744D2" w:rsidRPr="00D54DB2">
        <w:rPr>
          <w:color w:val="000000"/>
        </w:rPr>
        <w:t xml:space="preserve"> Y = A;    </w:t>
      </w:r>
      <w:r w:rsidR="003744D2" w:rsidRPr="00D54DB2">
        <w:rPr>
          <w:color w:val="008000"/>
        </w:rPr>
        <w:t xml:space="preserve">// Alias for </w:t>
      </w:r>
      <w:r w:rsidR="00DB56E4">
        <w:rPr>
          <w:color w:val="008000"/>
        </w:rPr>
        <w:t>namespace</w:t>
      </w:r>
      <w:r w:rsidR="003744D2" w:rsidRPr="00D54DB2">
        <w:rPr>
          <w:color w:val="008000"/>
        </w:rPr>
        <w:t xml:space="preserve"> A</w:t>
      </w:r>
      <w:r w:rsidR="0048218E" w:rsidRPr="00D54DB2">
        <w:br/>
      </w:r>
      <w:r w:rsidR="0098668F" w:rsidRPr="00D54DB2">
        <w:rPr>
          <w:color w:val="000000"/>
        </w:rPr>
        <w:t xml:space="preserve">    </w:t>
      </w:r>
      <w:r w:rsidR="0098668F" w:rsidRPr="00D54DB2">
        <w:rPr>
          <w:color w:val="0000FF"/>
        </w:rPr>
        <w:t>import</w:t>
      </w:r>
      <w:r w:rsidR="00EB35FB" w:rsidRPr="00D54DB2">
        <w:rPr>
          <w:color w:val="000000"/>
        </w:rPr>
        <w:t xml:space="preserve"> </w:t>
      </w:r>
      <w:r w:rsidR="003744D2" w:rsidRPr="00D54DB2">
        <w:rPr>
          <w:color w:val="000000"/>
        </w:rPr>
        <w:t>Z</w:t>
      </w:r>
      <w:r w:rsidR="0098668F" w:rsidRPr="00D54DB2">
        <w:rPr>
          <w:color w:val="000000"/>
        </w:rPr>
        <w:t xml:space="preserve"> = A.X;</w:t>
      </w:r>
      <w:r w:rsidR="00EB35FB" w:rsidRPr="00D54DB2">
        <w:rPr>
          <w:color w:val="000000"/>
        </w:rPr>
        <w:t xml:space="preserve">  </w:t>
      </w:r>
      <w:r w:rsidR="00EB35FB" w:rsidRPr="00D54DB2">
        <w:rPr>
          <w:color w:val="008000"/>
        </w:rPr>
        <w:t xml:space="preserve">// Alias </w:t>
      </w:r>
      <w:r w:rsidR="0061615F" w:rsidRPr="00D54DB2">
        <w:rPr>
          <w:color w:val="008000"/>
        </w:rPr>
        <w:t xml:space="preserve">for type and </w:t>
      </w:r>
      <w:r w:rsidR="00DB56E4">
        <w:rPr>
          <w:color w:val="008000"/>
        </w:rPr>
        <w:t>value</w:t>
      </w:r>
      <w:r w:rsidR="0061615F" w:rsidRPr="00D54DB2">
        <w:rPr>
          <w:color w:val="008000"/>
        </w:rPr>
        <w:t xml:space="preserve"> A.X</w:t>
      </w:r>
      <w:r w:rsidR="0048218E" w:rsidRPr="00D54DB2">
        <w:br/>
      </w:r>
      <w:r w:rsidR="0098668F" w:rsidRPr="00D54DB2">
        <w:rPr>
          <w:color w:val="000000"/>
        </w:rPr>
        <w:t xml:space="preserve">    </w:t>
      </w:r>
      <w:r w:rsidR="0098668F" w:rsidRPr="00D54DB2">
        <w:rPr>
          <w:color w:val="0000FF"/>
        </w:rPr>
        <w:t>var</w:t>
      </w:r>
      <w:r w:rsidR="00EB35FB" w:rsidRPr="00D54DB2">
        <w:rPr>
          <w:color w:val="000000"/>
        </w:rPr>
        <w:t xml:space="preserve"> v: </w:t>
      </w:r>
      <w:r w:rsidR="003744D2" w:rsidRPr="00D54DB2">
        <w:rPr>
          <w:color w:val="000000"/>
        </w:rPr>
        <w:t>Z</w:t>
      </w:r>
      <w:r w:rsidR="00EB35FB" w:rsidRPr="00D54DB2">
        <w:rPr>
          <w:color w:val="000000"/>
        </w:rPr>
        <w:t xml:space="preserve"> = </w:t>
      </w:r>
      <w:r w:rsidR="003744D2" w:rsidRPr="00D54DB2">
        <w:rPr>
          <w:color w:val="000000"/>
        </w:rPr>
        <w:t>Z</w:t>
      </w:r>
      <w:r w:rsidR="0098668F" w:rsidRPr="00D54DB2">
        <w:rPr>
          <w:color w:val="000000"/>
        </w:rPr>
        <w:t>;</w:t>
      </w:r>
      <w:r w:rsidR="0048218E" w:rsidRPr="00D54DB2">
        <w:br/>
      </w:r>
      <w:r w:rsidR="0098668F" w:rsidRPr="00D54DB2">
        <w:rPr>
          <w:color w:val="000000"/>
        </w:rPr>
        <w:t>}</w:t>
      </w:r>
    </w:p>
    <w:p w:rsidR="0044410D" w:rsidRPr="0044410D" w:rsidRDefault="00EB35FB" w:rsidP="00E133CC">
      <w:r>
        <w:t xml:space="preserve">within </w:t>
      </w:r>
      <w:r w:rsidR="008F4735">
        <w:t>'</w:t>
      </w:r>
      <w:r>
        <w:t>B</w:t>
      </w:r>
      <w:r w:rsidR="008F4735">
        <w:t>'</w:t>
      </w:r>
      <w:r>
        <w:t>,</w:t>
      </w:r>
      <w:r w:rsidR="003744D2">
        <w:t xml:space="preserve"> </w:t>
      </w:r>
      <w:r w:rsidR="008F4735">
        <w:t>'</w:t>
      </w:r>
      <w:r w:rsidR="003744D2">
        <w:t>Y</w:t>
      </w:r>
      <w:r w:rsidR="008F4735">
        <w:t>'</w:t>
      </w:r>
      <w:r w:rsidR="003744D2">
        <w:t xml:space="preserve"> is an alias only for </w:t>
      </w:r>
      <w:r w:rsidR="001F298D">
        <w:t>namespace</w:t>
      </w:r>
      <w:r w:rsidR="003744D2">
        <w:t xml:space="preserve"> </w:t>
      </w:r>
      <w:r w:rsidR="008F4735">
        <w:t>'</w:t>
      </w:r>
      <w:r w:rsidR="003744D2">
        <w:t>A</w:t>
      </w:r>
      <w:r w:rsidR="008F4735">
        <w:t>'</w:t>
      </w:r>
      <w:r w:rsidR="003744D2">
        <w:t xml:space="preserve"> and not the local </w:t>
      </w:r>
      <w:r w:rsidR="00035B15">
        <w:t>interface</w:t>
      </w:r>
      <w:r w:rsidR="003744D2">
        <w:t xml:space="preserve"> </w:t>
      </w:r>
      <w:r w:rsidR="008F4735">
        <w:t>'</w:t>
      </w:r>
      <w:r w:rsidR="003744D2">
        <w:t>A</w:t>
      </w:r>
      <w:r w:rsidR="008F4735">
        <w:t>'</w:t>
      </w:r>
      <w:r w:rsidR="003744D2">
        <w:t xml:space="preserve">, whereas </w:t>
      </w:r>
      <w:r w:rsidR="008F4735">
        <w:t>'</w:t>
      </w:r>
      <w:r w:rsidR="003744D2">
        <w:t>Z</w:t>
      </w:r>
      <w:r w:rsidR="008F4735">
        <w:t>'</w:t>
      </w:r>
      <w:r w:rsidR="003744D2">
        <w:t xml:space="preserve"> </w:t>
      </w:r>
      <w:r>
        <w:t xml:space="preserve">is an alias for all exported meanings of </w:t>
      </w:r>
      <w:r w:rsidR="008F4735">
        <w:t>'</w:t>
      </w:r>
      <w:r>
        <w:t>A.X</w:t>
      </w:r>
      <w:r w:rsidR="008F4735">
        <w:t>'</w:t>
      </w:r>
      <w:r w:rsidR="003744D2">
        <w:t xml:space="preserve">, </w:t>
      </w:r>
      <w:r>
        <w:t>thus den</w:t>
      </w:r>
      <w:r w:rsidR="003744D2">
        <w:t>oting</w:t>
      </w:r>
      <w:r w:rsidR="007430BB">
        <w:t xml:space="preserve"> both an interface type </w:t>
      </w:r>
      <w:r w:rsidR="0061615F">
        <w:t>and a variable</w:t>
      </w:r>
      <w:r w:rsidR="003744D2">
        <w:t>.</w:t>
      </w:r>
    </w:p>
    <w:p w:rsidR="0044410D" w:rsidRPr="0044410D" w:rsidRDefault="00F27181" w:rsidP="00E133CC">
      <w:r>
        <w:t xml:space="preserve">If the </w:t>
      </w:r>
      <w:r w:rsidR="002A06D4">
        <w:rPr>
          <w:rStyle w:val="Production"/>
        </w:rPr>
        <w:t>NamespaceName</w:t>
      </w:r>
      <w:r>
        <w:t xml:space="preserve"> portion of an </w:t>
      </w:r>
      <w:r w:rsidRPr="00F27181">
        <w:rPr>
          <w:rStyle w:val="Production"/>
        </w:rPr>
        <w:t>EntityName</w:t>
      </w:r>
      <w:r>
        <w:t xml:space="preserve"> references an instantiated </w:t>
      </w:r>
      <w:r w:rsidR="001F298D">
        <w:t>namespace</w:t>
      </w:r>
      <w:r>
        <w:t xml:space="preserve">, the </w:t>
      </w:r>
      <w:r w:rsidR="002A06D4">
        <w:rPr>
          <w:rStyle w:val="Production"/>
        </w:rPr>
        <w:t>NamespaceName</w:t>
      </w:r>
      <w:r>
        <w:t xml:space="preserve"> is required to reference the </w:t>
      </w:r>
      <w:r w:rsidR="004238C2">
        <w:t>namespace instance</w:t>
      </w:r>
      <w:r>
        <w:t xml:space="preserve"> when evaluated as an expression. </w:t>
      </w:r>
      <w:r w:rsidR="00473D74">
        <w:t xml:space="preserve">In the </w:t>
      </w:r>
      <w:r>
        <w:t>example</w:t>
      </w:r>
    </w:p>
    <w:p w:rsidR="0044410D" w:rsidRPr="0044410D" w:rsidRDefault="00036FB8" w:rsidP="00F27181">
      <w:pPr>
        <w:pStyle w:val="Code"/>
      </w:pPr>
      <w:r>
        <w:rPr>
          <w:color w:val="0000FF"/>
        </w:rPr>
        <w:t>namespace</w:t>
      </w:r>
      <w:r w:rsidR="00F27181" w:rsidRPr="00D54DB2">
        <w:t xml:space="preserve"> A {</w:t>
      </w:r>
      <w:r w:rsidR="0048218E" w:rsidRPr="00D54DB2">
        <w:br/>
      </w:r>
      <w:r w:rsidR="00F27181" w:rsidRPr="00D54DB2">
        <w:t xml:space="preserve">    </w:t>
      </w:r>
      <w:r w:rsidR="00F27181" w:rsidRPr="00D54DB2">
        <w:rPr>
          <w:color w:val="0000FF"/>
        </w:rPr>
        <w:t>export</w:t>
      </w:r>
      <w:r w:rsidR="00F27181" w:rsidRPr="00D54DB2">
        <w:t xml:space="preserve"> </w:t>
      </w:r>
      <w:r w:rsidR="00F27181" w:rsidRPr="00D54DB2">
        <w:rPr>
          <w:color w:val="0000FF"/>
        </w:rPr>
        <w:t>interface</w:t>
      </w:r>
      <w:r w:rsidR="00F27181" w:rsidRPr="00D54DB2">
        <w:t xml:space="preserve"> X { s: </w:t>
      </w:r>
      <w:r w:rsidR="00F27181" w:rsidRPr="00D54DB2">
        <w:rPr>
          <w:color w:val="0000FF"/>
        </w:rPr>
        <w:t>string</w:t>
      </w:r>
      <w:r w:rsidR="00F27181" w:rsidRPr="00D54DB2">
        <w:t xml:space="preserve"> }</w:t>
      </w:r>
      <w:r w:rsidR="0048218E" w:rsidRPr="00D54DB2">
        <w:br/>
      </w:r>
      <w:r w:rsidR="00F27181" w:rsidRPr="00D54DB2">
        <w:t>}</w:t>
      </w:r>
    </w:p>
    <w:p w:rsidR="0044410D" w:rsidRPr="0044410D" w:rsidRDefault="00036FB8" w:rsidP="00F27181">
      <w:pPr>
        <w:pStyle w:val="Code"/>
      </w:pPr>
      <w:r>
        <w:rPr>
          <w:color w:val="0000FF"/>
        </w:rPr>
        <w:t>namespace</w:t>
      </w:r>
      <w:r w:rsidR="00F27181" w:rsidRPr="00D54DB2">
        <w:t xml:space="preserve"> B {</w:t>
      </w:r>
      <w:r w:rsidR="0048218E" w:rsidRPr="00D54DB2">
        <w:br/>
      </w:r>
      <w:r w:rsidR="00F27181" w:rsidRPr="00D54DB2">
        <w:t xml:space="preserve">    </w:t>
      </w:r>
      <w:r w:rsidR="00F27181" w:rsidRPr="00D54DB2">
        <w:rPr>
          <w:color w:val="0000FF"/>
        </w:rPr>
        <w:t>var</w:t>
      </w:r>
      <w:r w:rsidR="00F27181" w:rsidRPr="00D54DB2">
        <w:t xml:space="preserve"> A = 1;</w:t>
      </w:r>
      <w:r w:rsidR="0048218E" w:rsidRPr="00D54DB2">
        <w:br/>
      </w:r>
      <w:r w:rsidR="00F27181" w:rsidRPr="00D54DB2">
        <w:t xml:space="preserve">    </w:t>
      </w:r>
      <w:r w:rsidR="00F27181" w:rsidRPr="00D54DB2">
        <w:rPr>
          <w:color w:val="0000FF"/>
        </w:rPr>
        <w:t>import</w:t>
      </w:r>
      <w:r w:rsidR="00F27181" w:rsidRPr="00D54DB2">
        <w:t xml:space="preserve"> Y = A;</w:t>
      </w:r>
      <w:r w:rsidR="0048218E" w:rsidRPr="00D54DB2">
        <w:br/>
      </w:r>
      <w:r w:rsidR="00F27181" w:rsidRPr="00D54DB2">
        <w:t>}</w:t>
      </w:r>
    </w:p>
    <w:p w:rsidR="0044410D" w:rsidRPr="0044410D" w:rsidRDefault="008F4735" w:rsidP="00F27181">
      <w:r>
        <w:lastRenderedPageBreak/>
        <w:t>'</w:t>
      </w:r>
      <w:r w:rsidR="00473D74">
        <w:t>Y</w:t>
      </w:r>
      <w:r>
        <w:t>'</w:t>
      </w:r>
      <w:r w:rsidR="00473D74">
        <w:t xml:space="preserve"> is a local alias for the non-instantiated </w:t>
      </w:r>
      <w:r w:rsidR="001F298D">
        <w:t>namespace</w:t>
      </w:r>
      <w:r w:rsidR="00473D74">
        <w:t xml:space="preserve"> </w:t>
      </w:r>
      <w:r>
        <w:t>'</w:t>
      </w:r>
      <w:r w:rsidR="00473D74">
        <w:t>A</w:t>
      </w:r>
      <w:r>
        <w:t>'</w:t>
      </w:r>
      <w:r w:rsidR="00473D74">
        <w:t xml:space="preserve">. If the declaration of </w:t>
      </w:r>
      <w:r>
        <w:t>'</w:t>
      </w:r>
      <w:r w:rsidR="00473D74">
        <w:t>A</w:t>
      </w:r>
      <w:r>
        <w:t>'</w:t>
      </w:r>
      <w:r w:rsidR="00473D74">
        <w:t xml:space="preserve"> is changed </w:t>
      </w:r>
      <w:r w:rsidR="00035B15">
        <w:t xml:space="preserve">such that </w:t>
      </w:r>
      <w:r>
        <w:t>'</w:t>
      </w:r>
      <w:r w:rsidR="00035B15">
        <w:t>A</w:t>
      </w:r>
      <w:r>
        <w:t>'</w:t>
      </w:r>
      <w:r w:rsidR="00035B15">
        <w:t xml:space="preserve"> becomes an instantiated </w:t>
      </w:r>
      <w:r w:rsidR="001F298D">
        <w:t>namespace</w:t>
      </w:r>
      <w:r w:rsidR="00035B15">
        <w:t>, for example by including</w:t>
      </w:r>
      <w:r w:rsidR="00473D74">
        <w:t xml:space="preserve"> a variable</w:t>
      </w:r>
      <w:r w:rsidR="00035B15">
        <w:t xml:space="preserve"> declaration in </w:t>
      </w:r>
      <w:r>
        <w:t>'</w:t>
      </w:r>
      <w:r w:rsidR="00035B15">
        <w:t>A</w:t>
      </w:r>
      <w:r>
        <w:t>'</w:t>
      </w:r>
      <w:r w:rsidR="00473D74">
        <w:t xml:space="preserve">, the import statement in </w:t>
      </w:r>
      <w:r>
        <w:t>'</w:t>
      </w:r>
      <w:r w:rsidR="00473D74">
        <w:t>B</w:t>
      </w:r>
      <w:r>
        <w:t>'</w:t>
      </w:r>
      <w:r w:rsidR="00473D74">
        <w:t xml:space="preserve"> above would be an error because the expression </w:t>
      </w:r>
      <w:r>
        <w:t>'</w:t>
      </w:r>
      <w:r w:rsidR="00473D74">
        <w:t>A</w:t>
      </w:r>
      <w:r>
        <w:t>'</w:t>
      </w:r>
      <w:r w:rsidR="00473D74">
        <w:t xml:space="preserve"> doesn</w:t>
      </w:r>
      <w:r>
        <w:t>'</w:t>
      </w:r>
      <w:r w:rsidR="00473D74">
        <w:t xml:space="preserve">t reference the </w:t>
      </w:r>
      <w:r w:rsidR="001F298D">
        <w:t>namespace</w:t>
      </w:r>
      <w:r w:rsidR="00473D74">
        <w:t xml:space="preserve"> </w:t>
      </w:r>
      <w:r w:rsidR="004238C2">
        <w:t>instance</w:t>
      </w:r>
      <w:r w:rsidR="00473D74">
        <w:t xml:space="preserve"> of </w:t>
      </w:r>
      <w:r w:rsidR="001F298D">
        <w:t>namespace</w:t>
      </w:r>
      <w:r w:rsidR="00473D74">
        <w:t xml:space="preserve"> </w:t>
      </w:r>
      <w:r>
        <w:t>'</w:t>
      </w:r>
      <w:r w:rsidR="00473D74">
        <w:t>A</w:t>
      </w:r>
      <w:r>
        <w:t>'</w:t>
      </w:r>
      <w:r w:rsidR="00473D74">
        <w:t>.</w:t>
      </w:r>
    </w:p>
    <w:p w:rsidR="0044410D" w:rsidRPr="0044410D" w:rsidRDefault="00927F3C" w:rsidP="00F27181">
      <w:r>
        <w:t xml:space="preserve">When an import statement includes an </w:t>
      </w:r>
      <w:r w:rsidRPr="00927F3C">
        <w:t>export</w:t>
      </w:r>
      <w:r>
        <w:t xml:space="preserve"> modifier, all meanings </w:t>
      </w:r>
      <w:r w:rsidR="00233FB4">
        <w:t>of the local alias are exported.</w:t>
      </w:r>
    </w:p>
    <w:p w:rsidR="0044410D" w:rsidRPr="0044410D" w:rsidRDefault="002A1EAD" w:rsidP="00F3372E">
      <w:pPr>
        <w:pStyle w:val="Heading2"/>
      </w:pPr>
      <w:bookmarkStart w:id="326" w:name="_Ref357084065"/>
      <w:bookmarkStart w:id="327" w:name="_Ref357084368"/>
      <w:bookmarkStart w:id="328" w:name="_Ref357156033"/>
      <w:bookmarkStart w:id="329" w:name="_Ref357156087"/>
      <w:bookmarkStart w:id="330" w:name="_Toc439666296"/>
      <w:r>
        <w:t>Export Declarations</w:t>
      </w:r>
      <w:bookmarkEnd w:id="322"/>
      <w:bookmarkEnd w:id="323"/>
      <w:bookmarkEnd w:id="324"/>
      <w:bookmarkEnd w:id="325"/>
      <w:bookmarkEnd w:id="326"/>
      <w:bookmarkEnd w:id="327"/>
      <w:bookmarkEnd w:id="328"/>
      <w:bookmarkEnd w:id="329"/>
      <w:bookmarkEnd w:id="330"/>
    </w:p>
    <w:p w:rsidR="0044410D" w:rsidRPr="0044410D" w:rsidRDefault="002A1EAD" w:rsidP="002A1EAD">
      <w:r>
        <w:t xml:space="preserve">An export declaration declares an externally accessible </w:t>
      </w:r>
      <w:r w:rsidR="001F298D">
        <w:t>namespace</w:t>
      </w:r>
      <w:r>
        <w:t xml:space="preserve"> member.</w:t>
      </w:r>
      <w:r w:rsidRPr="00C315C3">
        <w:t xml:space="preserve"> </w:t>
      </w:r>
      <w:r>
        <w:t xml:space="preserve">An export declaration is simply a regular declaration prefixed with the keyword </w:t>
      </w:r>
      <w:r w:rsidRPr="00C23E8F">
        <w:rPr>
          <w:rStyle w:val="CodeFragment"/>
        </w:rPr>
        <w:t>export</w:t>
      </w:r>
      <w:r>
        <w:t>.</w:t>
      </w:r>
    </w:p>
    <w:p w:rsidR="009F56A4" w:rsidRDefault="006E79C6" w:rsidP="009F56A4">
      <w:r>
        <w:t xml:space="preserve">The members of a namespace's export declaration space (section </w:t>
      </w:r>
      <w:r>
        <w:fldChar w:fldCharType="begin"/>
      </w:r>
      <w:r>
        <w:instrText xml:space="preserve"> REF _Ref323978672 \r \h </w:instrText>
      </w:r>
      <w:r>
        <w:fldChar w:fldCharType="separate"/>
      </w:r>
      <w:r w:rsidR="00A3147C">
        <w:t>2.3</w:t>
      </w:r>
      <w:r>
        <w:fldChar w:fldCharType="end"/>
      </w:r>
      <w:r>
        <w:t xml:space="preserve">) constitute the </w:t>
      </w:r>
      <w:r w:rsidR="00B66539">
        <w:t xml:space="preserve">namespace's </w:t>
      </w:r>
      <w:r w:rsidRPr="006E79C6">
        <w:rPr>
          <w:b/>
          <w:i/>
        </w:rPr>
        <w:t>export member set</w:t>
      </w:r>
      <w:r>
        <w:t xml:space="preserve">. </w:t>
      </w:r>
      <w:r w:rsidR="009F56A4">
        <w:t xml:space="preserve">A </w:t>
      </w:r>
      <w:r>
        <w:t>namespace</w:t>
      </w:r>
      <w:r w:rsidR="009F56A4">
        <w:t xml:space="preserve">'s </w:t>
      </w:r>
      <w:r w:rsidR="009F56A4" w:rsidRPr="00475FF1">
        <w:rPr>
          <w:b/>
          <w:i/>
        </w:rPr>
        <w:t>instance type</w:t>
      </w:r>
      <w:r w:rsidR="009F56A4">
        <w:t xml:space="preserve"> is an object type with a property for each member in the </w:t>
      </w:r>
      <w:r>
        <w:t>namespace</w:t>
      </w:r>
      <w:r w:rsidR="009F56A4">
        <w:t>'s export member set that denotes a value.</w:t>
      </w:r>
    </w:p>
    <w:p w:rsidR="0044410D" w:rsidRPr="0044410D" w:rsidRDefault="002A1EAD" w:rsidP="002A1EAD">
      <w:r>
        <w:t>An exported member depends on a (possibly empty) set of named types (section</w:t>
      </w:r>
      <w:r w:rsidR="001959D9">
        <w:t xml:space="preserve"> </w:t>
      </w:r>
      <w:r w:rsidR="001959D9">
        <w:fldChar w:fldCharType="begin"/>
      </w:r>
      <w:r w:rsidR="001959D9">
        <w:instrText xml:space="preserve"> REF _Ref349736654 \r \h </w:instrText>
      </w:r>
      <w:r w:rsidR="001959D9">
        <w:fldChar w:fldCharType="separate"/>
      </w:r>
      <w:r w:rsidR="00A3147C">
        <w:t>3.7</w:t>
      </w:r>
      <w:r w:rsidR="001959D9">
        <w:fldChar w:fldCharType="end"/>
      </w:r>
      <w:r>
        <w:t>). Those named types must be at least as accessible as the exported member</w:t>
      </w:r>
      <w:r w:rsidR="00A163ED">
        <w:t>, or otherwise an error occurs.</w:t>
      </w:r>
    </w:p>
    <w:p w:rsidR="0044410D" w:rsidRPr="0044410D" w:rsidRDefault="002A1EAD" w:rsidP="002A1EAD">
      <w:r>
        <w:t xml:space="preserve">The named types upon which a member depends are the named types occurring in the transitive closure of the </w:t>
      </w:r>
      <w:r w:rsidRPr="00390458">
        <w:rPr>
          <w:b/>
          <w:i/>
        </w:rPr>
        <w:t>directly depends</w:t>
      </w:r>
      <w:r>
        <w:rPr>
          <w:b/>
          <w:i/>
        </w:rPr>
        <w:t xml:space="preserve"> on</w:t>
      </w:r>
      <w:r>
        <w:t xml:space="preserve"> relationship defined as follows:</w:t>
      </w:r>
    </w:p>
    <w:p w:rsidR="0044410D" w:rsidRPr="0044410D" w:rsidRDefault="001B42DC" w:rsidP="00563D8D">
      <w:pPr>
        <w:pStyle w:val="ListParagraph"/>
        <w:numPr>
          <w:ilvl w:val="0"/>
          <w:numId w:val="20"/>
        </w:numPr>
      </w:pPr>
      <w:r>
        <w:t xml:space="preserve">A variable directly depends on the </w:t>
      </w:r>
      <w:r w:rsidRPr="001B42DC">
        <w:rPr>
          <w:rStyle w:val="Production"/>
        </w:rPr>
        <w:t>Type</w:t>
      </w:r>
      <w:r>
        <w:t xml:space="preserve"> specified in its type annotation.</w:t>
      </w:r>
    </w:p>
    <w:p w:rsidR="0044410D" w:rsidRPr="0044410D" w:rsidRDefault="001B42DC" w:rsidP="00563D8D">
      <w:pPr>
        <w:pStyle w:val="ListParagraph"/>
        <w:numPr>
          <w:ilvl w:val="0"/>
          <w:numId w:val="20"/>
        </w:numPr>
      </w:pPr>
      <w:r>
        <w:t xml:space="preserve">A function directly depends on each </w:t>
      </w:r>
      <w:r w:rsidRPr="001B42DC">
        <w:rPr>
          <w:rStyle w:val="Production"/>
        </w:rPr>
        <w:t>Type</w:t>
      </w:r>
      <w:r>
        <w:t xml:space="preserve"> specified in a parameter or return type annotation.</w:t>
      </w:r>
    </w:p>
    <w:p w:rsidR="0044410D" w:rsidRPr="0044410D" w:rsidRDefault="001B42DC" w:rsidP="00563D8D">
      <w:pPr>
        <w:pStyle w:val="ListParagraph"/>
        <w:numPr>
          <w:ilvl w:val="0"/>
          <w:numId w:val="20"/>
        </w:numPr>
      </w:pPr>
      <w:r>
        <w:t xml:space="preserve">A class directly depends on </w:t>
      </w:r>
      <w:r w:rsidR="00A163ED">
        <w:t>each</w:t>
      </w:r>
      <w:r w:rsidR="002C51F6">
        <w:t xml:space="preserve"> </w:t>
      </w:r>
      <w:r w:rsidR="002C51F6" w:rsidRPr="002C51F6">
        <w:rPr>
          <w:rStyle w:val="Production"/>
        </w:rPr>
        <w:t>Type</w:t>
      </w:r>
      <w:r w:rsidR="002C51F6">
        <w:t xml:space="preserve"> specified as a type parameter constraint, each</w:t>
      </w:r>
      <w:r w:rsidR="00A163ED">
        <w:t xml:space="preserve"> </w:t>
      </w:r>
      <w:r w:rsidR="00A163ED" w:rsidRPr="00A163ED">
        <w:rPr>
          <w:rStyle w:val="Production"/>
        </w:rPr>
        <w:t>TypeReference</w:t>
      </w:r>
      <w:r w:rsidR="00A163ED">
        <w:t xml:space="preserve"> specified as a base class or implemented interface, and each</w:t>
      </w:r>
      <w:r w:rsidR="004119C0">
        <w:t xml:space="preserve"> </w:t>
      </w:r>
      <w:r w:rsidR="004119C0" w:rsidRPr="00A163ED">
        <w:rPr>
          <w:rStyle w:val="Production"/>
        </w:rPr>
        <w:t>Type</w:t>
      </w:r>
      <w:r w:rsidR="004119C0">
        <w:t xml:space="preserve"> specified in a </w:t>
      </w:r>
      <w:r w:rsidR="00A163ED">
        <w:t xml:space="preserve">constructor parameter type annotation, </w:t>
      </w:r>
      <w:r w:rsidR="00274F55">
        <w:t xml:space="preserve">public </w:t>
      </w:r>
      <w:r w:rsidR="004119C0">
        <w:t>mem</w:t>
      </w:r>
      <w:r w:rsidR="00A163ED">
        <w:t xml:space="preserve">ber variable type annotation, </w:t>
      </w:r>
      <w:r w:rsidR="00274F55">
        <w:t xml:space="preserve">public </w:t>
      </w:r>
      <w:r w:rsidR="004119C0">
        <w:t xml:space="preserve">member </w:t>
      </w:r>
      <w:r w:rsidR="00A163ED">
        <w:t xml:space="preserve">function parameter or return type annotation, </w:t>
      </w:r>
      <w:r w:rsidR="00274F55">
        <w:t xml:space="preserve">public </w:t>
      </w:r>
      <w:r w:rsidR="00A163ED">
        <w:t>member accessor parameter or return type annotation, or index signature type annotation.</w:t>
      </w:r>
    </w:p>
    <w:p w:rsidR="0044410D" w:rsidRPr="0044410D" w:rsidRDefault="00A163ED" w:rsidP="00563D8D">
      <w:pPr>
        <w:pStyle w:val="ListParagraph"/>
        <w:numPr>
          <w:ilvl w:val="0"/>
          <w:numId w:val="20"/>
        </w:numPr>
      </w:pPr>
      <w:r>
        <w:t xml:space="preserve">An interface directly depends on </w:t>
      </w:r>
      <w:r w:rsidR="002C51F6">
        <w:t xml:space="preserve">each </w:t>
      </w:r>
      <w:r w:rsidR="002C51F6" w:rsidRPr="002C51F6">
        <w:rPr>
          <w:rStyle w:val="Production"/>
        </w:rPr>
        <w:t>Type</w:t>
      </w:r>
      <w:r w:rsidR="002C51F6">
        <w:t xml:space="preserve"> specified as a type parameter constraint, </w:t>
      </w:r>
      <w:r>
        <w:t xml:space="preserve">each </w:t>
      </w:r>
      <w:r w:rsidRPr="00A163ED">
        <w:rPr>
          <w:rStyle w:val="Production"/>
        </w:rPr>
        <w:t>TypeReference</w:t>
      </w:r>
      <w:r>
        <w:t xml:space="preserve"> specified as a base interface</w:t>
      </w:r>
      <w:r w:rsidR="002C51F6">
        <w:t>,</w:t>
      </w:r>
      <w:r>
        <w:t xml:space="preserve"> and the </w:t>
      </w:r>
      <w:r w:rsidRPr="00A163ED">
        <w:rPr>
          <w:rStyle w:val="Production"/>
        </w:rPr>
        <w:t>ObjectType</w:t>
      </w:r>
      <w:r>
        <w:t xml:space="preserve"> specified as </w:t>
      </w:r>
      <w:r w:rsidR="00362071">
        <w:t>its</w:t>
      </w:r>
      <w:r>
        <w:t xml:space="preserve"> body.</w:t>
      </w:r>
    </w:p>
    <w:p w:rsidR="0044410D" w:rsidRPr="0044410D" w:rsidRDefault="00F67AAC" w:rsidP="00563D8D">
      <w:pPr>
        <w:pStyle w:val="ListParagraph"/>
        <w:numPr>
          <w:ilvl w:val="0"/>
          <w:numId w:val="20"/>
        </w:numPr>
      </w:pPr>
      <w:r>
        <w:t xml:space="preserve">A </w:t>
      </w:r>
      <w:r w:rsidR="004238C2">
        <w:t>namespace</w:t>
      </w:r>
      <w:r>
        <w:t xml:space="preserve"> directly depends on its exported members.</w:t>
      </w:r>
    </w:p>
    <w:p w:rsidR="0044410D" w:rsidRPr="0044410D" w:rsidRDefault="00F67AAC" w:rsidP="00563D8D">
      <w:pPr>
        <w:pStyle w:val="ListParagraph"/>
        <w:numPr>
          <w:ilvl w:val="0"/>
          <w:numId w:val="20"/>
        </w:numPr>
      </w:pPr>
      <w:r>
        <w:t xml:space="preserve">A </w:t>
      </w:r>
      <w:r w:rsidRPr="00F67AAC">
        <w:rPr>
          <w:rStyle w:val="Production"/>
        </w:rPr>
        <w:t>Type</w:t>
      </w:r>
      <w:r>
        <w:t xml:space="preserve"> </w:t>
      </w:r>
      <w:r w:rsidR="007B28D7">
        <w:t xml:space="preserve">or </w:t>
      </w:r>
      <w:r w:rsidR="007B28D7" w:rsidRPr="007B28D7">
        <w:rPr>
          <w:rStyle w:val="Production"/>
        </w:rPr>
        <w:t>ObjectType</w:t>
      </w:r>
      <w:r w:rsidR="007B28D7">
        <w:t xml:space="preserve"> directly depends on every </w:t>
      </w:r>
      <w:r w:rsidR="007B28D7" w:rsidRPr="007B28D7">
        <w:rPr>
          <w:rStyle w:val="Production"/>
        </w:rPr>
        <w:t>TypeReference</w:t>
      </w:r>
      <w:r w:rsidR="007B28D7">
        <w:t xml:space="preserve"> that occurs </w:t>
      </w:r>
      <w:r w:rsidR="00362071">
        <w:t>within</w:t>
      </w:r>
      <w:r w:rsidR="007B28D7">
        <w:t xml:space="preserve"> the type at any level of nesting.</w:t>
      </w:r>
    </w:p>
    <w:p w:rsidR="0044410D" w:rsidRPr="0044410D" w:rsidRDefault="007B28D7" w:rsidP="00563D8D">
      <w:pPr>
        <w:pStyle w:val="ListParagraph"/>
        <w:numPr>
          <w:ilvl w:val="0"/>
          <w:numId w:val="20"/>
        </w:numPr>
      </w:pPr>
      <w:r>
        <w:t xml:space="preserve">A </w:t>
      </w:r>
      <w:r w:rsidRPr="007B28D7">
        <w:rPr>
          <w:rStyle w:val="Production"/>
        </w:rPr>
        <w:t>TypeReference</w:t>
      </w:r>
      <w:r>
        <w:t xml:space="preserve"> directly depends on the type it references and on each </w:t>
      </w:r>
      <w:r w:rsidRPr="007B28D7">
        <w:rPr>
          <w:rStyle w:val="Production"/>
        </w:rPr>
        <w:t>Type</w:t>
      </w:r>
      <w:r>
        <w:t xml:space="preserve"> specified as a type argument.</w:t>
      </w:r>
    </w:p>
    <w:p w:rsidR="0044410D" w:rsidRPr="0044410D" w:rsidRDefault="002A1EAD" w:rsidP="002A1EAD">
      <w:r>
        <w:t xml:space="preserve">A named type </w:t>
      </w:r>
      <w:r w:rsidRPr="006517E0">
        <w:rPr>
          <w:i/>
        </w:rPr>
        <w:t>T</w:t>
      </w:r>
      <w:r>
        <w:t xml:space="preserve"> having a root </w:t>
      </w:r>
      <w:r w:rsidR="004238C2">
        <w:t>namespace</w:t>
      </w:r>
      <w:r>
        <w:t xml:space="preserve"> </w:t>
      </w:r>
      <w:r w:rsidRPr="00AE528B">
        <w:rPr>
          <w:i/>
        </w:rPr>
        <w:t>R</w:t>
      </w:r>
      <w:r>
        <w:t xml:space="preserve"> (section </w:t>
      </w:r>
      <w:r>
        <w:fldChar w:fldCharType="begin"/>
      </w:r>
      <w:r>
        <w:instrText xml:space="preserve"> REF _Ref323978672 \r \h </w:instrText>
      </w:r>
      <w:r>
        <w:fldChar w:fldCharType="separate"/>
      </w:r>
      <w:r w:rsidR="00A3147C">
        <w:t>2.3</w:t>
      </w:r>
      <w:r>
        <w:fldChar w:fldCharType="end"/>
      </w:r>
      <w:r>
        <w:t xml:space="preserve">) is said to be </w:t>
      </w:r>
      <w:r w:rsidRPr="00AE528B">
        <w:rPr>
          <w:b/>
          <w:i/>
        </w:rPr>
        <w:t>at least as accessible as</w:t>
      </w:r>
      <w:r>
        <w:t xml:space="preserve"> a member </w:t>
      </w:r>
      <w:r w:rsidRPr="00AE528B">
        <w:rPr>
          <w:i/>
        </w:rPr>
        <w:t>M</w:t>
      </w:r>
      <w:r>
        <w:t xml:space="preserve"> if</w:t>
      </w:r>
    </w:p>
    <w:p w:rsidR="0044410D" w:rsidRPr="0044410D" w:rsidRDefault="002A1EAD" w:rsidP="00563D8D">
      <w:pPr>
        <w:pStyle w:val="ListParagraph"/>
        <w:numPr>
          <w:ilvl w:val="0"/>
          <w:numId w:val="19"/>
        </w:numPr>
      </w:pPr>
      <w:r>
        <w:rPr>
          <w:i/>
        </w:rPr>
        <w:t>R</w:t>
      </w:r>
      <w:r>
        <w:t xml:space="preserve"> is the global </w:t>
      </w:r>
      <w:r w:rsidR="004238C2">
        <w:t>namespace</w:t>
      </w:r>
      <w:r>
        <w:t xml:space="preserve"> or a module, or</w:t>
      </w:r>
    </w:p>
    <w:p w:rsidR="0044410D" w:rsidRPr="0044410D" w:rsidRDefault="002A1EAD" w:rsidP="00563D8D">
      <w:pPr>
        <w:pStyle w:val="ListParagraph"/>
        <w:numPr>
          <w:ilvl w:val="0"/>
          <w:numId w:val="19"/>
        </w:numPr>
      </w:pPr>
      <w:r>
        <w:rPr>
          <w:i/>
        </w:rPr>
        <w:t>R</w:t>
      </w:r>
      <w:r w:rsidR="004238C2">
        <w:t xml:space="preserve"> is a namespace </w:t>
      </w:r>
      <w:r>
        <w:t xml:space="preserve">in the parent </w:t>
      </w:r>
      <w:r w:rsidR="004238C2">
        <w:t>namespace</w:t>
      </w:r>
      <w:r>
        <w:t xml:space="preserve"> chain of </w:t>
      </w:r>
      <w:r w:rsidRPr="00AE528B">
        <w:rPr>
          <w:i/>
        </w:rPr>
        <w:t>M</w:t>
      </w:r>
      <w:r>
        <w:t>.</w:t>
      </w:r>
    </w:p>
    <w:p w:rsidR="0044410D" w:rsidRPr="0044410D" w:rsidRDefault="002A1EAD" w:rsidP="002A1EAD">
      <w:r>
        <w:t>In the example</w:t>
      </w:r>
    </w:p>
    <w:p w:rsidR="0044410D" w:rsidRPr="00D54DB2" w:rsidRDefault="002A1EAD" w:rsidP="002A1EAD">
      <w:pPr>
        <w:pStyle w:val="Code"/>
      </w:pPr>
      <w:r w:rsidRPr="00D54DB2">
        <w:rPr>
          <w:color w:val="0000FF"/>
        </w:rPr>
        <w:lastRenderedPageBreak/>
        <w:t>interface</w:t>
      </w:r>
      <w:r w:rsidRPr="00D54DB2">
        <w:t xml:space="preserve"> A { x: </w:t>
      </w:r>
      <w:r w:rsidRPr="00D54DB2">
        <w:rPr>
          <w:color w:val="0000FF"/>
        </w:rPr>
        <w:t>string</w:t>
      </w:r>
      <w:r w:rsidRPr="00D54DB2">
        <w:t>; }</w:t>
      </w:r>
    </w:p>
    <w:p w:rsidR="0044410D" w:rsidRPr="00D54DB2" w:rsidRDefault="00036FB8" w:rsidP="002A1EAD">
      <w:pPr>
        <w:pStyle w:val="Code"/>
      </w:pPr>
      <w:r>
        <w:rPr>
          <w:color w:val="0000FF"/>
        </w:rPr>
        <w:t>namespace</w:t>
      </w:r>
      <w:r w:rsidR="002A1EAD" w:rsidRPr="00D54DB2">
        <w:t xml:space="preserve"> M {</w:t>
      </w:r>
      <w:r w:rsidR="0048218E" w:rsidRPr="00D54DB2">
        <w:br/>
      </w:r>
      <w:r w:rsidR="002A1EAD" w:rsidRPr="00D54DB2">
        <w:t xml:space="preserve">    </w:t>
      </w:r>
      <w:r w:rsidR="002A1EAD" w:rsidRPr="00D54DB2">
        <w:rPr>
          <w:color w:val="0000FF"/>
        </w:rPr>
        <w:t>export</w:t>
      </w:r>
      <w:r w:rsidR="002A1EAD" w:rsidRPr="00D54DB2">
        <w:t xml:space="preserve"> </w:t>
      </w:r>
      <w:r w:rsidR="002A1EAD" w:rsidRPr="00D54DB2">
        <w:rPr>
          <w:color w:val="0000FF"/>
        </w:rPr>
        <w:t>interface</w:t>
      </w:r>
      <w:r w:rsidR="002A1EAD" w:rsidRPr="00D54DB2">
        <w:t xml:space="preserve"> B { x: A; }</w:t>
      </w:r>
      <w:r w:rsidR="0048218E" w:rsidRPr="00D54DB2">
        <w:br/>
      </w:r>
      <w:r w:rsidR="002A1EAD" w:rsidRPr="00D54DB2">
        <w:t xml:space="preserve">    </w:t>
      </w:r>
      <w:r w:rsidR="002A1EAD" w:rsidRPr="00D54DB2">
        <w:rPr>
          <w:color w:val="0000FF"/>
        </w:rPr>
        <w:t>export</w:t>
      </w:r>
      <w:r w:rsidR="002A1EAD" w:rsidRPr="00D54DB2">
        <w:t xml:space="preserve"> </w:t>
      </w:r>
      <w:r w:rsidR="002A1EAD" w:rsidRPr="00D54DB2">
        <w:rPr>
          <w:color w:val="0000FF"/>
        </w:rPr>
        <w:t>interface</w:t>
      </w:r>
      <w:r w:rsidR="002A1EAD" w:rsidRPr="00D54DB2">
        <w:t xml:space="preserve"> C { x: B; }</w:t>
      </w:r>
      <w:r w:rsidR="0048218E" w:rsidRPr="00D54DB2">
        <w:br/>
      </w:r>
      <w:r w:rsidR="002A1EAD" w:rsidRPr="00D54DB2">
        <w:t xml:space="preserve">    </w:t>
      </w:r>
      <w:r w:rsidR="002A1EAD" w:rsidRPr="00D54DB2">
        <w:rPr>
          <w:color w:val="0000FF"/>
        </w:rPr>
        <w:t>export</w:t>
      </w:r>
      <w:r w:rsidR="002A1EAD" w:rsidRPr="00D54DB2">
        <w:t xml:space="preserve"> </w:t>
      </w:r>
      <w:r w:rsidR="002A1EAD" w:rsidRPr="00D54DB2">
        <w:rPr>
          <w:color w:val="0000FF"/>
        </w:rPr>
        <w:t>function</w:t>
      </w:r>
      <w:r w:rsidR="002A1EAD" w:rsidRPr="00D54DB2">
        <w:t xml:space="preserve"> foo(c: C) { … }</w:t>
      </w:r>
      <w:r w:rsidR="0048218E" w:rsidRPr="00D54DB2">
        <w:br/>
      </w:r>
      <w:r w:rsidR="002A1EAD" w:rsidRPr="00D54DB2">
        <w:t>}</w:t>
      </w:r>
    </w:p>
    <w:p w:rsidR="0044410D" w:rsidRPr="0044410D" w:rsidRDefault="002A1EAD" w:rsidP="002A1EAD">
      <w:r>
        <w:t xml:space="preserve">the </w:t>
      </w:r>
      <w:r w:rsidR="008F4735">
        <w:t>'</w:t>
      </w:r>
      <w:r>
        <w:t>foo</w:t>
      </w:r>
      <w:r w:rsidR="008F4735">
        <w:t>'</w:t>
      </w:r>
      <w:r>
        <w:t xml:space="preserve"> function depends upon the named types </w:t>
      </w:r>
      <w:r w:rsidR="008F4735">
        <w:t>'</w:t>
      </w:r>
      <w:r>
        <w:t>A</w:t>
      </w:r>
      <w:r w:rsidR="008F4735">
        <w:t>'</w:t>
      </w:r>
      <w:r>
        <w:t xml:space="preserve">, </w:t>
      </w:r>
      <w:r w:rsidR="008F4735">
        <w:t>'</w:t>
      </w:r>
      <w:r>
        <w:t>B</w:t>
      </w:r>
      <w:r w:rsidR="008F4735">
        <w:t>'</w:t>
      </w:r>
      <w:r>
        <w:t xml:space="preserve">, and </w:t>
      </w:r>
      <w:r w:rsidR="008F4735">
        <w:t>'</w:t>
      </w:r>
      <w:r>
        <w:t>C</w:t>
      </w:r>
      <w:r w:rsidR="008F4735">
        <w:t>'</w:t>
      </w:r>
      <w:r>
        <w:t xml:space="preserve">. In order to export </w:t>
      </w:r>
      <w:r w:rsidR="008F4735">
        <w:t>'</w:t>
      </w:r>
      <w:r>
        <w:t>foo</w:t>
      </w:r>
      <w:r w:rsidR="008F4735">
        <w:t>'</w:t>
      </w:r>
      <w:r>
        <w:t xml:space="preserve"> it is necessary to also export </w:t>
      </w:r>
      <w:r w:rsidR="008F4735">
        <w:t>'</w:t>
      </w:r>
      <w:r>
        <w:t>B</w:t>
      </w:r>
      <w:r w:rsidR="008F4735">
        <w:t>'</w:t>
      </w:r>
      <w:r>
        <w:t xml:space="preserve"> and </w:t>
      </w:r>
      <w:r w:rsidR="008F4735">
        <w:t>'</w:t>
      </w:r>
      <w:r>
        <w:t>C</w:t>
      </w:r>
      <w:r w:rsidR="008F4735">
        <w:t>'</w:t>
      </w:r>
      <w:r>
        <w:t xml:space="preserve"> as they otherwise would not be at least as accessible as </w:t>
      </w:r>
      <w:r w:rsidR="008F4735">
        <w:t>'</w:t>
      </w:r>
      <w:r>
        <w:t>foo</w:t>
      </w:r>
      <w:r w:rsidR="008F4735">
        <w:t>'</w:t>
      </w:r>
      <w:r>
        <w:t xml:space="preserve">. The </w:t>
      </w:r>
      <w:r w:rsidR="008F4735">
        <w:t>'</w:t>
      </w:r>
      <w:r>
        <w:t>A</w:t>
      </w:r>
      <w:r w:rsidR="008F4735">
        <w:t>'</w:t>
      </w:r>
      <w:r>
        <w:t xml:space="preserve"> interface is already at least as accessible as </w:t>
      </w:r>
      <w:r w:rsidR="008F4735">
        <w:t>'</w:t>
      </w:r>
      <w:r>
        <w:t>foo</w:t>
      </w:r>
      <w:r w:rsidR="008F4735">
        <w:t>'</w:t>
      </w:r>
      <w:r>
        <w:t xml:space="preserve"> because </w:t>
      </w:r>
      <w:r w:rsidR="004238C2">
        <w:t xml:space="preserve">I </w:t>
      </w:r>
      <w:r>
        <w:t xml:space="preserve">t is declared in a parent </w:t>
      </w:r>
      <w:r w:rsidR="004238C2">
        <w:t>namespace</w:t>
      </w:r>
      <w:r>
        <w:t xml:space="preserve"> of foo</w:t>
      </w:r>
      <w:r w:rsidR="008F4735">
        <w:t>'</w:t>
      </w:r>
      <w:r>
        <w:t xml:space="preserve">s </w:t>
      </w:r>
      <w:r w:rsidR="004238C2">
        <w:t>namespace</w:t>
      </w:r>
      <w:r>
        <w:t>.</w:t>
      </w:r>
    </w:p>
    <w:p w:rsidR="0044410D" w:rsidRPr="0044410D" w:rsidRDefault="00927C88" w:rsidP="00927C88">
      <w:pPr>
        <w:pStyle w:val="Heading2"/>
      </w:pPr>
      <w:bookmarkStart w:id="331" w:name="_Ref352749355"/>
      <w:bookmarkStart w:id="332" w:name="_Toc439666297"/>
      <w:r>
        <w:t>Declaration Merging</w:t>
      </w:r>
      <w:bookmarkEnd w:id="331"/>
      <w:bookmarkEnd w:id="332"/>
    </w:p>
    <w:p w:rsidR="0044410D" w:rsidRPr="0044410D" w:rsidRDefault="004238C2" w:rsidP="00927C88">
      <w:r>
        <w:t>Namespace</w:t>
      </w:r>
      <w:r w:rsidR="00927C88">
        <w:t xml:space="preserve">s are </w:t>
      </w:r>
      <w:r w:rsidR="008F4735">
        <w:t>"</w:t>
      </w:r>
      <w:r w:rsidR="00927C88">
        <w:t>open-ended</w:t>
      </w:r>
      <w:r w:rsidR="008F4735">
        <w:t>"</w:t>
      </w:r>
      <w:r>
        <w:t xml:space="preserve"> and namespace </w:t>
      </w:r>
      <w:r w:rsidR="00927C88">
        <w:t xml:space="preserve">declarations with the same qualified name relative to a common root (as defined in section </w:t>
      </w:r>
      <w:r w:rsidR="00927C88">
        <w:fldChar w:fldCharType="begin"/>
      </w:r>
      <w:r w:rsidR="00927C88">
        <w:instrText xml:space="preserve"> REF _Ref323978672 \r \h </w:instrText>
      </w:r>
      <w:r w:rsidR="00927C88">
        <w:fldChar w:fldCharType="separate"/>
      </w:r>
      <w:r w:rsidR="00A3147C">
        <w:t>2.3</w:t>
      </w:r>
      <w:r w:rsidR="00927C88">
        <w:fldChar w:fldCharType="end"/>
      </w:r>
      <w:r>
        <w:t>) contribute to a single namespace</w:t>
      </w:r>
      <w:r w:rsidR="00927C88">
        <w:t xml:space="preserve">. For example, the following two declarations of a </w:t>
      </w:r>
      <w:r>
        <w:t>namespace</w:t>
      </w:r>
      <w:r w:rsidR="00927C88">
        <w:t xml:space="preserve"> </w:t>
      </w:r>
      <w:r w:rsidR="00640ABF">
        <w:t>'</w:t>
      </w:r>
      <w:r w:rsidR="00927C88">
        <w:t>outer</w:t>
      </w:r>
      <w:r w:rsidR="00640ABF">
        <w:t>'</w:t>
      </w:r>
      <w:r w:rsidR="00927C88">
        <w:t xml:space="preserve"> might be located in separate source files.</w:t>
      </w:r>
    </w:p>
    <w:p w:rsidR="0044410D" w:rsidRPr="0044410D" w:rsidRDefault="00927C88" w:rsidP="00927C88">
      <w:pPr>
        <w:ind w:left="360"/>
      </w:pPr>
      <w:r>
        <w:t>File a.ts:</w:t>
      </w:r>
    </w:p>
    <w:p w:rsidR="0044410D" w:rsidRPr="0044410D" w:rsidRDefault="00036FB8" w:rsidP="00927C88">
      <w:pPr>
        <w:pStyle w:val="Code"/>
      </w:pPr>
      <w:r>
        <w:rPr>
          <w:color w:val="0000FF"/>
        </w:rPr>
        <w:t>namespace</w:t>
      </w:r>
      <w:r w:rsidR="00927C88" w:rsidRPr="00D54DB2">
        <w:t xml:space="preserve"> outer {</w:t>
      </w:r>
      <w:r w:rsidR="0048218E" w:rsidRPr="00D54DB2">
        <w:br/>
      </w:r>
      <w:r w:rsidR="00927C88" w:rsidRPr="00D54DB2">
        <w:t xml:space="preserve">    </w:t>
      </w:r>
      <w:r w:rsidR="00927C88" w:rsidRPr="00D54DB2">
        <w:rPr>
          <w:color w:val="0000FF"/>
        </w:rPr>
        <w:t>var</w:t>
      </w:r>
      <w:r w:rsidR="00927C88" w:rsidRPr="00D54DB2">
        <w:t xml:space="preserve"> local = </w:t>
      </w:r>
      <w:r w:rsidR="00927C88" w:rsidRPr="00D54DB2">
        <w:rPr>
          <w:color w:val="800000"/>
        </w:rPr>
        <w:t>1</w:t>
      </w:r>
      <w:r w:rsidR="00927C88" w:rsidRPr="00D54DB2">
        <w:t xml:space="preserve">;           </w:t>
      </w:r>
      <w:r w:rsidR="00927C88" w:rsidRPr="00D54DB2">
        <w:rPr>
          <w:color w:val="008000"/>
        </w:rPr>
        <w:t>// Non-exported local variable</w:t>
      </w:r>
      <w:r w:rsidR="0048218E" w:rsidRPr="00D54DB2">
        <w:br/>
      </w:r>
      <w:r w:rsidR="00927C88" w:rsidRPr="00D54DB2">
        <w:t xml:space="preserve">    </w:t>
      </w:r>
      <w:r w:rsidR="00927C88" w:rsidRPr="00D54DB2">
        <w:rPr>
          <w:color w:val="0000FF"/>
        </w:rPr>
        <w:t>export</w:t>
      </w:r>
      <w:r w:rsidR="00927C88" w:rsidRPr="00D54DB2">
        <w:t xml:space="preserve"> </w:t>
      </w:r>
      <w:r w:rsidR="00927C88" w:rsidRPr="00D54DB2">
        <w:rPr>
          <w:color w:val="0000FF"/>
        </w:rPr>
        <w:t>var</w:t>
      </w:r>
      <w:r w:rsidR="00927C88" w:rsidRPr="00D54DB2">
        <w:t xml:space="preserve"> a = local;    </w:t>
      </w:r>
      <w:r w:rsidR="00927C88" w:rsidRPr="00D54DB2">
        <w:rPr>
          <w:color w:val="008000"/>
        </w:rPr>
        <w:t>// outer.a</w:t>
      </w:r>
      <w:r w:rsidR="0048218E" w:rsidRPr="00D54DB2">
        <w:br/>
      </w:r>
      <w:r w:rsidR="00927C88" w:rsidRPr="00D54DB2">
        <w:t xml:space="preserve">    </w:t>
      </w:r>
      <w:r w:rsidR="00927C88" w:rsidRPr="00D54DB2">
        <w:rPr>
          <w:color w:val="0000FF"/>
        </w:rPr>
        <w:t>export</w:t>
      </w:r>
      <w:r w:rsidR="00927C88" w:rsidRPr="00D54DB2">
        <w:t xml:space="preserve"> </w:t>
      </w:r>
      <w:r>
        <w:rPr>
          <w:color w:val="0000FF"/>
        </w:rPr>
        <w:t>namespace</w:t>
      </w:r>
      <w:r w:rsidR="00927C88" w:rsidRPr="00D54DB2">
        <w:t xml:space="preserve"> inner {</w:t>
      </w:r>
      <w:r w:rsidR="0048218E" w:rsidRPr="00D54DB2">
        <w:br/>
      </w:r>
      <w:r w:rsidR="00927C88" w:rsidRPr="00D54DB2">
        <w:t xml:space="preserve">        </w:t>
      </w:r>
      <w:r w:rsidR="00927C88" w:rsidRPr="00D54DB2">
        <w:rPr>
          <w:color w:val="0000FF"/>
        </w:rPr>
        <w:t>export</w:t>
      </w:r>
      <w:r w:rsidR="00927C88" w:rsidRPr="00D54DB2">
        <w:t xml:space="preserve"> </w:t>
      </w:r>
      <w:r w:rsidR="00927C88" w:rsidRPr="00D54DB2">
        <w:rPr>
          <w:color w:val="0000FF"/>
        </w:rPr>
        <w:t>var</w:t>
      </w:r>
      <w:r w:rsidR="00927C88" w:rsidRPr="00D54DB2">
        <w:t xml:space="preserve"> x = </w:t>
      </w:r>
      <w:r w:rsidR="00927C88" w:rsidRPr="00D54DB2">
        <w:rPr>
          <w:color w:val="800000"/>
        </w:rPr>
        <w:t>10</w:t>
      </w:r>
      <w:r w:rsidR="00927C88" w:rsidRPr="00D54DB2">
        <w:t xml:space="preserve">;   </w:t>
      </w:r>
      <w:r w:rsidR="00927C88" w:rsidRPr="00D54DB2">
        <w:rPr>
          <w:color w:val="008000"/>
        </w:rPr>
        <w:t>// outer.inner.x</w:t>
      </w:r>
      <w:r w:rsidR="0048218E" w:rsidRPr="00D54DB2">
        <w:br/>
      </w:r>
      <w:r w:rsidR="00927C88" w:rsidRPr="00D54DB2">
        <w:t xml:space="preserve">    }</w:t>
      </w:r>
      <w:r w:rsidR="0048218E" w:rsidRPr="00D54DB2">
        <w:br/>
      </w:r>
      <w:r w:rsidR="00927C88" w:rsidRPr="00D54DB2">
        <w:t>}</w:t>
      </w:r>
    </w:p>
    <w:p w:rsidR="0044410D" w:rsidRPr="0044410D" w:rsidRDefault="00927C88" w:rsidP="00927C88">
      <w:pPr>
        <w:ind w:left="360"/>
      </w:pPr>
      <w:r>
        <w:t>File b.ts:</w:t>
      </w:r>
    </w:p>
    <w:p w:rsidR="0044410D" w:rsidRPr="0044410D" w:rsidRDefault="00036FB8" w:rsidP="00927C88">
      <w:pPr>
        <w:pStyle w:val="Code"/>
      </w:pPr>
      <w:r>
        <w:rPr>
          <w:color w:val="0000FF"/>
        </w:rPr>
        <w:t>namespace</w:t>
      </w:r>
      <w:r w:rsidR="00927C88" w:rsidRPr="00D54DB2">
        <w:t xml:space="preserve"> outer {</w:t>
      </w:r>
      <w:r w:rsidR="0048218E" w:rsidRPr="00D54DB2">
        <w:br/>
      </w:r>
      <w:r w:rsidR="00927C88" w:rsidRPr="00D54DB2">
        <w:t xml:space="preserve">    </w:t>
      </w:r>
      <w:r w:rsidR="00927C88" w:rsidRPr="00D54DB2">
        <w:rPr>
          <w:color w:val="0000FF"/>
        </w:rPr>
        <w:t>var</w:t>
      </w:r>
      <w:r w:rsidR="00927C88" w:rsidRPr="00D54DB2">
        <w:t xml:space="preserve"> local = </w:t>
      </w:r>
      <w:r w:rsidR="00927C88" w:rsidRPr="00D54DB2">
        <w:rPr>
          <w:color w:val="800000"/>
        </w:rPr>
        <w:t>2</w:t>
      </w:r>
      <w:r w:rsidR="00927C88" w:rsidRPr="00D54DB2">
        <w:t xml:space="preserve">;           </w:t>
      </w:r>
      <w:r w:rsidR="00927C88" w:rsidRPr="00D54DB2">
        <w:rPr>
          <w:color w:val="008000"/>
        </w:rPr>
        <w:t>// Non-exported local variable</w:t>
      </w:r>
      <w:r w:rsidR="0048218E" w:rsidRPr="00D54DB2">
        <w:br/>
      </w:r>
      <w:r w:rsidR="00927C88" w:rsidRPr="00D54DB2">
        <w:t xml:space="preserve">    </w:t>
      </w:r>
      <w:r w:rsidR="00927C88" w:rsidRPr="00D54DB2">
        <w:rPr>
          <w:color w:val="0000FF"/>
        </w:rPr>
        <w:t>export</w:t>
      </w:r>
      <w:r w:rsidR="00927C88" w:rsidRPr="00D54DB2">
        <w:t xml:space="preserve"> </w:t>
      </w:r>
      <w:r w:rsidR="00927C88" w:rsidRPr="00D54DB2">
        <w:rPr>
          <w:color w:val="0000FF"/>
        </w:rPr>
        <w:t>var</w:t>
      </w:r>
      <w:r w:rsidR="00927C88" w:rsidRPr="00D54DB2">
        <w:t xml:space="preserve"> b = local;    </w:t>
      </w:r>
      <w:r w:rsidR="00927C88" w:rsidRPr="00D54DB2">
        <w:rPr>
          <w:color w:val="008000"/>
        </w:rPr>
        <w:t>// outer.b</w:t>
      </w:r>
      <w:r w:rsidR="0048218E" w:rsidRPr="00D54DB2">
        <w:br/>
      </w:r>
      <w:r w:rsidR="00927C88" w:rsidRPr="00D54DB2">
        <w:t xml:space="preserve">    </w:t>
      </w:r>
      <w:r w:rsidR="00927C88" w:rsidRPr="00D54DB2">
        <w:rPr>
          <w:color w:val="0000FF"/>
        </w:rPr>
        <w:t>export</w:t>
      </w:r>
      <w:r w:rsidR="00927C88" w:rsidRPr="00D54DB2">
        <w:t xml:space="preserve"> </w:t>
      </w:r>
      <w:r>
        <w:rPr>
          <w:color w:val="0000FF"/>
        </w:rPr>
        <w:t>namespace</w:t>
      </w:r>
      <w:r w:rsidR="00927C88" w:rsidRPr="00D54DB2">
        <w:t xml:space="preserve"> inner {</w:t>
      </w:r>
      <w:r w:rsidR="0048218E" w:rsidRPr="00D54DB2">
        <w:br/>
      </w:r>
      <w:r w:rsidR="00927C88" w:rsidRPr="00D54DB2">
        <w:t xml:space="preserve">        </w:t>
      </w:r>
      <w:r w:rsidR="00927C88" w:rsidRPr="00D54DB2">
        <w:rPr>
          <w:color w:val="0000FF"/>
        </w:rPr>
        <w:t>export</w:t>
      </w:r>
      <w:r w:rsidR="00927C88" w:rsidRPr="00D54DB2">
        <w:t xml:space="preserve"> </w:t>
      </w:r>
      <w:r w:rsidR="00927C88" w:rsidRPr="00D54DB2">
        <w:rPr>
          <w:color w:val="0000FF"/>
        </w:rPr>
        <w:t>var</w:t>
      </w:r>
      <w:r w:rsidR="00927C88" w:rsidRPr="00D54DB2">
        <w:t xml:space="preserve"> y = </w:t>
      </w:r>
      <w:r w:rsidR="00927C88" w:rsidRPr="00D54DB2">
        <w:rPr>
          <w:color w:val="800000"/>
        </w:rPr>
        <w:t>20</w:t>
      </w:r>
      <w:r w:rsidR="00927C88" w:rsidRPr="00D54DB2">
        <w:t xml:space="preserve">;   </w:t>
      </w:r>
      <w:r w:rsidR="00927C88" w:rsidRPr="00D54DB2">
        <w:rPr>
          <w:color w:val="008000"/>
        </w:rPr>
        <w:t>// outer.inner.y</w:t>
      </w:r>
      <w:r w:rsidR="0048218E" w:rsidRPr="00D54DB2">
        <w:br/>
      </w:r>
      <w:r w:rsidR="00927C88" w:rsidRPr="00D54DB2">
        <w:t xml:space="preserve">    }</w:t>
      </w:r>
      <w:r w:rsidR="0048218E" w:rsidRPr="00D54DB2">
        <w:br/>
      </w:r>
      <w:r w:rsidR="00927C88" w:rsidRPr="00D54DB2">
        <w:t>}</w:t>
      </w:r>
    </w:p>
    <w:p w:rsidR="0044410D" w:rsidRPr="0044410D" w:rsidRDefault="00927C88" w:rsidP="00927C88">
      <w:r>
        <w:t xml:space="preserve">Assuming the two source files are part of the same program, the two declarations will have the global </w:t>
      </w:r>
      <w:r w:rsidR="00640ABF">
        <w:t>namespace</w:t>
      </w:r>
      <w:r>
        <w:t xml:space="preserve"> as their common root and will therefore contribute to the same </w:t>
      </w:r>
      <w:r w:rsidR="00640ABF">
        <w:t>namespace</w:t>
      </w:r>
      <w:r>
        <w:t xml:space="preserve"> instance, the instance type of which will be:</w:t>
      </w:r>
    </w:p>
    <w:p w:rsidR="0044410D" w:rsidRPr="0044410D" w:rsidRDefault="00927C88" w:rsidP="00927C88">
      <w:pPr>
        <w:pStyle w:val="Code"/>
      </w:pPr>
      <w:r w:rsidRPr="00D54DB2">
        <w:lastRenderedPageBreak/>
        <w:t>{</w:t>
      </w:r>
      <w:r w:rsidR="0048218E" w:rsidRPr="00D54DB2">
        <w:br/>
      </w:r>
      <w:r w:rsidRPr="00D54DB2">
        <w:t xml:space="preserve">    a: </w:t>
      </w:r>
      <w:r w:rsidRPr="00D54DB2">
        <w:rPr>
          <w:color w:val="0000FF"/>
        </w:rPr>
        <w:t>number</w:t>
      </w:r>
      <w:r w:rsidRPr="00D54DB2">
        <w:t>;</w:t>
      </w:r>
      <w:r w:rsidR="0048218E" w:rsidRPr="00D54DB2">
        <w:br/>
      </w:r>
      <w:r w:rsidRPr="00D54DB2">
        <w:t xml:space="preserve">    b: </w:t>
      </w:r>
      <w:r w:rsidRPr="00D54DB2">
        <w:rPr>
          <w:color w:val="0000FF"/>
        </w:rPr>
        <w:t>number</w:t>
      </w:r>
      <w:r w:rsidRPr="00D54DB2">
        <w:t>;</w:t>
      </w:r>
      <w:r w:rsidR="0048218E" w:rsidRPr="00D54DB2">
        <w:br/>
      </w:r>
      <w:r w:rsidRPr="00D54DB2">
        <w:t xml:space="preserve">    inner: {</w:t>
      </w:r>
      <w:r w:rsidR="0048218E" w:rsidRPr="00D54DB2">
        <w:br/>
      </w:r>
      <w:r w:rsidRPr="00D54DB2">
        <w:t xml:space="preserve">        x: </w:t>
      </w:r>
      <w:r w:rsidRPr="00D54DB2">
        <w:rPr>
          <w:color w:val="0000FF"/>
        </w:rPr>
        <w:t>number</w:t>
      </w:r>
      <w:r w:rsidRPr="00D54DB2">
        <w:t>;</w:t>
      </w:r>
      <w:r w:rsidR="0048218E" w:rsidRPr="00D54DB2">
        <w:br/>
      </w:r>
      <w:r w:rsidRPr="00D54DB2">
        <w:t xml:space="preserve">        y: </w:t>
      </w:r>
      <w:r w:rsidRPr="00D54DB2">
        <w:rPr>
          <w:color w:val="0000FF"/>
        </w:rPr>
        <w:t>number</w:t>
      </w:r>
      <w:r w:rsidRPr="00D54DB2">
        <w:t>;</w:t>
      </w:r>
      <w:r w:rsidR="0048218E" w:rsidRPr="00D54DB2">
        <w:br/>
      </w:r>
      <w:r w:rsidRPr="00D54DB2">
        <w:t xml:space="preserve">    };</w:t>
      </w:r>
      <w:r w:rsidR="0048218E" w:rsidRPr="00D54DB2">
        <w:br/>
      </w:r>
      <w:r w:rsidRPr="00D54DB2">
        <w:t>}</w:t>
      </w:r>
    </w:p>
    <w:p w:rsidR="0044410D" w:rsidRDefault="00B0083E" w:rsidP="00B0083E">
      <w:r>
        <w:t xml:space="preserve">Declaration merging does not apply to </w:t>
      </w:r>
      <w:r w:rsidR="0033595E">
        <w:t xml:space="preserve">local </w:t>
      </w:r>
      <w:r w:rsidR="00EB18BD">
        <w:t>aliases created by import alias</w:t>
      </w:r>
      <w:r w:rsidR="0033595E">
        <w:t xml:space="preserve"> </w:t>
      </w:r>
      <w:r>
        <w:t>declarations.</w:t>
      </w:r>
      <w:r w:rsidR="00F66923">
        <w:t xml:space="preserve"> In other words, it is not possible have an import</w:t>
      </w:r>
      <w:r w:rsidR="00EB18BD">
        <w:t xml:space="preserve"> alias </w:t>
      </w:r>
      <w:r w:rsidR="00F66923">
        <w:t xml:space="preserve">declaration and a </w:t>
      </w:r>
      <w:r w:rsidR="00640ABF">
        <w:t>namespace</w:t>
      </w:r>
      <w:r w:rsidR="00F66923">
        <w:t xml:space="preserve"> declaration for the same name within the same </w:t>
      </w:r>
      <w:r w:rsidR="00640ABF">
        <w:t>namespace</w:t>
      </w:r>
      <w:r w:rsidR="00F66923">
        <w:t xml:space="preserve"> body.</w:t>
      </w:r>
    </w:p>
    <w:p w:rsidR="00825AC2" w:rsidRPr="00300D5D" w:rsidRDefault="00825AC2" w:rsidP="00B0083E">
      <w:r w:rsidRPr="00825AC2">
        <w:rPr>
          <w:i/>
        </w:rPr>
        <w:t xml:space="preserve">TODO: Clarify rules for </w:t>
      </w:r>
      <w:hyperlink r:id="rId50" w:history="1">
        <w:r w:rsidRPr="00825AC2">
          <w:rPr>
            <w:rStyle w:val="Hyperlink"/>
            <w:i/>
          </w:rPr>
          <w:t>alias resolution</w:t>
        </w:r>
      </w:hyperlink>
      <w:r w:rsidRPr="00300D5D">
        <w:t>.</w:t>
      </w:r>
    </w:p>
    <w:p w:rsidR="0044410D" w:rsidRPr="0044410D" w:rsidRDefault="006A24D3" w:rsidP="00B0083E">
      <w:r>
        <w:t>Declaration m</w:t>
      </w:r>
      <w:r w:rsidR="00640ABF">
        <w:t xml:space="preserve">erging also extends to namespace </w:t>
      </w:r>
      <w:r>
        <w:t>declarations with the same qualified name relative to a common root as a function, class, or enum</w:t>
      </w:r>
      <w:r w:rsidR="009253A4">
        <w:t xml:space="preserve"> declaration</w:t>
      </w:r>
      <w:r>
        <w:t>:</w:t>
      </w:r>
    </w:p>
    <w:p w:rsidR="0044410D" w:rsidRPr="0044410D" w:rsidRDefault="00DC4993" w:rsidP="00563D8D">
      <w:pPr>
        <w:pStyle w:val="ListParagraph"/>
        <w:numPr>
          <w:ilvl w:val="0"/>
          <w:numId w:val="44"/>
        </w:numPr>
      </w:pPr>
      <w:r>
        <w:t>When merging a funct</w:t>
      </w:r>
      <w:r w:rsidR="00640ABF">
        <w:t>ion and a namespace</w:t>
      </w:r>
      <w:r>
        <w:t xml:space="preserve">, the type of the function object is merged with the instance type of the </w:t>
      </w:r>
      <w:r w:rsidR="00640ABF">
        <w:t>namespace</w:t>
      </w:r>
      <w:r>
        <w:t xml:space="preserve">. In effect, the </w:t>
      </w:r>
      <w:r w:rsidR="007C1F72">
        <w:t>overloads or implementation of the</w:t>
      </w:r>
      <w:r>
        <w:t xml:space="preserve"> </w:t>
      </w:r>
      <w:r w:rsidR="007C1F72">
        <w:t>function provide</w:t>
      </w:r>
      <w:r>
        <w:t xml:space="preserve"> the call signatures and the </w:t>
      </w:r>
      <w:r w:rsidR="007C1F72">
        <w:t xml:space="preserve">exported members of the </w:t>
      </w:r>
      <w:r w:rsidR="00640ABF">
        <w:t>namespace</w:t>
      </w:r>
      <w:r w:rsidR="007C1F72">
        <w:t xml:space="preserve"> provide</w:t>
      </w:r>
      <w:r>
        <w:t xml:space="preserve"> the properties of the combined type.</w:t>
      </w:r>
    </w:p>
    <w:p w:rsidR="0044410D" w:rsidRPr="0044410D" w:rsidRDefault="00DC4993" w:rsidP="00563D8D">
      <w:pPr>
        <w:pStyle w:val="ListParagraph"/>
        <w:numPr>
          <w:ilvl w:val="0"/>
          <w:numId w:val="44"/>
        </w:numPr>
      </w:pPr>
      <w:r>
        <w:t xml:space="preserve">When </w:t>
      </w:r>
      <w:r w:rsidR="00640ABF">
        <w:t>merging a class and a namespace</w:t>
      </w:r>
      <w:r>
        <w:t xml:space="preserve">, the type of the constructor function object is merged with the instance type of the </w:t>
      </w:r>
      <w:r w:rsidR="00640ABF">
        <w:t>namespace</w:t>
      </w:r>
      <w:r>
        <w:t xml:space="preserve">. In effect, the </w:t>
      </w:r>
      <w:r w:rsidR="007C1F72">
        <w:t>overloads or implementation of the class constructor</w:t>
      </w:r>
      <w:r>
        <w:t xml:space="preserve"> </w:t>
      </w:r>
      <w:r w:rsidR="007C1F72">
        <w:t xml:space="preserve">provide the </w:t>
      </w:r>
      <w:r>
        <w:t>construct signatures</w:t>
      </w:r>
      <w:r w:rsidR="007C1F72">
        <w:t>,</w:t>
      </w:r>
      <w:r>
        <w:t xml:space="preserve"> and the </w:t>
      </w:r>
      <w:r w:rsidR="007C1F72">
        <w:t xml:space="preserve">static members of the class and exported members of the </w:t>
      </w:r>
      <w:r w:rsidR="00640ABF">
        <w:t>namespace</w:t>
      </w:r>
      <w:r w:rsidR="007C1F72">
        <w:t xml:space="preserve"> provide the properties of the combined type. It is an error to have static class members and exported </w:t>
      </w:r>
      <w:r w:rsidR="00640ABF">
        <w:t>namespace</w:t>
      </w:r>
      <w:r w:rsidR="007C1F72">
        <w:t xml:space="preserve"> members with the same name.</w:t>
      </w:r>
    </w:p>
    <w:p w:rsidR="0044410D" w:rsidRPr="0044410D" w:rsidRDefault="007C1F72" w:rsidP="00563D8D">
      <w:pPr>
        <w:pStyle w:val="ListParagraph"/>
        <w:numPr>
          <w:ilvl w:val="0"/>
          <w:numId w:val="44"/>
        </w:numPr>
      </w:pPr>
      <w:r>
        <w:t>When</w:t>
      </w:r>
      <w:r w:rsidR="00640ABF">
        <w:t xml:space="preserve"> merging an enum and a namespace</w:t>
      </w:r>
      <w:r>
        <w:t xml:space="preserve">, the type of the enum object is merged with the instance type of the </w:t>
      </w:r>
      <w:r w:rsidR="00640ABF">
        <w:t>namespace</w:t>
      </w:r>
      <w:r>
        <w:t xml:space="preserve">. In effect, the </w:t>
      </w:r>
      <w:r w:rsidR="00397764">
        <w:t xml:space="preserve">members of the enum and the exported members of the </w:t>
      </w:r>
      <w:r w:rsidR="00640ABF">
        <w:t>namespace</w:t>
      </w:r>
      <w:r w:rsidR="00397764">
        <w:t xml:space="preserve"> provide the properties of the combined type. It is an error to have enum members and exported </w:t>
      </w:r>
      <w:r w:rsidR="00640ABF">
        <w:t>namespace</w:t>
      </w:r>
      <w:r w:rsidR="00397764">
        <w:t xml:space="preserve"> members with the same name.</w:t>
      </w:r>
    </w:p>
    <w:p w:rsidR="0044410D" w:rsidRPr="0044410D" w:rsidRDefault="00213010" w:rsidP="00397764">
      <w:r>
        <w:t xml:space="preserve">When merging a non-ambient </w:t>
      </w:r>
      <w:r w:rsidR="00CF31D9">
        <w:t xml:space="preserve">function or class </w:t>
      </w:r>
      <w:r w:rsidR="0030183A">
        <w:t xml:space="preserve">declaration </w:t>
      </w:r>
      <w:r w:rsidR="00640ABF">
        <w:t xml:space="preserve">and a non-ambient namespace </w:t>
      </w:r>
      <w:r w:rsidR="0030183A">
        <w:t>declaration</w:t>
      </w:r>
      <w:r w:rsidR="00CF31D9">
        <w:t>, the function or class declaration must b</w:t>
      </w:r>
      <w:r w:rsidR="00640ABF">
        <w:t xml:space="preserve">e located prior to the namespace </w:t>
      </w:r>
      <w:r w:rsidR="00CF31D9">
        <w:t xml:space="preserve">declaration in the same source file. This ensures that the shared object instance is created as a function object. (While it is possible to add properties to an object after its creation, it is not possible to make an object </w:t>
      </w:r>
      <w:r w:rsidR="008F4735">
        <w:t>"</w:t>
      </w:r>
      <w:r w:rsidR="00CF31D9">
        <w:t>callable</w:t>
      </w:r>
      <w:r w:rsidR="008F4735">
        <w:t>"</w:t>
      </w:r>
      <w:r w:rsidR="00CF31D9">
        <w:t xml:space="preserve"> after the fact.)</w:t>
      </w:r>
    </w:p>
    <w:p w:rsidR="0044410D" w:rsidRPr="0044410D" w:rsidRDefault="0030183A" w:rsidP="00397764">
      <w:r w:rsidRPr="005C28E7">
        <w:t>The example</w:t>
      </w:r>
    </w:p>
    <w:p w:rsidR="0044410D" w:rsidRPr="0044410D" w:rsidRDefault="0030183A" w:rsidP="00746BA2">
      <w:pPr>
        <w:pStyle w:val="Code"/>
      </w:pPr>
      <w:r w:rsidRPr="00D54DB2">
        <w:rPr>
          <w:color w:val="0000FF"/>
        </w:rPr>
        <w:t>interface</w:t>
      </w:r>
      <w:r w:rsidRPr="00D54DB2">
        <w:t xml:space="preserve"> Point {</w:t>
      </w:r>
      <w:r w:rsidR="0048218E" w:rsidRPr="00D54DB2">
        <w:br/>
      </w:r>
      <w:r w:rsidRPr="00D54DB2">
        <w:t xml:space="preserve">    x: </w:t>
      </w:r>
      <w:r w:rsidRPr="00D54DB2">
        <w:rPr>
          <w:color w:val="0000FF"/>
        </w:rPr>
        <w:t>number</w:t>
      </w:r>
      <w:r w:rsidRPr="00D54DB2">
        <w:t>;</w:t>
      </w:r>
      <w:r w:rsidR="0048218E" w:rsidRPr="00D54DB2">
        <w:br/>
      </w:r>
      <w:r w:rsidRPr="00D54DB2">
        <w:t xml:space="preserve">    y: </w:t>
      </w:r>
      <w:r w:rsidRPr="00D54DB2">
        <w:rPr>
          <w:color w:val="0000FF"/>
        </w:rPr>
        <w:t>number</w:t>
      </w:r>
      <w:r w:rsidRPr="00D54DB2">
        <w:t>;</w:t>
      </w:r>
      <w:r w:rsidR="0048218E" w:rsidRPr="00D54DB2">
        <w:br/>
      </w:r>
      <w:r w:rsidRPr="00D54DB2">
        <w:t>}</w:t>
      </w:r>
    </w:p>
    <w:p w:rsidR="0044410D" w:rsidRPr="0044410D" w:rsidRDefault="00746BA2" w:rsidP="00746BA2">
      <w:pPr>
        <w:pStyle w:val="Code"/>
      </w:pPr>
      <w:r w:rsidRPr="00D54DB2">
        <w:rPr>
          <w:color w:val="0000FF"/>
        </w:rPr>
        <w:lastRenderedPageBreak/>
        <w:t>function</w:t>
      </w:r>
      <w:r w:rsidRPr="00D54DB2">
        <w:t xml:space="preserve"> point(x: </w:t>
      </w:r>
      <w:r w:rsidRPr="00D54DB2">
        <w:rPr>
          <w:color w:val="0000FF"/>
        </w:rPr>
        <w:t>number</w:t>
      </w:r>
      <w:r w:rsidRPr="00D54DB2">
        <w:t xml:space="preserve">, y: </w:t>
      </w:r>
      <w:r w:rsidRPr="00D54DB2">
        <w:rPr>
          <w:color w:val="0000FF"/>
        </w:rPr>
        <w:t>number</w:t>
      </w:r>
      <w:r w:rsidRPr="00D54DB2">
        <w:t>)</w:t>
      </w:r>
      <w:r w:rsidR="0030183A" w:rsidRPr="00D54DB2">
        <w:t>: Point</w:t>
      </w:r>
      <w:r w:rsidRPr="00D54DB2">
        <w:t xml:space="preserve"> {</w:t>
      </w:r>
      <w:r w:rsidR="0048218E" w:rsidRPr="00D54DB2">
        <w:br/>
      </w:r>
      <w:r w:rsidRPr="00D54DB2">
        <w:t xml:space="preserve">    </w:t>
      </w:r>
      <w:r w:rsidRPr="00D54DB2">
        <w:rPr>
          <w:color w:val="0000FF"/>
        </w:rPr>
        <w:t>return</w:t>
      </w:r>
      <w:r w:rsidRPr="00D54DB2">
        <w:t xml:space="preserve"> { x: x, y: y };</w:t>
      </w:r>
      <w:r w:rsidR="0048218E" w:rsidRPr="00D54DB2">
        <w:br/>
      </w:r>
      <w:r w:rsidRPr="00D54DB2">
        <w:t>}</w:t>
      </w:r>
    </w:p>
    <w:p w:rsidR="0044410D" w:rsidRPr="0044410D" w:rsidRDefault="00036FB8" w:rsidP="00746BA2">
      <w:pPr>
        <w:pStyle w:val="Code"/>
      </w:pPr>
      <w:r>
        <w:rPr>
          <w:color w:val="0000FF"/>
        </w:rPr>
        <w:t>namespace</w:t>
      </w:r>
      <w:r w:rsidR="00746BA2" w:rsidRPr="00D54DB2">
        <w:t xml:space="preserve"> point {</w:t>
      </w:r>
      <w:r w:rsidR="0048218E" w:rsidRPr="00D54DB2">
        <w:br/>
      </w:r>
      <w:r w:rsidR="00746BA2" w:rsidRPr="00D54DB2">
        <w:t xml:space="preserve">    </w:t>
      </w:r>
      <w:r w:rsidR="00746BA2" w:rsidRPr="00D54DB2">
        <w:rPr>
          <w:color w:val="0000FF"/>
        </w:rPr>
        <w:t>export</w:t>
      </w:r>
      <w:r w:rsidR="00746BA2" w:rsidRPr="00D54DB2">
        <w:t xml:space="preserve"> </w:t>
      </w:r>
      <w:r w:rsidR="00746BA2" w:rsidRPr="00D54DB2">
        <w:rPr>
          <w:color w:val="0000FF"/>
        </w:rPr>
        <w:t>var</w:t>
      </w:r>
      <w:r w:rsidR="00746BA2" w:rsidRPr="00D54DB2">
        <w:t xml:space="preserve"> origin = point(0, 0);</w:t>
      </w:r>
      <w:r w:rsidR="0048218E" w:rsidRPr="00D54DB2">
        <w:br/>
      </w:r>
      <w:r w:rsidR="00746BA2" w:rsidRPr="00D54DB2">
        <w:t xml:space="preserve">    </w:t>
      </w:r>
      <w:r w:rsidR="00746BA2" w:rsidRPr="00D54DB2">
        <w:rPr>
          <w:color w:val="0000FF"/>
        </w:rPr>
        <w:t>export</w:t>
      </w:r>
      <w:r w:rsidR="00746BA2" w:rsidRPr="00D54DB2">
        <w:t xml:space="preserve"> </w:t>
      </w:r>
      <w:r w:rsidR="00746BA2" w:rsidRPr="00D54DB2">
        <w:rPr>
          <w:color w:val="0000FF"/>
        </w:rPr>
        <w:t>function</w:t>
      </w:r>
      <w:r w:rsidR="00746BA2" w:rsidRPr="00D54DB2">
        <w:t xml:space="preserve"> equals(p1: Point, p2: Point) {</w:t>
      </w:r>
      <w:r w:rsidR="0048218E" w:rsidRPr="00D54DB2">
        <w:br/>
      </w:r>
      <w:r w:rsidR="00746BA2" w:rsidRPr="00D54DB2">
        <w:t xml:space="preserve">        return p1.x == p2.x &amp;&amp; p1.y == p2.y;</w:t>
      </w:r>
      <w:r w:rsidR="0048218E" w:rsidRPr="00D54DB2">
        <w:br/>
      </w:r>
      <w:r w:rsidR="00746BA2" w:rsidRPr="00D54DB2">
        <w:t xml:space="preserve">    }</w:t>
      </w:r>
      <w:r w:rsidR="0048218E" w:rsidRPr="00D54DB2">
        <w:br/>
      </w:r>
      <w:r w:rsidR="00746BA2" w:rsidRPr="00D54DB2">
        <w:t>}</w:t>
      </w:r>
    </w:p>
    <w:p w:rsidR="0044410D" w:rsidRPr="0044410D" w:rsidRDefault="0030183A" w:rsidP="0030183A">
      <w:pPr>
        <w:pStyle w:val="Code"/>
      </w:pPr>
      <w:r w:rsidRPr="00D54DB2">
        <w:rPr>
          <w:color w:val="0000FF"/>
        </w:rPr>
        <w:t>var</w:t>
      </w:r>
      <w:r w:rsidRPr="00D54DB2">
        <w:t xml:space="preserve"> p1 = point(0, 0);</w:t>
      </w:r>
      <w:r w:rsidR="0048218E" w:rsidRPr="00D54DB2">
        <w:br/>
      </w:r>
      <w:r w:rsidRPr="00D54DB2">
        <w:rPr>
          <w:color w:val="0000FF"/>
        </w:rPr>
        <w:t>var</w:t>
      </w:r>
      <w:r w:rsidRPr="00D54DB2">
        <w:t xml:space="preserve"> p2 = point.origin;</w:t>
      </w:r>
      <w:r w:rsidR="0048218E" w:rsidRPr="00D54DB2">
        <w:br/>
      </w:r>
      <w:r w:rsidRPr="00D54DB2">
        <w:rPr>
          <w:color w:val="0000FF"/>
        </w:rPr>
        <w:t>var</w:t>
      </w:r>
      <w:r w:rsidRPr="00D54DB2">
        <w:t xml:space="preserve"> b = point.equals(p1, p2);</w:t>
      </w:r>
    </w:p>
    <w:p w:rsidR="0044410D" w:rsidRPr="0044410D" w:rsidRDefault="0030183A" w:rsidP="0030183A">
      <w:r>
        <w:t xml:space="preserve">declares </w:t>
      </w:r>
      <w:r w:rsidR="008F4735">
        <w:t>'</w:t>
      </w:r>
      <w:r>
        <w:t>point</w:t>
      </w:r>
      <w:r w:rsidR="008F4735">
        <w:t>'</w:t>
      </w:r>
      <w:r>
        <w:t xml:space="preserve"> as a function object with two properties, </w:t>
      </w:r>
      <w:r w:rsidR="008F4735">
        <w:t>'</w:t>
      </w:r>
      <w:r>
        <w:t>origin</w:t>
      </w:r>
      <w:r w:rsidR="008F4735">
        <w:t>'</w:t>
      </w:r>
      <w:r>
        <w:t xml:space="preserve"> and </w:t>
      </w:r>
      <w:r w:rsidR="008F4735">
        <w:t>'</w:t>
      </w:r>
      <w:r>
        <w:t>equals</w:t>
      </w:r>
      <w:r w:rsidR="008F4735">
        <w:t>'</w:t>
      </w:r>
      <w:r>
        <w:t xml:space="preserve">. Note that the </w:t>
      </w:r>
      <w:r w:rsidR="00640ABF">
        <w:t>namespace</w:t>
      </w:r>
      <w:r>
        <w:t xml:space="preserve"> declaration for </w:t>
      </w:r>
      <w:r w:rsidR="008F4735">
        <w:t>'</w:t>
      </w:r>
      <w:r>
        <w:t>point</w:t>
      </w:r>
      <w:r w:rsidR="008F4735">
        <w:t>'</w:t>
      </w:r>
      <w:r>
        <w:t xml:space="preserve"> is located</w:t>
      </w:r>
      <w:r w:rsidR="00C55B22">
        <w:t xml:space="preserve"> after the function declaration.</w:t>
      </w:r>
    </w:p>
    <w:p w:rsidR="0044410D" w:rsidRPr="0044410D" w:rsidRDefault="0053344D" w:rsidP="0053344D">
      <w:pPr>
        <w:pStyle w:val="Heading2"/>
      </w:pPr>
      <w:bookmarkStart w:id="333" w:name="_Toc439666298"/>
      <w:r>
        <w:t>Code Generation</w:t>
      </w:r>
      <w:bookmarkEnd w:id="333"/>
    </w:p>
    <w:p w:rsidR="0044410D" w:rsidRPr="0044410D" w:rsidRDefault="00640ABF" w:rsidP="0053344D">
      <w:r>
        <w:t xml:space="preserve">A namespace </w:t>
      </w:r>
      <w:r w:rsidR="0053344D">
        <w:t>generates JavaScript code that is equivalent to the following:</w:t>
      </w:r>
    </w:p>
    <w:p w:rsidR="0044410D" w:rsidRPr="0044410D" w:rsidRDefault="0053344D" w:rsidP="0053344D">
      <w:pPr>
        <w:pStyle w:val="Code"/>
      </w:pPr>
      <w:r w:rsidRPr="00D54DB2">
        <w:rPr>
          <w:color w:val="0000FF"/>
        </w:rPr>
        <w:t>var</w:t>
      </w:r>
      <w:r w:rsidRPr="00D54DB2">
        <w:t xml:space="preserve"> &lt;</w:t>
      </w:r>
      <w:r w:rsidR="002A06D4">
        <w:t>NamespaceName</w:t>
      </w:r>
      <w:r w:rsidRPr="00D54DB2">
        <w:t>&gt;;</w:t>
      </w:r>
      <w:r w:rsidR="0048218E" w:rsidRPr="00D54DB2">
        <w:br/>
      </w:r>
      <w:r w:rsidRPr="00D54DB2">
        <w:t>(</w:t>
      </w:r>
      <w:r w:rsidRPr="00D54DB2">
        <w:rPr>
          <w:color w:val="0000FF"/>
        </w:rPr>
        <w:t>function</w:t>
      </w:r>
      <w:r w:rsidRPr="00D54DB2">
        <w:t>(&lt;</w:t>
      </w:r>
      <w:r w:rsidR="002A06D4">
        <w:t>NamespaceName</w:t>
      </w:r>
      <w:r w:rsidRPr="00D54DB2">
        <w:t>&gt;) {</w:t>
      </w:r>
      <w:r w:rsidR="0048218E" w:rsidRPr="00D54DB2">
        <w:br/>
      </w:r>
      <w:r w:rsidRPr="00D54DB2">
        <w:t xml:space="preserve">    &lt;</w:t>
      </w:r>
      <w:r w:rsidR="002A06D4">
        <w:t>NamespaceStatements</w:t>
      </w:r>
      <w:r w:rsidRPr="00D54DB2">
        <w:t>&gt;</w:t>
      </w:r>
      <w:r w:rsidR="0048218E" w:rsidRPr="00D54DB2">
        <w:br/>
      </w:r>
      <w:r w:rsidRPr="00D54DB2">
        <w:t>})(&lt;</w:t>
      </w:r>
      <w:r w:rsidR="002A06D4">
        <w:t>NamespaceName</w:t>
      </w:r>
      <w:r w:rsidRPr="00D54DB2">
        <w:t>&gt;||(&lt;</w:t>
      </w:r>
      <w:r w:rsidR="002A06D4">
        <w:t>NamespaceName</w:t>
      </w:r>
      <w:r w:rsidRPr="00D54DB2">
        <w:t>&gt;={}));</w:t>
      </w:r>
    </w:p>
    <w:p w:rsidR="0044410D" w:rsidRPr="0044410D" w:rsidRDefault="00DD473A" w:rsidP="001036A3">
      <w:r>
        <w:t xml:space="preserve">where </w:t>
      </w:r>
      <w:r w:rsidR="002A06D4">
        <w:rPr>
          <w:rStyle w:val="CodeItalic"/>
        </w:rPr>
        <w:t>NamespaceName</w:t>
      </w:r>
      <w:r>
        <w:t xml:space="preserve"> is the name of the </w:t>
      </w:r>
      <w:r w:rsidR="00640ABF">
        <w:t>namespace</w:t>
      </w:r>
      <w:r>
        <w:t xml:space="preserve"> and </w:t>
      </w:r>
      <w:r w:rsidR="002A06D4">
        <w:rPr>
          <w:rStyle w:val="CodeItalic"/>
        </w:rPr>
        <w:t>NamespaceStatements</w:t>
      </w:r>
      <w:r w:rsidR="0053344D">
        <w:t xml:space="preserve"> is the code generated for the statements in the </w:t>
      </w:r>
      <w:r w:rsidR="00640ABF">
        <w:t>namespace</w:t>
      </w:r>
      <w:r w:rsidR="0053344D">
        <w:t xml:space="preserve"> body.</w:t>
      </w:r>
      <w:r w:rsidR="00603A78">
        <w:t xml:space="preserve"> The </w:t>
      </w:r>
      <w:r w:rsidR="002A06D4">
        <w:rPr>
          <w:rStyle w:val="CodeItalic"/>
        </w:rPr>
        <w:t>NamespaceName</w:t>
      </w:r>
      <w:r w:rsidR="00603A78">
        <w:t xml:space="preserve"> function parameter may be prefixed with one or more underscore characters to ensure the name is unique within the function body. </w:t>
      </w:r>
      <w:r w:rsidR="001036A3">
        <w:t xml:space="preserve">Note that the entire </w:t>
      </w:r>
      <w:r w:rsidR="00640ABF">
        <w:t>namespace</w:t>
      </w:r>
      <w:r w:rsidR="001036A3">
        <w:t xml:space="preserve"> is emitted as an anonymous function that is immediately executed. This ensures that local variables are in their own lexical environment isolated from the surrounding context. Also note that the generated function doesn</w:t>
      </w:r>
      <w:r w:rsidR="008F4735">
        <w:t>'</w:t>
      </w:r>
      <w:r w:rsidR="001036A3">
        <w:t xml:space="preserve">t create and return a </w:t>
      </w:r>
      <w:r w:rsidR="00640ABF">
        <w:t>namespace</w:t>
      </w:r>
      <w:r w:rsidR="001036A3">
        <w:t xml:space="preserve"> instance, but rather it extends the existing instance (which may have just been created in the function ca</w:t>
      </w:r>
      <w:r w:rsidR="00640ABF">
        <w:t>ll). This ensures that namespace</w:t>
      </w:r>
      <w:r w:rsidR="001036A3">
        <w:t>s can extend each other.</w:t>
      </w:r>
    </w:p>
    <w:p w:rsidR="0044410D" w:rsidRPr="0044410D" w:rsidRDefault="00DD473A" w:rsidP="0053344D">
      <w:r>
        <w:t>An import statement generates code of the form</w:t>
      </w:r>
    </w:p>
    <w:p w:rsidR="0044410D" w:rsidRPr="0044410D" w:rsidRDefault="00DD473A" w:rsidP="00DD473A">
      <w:pPr>
        <w:pStyle w:val="Code"/>
      </w:pPr>
      <w:r w:rsidRPr="00D54DB2">
        <w:rPr>
          <w:color w:val="0000FF"/>
        </w:rPr>
        <w:t>var</w:t>
      </w:r>
      <w:r w:rsidRPr="00D54DB2">
        <w:t xml:space="preserve"> &lt;Alias&gt; = &lt;EntityName&gt;;</w:t>
      </w:r>
    </w:p>
    <w:p w:rsidR="0044410D" w:rsidRPr="0044410D" w:rsidRDefault="00E92FA7" w:rsidP="001036A3">
      <w:r>
        <w:t xml:space="preserve">This code is emitted only if the imported </w:t>
      </w:r>
      <w:r w:rsidR="00CE7547">
        <w:t>entity</w:t>
      </w:r>
      <w:r>
        <w:t xml:space="preserve"> is referenced as a </w:t>
      </w:r>
      <w:r w:rsidRPr="00ED7635">
        <w:rPr>
          <w:rStyle w:val="Production"/>
        </w:rPr>
        <w:t>PrimaryExpression</w:t>
      </w:r>
      <w:r>
        <w:t xml:space="preserve"> somewhere in the body of the importing </w:t>
      </w:r>
      <w:r w:rsidR="00640ABF">
        <w:t>namespace</w:t>
      </w:r>
      <w:r>
        <w:t xml:space="preserve">. If an imported </w:t>
      </w:r>
      <w:r w:rsidR="00CE7547">
        <w:t>entity</w:t>
      </w:r>
      <w:r>
        <w:t xml:space="preserve"> is referenced only as a</w:t>
      </w:r>
      <w:r w:rsidR="00CE7547">
        <w:t xml:space="preserve"> </w:t>
      </w:r>
      <w:r w:rsidR="00CE7547" w:rsidRPr="00CE7547">
        <w:rPr>
          <w:rStyle w:val="Production"/>
        </w:rPr>
        <w:t>TypeName</w:t>
      </w:r>
      <w:r w:rsidR="00CE7547">
        <w:t xml:space="preserve"> or</w:t>
      </w:r>
      <w:r>
        <w:t xml:space="preserve"> </w:t>
      </w:r>
      <w:r w:rsidR="002A06D4">
        <w:rPr>
          <w:rStyle w:val="Production"/>
        </w:rPr>
        <w:t>NamespaceName</w:t>
      </w:r>
      <w:r>
        <w:t>, nothing is emitted. This ensures that</w:t>
      </w:r>
      <w:r w:rsidR="00640ABF">
        <w:t xml:space="preserve"> types declared in one namespace </w:t>
      </w:r>
      <w:r>
        <w:t>can be referenced through an impo</w:t>
      </w:r>
      <w:r w:rsidR="00640ABF">
        <w:t xml:space="preserve">rt alias in another namespace </w:t>
      </w:r>
      <w:r>
        <w:t xml:space="preserve">with no </w:t>
      </w:r>
      <w:r w:rsidR="003B461B">
        <w:t>run-time overhead</w:t>
      </w:r>
      <w:r>
        <w:t>.</w:t>
      </w:r>
    </w:p>
    <w:p w:rsidR="0044410D" w:rsidRPr="0044410D" w:rsidRDefault="00603956" w:rsidP="001036A3">
      <w:r>
        <w:t xml:space="preserve">When a variable is exported, all references to the variable in the body of the </w:t>
      </w:r>
      <w:r w:rsidR="00640ABF">
        <w:t>namespace</w:t>
      </w:r>
      <w:r>
        <w:t xml:space="preserve"> are replaced with</w:t>
      </w:r>
    </w:p>
    <w:p w:rsidR="0044410D" w:rsidRPr="0044410D" w:rsidRDefault="00603956" w:rsidP="00603956">
      <w:pPr>
        <w:pStyle w:val="Code"/>
      </w:pPr>
      <w:r w:rsidRPr="00D54DB2">
        <w:lastRenderedPageBreak/>
        <w:t>&lt;</w:t>
      </w:r>
      <w:r w:rsidR="002A06D4">
        <w:t>NamespaceName</w:t>
      </w:r>
      <w:r w:rsidRPr="00D54DB2">
        <w:t>&gt;.&lt;VariableName&gt;</w:t>
      </w:r>
    </w:p>
    <w:p w:rsidR="0044410D" w:rsidRPr="0044410D" w:rsidRDefault="00603956" w:rsidP="001036A3">
      <w:r>
        <w:t xml:space="preserve">This effectively promotes the variable to be a property on the </w:t>
      </w:r>
      <w:r w:rsidR="00640ABF">
        <w:t>namespace</w:t>
      </w:r>
      <w:r>
        <w:t xml:space="preserve"> instance and ensures that all references to the variable become references to the property.</w:t>
      </w:r>
    </w:p>
    <w:p w:rsidR="0044410D" w:rsidRPr="0044410D" w:rsidRDefault="001036A3" w:rsidP="001036A3">
      <w:r>
        <w:t xml:space="preserve">When a function, class, enum, or </w:t>
      </w:r>
      <w:r w:rsidR="00640ABF">
        <w:t>namespace</w:t>
      </w:r>
      <w:r>
        <w:t xml:space="preserve"> is exported, the code generated for the entity is followed by an assignment statement of the form</w:t>
      </w:r>
    </w:p>
    <w:p w:rsidR="0044410D" w:rsidRPr="0044410D" w:rsidRDefault="001036A3" w:rsidP="001036A3">
      <w:pPr>
        <w:pStyle w:val="Code"/>
      </w:pPr>
      <w:r w:rsidRPr="00D54DB2">
        <w:t>&lt;</w:t>
      </w:r>
      <w:r w:rsidR="002A06D4">
        <w:t>NamespaceName</w:t>
      </w:r>
      <w:r w:rsidRPr="00D54DB2">
        <w:t>&gt;.&lt;EntityName&gt; = &lt;EntityName&gt;;</w:t>
      </w:r>
    </w:p>
    <w:p w:rsidR="0044410D" w:rsidRPr="0044410D" w:rsidRDefault="00603956" w:rsidP="001036A3">
      <w:r>
        <w:t xml:space="preserve">This </w:t>
      </w:r>
      <w:r w:rsidRPr="00603956">
        <w:t>copies</w:t>
      </w:r>
      <w:r>
        <w:t xml:space="preserve"> a reference to the entity into a property on the </w:t>
      </w:r>
      <w:r w:rsidR="00640ABF">
        <w:t>namespace</w:t>
      </w:r>
      <w:r>
        <w:t xml:space="preserve"> instance.</w:t>
      </w:r>
    </w:p>
    <w:p w:rsidR="0044410D" w:rsidRPr="0044410D" w:rsidRDefault="0044410D" w:rsidP="00683D5C">
      <w:pPr>
        <w:rPr>
          <w:highlight w:val="white"/>
        </w:rPr>
      </w:pPr>
    </w:p>
    <w:p w:rsidR="00C900DB" w:rsidRDefault="00C900DB" w:rsidP="00643688">
      <w:pPr>
        <w:rPr>
          <w:highlight w:val="white"/>
        </w:rPr>
        <w:sectPr w:rsidR="00C900DB" w:rsidSect="009349E4">
          <w:type w:val="oddPage"/>
          <w:pgSz w:w="12240" w:h="15840"/>
          <w:pgMar w:top="1440" w:right="1440" w:bottom="1440" w:left="1440" w:header="720" w:footer="720" w:gutter="0"/>
          <w:cols w:space="720"/>
          <w:docGrid w:linePitch="360"/>
        </w:sectPr>
      </w:pPr>
    </w:p>
    <w:p w:rsidR="0044410D" w:rsidRPr="0044410D" w:rsidRDefault="00963765" w:rsidP="00A67A5C">
      <w:pPr>
        <w:pStyle w:val="Heading1"/>
      </w:pPr>
      <w:bookmarkStart w:id="334" w:name="_Toc439666299"/>
      <w:r>
        <w:lastRenderedPageBreak/>
        <w:t>S</w:t>
      </w:r>
      <w:r w:rsidR="00DE33B5">
        <w:t>cripts</w:t>
      </w:r>
      <w:r w:rsidR="00BD4D3D">
        <w:t xml:space="preserve"> and </w:t>
      </w:r>
      <w:r w:rsidR="002963F5">
        <w:t>Modules</w:t>
      </w:r>
      <w:bookmarkEnd w:id="299"/>
      <w:bookmarkEnd w:id="334"/>
    </w:p>
    <w:p w:rsidR="0044410D" w:rsidRPr="0044410D" w:rsidRDefault="00F47341" w:rsidP="00F47341">
      <w:r>
        <w:t xml:space="preserve">TypeScript implements </w:t>
      </w:r>
      <w:r w:rsidR="00D80640">
        <w:t>support for ECMAScript 2015</w:t>
      </w:r>
      <w:r w:rsidR="00781B50">
        <w:t xml:space="preserve"> </w:t>
      </w:r>
      <w:r>
        <w:t xml:space="preserve">modules and supports </w:t>
      </w:r>
      <w:r w:rsidR="00781B50">
        <w:t xml:space="preserve">down-level </w:t>
      </w:r>
      <w:r>
        <w:t>code ge</w:t>
      </w:r>
      <w:r w:rsidR="004260C1">
        <w:t xml:space="preserve">neration targeting CommonJS, </w:t>
      </w:r>
      <w:r>
        <w:t>AMD</w:t>
      </w:r>
      <w:r w:rsidR="004260C1">
        <w:t>, and other</w:t>
      </w:r>
      <w:r>
        <w:t xml:space="preserve"> module systems.</w:t>
      </w:r>
    </w:p>
    <w:p w:rsidR="0044410D" w:rsidRPr="0044410D" w:rsidRDefault="009E2534" w:rsidP="002261C4">
      <w:pPr>
        <w:pStyle w:val="Heading2"/>
      </w:pPr>
      <w:bookmarkStart w:id="335" w:name="_Ref354732919"/>
      <w:bookmarkStart w:id="336" w:name="_Toc439666300"/>
      <w:r>
        <w:t xml:space="preserve">Programs and </w:t>
      </w:r>
      <w:r w:rsidR="00963765">
        <w:t>Source Files</w:t>
      </w:r>
      <w:bookmarkEnd w:id="335"/>
      <w:bookmarkEnd w:id="336"/>
    </w:p>
    <w:p w:rsidR="00DE33B5" w:rsidRDefault="00DE33B5" w:rsidP="00295298">
      <w:r>
        <w:t xml:space="preserve">A TypeScript </w:t>
      </w:r>
      <w:r w:rsidRPr="00E35EDC">
        <w:rPr>
          <w:b/>
          <w:i/>
        </w:rPr>
        <w:t>program</w:t>
      </w:r>
      <w:r>
        <w:t xml:space="preserve"> consists of one or more</w:t>
      </w:r>
      <w:r w:rsidRPr="00173B98">
        <w:t xml:space="preserve"> source</w:t>
      </w:r>
      <w:r>
        <w:t xml:space="preserve"> files</w:t>
      </w:r>
      <w:r w:rsidR="004C58DE">
        <w:t>.</w:t>
      </w:r>
    </w:p>
    <w:p w:rsidR="0044410D" w:rsidRPr="00227CD4" w:rsidRDefault="003D5E18" w:rsidP="003D5E18">
      <w:pPr>
        <w:pStyle w:val="Grammar"/>
      </w:pPr>
      <w:r w:rsidRPr="0096737E">
        <w:rPr>
          <w:rStyle w:val="Production"/>
        </w:rPr>
        <w:t>SourceFile:</w:t>
      </w:r>
      <w:r w:rsidR="0048218E" w:rsidRPr="00227CD4">
        <w:br/>
      </w:r>
      <w:r w:rsidRPr="0096737E">
        <w:rPr>
          <w:rStyle w:val="Production"/>
        </w:rPr>
        <w:t>ImplementationSourceFile</w:t>
      </w:r>
      <w:r w:rsidR="0048218E" w:rsidRPr="00227CD4">
        <w:br/>
      </w:r>
      <w:r w:rsidRPr="0096737E">
        <w:rPr>
          <w:rStyle w:val="Production"/>
        </w:rPr>
        <w:t>DeclarationSourceFile</w:t>
      </w:r>
    </w:p>
    <w:p w:rsidR="006D182A" w:rsidRPr="00227CD4" w:rsidRDefault="006D182A" w:rsidP="006D182A">
      <w:pPr>
        <w:pStyle w:val="Grammar"/>
      </w:pPr>
      <w:r w:rsidRPr="0096737E">
        <w:rPr>
          <w:rStyle w:val="Production"/>
        </w:rPr>
        <w:t>ImplementationSourceFile:</w:t>
      </w:r>
      <w:r w:rsidRPr="00227CD4">
        <w:br/>
      </w:r>
      <w:r w:rsidRPr="0096737E">
        <w:rPr>
          <w:rStyle w:val="Production"/>
        </w:rPr>
        <w:t>ImplementationScript</w:t>
      </w:r>
      <w:r w:rsidRPr="00227CD4">
        <w:br/>
      </w:r>
      <w:r w:rsidRPr="0096737E">
        <w:rPr>
          <w:rStyle w:val="Production"/>
        </w:rPr>
        <w:t>ImplementationModule</w:t>
      </w:r>
    </w:p>
    <w:p w:rsidR="00D52FB6" w:rsidRPr="00227CD4" w:rsidRDefault="00D52FB6" w:rsidP="00D52FB6">
      <w:pPr>
        <w:pStyle w:val="Grammar"/>
      </w:pPr>
      <w:r w:rsidRPr="00177D68">
        <w:rPr>
          <w:rStyle w:val="Production"/>
        </w:rPr>
        <w:t>DeclarationSourceFile:</w:t>
      </w:r>
      <w:r w:rsidRPr="00227CD4">
        <w:br/>
      </w:r>
      <w:r w:rsidRPr="00177D68">
        <w:rPr>
          <w:rStyle w:val="Production"/>
        </w:rPr>
        <w:t>DeclarationScript</w:t>
      </w:r>
      <w:r w:rsidRPr="00227CD4">
        <w:br/>
      </w:r>
      <w:r w:rsidRPr="00177D68">
        <w:rPr>
          <w:rStyle w:val="Production"/>
        </w:rPr>
        <w:t>DeclarationModule</w:t>
      </w:r>
    </w:p>
    <w:p w:rsidR="00781B50" w:rsidRDefault="004C58DE" w:rsidP="00295298">
      <w:r>
        <w:t xml:space="preserve">Source files with extension '.ts' are </w:t>
      </w:r>
      <w:r w:rsidRPr="00E35EDC">
        <w:rPr>
          <w:b/>
          <w:i/>
        </w:rPr>
        <w:t>implementation source files</w:t>
      </w:r>
      <w:r>
        <w:t xml:space="preserve"> containi</w:t>
      </w:r>
      <w:r w:rsidR="00781B50">
        <w:t>ng statements and declarations, and s</w:t>
      </w:r>
      <w:r>
        <w:t xml:space="preserve">ource files with extension '.d.ts' are </w:t>
      </w:r>
      <w:r w:rsidRPr="00E35EDC">
        <w:rPr>
          <w:b/>
          <w:i/>
        </w:rPr>
        <w:t>declaration source files</w:t>
      </w:r>
      <w:r>
        <w:t xml:space="preserve"> containing declarations on</w:t>
      </w:r>
      <w:r w:rsidR="00781B50">
        <w:t>ly.</w:t>
      </w:r>
    </w:p>
    <w:p w:rsidR="00781B50" w:rsidRPr="0044410D" w:rsidRDefault="004C58DE" w:rsidP="00781B50">
      <w:r>
        <w:t>Declaration source files are a strict subset</w:t>
      </w:r>
      <w:r w:rsidR="00781B50">
        <w:t xml:space="preserve"> of implementation source files and are used to declare the static type information associated with existing JavaScript code in an adjunct manner. They are entirely optional but enable the TypeScript compiler and tools to provide better verification and assistance when integrating existing JavaScript code and libraries in a TypeScript application.</w:t>
      </w:r>
    </w:p>
    <w:p w:rsidR="0044410D" w:rsidRPr="0044410D" w:rsidRDefault="00295298" w:rsidP="00295298">
      <w:r>
        <w:t xml:space="preserve">When a </w:t>
      </w:r>
      <w:r w:rsidR="003C5236">
        <w:t>TypeScript</w:t>
      </w:r>
      <w:r>
        <w:t xml:space="preserve"> program is compiled, all </w:t>
      </w:r>
      <w:r w:rsidR="00C606DD">
        <w:t>of the program</w:t>
      </w:r>
      <w:r w:rsidR="008F4735">
        <w:t>'</w:t>
      </w:r>
      <w:r w:rsidR="00C606DD">
        <w:t>s</w:t>
      </w:r>
      <w:r>
        <w:t xml:space="preserve"> </w:t>
      </w:r>
      <w:r w:rsidR="00173B98">
        <w:t>source files</w:t>
      </w:r>
      <w:r>
        <w:t xml:space="preserve"> are processed together</w:t>
      </w:r>
      <w:r w:rsidR="00C606DD">
        <w:t xml:space="preserve">. </w:t>
      </w:r>
      <w:r w:rsidR="005854DD">
        <w:t>S</w:t>
      </w:r>
      <w:r w:rsidR="00173B98">
        <w:t>tatements and declarations in different source files</w:t>
      </w:r>
      <w:r>
        <w:t xml:space="preserve"> can depend on each other, possibly in a circular fashion.</w:t>
      </w:r>
      <w:r w:rsidR="005854DD">
        <w:t xml:space="preserve"> By default, </w:t>
      </w:r>
      <w:r w:rsidR="00670471">
        <w:t xml:space="preserve">a JavaScript </w:t>
      </w:r>
      <w:r w:rsidR="001E5234">
        <w:t xml:space="preserve">output </w:t>
      </w:r>
      <w:r w:rsidR="00670471">
        <w:t xml:space="preserve">file is generated for each implementation source file in </w:t>
      </w:r>
      <w:r w:rsidR="00663247">
        <w:t>a</w:t>
      </w:r>
      <w:r w:rsidR="00670471">
        <w:t xml:space="preserve"> compilation, but no output is generated from declaration source files.</w:t>
      </w:r>
    </w:p>
    <w:p w:rsidR="0044410D" w:rsidRPr="0044410D" w:rsidRDefault="00B27DA9" w:rsidP="00963765">
      <w:pPr>
        <w:pStyle w:val="Heading3"/>
      </w:pPr>
      <w:bookmarkStart w:id="337" w:name="_Toc439666301"/>
      <w:r>
        <w:t>Source Files Dependencies</w:t>
      </w:r>
      <w:bookmarkEnd w:id="337"/>
    </w:p>
    <w:p w:rsidR="0044410D" w:rsidRPr="0044410D" w:rsidRDefault="00B27DA9" w:rsidP="00B27DA9">
      <w:r>
        <w:t xml:space="preserve">The </w:t>
      </w:r>
      <w:r w:rsidR="003C5236">
        <w:t>TypeScript</w:t>
      </w:r>
      <w:r>
        <w:t xml:space="preserve"> compiler automatically determines a source file</w:t>
      </w:r>
      <w:r w:rsidR="008F4735">
        <w:t>'</w:t>
      </w:r>
      <w:r>
        <w:t xml:space="preserve">s dependencies </w:t>
      </w:r>
      <w:r w:rsidR="005D5372">
        <w:t xml:space="preserve">and includes </w:t>
      </w:r>
      <w:r w:rsidR="00670471">
        <w:t xml:space="preserve">those dependencies </w:t>
      </w:r>
      <w:r w:rsidR="005D5372">
        <w:t>in the program being compi</w:t>
      </w:r>
      <w:r w:rsidR="00220EF4">
        <w:t>l</w:t>
      </w:r>
      <w:r w:rsidR="005D5372">
        <w:t>ed.</w:t>
      </w:r>
      <w:r w:rsidR="00220EF4">
        <w:t xml:space="preserve"> The </w:t>
      </w:r>
      <w:r w:rsidR="00670471">
        <w:t>determination is made</w:t>
      </w:r>
      <w:r w:rsidR="00220EF4">
        <w:t xml:space="preserve"> from</w:t>
      </w:r>
      <w:r w:rsidR="005D5372">
        <w:t xml:space="preserve"> </w:t>
      </w:r>
      <w:r w:rsidR="008F4735">
        <w:t>"</w:t>
      </w:r>
      <w:r w:rsidR="00B749C9">
        <w:t>reference comments</w:t>
      </w:r>
      <w:r w:rsidR="008F4735">
        <w:t>"</w:t>
      </w:r>
      <w:r w:rsidR="00B749C9">
        <w:t xml:space="preserve"> and </w:t>
      </w:r>
      <w:r w:rsidR="00F63434">
        <w:t>module</w:t>
      </w:r>
      <w:r w:rsidR="00CC3F8A">
        <w:t xml:space="preserve"> </w:t>
      </w:r>
      <w:r w:rsidR="00B749C9">
        <w:t>import declaration</w:t>
      </w:r>
      <w:r w:rsidR="00560024">
        <w:t>s</w:t>
      </w:r>
      <w:r w:rsidR="00220EF4">
        <w:t xml:space="preserve"> as follows</w:t>
      </w:r>
      <w:r w:rsidR="00560024">
        <w:t>:</w:t>
      </w:r>
    </w:p>
    <w:p w:rsidR="0044410D" w:rsidRPr="0044410D" w:rsidRDefault="00560024" w:rsidP="00563D8D">
      <w:pPr>
        <w:pStyle w:val="ListParagraph"/>
        <w:numPr>
          <w:ilvl w:val="0"/>
          <w:numId w:val="17"/>
        </w:numPr>
      </w:pPr>
      <w:r>
        <w:t>A</w:t>
      </w:r>
      <w:r w:rsidR="00B749C9">
        <w:t xml:space="preserve"> comment of the </w:t>
      </w:r>
      <w:r w:rsidR="00B749C9" w:rsidRPr="00C21C9E">
        <w:t>form /// &lt;reference path=</w:t>
      </w:r>
      <w:r w:rsidR="008F4735">
        <w:t>"</w:t>
      </w:r>
      <w:r w:rsidR="00B749C9">
        <w:t>…</w:t>
      </w:r>
      <w:r w:rsidR="008F4735">
        <w:t>"</w:t>
      </w:r>
      <w:r w:rsidR="00B749C9" w:rsidRPr="00C21C9E">
        <w:t xml:space="preserve">/&gt; </w:t>
      </w:r>
      <w:r w:rsidR="00B45D26">
        <w:t xml:space="preserve">that occurs before the first token in a source file </w:t>
      </w:r>
      <w:r w:rsidR="00B749C9" w:rsidRPr="00C21C9E">
        <w:t xml:space="preserve">adds </w:t>
      </w:r>
      <w:r w:rsidR="00B749C9">
        <w:t>a dependency on the source file specified in the path argument. The path is resolved relative to the directory of the containing source file</w:t>
      </w:r>
      <w:r>
        <w:t>.</w:t>
      </w:r>
    </w:p>
    <w:p w:rsidR="0044410D" w:rsidRPr="0044410D" w:rsidRDefault="00F63434" w:rsidP="00563D8D">
      <w:pPr>
        <w:pStyle w:val="ListParagraph"/>
        <w:numPr>
          <w:ilvl w:val="0"/>
          <w:numId w:val="16"/>
        </w:numPr>
      </w:pPr>
      <w:r>
        <w:t xml:space="preserve">A module </w:t>
      </w:r>
      <w:r w:rsidR="00560024">
        <w:t xml:space="preserve">import declaration that </w:t>
      </w:r>
      <w:r w:rsidR="006526E7">
        <w:t>specifies</w:t>
      </w:r>
      <w:r w:rsidR="00640ABF">
        <w:t xml:space="preserve"> a relative </w:t>
      </w:r>
      <w:r w:rsidR="00560024">
        <w:t xml:space="preserve">module name </w:t>
      </w:r>
      <w:r w:rsidR="00600415">
        <w:t xml:space="preserve">(section </w:t>
      </w:r>
      <w:r w:rsidR="00600415">
        <w:fldChar w:fldCharType="begin"/>
      </w:r>
      <w:r w:rsidR="00600415">
        <w:instrText xml:space="preserve"> REF _Ref324173787 \r \h </w:instrText>
      </w:r>
      <w:r w:rsidR="00600415">
        <w:fldChar w:fldCharType="separate"/>
      </w:r>
      <w:r w:rsidR="00A3147C">
        <w:t>11.3.1</w:t>
      </w:r>
      <w:r w:rsidR="00600415">
        <w:fldChar w:fldCharType="end"/>
      </w:r>
      <w:r w:rsidR="00600415">
        <w:t xml:space="preserve">) </w:t>
      </w:r>
      <w:r w:rsidR="00560024">
        <w:t xml:space="preserve">resolves the name relative to the directory </w:t>
      </w:r>
      <w:r w:rsidR="009531C9">
        <w:t xml:space="preserve">of the </w:t>
      </w:r>
      <w:r w:rsidR="00C606DD">
        <w:t>containing</w:t>
      </w:r>
      <w:r w:rsidR="00560024">
        <w:t xml:space="preserve"> </w:t>
      </w:r>
      <w:r w:rsidR="00C606DD">
        <w:t>source file</w:t>
      </w:r>
      <w:r w:rsidR="00560024">
        <w:t>. If a source file with the resulting</w:t>
      </w:r>
      <w:r w:rsidR="00F860DD">
        <w:t xml:space="preserve"> path </w:t>
      </w:r>
      <w:r w:rsidR="00F860DD">
        <w:lastRenderedPageBreak/>
        <w:t xml:space="preserve">and file extension </w:t>
      </w:r>
      <w:r w:rsidR="008F4735">
        <w:t>'</w:t>
      </w:r>
      <w:r w:rsidR="00F860DD">
        <w:t>.ts</w:t>
      </w:r>
      <w:r w:rsidR="008F4735">
        <w:t>'</w:t>
      </w:r>
      <w:r w:rsidR="00DE02C9">
        <w:t xml:space="preserve"> exists,</w:t>
      </w:r>
      <w:r w:rsidR="00560024">
        <w:t xml:space="preserve"> that file is added as a dependency.</w:t>
      </w:r>
      <w:r w:rsidR="00DE02C9">
        <w:t xml:space="preserve"> Otherwise, if a source file with the resulting </w:t>
      </w:r>
      <w:r w:rsidR="00F860DD">
        <w:t xml:space="preserve">path and file extension </w:t>
      </w:r>
      <w:r w:rsidR="008F4735">
        <w:t>'</w:t>
      </w:r>
      <w:r w:rsidR="00F860DD">
        <w:t>.d.ts</w:t>
      </w:r>
      <w:r w:rsidR="008F4735">
        <w:t>'</w:t>
      </w:r>
      <w:r w:rsidR="00DE02C9">
        <w:t xml:space="preserve"> exists, that file is added as a dependency.</w:t>
      </w:r>
    </w:p>
    <w:p w:rsidR="0044410D" w:rsidRPr="0044410D" w:rsidRDefault="00F63434" w:rsidP="00563D8D">
      <w:pPr>
        <w:pStyle w:val="ListParagraph"/>
        <w:numPr>
          <w:ilvl w:val="0"/>
          <w:numId w:val="16"/>
        </w:numPr>
      </w:pPr>
      <w:r>
        <w:t>A module</w:t>
      </w:r>
      <w:r w:rsidR="00CC3F8A">
        <w:t xml:space="preserve"> </w:t>
      </w:r>
      <w:r w:rsidR="00560024">
        <w:t xml:space="preserve">import declaration that </w:t>
      </w:r>
      <w:r w:rsidR="006526E7">
        <w:t>specifies</w:t>
      </w:r>
      <w:r w:rsidR="00560024">
        <w:t xml:space="preserve"> a top-level </w:t>
      </w:r>
      <w:r w:rsidR="00600415">
        <w:t xml:space="preserve">module </w:t>
      </w:r>
      <w:r w:rsidR="00560024">
        <w:t xml:space="preserve">name </w:t>
      </w:r>
      <w:r w:rsidR="00600415">
        <w:t xml:space="preserve">(section </w:t>
      </w:r>
      <w:r w:rsidR="00600415">
        <w:fldChar w:fldCharType="begin"/>
      </w:r>
      <w:r w:rsidR="00600415">
        <w:instrText xml:space="preserve"> REF _Ref324173787 \r \h </w:instrText>
      </w:r>
      <w:r w:rsidR="00600415">
        <w:fldChar w:fldCharType="separate"/>
      </w:r>
      <w:r w:rsidR="00A3147C">
        <w:t>11.3.1</w:t>
      </w:r>
      <w:r w:rsidR="00600415">
        <w:fldChar w:fldCharType="end"/>
      </w:r>
      <w:r w:rsidR="00600415">
        <w:t xml:space="preserve">) </w:t>
      </w:r>
      <w:r w:rsidR="00560024">
        <w:t>resolves the name in a host dependent manner</w:t>
      </w:r>
      <w:r w:rsidR="001A22D5">
        <w:t xml:space="preserve"> (</w:t>
      </w:r>
      <w:r w:rsidR="005854DD">
        <w:t xml:space="preserve">typically by </w:t>
      </w:r>
      <w:r w:rsidR="001A22D5">
        <w:t>resolving</w:t>
      </w:r>
      <w:r w:rsidR="009531C9">
        <w:t xml:space="preserve"> </w:t>
      </w:r>
      <w:r w:rsidR="001A22D5">
        <w:t>the name</w:t>
      </w:r>
      <w:r w:rsidR="005D5372">
        <w:t xml:space="preserve"> relative to a module name space root </w:t>
      </w:r>
      <w:r w:rsidR="001A22D5">
        <w:t>or searching for the name in a series of directories)</w:t>
      </w:r>
      <w:r w:rsidR="00560024">
        <w:t>.</w:t>
      </w:r>
      <w:r w:rsidR="00560024" w:rsidRPr="00560024">
        <w:t xml:space="preserve"> </w:t>
      </w:r>
      <w:r w:rsidR="00560024">
        <w:t xml:space="preserve">If a source file </w:t>
      </w:r>
      <w:r w:rsidR="00F860DD">
        <w:t xml:space="preserve">with extension </w:t>
      </w:r>
      <w:r w:rsidR="008F4735">
        <w:t>'</w:t>
      </w:r>
      <w:r w:rsidR="00F860DD">
        <w:t>.ts</w:t>
      </w:r>
      <w:r w:rsidR="008F4735">
        <w:t>'</w:t>
      </w:r>
      <w:r w:rsidR="00F860DD">
        <w:t xml:space="preserve"> or </w:t>
      </w:r>
      <w:r w:rsidR="008F4735">
        <w:t>'</w:t>
      </w:r>
      <w:r w:rsidR="00F860DD">
        <w:t>.d.ts</w:t>
      </w:r>
      <w:r w:rsidR="008F4735">
        <w:t>'</w:t>
      </w:r>
      <w:r w:rsidR="005854DD">
        <w:t xml:space="preserve"> </w:t>
      </w:r>
      <w:r w:rsidR="001A22D5">
        <w:t xml:space="preserve">corresponding to the </w:t>
      </w:r>
      <w:r w:rsidR="003069D1">
        <w:t>reference</w:t>
      </w:r>
      <w:r w:rsidR="001A22D5">
        <w:t xml:space="preserve"> is located</w:t>
      </w:r>
      <w:r w:rsidR="00560024">
        <w:t>, that file is added as a dependency.</w:t>
      </w:r>
    </w:p>
    <w:p w:rsidR="0044410D" w:rsidRDefault="00560024" w:rsidP="00B27DA9">
      <w:r>
        <w:t xml:space="preserve">Any files </w:t>
      </w:r>
      <w:r w:rsidR="005D5372">
        <w:t xml:space="preserve">included as dependencies in turn </w:t>
      </w:r>
      <w:r w:rsidR="00220EF4">
        <w:t xml:space="preserve">have their references </w:t>
      </w:r>
      <w:r w:rsidR="005D5372">
        <w:t>analyzed in a transitive manner until all dependencies have been determined.</w:t>
      </w:r>
    </w:p>
    <w:p w:rsidR="00DE33B5" w:rsidRDefault="00DE33B5" w:rsidP="00DE33B5">
      <w:pPr>
        <w:pStyle w:val="Heading2"/>
      </w:pPr>
      <w:bookmarkStart w:id="338" w:name="_Toc439666302"/>
      <w:r>
        <w:t>Scripts</w:t>
      </w:r>
      <w:bookmarkEnd w:id="338"/>
    </w:p>
    <w:p w:rsidR="009E2534" w:rsidRDefault="009459E4" w:rsidP="009459E4">
      <w:r>
        <w:t xml:space="preserve">Source files that contain no </w:t>
      </w:r>
      <w:r w:rsidR="0033595E">
        <w:t xml:space="preserve">module </w:t>
      </w:r>
      <w:r w:rsidRPr="00670471">
        <w:t>import</w:t>
      </w:r>
      <w:r>
        <w:t xml:space="preserve"> or </w:t>
      </w:r>
      <w:r w:rsidRPr="00670471">
        <w:t>export</w:t>
      </w:r>
      <w:r>
        <w:t xml:space="preserve"> declarations are classified as </w:t>
      </w:r>
      <w:r w:rsidRPr="009459E4">
        <w:rPr>
          <w:b/>
          <w:i/>
        </w:rPr>
        <w:t>scripts</w:t>
      </w:r>
      <w:r>
        <w:t xml:space="preserve">. Scripts form the single </w:t>
      </w:r>
      <w:r w:rsidRPr="00673FDA">
        <w:rPr>
          <w:b/>
          <w:i/>
        </w:rPr>
        <w:t xml:space="preserve">global </w:t>
      </w:r>
      <w:r>
        <w:rPr>
          <w:b/>
          <w:i/>
        </w:rPr>
        <w:t>namespace</w:t>
      </w:r>
      <w:r>
        <w:t xml:space="preserve"> and entities declared in scripts are in scope everywhere in a program.</w:t>
      </w:r>
    </w:p>
    <w:p w:rsidR="009E2534" w:rsidRDefault="009E2534" w:rsidP="009E2534">
      <w:pPr>
        <w:pStyle w:val="Grammar"/>
      </w:pPr>
      <w:r w:rsidRPr="0096737E">
        <w:rPr>
          <w:rStyle w:val="Production"/>
        </w:rPr>
        <w:t>ImplementationScript:</w:t>
      </w:r>
      <w:r>
        <w:br/>
      </w:r>
      <w:r w:rsidRPr="0096737E">
        <w:rPr>
          <w:rStyle w:val="Production"/>
        </w:rPr>
        <w:t>ImplementationScriptElements</w:t>
      </w:r>
      <w:r w:rsidRPr="0096737E">
        <w:rPr>
          <w:rStyle w:val="Production"/>
          <w:vertAlign w:val="subscript"/>
        </w:rPr>
        <w:t>opt</w:t>
      </w:r>
    </w:p>
    <w:p w:rsidR="009E2534" w:rsidRDefault="009E2534" w:rsidP="009E2534">
      <w:pPr>
        <w:pStyle w:val="Grammar"/>
      </w:pPr>
      <w:r w:rsidRPr="0096737E">
        <w:rPr>
          <w:rStyle w:val="Production"/>
        </w:rPr>
        <w:t>ImplementationScriptElements:</w:t>
      </w:r>
      <w:r>
        <w:br/>
      </w:r>
      <w:r w:rsidRPr="0096737E">
        <w:rPr>
          <w:rStyle w:val="Production"/>
        </w:rPr>
        <w:t>ImplementationScriptElement</w:t>
      </w:r>
      <w:r>
        <w:br/>
      </w:r>
      <w:r w:rsidRPr="0096737E">
        <w:rPr>
          <w:rStyle w:val="Production"/>
        </w:rPr>
        <w:t>ImplementationScriptElements</w:t>
      </w:r>
      <w:r>
        <w:t xml:space="preserve">   </w:t>
      </w:r>
      <w:r w:rsidRPr="0096737E">
        <w:rPr>
          <w:rStyle w:val="Production"/>
        </w:rPr>
        <w:t>ImplementationScriptElement</w:t>
      </w:r>
    </w:p>
    <w:p w:rsidR="009E2534" w:rsidRDefault="009E2534" w:rsidP="009E2534">
      <w:pPr>
        <w:pStyle w:val="Grammar"/>
      </w:pPr>
      <w:r w:rsidRPr="0096737E">
        <w:rPr>
          <w:rStyle w:val="Production"/>
        </w:rPr>
        <w:t>ImplementationScriptElement:</w:t>
      </w:r>
      <w:r>
        <w:br/>
      </w:r>
      <w:r w:rsidRPr="0096737E">
        <w:rPr>
          <w:rStyle w:val="Production"/>
        </w:rPr>
        <w:t>ImplementationElement</w:t>
      </w:r>
      <w:r>
        <w:br/>
      </w:r>
      <w:r>
        <w:rPr>
          <w:rStyle w:val="Production"/>
        </w:rPr>
        <w:t>AmbientModuleDeclaration</w:t>
      </w:r>
    </w:p>
    <w:p w:rsidR="009E2534" w:rsidRPr="0033595E" w:rsidRDefault="009E2534" w:rsidP="009E2534">
      <w:pPr>
        <w:pStyle w:val="Grammar"/>
      </w:pPr>
      <w:r w:rsidRPr="0096737E">
        <w:rPr>
          <w:rStyle w:val="Production"/>
        </w:rPr>
        <w:t>ImplementationElement:</w:t>
      </w:r>
      <w:r w:rsidRPr="00227CD4">
        <w:br/>
      </w:r>
      <w:r w:rsidRPr="0096737E">
        <w:rPr>
          <w:rStyle w:val="Production"/>
        </w:rPr>
        <w:t>Statement</w:t>
      </w:r>
      <w:r>
        <w:br/>
      </w:r>
      <w:r w:rsidRPr="0096737E">
        <w:rPr>
          <w:rStyle w:val="Production"/>
        </w:rPr>
        <w:t>LexicalDeclaration</w:t>
      </w:r>
      <w:r>
        <w:br/>
      </w:r>
      <w:r w:rsidRPr="0096737E">
        <w:rPr>
          <w:rStyle w:val="Production"/>
        </w:rPr>
        <w:t>FunctionDeclaration</w:t>
      </w:r>
      <w:r>
        <w:br/>
      </w:r>
      <w:r w:rsidRPr="0096737E">
        <w:rPr>
          <w:rStyle w:val="Production"/>
        </w:rPr>
        <w:t>GeneratorDeclaration</w:t>
      </w:r>
      <w:r>
        <w:br/>
      </w:r>
      <w:r w:rsidRPr="0096737E">
        <w:rPr>
          <w:rStyle w:val="Production"/>
        </w:rPr>
        <w:t>ClassDeclaration</w:t>
      </w:r>
      <w:r>
        <w:br/>
      </w:r>
      <w:r w:rsidRPr="0096737E">
        <w:rPr>
          <w:rStyle w:val="Production"/>
        </w:rPr>
        <w:t>InterfaceDeclaration</w:t>
      </w:r>
      <w:r>
        <w:br/>
      </w:r>
      <w:r w:rsidRPr="0096737E">
        <w:rPr>
          <w:rStyle w:val="Production"/>
        </w:rPr>
        <w:t>TypeAliasDeclaration</w:t>
      </w:r>
      <w:r>
        <w:br/>
      </w:r>
      <w:r w:rsidRPr="0096737E">
        <w:rPr>
          <w:rStyle w:val="Production"/>
        </w:rPr>
        <w:t>EnumDeclaration</w:t>
      </w:r>
      <w:r>
        <w:br/>
      </w:r>
      <w:r w:rsidR="0033595E">
        <w:rPr>
          <w:rStyle w:val="Production"/>
        </w:rPr>
        <w:t>Namespace</w:t>
      </w:r>
      <w:r w:rsidRPr="0096737E">
        <w:rPr>
          <w:rStyle w:val="Production"/>
        </w:rPr>
        <w:t>Declaration</w:t>
      </w:r>
      <w:r>
        <w:br/>
      </w:r>
      <w:r w:rsidRPr="0096737E">
        <w:rPr>
          <w:rStyle w:val="Production"/>
        </w:rPr>
        <w:t>AmbientDeclaration</w:t>
      </w:r>
      <w:r w:rsidR="0033595E">
        <w:br/>
      </w:r>
      <w:r w:rsidR="00EB18BD">
        <w:rPr>
          <w:rStyle w:val="Production"/>
        </w:rPr>
        <w:t>ImportAlias</w:t>
      </w:r>
      <w:r w:rsidR="0033595E" w:rsidRPr="0033595E">
        <w:rPr>
          <w:rStyle w:val="Production"/>
        </w:rPr>
        <w:t>Declaration</w:t>
      </w:r>
    </w:p>
    <w:p w:rsidR="009E2534" w:rsidRDefault="009E2534" w:rsidP="009E2534">
      <w:pPr>
        <w:pStyle w:val="Grammar"/>
      </w:pPr>
      <w:r w:rsidRPr="00177D68">
        <w:rPr>
          <w:rStyle w:val="Production"/>
        </w:rPr>
        <w:t>DeclarationScript:</w:t>
      </w:r>
      <w:r>
        <w:br/>
      </w:r>
      <w:r w:rsidRPr="00AE0A39">
        <w:rPr>
          <w:rStyle w:val="Production"/>
        </w:rPr>
        <w:t>DeclarationScriptElements</w:t>
      </w:r>
      <w:r w:rsidRPr="00AE0A39">
        <w:rPr>
          <w:rStyle w:val="Production"/>
          <w:vertAlign w:val="subscript"/>
        </w:rPr>
        <w:t>opt</w:t>
      </w:r>
    </w:p>
    <w:p w:rsidR="009E2534" w:rsidRDefault="009E2534" w:rsidP="009E2534">
      <w:pPr>
        <w:pStyle w:val="Grammar"/>
      </w:pPr>
      <w:r w:rsidRPr="00AE0A39">
        <w:rPr>
          <w:rStyle w:val="Production"/>
        </w:rPr>
        <w:t>DeclarationScriptElements:</w:t>
      </w:r>
      <w:r>
        <w:br/>
      </w:r>
      <w:r w:rsidRPr="00AE0A39">
        <w:rPr>
          <w:rStyle w:val="Production"/>
        </w:rPr>
        <w:t>DeclarationScriptElement</w:t>
      </w:r>
      <w:r>
        <w:br/>
      </w:r>
      <w:r w:rsidRPr="00AE0A39">
        <w:rPr>
          <w:rStyle w:val="Production"/>
        </w:rPr>
        <w:t>DeclarationScriptElements</w:t>
      </w:r>
      <w:r>
        <w:t xml:space="preserve">   </w:t>
      </w:r>
      <w:r w:rsidRPr="00AE0A39">
        <w:rPr>
          <w:rStyle w:val="Production"/>
        </w:rPr>
        <w:t>DeclarationScriptElement</w:t>
      </w:r>
    </w:p>
    <w:p w:rsidR="009E2534" w:rsidRDefault="009E2534" w:rsidP="009E2534">
      <w:pPr>
        <w:pStyle w:val="Grammar"/>
      </w:pPr>
      <w:r w:rsidRPr="00AE0A39">
        <w:rPr>
          <w:rStyle w:val="Production"/>
        </w:rPr>
        <w:lastRenderedPageBreak/>
        <w:t>DeclarationScriptElement:</w:t>
      </w:r>
      <w:r>
        <w:br/>
      </w:r>
      <w:r w:rsidRPr="00AE0A39">
        <w:rPr>
          <w:rStyle w:val="Production"/>
        </w:rPr>
        <w:t>DeclarationElement</w:t>
      </w:r>
      <w:r>
        <w:br/>
      </w:r>
      <w:r>
        <w:rPr>
          <w:rStyle w:val="Production"/>
        </w:rPr>
        <w:t>AmbientModuleDeclaration</w:t>
      </w:r>
    </w:p>
    <w:p w:rsidR="009E2534" w:rsidRDefault="009E2534" w:rsidP="009E2534">
      <w:pPr>
        <w:pStyle w:val="Grammar"/>
      </w:pPr>
      <w:r w:rsidRPr="00AE0A39">
        <w:rPr>
          <w:rStyle w:val="Production"/>
        </w:rPr>
        <w:t>DeclarationElement:</w:t>
      </w:r>
      <w:r w:rsidRPr="00227CD4">
        <w:br/>
      </w:r>
      <w:r w:rsidRPr="00AE0A39">
        <w:rPr>
          <w:rStyle w:val="Production"/>
        </w:rPr>
        <w:t>InterfaceDeclaration</w:t>
      </w:r>
      <w:r>
        <w:br/>
      </w:r>
      <w:r w:rsidRPr="00AE0A39">
        <w:rPr>
          <w:rStyle w:val="Production"/>
        </w:rPr>
        <w:t>TypeAliasDeclaration</w:t>
      </w:r>
      <w:r>
        <w:br/>
      </w:r>
      <w:r w:rsidR="0033595E">
        <w:rPr>
          <w:rStyle w:val="Production"/>
        </w:rPr>
        <w:t>Namespace</w:t>
      </w:r>
      <w:r w:rsidR="0033595E" w:rsidRPr="0096737E">
        <w:rPr>
          <w:rStyle w:val="Production"/>
        </w:rPr>
        <w:t>Declaration</w:t>
      </w:r>
      <w:r w:rsidR="0033595E">
        <w:br/>
      </w:r>
      <w:r w:rsidRPr="00AE0A39">
        <w:rPr>
          <w:rStyle w:val="Production"/>
        </w:rPr>
        <w:t>AmbientDeclaration</w:t>
      </w:r>
      <w:r w:rsidR="0033595E" w:rsidRPr="0033595E">
        <w:br/>
      </w:r>
      <w:r w:rsidR="00EB18BD">
        <w:rPr>
          <w:rStyle w:val="Production"/>
        </w:rPr>
        <w:t>ImportAlias</w:t>
      </w:r>
      <w:r w:rsidR="0033595E" w:rsidRPr="0033595E">
        <w:rPr>
          <w:rStyle w:val="Production"/>
        </w:rPr>
        <w:t>Declaration</w:t>
      </w:r>
    </w:p>
    <w:p w:rsidR="00DE33B5" w:rsidRDefault="00113784" w:rsidP="00DE33B5">
      <w:r>
        <w:t>The i</w:t>
      </w:r>
      <w:r w:rsidR="009459E4">
        <w:t xml:space="preserve">nitialization order of the </w:t>
      </w:r>
      <w:r w:rsidR="009E2534">
        <w:t>scripts</w:t>
      </w:r>
      <w:r w:rsidR="009459E4">
        <w:t xml:space="preserve"> that make up the global namespace ultimately depends on the order in which the generated JavaScript files are loaded at run-time (which, for example, may be controlled by &lt;script/&gt; tags that reference the generated JavaScript files).</w:t>
      </w:r>
    </w:p>
    <w:p w:rsidR="0044410D" w:rsidRPr="0044410D" w:rsidRDefault="002261C4" w:rsidP="002261C4">
      <w:pPr>
        <w:pStyle w:val="Heading2"/>
      </w:pPr>
      <w:bookmarkStart w:id="339" w:name="_Ref323816311"/>
      <w:bookmarkStart w:id="340" w:name="_Toc439666303"/>
      <w:r>
        <w:t>Modules</w:t>
      </w:r>
      <w:bookmarkEnd w:id="339"/>
      <w:bookmarkEnd w:id="340"/>
    </w:p>
    <w:p w:rsidR="009E2534" w:rsidRDefault="009459E4" w:rsidP="009459E4">
      <w:r>
        <w:t xml:space="preserve">Source files that contain at least one module import </w:t>
      </w:r>
      <w:r w:rsidR="003152E8">
        <w:t xml:space="preserve">or export </w:t>
      </w:r>
      <w:r>
        <w:t xml:space="preserve">declaration are considered </w:t>
      </w:r>
      <w:r w:rsidRPr="00390CB0">
        <w:t xml:space="preserve">separate </w:t>
      </w:r>
      <w:r w:rsidRPr="0053344D">
        <w:rPr>
          <w:b/>
          <w:i/>
        </w:rPr>
        <w:t>modules</w:t>
      </w:r>
      <w:r w:rsidRPr="00390CB0">
        <w:t>.</w:t>
      </w:r>
      <w:r w:rsidR="009E2534">
        <w:t xml:space="preserve"> </w:t>
      </w:r>
      <w:r w:rsidR="00087324">
        <w:t>Non-exported e</w:t>
      </w:r>
      <w:r>
        <w:t xml:space="preserve">ntities declared in a </w:t>
      </w:r>
      <w:r w:rsidRPr="00390CB0">
        <w:t>module are in scope only in that module</w:t>
      </w:r>
      <w:r>
        <w:t>,</w:t>
      </w:r>
      <w:r w:rsidRPr="00390CB0">
        <w:t xml:space="preserve"> but </w:t>
      </w:r>
      <w:r>
        <w:t>exported entities can be imported into other modules using import declarations.</w:t>
      </w:r>
    </w:p>
    <w:p w:rsidR="004C58DE" w:rsidRDefault="004C58DE" w:rsidP="004C58DE">
      <w:pPr>
        <w:pStyle w:val="Grammar"/>
      </w:pPr>
      <w:r w:rsidRPr="0096737E">
        <w:rPr>
          <w:rStyle w:val="Production"/>
        </w:rPr>
        <w:t>ImplementationModule:</w:t>
      </w:r>
      <w:r>
        <w:br/>
      </w:r>
      <w:r w:rsidRPr="0096737E">
        <w:rPr>
          <w:rStyle w:val="Production"/>
        </w:rPr>
        <w:t>ImplementationModuleElements</w:t>
      </w:r>
      <w:r w:rsidRPr="0096737E">
        <w:rPr>
          <w:rStyle w:val="Production"/>
          <w:vertAlign w:val="subscript"/>
        </w:rPr>
        <w:t>opt</w:t>
      </w:r>
    </w:p>
    <w:p w:rsidR="004C58DE" w:rsidRDefault="004C58DE" w:rsidP="004C58DE">
      <w:pPr>
        <w:pStyle w:val="Grammar"/>
      </w:pPr>
      <w:r w:rsidRPr="0096737E">
        <w:rPr>
          <w:rStyle w:val="Production"/>
        </w:rPr>
        <w:t>ImplementationModuleElements:</w:t>
      </w:r>
      <w:r>
        <w:br/>
      </w:r>
      <w:r w:rsidRPr="0096737E">
        <w:rPr>
          <w:rStyle w:val="Production"/>
        </w:rPr>
        <w:t>ImplementationModuleElement</w:t>
      </w:r>
      <w:r>
        <w:br/>
      </w:r>
      <w:r w:rsidRPr="0096737E">
        <w:rPr>
          <w:rStyle w:val="Production"/>
        </w:rPr>
        <w:t>ImplementationModuleElements</w:t>
      </w:r>
      <w:r>
        <w:t xml:space="preserve">   </w:t>
      </w:r>
      <w:r w:rsidRPr="0096737E">
        <w:rPr>
          <w:rStyle w:val="Production"/>
        </w:rPr>
        <w:t>ImplementationModuleElement</w:t>
      </w:r>
    </w:p>
    <w:p w:rsidR="004C58DE" w:rsidRDefault="004C58DE" w:rsidP="004C58DE">
      <w:pPr>
        <w:pStyle w:val="Grammar"/>
      </w:pPr>
      <w:r w:rsidRPr="0096737E">
        <w:rPr>
          <w:rStyle w:val="Production"/>
        </w:rPr>
        <w:t>ImplementationModuleElement:</w:t>
      </w:r>
      <w:r>
        <w:br/>
      </w:r>
      <w:r w:rsidRPr="0096737E">
        <w:rPr>
          <w:rStyle w:val="Production"/>
        </w:rPr>
        <w:t>ImplementationElement</w:t>
      </w:r>
      <w:r>
        <w:br/>
      </w:r>
      <w:r w:rsidRPr="0096737E">
        <w:rPr>
          <w:rStyle w:val="Production"/>
        </w:rPr>
        <w:t>ImportDeclaration</w:t>
      </w:r>
      <w:r>
        <w:br/>
      </w:r>
      <w:r w:rsidR="00EB18BD">
        <w:rPr>
          <w:rStyle w:val="Production"/>
        </w:rPr>
        <w:t>ImportAlias</w:t>
      </w:r>
      <w:r w:rsidRPr="0096737E">
        <w:rPr>
          <w:rStyle w:val="Production"/>
        </w:rPr>
        <w:t>Declaration</w:t>
      </w:r>
      <w:r w:rsidR="00731675">
        <w:br/>
      </w:r>
      <w:r w:rsidR="00731675" w:rsidRPr="00731675">
        <w:rPr>
          <w:rStyle w:val="Production"/>
        </w:rPr>
        <w:t>ImportRequireDeclaration</w:t>
      </w:r>
      <w:r>
        <w:br/>
      </w:r>
      <w:r w:rsidRPr="0096737E">
        <w:rPr>
          <w:rStyle w:val="Production"/>
        </w:rPr>
        <w:t>ExportImplementationElement</w:t>
      </w:r>
      <w:r w:rsidR="005F07E6">
        <w:br/>
      </w:r>
      <w:r w:rsidR="005F07E6" w:rsidRPr="005F07E6">
        <w:rPr>
          <w:rStyle w:val="Production"/>
        </w:rPr>
        <w:t>ExportDefaultImplementationElement</w:t>
      </w:r>
      <w:r>
        <w:br/>
      </w:r>
      <w:r w:rsidRPr="0096737E">
        <w:rPr>
          <w:rStyle w:val="Production"/>
        </w:rPr>
        <w:t>Export</w:t>
      </w:r>
      <w:r w:rsidR="00A13F9D">
        <w:rPr>
          <w:rStyle w:val="Production"/>
        </w:rPr>
        <w:t>List</w:t>
      </w:r>
      <w:r w:rsidRPr="0096737E">
        <w:rPr>
          <w:rStyle w:val="Production"/>
        </w:rPr>
        <w:t>Declaration</w:t>
      </w:r>
      <w:r>
        <w:br/>
      </w:r>
      <w:r w:rsidRPr="0096737E">
        <w:rPr>
          <w:rStyle w:val="Production"/>
        </w:rPr>
        <w:t>Export</w:t>
      </w:r>
      <w:r w:rsidR="00973680">
        <w:rPr>
          <w:rStyle w:val="Production"/>
        </w:rPr>
        <w:t>Assignment</w:t>
      </w:r>
    </w:p>
    <w:p w:rsidR="004C58DE" w:rsidRDefault="004C58DE" w:rsidP="004C58DE">
      <w:pPr>
        <w:pStyle w:val="Grammar"/>
      </w:pPr>
      <w:r w:rsidRPr="00AE0A39">
        <w:rPr>
          <w:rStyle w:val="Production"/>
        </w:rPr>
        <w:t>DeclarationModule:</w:t>
      </w:r>
      <w:r>
        <w:br/>
      </w:r>
      <w:r w:rsidRPr="00AE0A39">
        <w:rPr>
          <w:rStyle w:val="Production"/>
        </w:rPr>
        <w:t>DeclarationModuleElements</w:t>
      </w:r>
      <w:r w:rsidRPr="00AE0A39">
        <w:rPr>
          <w:rStyle w:val="Production"/>
          <w:vertAlign w:val="subscript"/>
        </w:rPr>
        <w:t>opt</w:t>
      </w:r>
    </w:p>
    <w:p w:rsidR="004C58DE" w:rsidRDefault="004C58DE" w:rsidP="004C58DE">
      <w:pPr>
        <w:pStyle w:val="Grammar"/>
      </w:pPr>
      <w:r w:rsidRPr="00AE0A39">
        <w:rPr>
          <w:rStyle w:val="Production"/>
        </w:rPr>
        <w:t>DeclarationModuleElements:</w:t>
      </w:r>
      <w:r>
        <w:br/>
      </w:r>
      <w:r w:rsidRPr="00AE0A39">
        <w:rPr>
          <w:rStyle w:val="Production"/>
        </w:rPr>
        <w:t>DeclarationModuleElement</w:t>
      </w:r>
      <w:r>
        <w:br/>
      </w:r>
      <w:r w:rsidRPr="00AE0A39">
        <w:rPr>
          <w:rStyle w:val="Production"/>
        </w:rPr>
        <w:t>DeclarationModuleElements</w:t>
      </w:r>
      <w:r>
        <w:t xml:space="preserve">   </w:t>
      </w:r>
      <w:r w:rsidRPr="00AE0A39">
        <w:rPr>
          <w:rStyle w:val="Production"/>
        </w:rPr>
        <w:t>DeclarationModuleElement</w:t>
      </w:r>
    </w:p>
    <w:p w:rsidR="004C58DE" w:rsidRDefault="004C58DE" w:rsidP="004C58DE">
      <w:pPr>
        <w:pStyle w:val="Grammar"/>
      </w:pPr>
      <w:r w:rsidRPr="00AE0A39">
        <w:rPr>
          <w:rStyle w:val="Production"/>
        </w:rPr>
        <w:lastRenderedPageBreak/>
        <w:t>DeclarationModuleElement:</w:t>
      </w:r>
      <w:r>
        <w:br/>
      </w:r>
      <w:r w:rsidRPr="00AE0A39">
        <w:rPr>
          <w:rStyle w:val="Production"/>
        </w:rPr>
        <w:t>DeclarationElement</w:t>
      </w:r>
      <w:r>
        <w:br/>
      </w:r>
      <w:r w:rsidRPr="00AE0A39">
        <w:rPr>
          <w:rStyle w:val="Production"/>
        </w:rPr>
        <w:t>ImportDeclaration</w:t>
      </w:r>
      <w:r>
        <w:br/>
      </w:r>
      <w:r w:rsidR="00EB18BD">
        <w:rPr>
          <w:rStyle w:val="Production"/>
        </w:rPr>
        <w:t>ImportAlias</w:t>
      </w:r>
      <w:r w:rsidRPr="00AE0A39">
        <w:rPr>
          <w:rStyle w:val="Production"/>
        </w:rPr>
        <w:t>Declaration</w:t>
      </w:r>
      <w:r>
        <w:br/>
      </w:r>
      <w:r w:rsidRPr="00AE0A39">
        <w:rPr>
          <w:rStyle w:val="Production"/>
        </w:rPr>
        <w:t>ExportDeclarationElement</w:t>
      </w:r>
      <w:r>
        <w:br/>
      </w:r>
      <w:r w:rsidR="005F07E6" w:rsidRPr="00AE0A39">
        <w:rPr>
          <w:rStyle w:val="Production"/>
        </w:rPr>
        <w:t>Export</w:t>
      </w:r>
      <w:r w:rsidR="005F07E6">
        <w:rPr>
          <w:rStyle w:val="Production"/>
        </w:rPr>
        <w:t>Default</w:t>
      </w:r>
      <w:r w:rsidR="005F07E6" w:rsidRPr="00AE0A39">
        <w:rPr>
          <w:rStyle w:val="Production"/>
        </w:rPr>
        <w:t>DeclarationElement</w:t>
      </w:r>
      <w:r w:rsidR="005F07E6">
        <w:br/>
      </w:r>
      <w:r w:rsidRPr="00AE0A39">
        <w:rPr>
          <w:rStyle w:val="Production"/>
        </w:rPr>
        <w:t>Export</w:t>
      </w:r>
      <w:r w:rsidR="00A13F9D">
        <w:rPr>
          <w:rStyle w:val="Production"/>
        </w:rPr>
        <w:t>List</w:t>
      </w:r>
      <w:r w:rsidRPr="00AE0A39">
        <w:rPr>
          <w:rStyle w:val="Production"/>
        </w:rPr>
        <w:t>Declaration</w:t>
      </w:r>
      <w:r>
        <w:br/>
      </w:r>
      <w:r w:rsidRPr="00AE0A39">
        <w:rPr>
          <w:rStyle w:val="Production"/>
        </w:rPr>
        <w:t>Export</w:t>
      </w:r>
      <w:r w:rsidR="00272174">
        <w:rPr>
          <w:rStyle w:val="Production"/>
        </w:rPr>
        <w:t>Assignment</w:t>
      </w:r>
    </w:p>
    <w:p w:rsidR="009459E4" w:rsidRPr="0044410D" w:rsidRDefault="009459E4" w:rsidP="009459E4">
      <w:r>
        <w:t>Initialization order of modules is determined by the module loader being used and is not specified by the TypeScript language. However, it is generally the case that non-circularly dependent modules are automatically loaded and initialized in the correct order.</w:t>
      </w:r>
    </w:p>
    <w:p w:rsidR="009459E4" w:rsidRDefault="009459E4" w:rsidP="004B78D2">
      <w:r>
        <w:t xml:space="preserve">Modules can additionally be declared using </w:t>
      </w:r>
      <w:r>
        <w:rPr>
          <w:rStyle w:val="Production"/>
        </w:rPr>
        <w:t>AmbientModuleDeclaration</w:t>
      </w:r>
      <w:r w:rsidRPr="00C91A0C">
        <w:rPr>
          <w:rStyle w:val="Production"/>
        </w:rPr>
        <w:t>s</w:t>
      </w:r>
      <w:r>
        <w:t xml:space="preserve"> in </w:t>
      </w:r>
      <w:r w:rsidR="00BD0908">
        <w:t>declaration scripts</w:t>
      </w:r>
      <w:r>
        <w:t xml:space="preserve"> that directly specify the module names as string literals. This is described further in section </w:t>
      </w:r>
      <w:r>
        <w:fldChar w:fldCharType="begin"/>
      </w:r>
      <w:r>
        <w:instrText xml:space="preserve"> REF _Ref357433218 \r \h </w:instrText>
      </w:r>
      <w:r>
        <w:fldChar w:fldCharType="separate"/>
      </w:r>
      <w:r w:rsidR="00A3147C">
        <w:t>12.2</w:t>
      </w:r>
      <w:r>
        <w:fldChar w:fldCharType="end"/>
      </w:r>
      <w:r>
        <w:t>.</w:t>
      </w:r>
    </w:p>
    <w:p w:rsidR="0044410D" w:rsidRPr="0044410D" w:rsidRDefault="006B6218" w:rsidP="00764DE2">
      <w:r>
        <w:t>Belo</w:t>
      </w:r>
      <w:r w:rsidR="00640ABF">
        <w:t xml:space="preserve">w is an example of two </w:t>
      </w:r>
      <w:r>
        <w:t>modules</w:t>
      </w:r>
      <w:r w:rsidR="005E34FF">
        <w:t xml:space="preserve"> written</w:t>
      </w:r>
      <w:r w:rsidR="00BF722E">
        <w:t xml:space="preserve"> in separate source files</w:t>
      </w:r>
      <w:r w:rsidR="00D249AC">
        <w:t>:</w:t>
      </w:r>
    </w:p>
    <w:p w:rsidR="0044410D" w:rsidRPr="0044410D" w:rsidRDefault="00D249AC" w:rsidP="006B6218">
      <w:pPr>
        <w:pStyle w:val="Code"/>
      </w:pPr>
      <w:r w:rsidRPr="00D249AC">
        <w:rPr>
          <w:color w:val="008000"/>
        </w:rPr>
        <w:t>// -------- main.ts --------</w:t>
      </w:r>
      <w:r>
        <w:rPr>
          <w:color w:val="0000FF"/>
        </w:rPr>
        <w:br/>
      </w:r>
      <w:r w:rsidR="00DE2973" w:rsidRPr="00D54DB2">
        <w:rPr>
          <w:color w:val="0000FF"/>
        </w:rPr>
        <w:t>import</w:t>
      </w:r>
      <w:r w:rsidR="00DE2973" w:rsidRPr="00D54DB2">
        <w:t xml:space="preserve"> </w:t>
      </w:r>
      <w:r w:rsidR="00BD0908">
        <w:t xml:space="preserve">{ message } </w:t>
      </w:r>
      <w:r w:rsidR="00BD0908" w:rsidRPr="00BD0908">
        <w:rPr>
          <w:color w:val="0000FF"/>
        </w:rPr>
        <w:t>from</w:t>
      </w:r>
      <w:r w:rsidR="00BD0908">
        <w:t xml:space="preserve"> </w:t>
      </w:r>
      <w:r w:rsidR="008F4735" w:rsidRPr="00D54DB2">
        <w:rPr>
          <w:color w:val="800000"/>
        </w:rPr>
        <w:t>"</w:t>
      </w:r>
      <w:r w:rsidR="006C5F0E" w:rsidRPr="00D54DB2">
        <w:rPr>
          <w:color w:val="800000"/>
        </w:rPr>
        <w:t>./</w:t>
      </w:r>
      <w:r w:rsidR="006B6218" w:rsidRPr="00D54DB2">
        <w:rPr>
          <w:color w:val="800000"/>
        </w:rPr>
        <w:t>log</w:t>
      </w:r>
      <w:r w:rsidR="008F4735" w:rsidRPr="00D54DB2">
        <w:rPr>
          <w:color w:val="800000"/>
        </w:rPr>
        <w:t>"</w:t>
      </w:r>
      <w:r w:rsidR="006B6218" w:rsidRPr="00D54DB2">
        <w:t>;</w:t>
      </w:r>
      <w:r w:rsidR="0048218E" w:rsidRPr="00D54DB2">
        <w:br/>
      </w:r>
      <w:r w:rsidR="006B6218" w:rsidRPr="00D54DB2">
        <w:t>message(</w:t>
      </w:r>
      <w:r w:rsidR="008F4735" w:rsidRPr="00D54DB2">
        <w:rPr>
          <w:color w:val="800000"/>
        </w:rPr>
        <w:t>"</w:t>
      </w:r>
      <w:r w:rsidR="006B6218" w:rsidRPr="00D54DB2">
        <w:rPr>
          <w:color w:val="800000"/>
        </w:rPr>
        <w:t>hello</w:t>
      </w:r>
      <w:r w:rsidR="008F4735" w:rsidRPr="00D54DB2">
        <w:rPr>
          <w:color w:val="800000"/>
        </w:rPr>
        <w:t>"</w:t>
      </w:r>
      <w:r w:rsidR="006B6218" w:rsidRPr="00D54DB2">
        <w:t>);</w:t>
      </w:r>
    </w:p>
    <w:p w:rsidR="0044410D" w:rsidRPr="0044410D" w:rsidRDefault="00D249AC" w:rsidP="0044690E">
      <w:pPr>
        <w:pStyle w:val="Code"/>
      </w:pPr>
      <w:r w:rsidRPr="00D249AC">
        <w:rPr>
          <w:color w:val="008000"/>
        </w:rPr>
        <w:t>// -------- log.ts --------</w:t>
      </w:r>
      <w:r>
        <w:rPr>
          <w:color w:val="0000FF"/>
        </w:rPr>
        <w:br/>
      </w:r>
      <w:r w:rsidR="0044690E" w:rsidRPr="00D54DB2">
        <w:rPr>
          <w:color w:val="0000FF"/>
        </w:rPr>
        <w:t>export</w:t>
      </w:r>
      <w:r w:rsidR="0044690E" w:rsidRPr="00D54DB2">
        <w:t xml:space="preserve"> </w:t>
      </w:r>
      <w:r w:rsidR="0044690E" w:rsidRPr="00D54DB2">
        <w:rPr>
          <w:color w:val="0000FF"/>
        </w:rPr>
        <w:t>function</w:t>
      </w:r>
      <w:r w:rsidR="0044690E" w:rsidRPr="00D54DB2">
        <w:t xml:space="preserve"> message(s: </w:t>
      </w:r>
      <w:r w:rsidR="0044690E" w:rsidRPr="00D54DB2">
        <w:rPr>
          <w:color w:val="0000FF"/>
        </w:rPr>
        <w:t>string</w:t>
      </w:r>
      <w:r w:rsidR="0044690E" w:rsidRPr="00D54DB2">
        <w:t>) {</w:t>
      </w:r>
      <w:r w:rsidR="0048218E" w:rsidRPr="00D54DB2">
        <w:br/>
      </w:r>
      <w:r w:rsidR="0044690E" w:rsidRPr="00D54DB2">
        <w:t xml:space="preserve">    console.log(s);</w:t>
      </w:r>
      <w:r w:rsidR="0048218E" w:rsidRPr="00D54DB2">
        <w:br/>
      </w:r>
      <w:r w:rsidR="0044690E" w:rsidRPr="00D54DB2">
        <w:t>}</w:t>
      </w:r>
    </w:p>
    <w:p w:rsidR="00354E2D" w:rsidRDefault="00C23E8F" w:rsidP="00300771">
      <w:r>
        <w:t xml:space="preserve">The import declaration in the </w:t>
      </w:r>
      <w:r w:rsidR="008F4735">
        <w:t>'</w:t>
      </w:r>
      <w:r>
        <w:t>main</w:t>
      </w:r>
      <w:r w:rsidR="008F4735">
        <w:t>'</w:t>
      </w:r>
      <w:r>
        <w:t xml:space="preserve"> module references the </w:t>
      </w:r>
      <w:r w:rsidR="008F4735">
        <w:t>'</w:t>
      </w:r>
      <w:r>
        <w:t>log</w:t>
      </w:r>
      <w:r w:rsidR="008F4735">
        <w:t>'</w:t>
      </w:r>
      <w:r w:rsidR="006B6218">
        <w:t xml:space="preserve"> module</w:t>
      </w:r>
      <w:r w:rsidR="0044690E">
        <w:t xml:space="preserve"> and compiling the </w:t>
      </w:r>
      <w:r w:rsidR="008F4735">
        <w:t>'</w:t>
      </w:r>
      <w:r w:rsidR="00F860DD">
        <w:t>main.ts</w:t>
      </w:r>
      <w:r w:rsidR="008F4735">
        <w:t>'</w:t>
      </w:r>
      <w:r w:rsidR="0044690E">
        <w:t xml:space="preserve"> file causes the </w:t>
      </w:r>
      <w:r w:rsidR="008F4735">
        <w:t>'</w:t>
      </w:r>
      <w:r w:rsidR="0044690E">
        <w:t>log</w:t>
      </w:r>
      <w:r w:rsidR="00F860DD">
        <w:t>.ts</w:t>
      </w:r>
      <w:r w:rsidR="008F4735">
        <w:t>'</w:t>
      </w:r>
      <w:r w:rsidR="0044690E">
        <w:t xml:space="preserve"> file to also be compiled as part of the program.</w:t>
      </w:r>
    </w:p>
    <w:p w:rsidR="00BD0908" w:rsidRDefault="00BD0908" w:rsidP="00764DE2">
      <w:r>
        <w:t>TypeScript supports multiple patterns of JavaScript code generation for modules:</w:t>
      </w:r>
    </w:p>
    <w:p w:rsidR="00BD0908" w:rsidRDefault="0074792A" w:rsidP="00367611">
      <w:pPr>
        <w:pStyle w:val="ListParagraph"/>
        <w:numPr>
          <w:ilvl w:val="0"/>
          <w:numId w:val="66"/>
        </w:numPr>
      </w:pPr>
      <w:r w:rsidRPr="008738F3">
        <w:rPr>
          <w:b/>
        </w:rPr>
        <w:t>CommonJS</w:t>
      </w:r>
      <w:r>
        <w:t xml:space="preserve">. This </w:t>
      </w:r>
      <w:r w:rsidR="00BD0908">
        <w:t xml:space="preserve">format </w:t>
      </w:r>
      <w:r>
        <w:t xml:space="preserve">is </w:t>
      </w:r>
      <w:r w:rsidR="00BD0908">
        <w:t>used by server frameworks such as node.js.</w:t>
      </w:r>
    </w:p>
    <w:p w:rsidR="00BD0908" w:rsidRDefault="0074792A" w:rsidP="00367611">
      <w:pPr>
        <w:pStyle w:val="ListParagraph"/>
        <w:numPr>
          <w:ilvl w:val="0"/>
          <w:numId w:val="66"/>
        </w:numPr>
      </w:pPr>
      <w:r w:rsidRPr="008738F3">
        <w:rPr>
          <w:b/>
        </w:rPr>
        <w:t>AMD</w:t>
      </w:r>
      <w:r w:rsidR="008738F3">
        <w:t xml:space="preserve"> (Asynchronous</w:t>
      </w:r>
      <w:r w:rsidR="008738F3" w:rsidRPr="008738F3">
        <w:t xml:space="preserve"> Module Definition)</w:t>
      </w:r>
      <w:r w:rsidR="00BD0908">
        <w:t xml:space="preserve">. This format </w:t>
      </w:r>
      <w:r>
        <w:t xml:space="preserve">is </w:t>
      </w:r>
      <w:r w:rsidR="00BD0908">
        <w:t xml:space="preserve">used by asynchronous </w:t>
      </w:r>
      <w:r>
        <w:t>module loaders such as</w:t>
      </w:r>
      <w:r w:rsidR="00BD0908">
        <w:t xml:space="preserve"> RequireJS</w:t>
      </w:r>
      <w:r>
        <w:t>.</w:t>
      </w:r>
    </w:p>
    <w:p w:rsidR="008738F3" w:rsidRDefault="008738F3" w:rsidP="00367611">
      <w:pPr>
        <w:pStyle w:val="ListParagraph"/>
        <w:numPr>
          <w:ilvl w:val="0"/>
          <w:numId w:val="66"/>
        </w:numPr>
      </w:pPr>
      <w:r w:rsidRPr="008738F3">
        <w:rPr>
          <w:b/>
        </w:rPr>
        <w:t>UMD</w:t>
      </w:r>
      <w:r>
        <w:t xml:space="preserve"> (</w:t>
      </w:r>
      <w:r w:rsidRPr="008738F3">
        <w:t>Universal Module Definition)</w:t>
      </w:r>
      <w:r>
        <w:t>. A variation of the AMD format that allows modules to also be loaded by CommonJS loaders.</w:t>
      </w:r>
    </w:p>
    <w:p w:rsidR="00BD0908" w:rsidRDefault="00BD0908" w:rsidP="00367611">
      <w:pPr>
        <w:pStyle w:val="ListParagraph"/>
        <w:numPr>
          <w:ilvl w:val="0"/>
          <w:numId w:val="66"/>
        </w:numPr>
      </w:pPr>
      <w:r w:rsidRPr="008738F3">
        <w:rPr>
          <w:b/>
        </w:rPr>
        <w:t>System</w:t>
      </w:r>
      <w:r>
        <w:t>.</w:t>
      </w:r>
      <w:r w:rsidR="008738F3">
        <w:t xml:space="preserve"> This</w:t>
      </w:r>
      <w:r w:rsidR="0074792A">
        <w:t xml:space="preserve"> forma</w:t>
      </w:r>
      <w:r w:rsidR="008738F3">
        <w:t>t i</w:t>
      </w:r>
      <w:r w:rsidR="00D80640">
        <w:t>s used to represent ECMAScript 2015</w:t>
      </w:r>
      <w:r w:rsidR="008738F3">
        <w:t xml:space="preserve"> semantics with high fidelity in down-level environments.</w:t>
      </w:r>
    </w:p>
    <w:p w:rsidR="0044410D" w:rsidRPr="0044410D" w:rsidRDefault="009E4CEA" w:rsidP="00764DE2">
      <w:r>
        <w:t xml:space="preserve">The </w:t>
      </w:r>
      <w:r w:rsidR="00A30BBB">
        <w:t xml:space="preserve">desired </w:t>
      </w:r>
      <w:r>
        <w:t>module code generation pattern is selected through a compiler option</w:t>
      </w:r>
      <w:r w:rsidR="000F5DE8">
        <w:t xml:space="preserve"> and does not affect the </w:t>
      </w:r>
      <w:r w:rsidR="003C5236">
        <w:t>TypeScript</w:t>
      </w:r>
      <w:r w:rsidR="000F5DE8">
        <w:t xml:space="preserve"> source code.</w:t>
      </w:r>
      <w:r w:rsidR="00D744D0">
        <w:t xml:space="preserve"> Indeed, it </w:t>
      </w:r>
      <w:r w:rsidR="00667122">
        <w:t xml:space="preserve">is possible to author </w:t>
      </w:r>
      <w:r w:rsidR="00063342">
        <w:t xml:space="preserve">modules that can be </w:t>
      </w:r>
      <w:r w:rsidR="00F97AA9">
        <w:t>compiled for use</w:t>
      </w:r>
      <w:r w:rsidR="00063342">
        <w:t xml:space="preserve"> </w:t>
      </w:r>
      <w:r w:rsidR="005B3CB7">
        <w:t xml:space="preserve">both on the </w:t>
      </w:r>
      <w:r w:rsidR="00521267">
        <w:t>server</w:t>
      </w:r>
      <w:r w:rsidR="006267C7">
        <w:t xml:space="preserve"> </w:t>
      </w:r>
      <w:r w:rsidR="005B3CB7">
        <w:t xml:space="preserve">side </w:t>
      </w:r>
      <w:r w:rsidR="006267C7">
        <w:t>(</w:t>
      </w:r>
      <w:r w:rsidR="00521267">
        <w:t>e.g. using node.js</w:t>
      </w:r>
      <w:r w:rsidR="006267C7">
        <w:t xml:space="preserve">) and </w:t>
      </w:r>
      <w:r w:rsidR="005B3CB7">
        <w:t xml:space="preserve">on the </w:t>
      </w:r>
      <w:r w:rsidR="00521267">
        <w:t>client</w:t>
      </w:r>
      <w:r w:rsidR="005B3CB7">
        <w:t xml:space="preserve"> side </w:t>
      </w:r>
      <w:r w:rsidR="00521267">
        <w:t>(using an AMD compliant loader</w:t>
      </w:r>
      <w:r w:rsidR="00063342">
        <w:t xml:space="preserve">) with no changes to the </w:t>
      </w:r>
      <w:r w:rsidR="003C5236">
        <w:t>TypeScript</w:t>
      </w:r>
      <w:r w:rsidR="00B75AA8">
        <w:t xml:space="preserve"> </w:t>
      </w:r>
      <w:r w:rsidR="00063342">
        <w:t>source code.</w:t>
      </w:r>
    </w:p>
    <w:p w:rsidR="0044410D" w:rsidRPr="0044410D" w:rsidRDefault="005E34FF" w:rsidP="005E34FF">
      <w:pPr>
        <w:pStyle w:val="Heading3"/>
      </w:pPr>
      <w:bookmarkStart w:id="341" w:name="_Ref324173787"/>
      <w:bookmarkStart w:id="342" w:name="_Toc439666304"/>
      <w:r>
        <w:lastRenderedPageBreak/>
        <w:t>Module Names</w:t>
      </w:r>
      <w:bookmarkEnd w:id="341"/>
      <w:bookmarkEnd w:id="342"/>
    </w:p>
    <w:p w:rsidR="0044410D" w:rsidRPr="0044410D" w:rsidRDefault="00667122" w:rsidP="005E34FF">
      <w:r>
        <w:t>M</w:t>
      </w:r>
      <w:r w:rsidR="005E34FF">
        <w:t>odules are identifie</w:t>
      </w:r>
      <w:r>
        <w:t xml:space="preserve">d and referenced using </w:t>
      </w:r>
      <w:r w:rsidR="005E34FF">
        <w:t xml:space="preserve">module names. The following definition </w:t>
      </w:r>
      <w:r w:rsidR="00370829">
        <w:t xml:space="preserve">is aligned with that provided in </w:t>
      </w:r>
      <w:r w:rsidR="005E34FF">
        <w:t>th</w:t>
      </w:r>
      <w:r w:rsidR="005E34FF" w:rsidRPr="009E4CEA">
        <w:t xml:space="preserve">e </w:t>
      </w:r>
      <w:hyperlink r:id="rId51" w:history="1">
        <w:r w:rsidR="00141F14" w:rsidRPr="009E4CEA">
          <w:rPr>
            <w:rStyle w:val="Hyperlink"/>
          </w:rPr>
          <w:t>CommonJS Modules</w:t>
        </w:r>
      </w:hyperlink>
      <w:r w:rsidR="00141F14">
        <w:rPr>
          <w:rStyle w:val="Hyperlink"/>
        </w:rPr>
        <w:t xml:space="preserve"> 1.0</w:t>
      </w:r>
      <w:r w:rsidR="00C23E8F">
        <w:t xml:space="preserve"> specification</w:t>
      </w:r>
      <w:r w:rsidR="00370829">
        <w:t>.</w:t>
      </w:r>
    </w:p>
    <w:p w:rsidR="0044410D" w:rsidRPr="0044410D" w:rsidRDefault="00667122" w:rsidP="00563D8D">
      <w:pPr>
        <w:pStyle w:val="ListParagraph"/>
        <w:numPr>
          <w:ilvl w:val="0"/>
          <w:numId w:val="15"/>
        </w:numPr>
      </w:pPr>
      <w:r>
        <w:t>A</w:t>
      </w:r>
      <w:r w:rsidR="005E34FF">
        <w:t xml:space="preserve"> </w:t>
      </w:r>
      <w:r w:rsidR="008C4D03">
        <w:t>module name is a string of terms</w:t>
      </w:r>
      <w:r w:rsidR="005E34FF">
        <w:t xml:space="preserve"> delimited by forward slashes.</w:t>
      </w:r>
    </w:p>
    <w:p w:rsidR="0044410D" w:rsidRPr="0044410D" w:rsidRDefault="00667122" w:rsidP="00563D8D">
      <w:pPr>
        <w:pStyle w:val="ListParagraph"/>
        <w:numPr>
          <w:ilvl w:val="0"/>
          <w:numId w:val="15"/>
        </w:numPr>
      </w:pPr>
      <w:r>
        <w:t>M</w:t>
      </w:r>
      <w:r w:rsidR="005E34FF">
        <w:t xml:space="preserve">odule names may not have file-name extensions like </w:t>
      </w:r>
      <w:r w:rsidR="008F4735">
        <w:t>"</w:t>
      </w:r>
      <w:r w:rsidR="005E34FF">
        <w:t>.js</w:t>
      </w:r>
      <w:r w:rsidR="008F4735">
        <w:t>"</w:t>
      </w:r>
      <w:r w:rsidR="005E34FF">
        <w:t>.</w:t>
      </w:r>
    </w:p>
    <w:p w:rsidR="0044410D" w:rsidRPr="0044410D" w:rsidRDefault="00667122" w:rsidP="00563D8D">
      <w:pPr>
        <w:pStyle w:val="ListParagraph"/>
        <w:numPr>
          <w:ilvl w:val="0"/>
          <w:numId w:val="15"/>
        </w:numPr>
      </w:pPr>
      <w:r>
        <w:t>M</w:t>
      </w:r>
      <w:r w:rsidR="008C4D03">
        <w:t xml:space="preserve">odule names may be relative or </w:t>
      </w:r>
      <w:r w:rsidR="005E34FF">
        <w:t>to</w:t>
      </w:r>
      <w:r>
        <w:t>p-level. A m</w:t>
      </w:r>
      <w:r w:rsidR="008C4D03">
        <w:t>odule name is relative</w:t>
      </w:r>
      <w:r w:rsidR="005E34FF">
        <w:t xml:space="preserve"> if the first term is </w:t>
      </w:r>
      <w:r w:rsidR="008F4735">
        <w:t>"</w:t>
      </w:r>
      <w:r w:rsidR="005E34FF">
        <w:t>.</w:t>
      </w:r>
      <w:r w:rsidR="008F4735">
        <w:t>"</w:t>
      </w:r>
      <w:r w:rsidR="005E34FF">
        <w:t xml:space="preserve"> or </w:t>
      </w:r>
      <w:r w:rsidR="008F4735">
        <w:t>"</w:t>
      </w:r>
      <w:r w:rsidR="005E34FF">
        <w:t>..</w:t>
      </w:r>
      <w:r w:rsidR="008F4735">
        <w:t>"</w:t>
      </w:r>
      <w:r w:rsidR="005E34FF">
        <w:t>.</w:t>
      </w:r>
    </w:p>
    <w:p w:rsidR="0044410D" w:rsidRPr="0044410D" w:rsidRDefault="005E34FF" w:rsidP="00563D8D">
      <w:pPr>
        <w:pStyle w:val="ListParagraph"/>
        <w:numPr>
          <w:ilvl w:val="0"/>
          <w:numId w:val="15"/>
        </w:numPr>
      </w:pPr>
      <w:r>
        <w:t>Top-level names are resolved off the conceptual module name space root.</w:t>
      </w:r>
    </w:p>
    <w:p w:rsidR="0044410D" w:rsidRPr="0044410D" w:rsidRDefault="005E34FF" w:rsidP="00563D8D">
      <w:pPr>
        <w:pStyle w:val="ListParagraph"/>
        <w:numPr>
          <w:ilvl w:val="0"/>
          <w:numId w:val="15"/>
        </w:numPr>
      </w:pPr>
      <w:r>
        <w:t>Relative names are resolved relative to the name of the module in which they occur.</w:t>
      </w:r>
    </w:p>
    <w:p w:rsidR="0044410D" w:rsidRPr="0044410D" w:rsidRDefault="005E34FF" w:rsidP="005E34FF">
      <w:r>
        <w:t>For</w:t>
      </w:r>
      <w:r w:rsidR="00667122">
        <w:t xml:space="preserve"> purposes of resolving </w:t>
      </w:r>
      <w:r>
        <w:t xml:space="preserve">module references, </w:t>
      </w:r>
      <w:r w:rsidR="003C5236">
        <w:t>TypeScript</w:t>
      </w:r>
      <w:r>
        <w:t xml:space="preserve"> associates a file </w:t>
      </w:r>
      <w:r w:rsidR="00667122">
        <w:t xml:space="preserve">path with every </w:t>
      </w:r>
      <w:r w:rsidR="000A7A99">
        <w:t>module. The file path is simply the path of the module</w:t>
      </w:r>
      <w:r w:rsidR="008F4735">
        <w:t>'</w:t>
      </w:r>
      <w:r w:rsidR="000A7A99">
        <w:t xml:space="preserve">s source file without the file extension. </w:t>
      </w:r>
      <w:r>
        <w:t xml:space="preserve">For example, </w:t>
      </w:r>
      <w:r w:rsidR="00667122">
        <w:t xml:space="preserve">a </w:t>
      </w:r>
      <w:r>
        <w:t>module contained in the sou</w:t>
      </w:r>
      <w:r w:rsidR="00C23E8F">
        <w:t xml:space="preserve">rce file </w:t>
      </w:r>
      <w:r w:rsidR="008F4735">
        <w:t>'</w:t>
      </w:r>
      <w:r w:rsidR="000A7A99">
        <w:t>C:\src\</w:t>
      </w:r>
      <w:r w:rsidR="00F860DD">
        <w:t>lib\io.ts</w:t>
      </w:r>
      <w:r w:rsidR="008F4735">
        <w:t>'</w:t>
      </w:r>
      <w:r w:rsidR="00C23E8F">
        <w:t xml:space="preserve"> has the file path </w:t>
      </w:r>
      <w:r w:rsidR="008F4735">
        <w:t>'</w:t>
      </w:r>
      <w:r w:rsidR="00C23E8F">
        <w:t>C:/src/lib/io</w:t>
      </w:r>
      <w:r w:rsidR="008F4735">
        <w:t>'</w:t>
      </w:r>
      <w:r w:rsidR="00667122">
        <w:t xml:space="preserve"> and a </w:t>
      </w:r>
      <w:r w:rsidR="000A7A99">
        <w:t>modul</w:t>
      </w:r>
      <w:r w:rsidR="00C23E8F">
        <w:t>e contained in the sou</w:t>
      </w:r>
      <w:r w:rsidR="00F860DD">
        <w:t xml:space="preserve">rce file </w:t>
      </w:r>
      <w:r w:rsidR="008F4735">
        <w:t>'</w:t>
      </w:r>
      <w:r w:rsidR="00F860DD">
        <w:t>C:\src\ui\editor.d.ts</w:t>
      </w:r>
      <w:r w:rsidR="008F4735">
        <w:t>'</w:t>
      </w:r>
      <w:r w:rsidR="00C23E8F">
        <w:t xml:space="preserve"> has the file path </w:t>
      </w:r>
      <w:r w:rsidR="008F4735">
        <w:t>'</w:t>
      </w:r>
      <w:r w:rsidR="00C23E8F">
        <w:t>C:/src/ui/editor</w:t>
      </w:r>
      <w:r w:rsidR="008F4735">
        <w:t>'</w:t>
      </w:r>
      <w:r w:rsidR="000A7A99">
        <w:t>.</w:t>
      </w:r>
    </w:p>
    <w:p w:rsidR="0044410D" w:rsidRPr="0044410D" w:rsidRDefault="00667122" w:rsidP="005E34FF">
      <w:r>
        <w:t xml:space="preserve">A </w:t>
      </w:r>
      <w:r w:rsidR="00155F0B">
        <w:t>module name in an import declaration is resolved as follows:</w:t>
      </w:r>
    </w:p>
    <w:p w:rsidR="0044410D" w:rsidRPr="0044410D" w:rsidRDefault="00155F0B" w:rsidP="00563D8D">
      <w:pPr>
        <w:pStyle w:val="ListParagraph"/>
        <w:numPr>
          <w:ilvl w:val="0"/>
          <w:numId w:val="18"/>
        </w:numPr>
      </w:pPr>
      <w:r>
        <w:t xml:space="preserve">If the </w:t>
      </w:r>
      <w:r w:rsidR="005E34FF">
        <w:t>import declaratio</w:t>
      </w:r>
      <w:r w:rsidR="00667122">
        <w:t xml:space="preserve">n specifies a relative </w:t>
      </w:r>
      <w:r w:rsidR="005E34FF">
        <w:t>module name</w:t>
      </w:r>
      <w:r>
        <w:t xml:space="preserve">, </w:t>
      </w:r>
      <w:r w:rsidR="005E34FF">
        <w:t xml:space="preserve">the name </w:t>
      </w:r>
      <w:r>
        <w:t xml:space="preserve">is resolved </w:t>
      </w:r>
      <w:r w:rsidR="005E34FF">
        <w:t>relative to the directory of the referencing module</w:t>
      </w:r>
      <w:r w:rsidR="008F4735">
        <w:t>'</w:t>
      </w:r>
      <w:r w:rsidR="005E34FF">
        <w:t xml:space="preserve">s file path. The program must </w:t>
      </w:r>
      <w:r w:rsidR="00AD0A31">
        <w:t>contain</w:t>
      </w:r>
      <w:r w:rsidR="005E34FF">
        <w:t xml:space="preserve"> a module with the resulting file path or otherwise an error occurs.</w:t>
      </w:r>
      <w:r w:rsidR="00D63074">
        <w:t xml:space="preserve"> For example, in a module with </w:t>
      </w:r>
      <w:r w:rsidR="00C23E8F">
        <w:t xml:space="preserve">the file path </w:t>
      </w:r>
      <w:r w:rsidR="008F4735">
        <w:t>'</w:t>
      </w:r>
      <w:r w:rsidR="00C23E8F">
        <w:t>C:/src/ui/main</w:t>
      </w:r>
      <w:r w:rsidR="008F4735">
        <w:t>'</w:t>
      </w:r>
      <w:r w:rsidR="00667122">
        <w:t xml:space="preserve">, the </w:t>
      </w:r>
      <w:r w:rsidR="00C23E8F">
        <w:t xml:space="preserve">module names </w:t>
      </w:r>
      <w:r w:rsidR="008F4735">
        <w:t>'</w:t>
      </w:r>
      <w:r w:rsidR="00C23E8F">
        <w:t>./editor</w:t>
      </w:r>
      <w:r w:rsidR="008F4735">
        <w:t>'</w:t>
      </w:r>
      <w:r w:rsidR="00C23E8F">
        <w:t xml:space="preserve"> and </w:t>
      </w:r>
      <w:r w:rsidR="008F4735">
        <w:t>'</w:t>
      </w:r>
      <w:r w:rsidR="00C23E8F">
        <w:t>../lib/io</w:t>
      </w:r>
      <w:r w:rsidR="008F4735">
        <w:t>'</w:t>
      </w:r>
      <w:r w:rsidR="00D63074">
        <w:t xml:space="preserve"> referen</w:t>
      </w:r>
      <w:r w:rsidR="00C23E8F">
        <w:t xml:space="preserve">ce modules with the file paths </w:t>
      </w:r>
      <w:r w:rsidR="008F4735">
        <w:t>'</w:t>
      </w:r>
      <w:r w:rsidR="00C23E8F">
        <w:t>C:/src/ui/editor</w:t>
      </w:r>
      <w:r w:rsidR="008F4735">
        <w:t>'</w:t>
      </w:r>
      <w:r w:rsidR="00C23E8F">
        <w:t xml:space="preserve"> and </w:t>
      </w:r>
      <w:r w:rsidR="008F4735">
        <w:t>'</w:t>
      </w:r>
      <w:r w:rsidR="00C23E8F">
        <w:t>C:/src/lib/io</w:t>
      </w:r>
      <w:r w:rsidR="008F4735">
        <w:t>'</w:t>
      </w:r>
      <w:r w:rsidR="00D63074">
        <w:t>.</w:t>
      </w:r>
    </w:p>
    <w:p w:rsidR="0044410D" w:rsidRPr="0044410D" w:rsidRDefault="00AD0A31" w:rsidP="00563D8D">
      <w:pPr>
        <w:pStyle w:val="ListParagraph"/>
        <w:numPr>
          <w:ilvl w:val="0"/>
          <w:numId w:val="18"/>
        </w:numPr>
      </w:pPr>
      <w:r>
        <w:t xml:space="preserve">If </w:t>
      </w:r>
      <w:r w:rsidR="00155F0B">
        <w:t>the</w:t>
      </w:r>
      <w:r>
        <w:t xml:space="preserve"> import declaration</w:t>
      </w:r>
      <w:r w:rsidR="00667122">
        <w:t xml:space="preserve"> specifies a top-level </w:t>
      </w:r>
      <w:r>
        <w:t xml:space="preserve">module name and the program contains an </w:t>
      </w:r>
      <w:r w:rsidR="002A06D4">
        <w:rPr>
          <w:rStyle w:val="Production"/>
        </w:rPr>
        <w:t>AmbientModuleDeclaration</w:t>
      </w:r>
      <w:r>
        <w:t xml:space="preserve"> (section</w:t>
      </w:r>
      <w:r w:rsidR="001A6DEF">
        <w:t xml:space="preserve"> </w:t>
      </w:r>
      <w:r w:rsidR="001A6DEF">
        <w:fldChar w:fldCharType="begin"/>
      </w:r>
      <w:r w:rsidR="001A6DEF">
        <w:instrText xml:space="preserve"> REF _Ref357433218 \r \h </w:instrText>
      </w:r>
      <w:r w:rsidR="001A6DEF">
        <w:fldChar w:fldCharType="separate"/>
      </w:r>
      <w:r w:rsidR="00A3147C">
        <w:t>12.2</w:t>
      </w:r>
      <w:r w:rsidR="001A6DEF">
        <w:fldChar w:fldCharType="end"/>
      </w:r>
      <w:r>
        <w:t>) with a string literal that specifies that exact name, then the import declaration r</w:t>
      </w:r>
      <w:r w:rsidR="00667122">
        <w:t xml:space="preserve">eferences that ambient </w:t>
      </w:r>
      <w:r w:rsidR="0006010A">
        <w:t>module.</w:t>
      </w:r>
    </w:p>
    <w:p w:rsidR="0044410D" w:rsidRDefault="00C33388" w:rsidP="00563D8D">
      <w:pPr>
        <w:pStyle w:val="ListParagraph"/>
        <w:numPr>
          <w:ilvl w:val="0"/>
          <w:numId w:val="18"/>
        </w:numPr>
      </w:pPr>
      <w:r>
        <w:t>If the import declaration</w:t>
      </w:r>
      <w:r w:rsidR="00667122">
        <w:t xml:space="preserve"> specifies a top-level </w:t>
      </w:r>
      <w:r>
        <w:t xml:space="preserve">module name and </w:t>
      </w:r>
      <w:r w:rsidR="0058495C">
        <w:t xml:space="preserve">the program </w:t>
      </w:r>
      <w:r>
        <w:t>contain</w:t>
      </w:r>
      <w:r w:rsidR="0058495C">
        <w:t>s</w:t>
      </w:r>
      <w:r>
        <w:t xml:space="preserve"> </w:t>
      </w:r>
      <w:r w:rsidR="0058495C">
        <w:t>no</w:t>
      </w:r>
      <w:r>
        <w:t xml:space="preserve"> </w:t>
      </w:r>
      <w:r w:rsidR="002A06D4">
        <w:rPr>
          <w:rStyle w:val="Production"/>
        </w:rPr>
        <w:t>AmbientModuleDeclaration</w:t>
      </w:r>
      <w:r w:rsidR="0058495C">
        <w:t xml:space="preserve"> </w:t>
      </w:r>
      <w:r w:rsidR="001A6DEF">
        <w:t xml:space="preserve">(section </w:t>
      </w:r>
      <w:r w:rsidR="001A6DEF">
        <w:fldChar w:fldCharType="begin"/>
      </w:r>
      <w:r w:rsidR="001A6DEF">
        <w:instrText xml:space="preserve"> REF _Ref357433218 \r \h </w:instrText>
      </w:r>
      <w:r w:rsidR="001A6DEF">
        <w:fldChar w:fldCharType="separate"/>
      </w:r>
      <w:r w:rsidR="00A3147C">
        <w:t>12.2</w:t>
      </w:r>
      <w:r w:rsidR="001A6DEF">
        <w:fldChar w:fldCharType="end"/>
      </w:r>
      <w:r w:rsidR="001A6DEF">
        <w:t>)</w:t>
      </w:r>
      <w:r w:rsidR="00305195">
        <w:t xml:space="preserve"> </w:t>
      </w:r>
      <w:r>
        <w:t>with a string literal that specifies that exact name, the</w:t>
      </w:r>
      <w:r w:rsidR="0006010A">
        <w:t xml:space="preserve"> name is resolved in a host dependent manner (for example by </w:t>
      </w:r>
      <w:r>
        <w:t>considering</w:t>
      </w:r>
      <w:r w:rsidR="0006010A">
        <w:t xml:space="preserve"> the name relative to a module name space root). If a matching module cannot be found an error occurs.</w:t>
      </w:r>
    </w:p>
    <w:p w:rsidR="00C31062" w:rsidRDefault="00C31062" w:rsidP="00C31062">
      <w:pPr>
        <w:pStyle w:val="Heading3"/>
      </w:pPr>
      <w:bookmarkStart w:id="343" w:name="_Ref423253173"/>
      <w:bookmarkStart w:id="344" w:name="_Toc439666305"/>
      <w:r>
        <w:t>Import Declarations</w:t>
      </w:r>
      <w:bookmarkEnd w:id="343"/>
      <w:bookmarkEnd w:id="344"/>
    </w:p>
    <w:p w:rsidR="00E37E7F" w:rsidRPr="00E37E7F" w:rsidRDefault="00E37E7F" w:rsidP="00E37E7F">
      <w:r>
        <w:t>Import declarations are used to import entities from other modules and provide bindings for them in the current module.</w:t>
      </w:r>
    </w:p>
    <w:p w:rsidR="002479E7" w:rsidRDefault="002479E7" w:rsidP="002479E7">
      <w:r>
        <w:t>An import declaration of the form</w:t>
      </w:r>
    </w:p>
    <w:p w:rsidR="002479E7" w:rsidRDefault="002479E7" w:rsidP="002479E7">
      <w:pPr>
        <w:pStyle w:val="Code"/>
      </w:pPr>
      <w:r w:rsidRPr="00EA4AE7">
        <w:rPr>
          <w:color w:val="0000FF"/>
        </w:rPr>
        <w:t>import</w:t>
      </w:r>
      <w:r>
        <w:t xml:space="preserve"> * </w:t>
      </w:r>
      <w:r w:rsidRPr="00EA4AE7">
        <w:rPr>
          <w:color w:val="0000FF"/>
        </w:rPr>
        <w:t>as</w:t>
      </w:r>
      <w:r>
        <w:t xml:space="preserve"> </w:t>
      </w:r>
      <w:r w:rsidR="002E1758">
        <w:t>m</w:t>
      </w:r>
      <w:r>
        <w:t xml:space="preserve"> </w:t>
      </w:r>
      <w:r w:rsidRPr="00EA4AE7">
        <w:rPr>
          <w:color w:val="0000FF"/>
        </w:rPr>
        <w:t>from</w:t>
      </w:r>
      <w:r>
        <w:t xml:space="preserve"> </w:t>
      </w:r>
      <w:r w:rsidRPr="00EA4AE7">
        <w:rPr>
          <w:color w:val="800000"/>
        </w:rPr>
        <w:t>"mod"</w:t>
      </w:r>
      <w:r>
        <w:t>;</w:t>
      </w:r>
    </w:p>
    <w:p w:rsidR="00E37E7F" w:rsidRDefault="00E37E7F" w:rsidP="00972C0A">
      <w:r>
        <w:t xml:space="preserve">imports the module with the given name and creates a local binding </w:t>
      </w:r>
      <w:r w:rsidR="006B5FAC">
        <w:t>for</w:t>
      </w:r>
      <w:r>
        <w:t xml:space="preserve"> the module</w:t>
      </w:r>
      <w:r w:rsidR="006B5FAC">
        <w:t xml:space="preserve"> itself</w:t>
      </w:r>
      <w:r>
        <w:t>. The local binding is classified as a value (representing the module instance) and a namespace (representing a container of types and namespaces).</w:t>
      </w:r>
    </w:p>
    <w:p w:rsidR="00972C0A" w:rsidRDefault="00972C0A" w:rsidP="00972C0A">
      <w:r>
        <w:t>An import declaration of the form</w:t>
      </w:r>
    </w:p>
    <w:p w:rsidR="002479E7" w:rsidRDefault="002479E7" w:rsidP="002479E7">
      <w:pPr>
        <w:pStyle w:val="Code"/>
      </w:pPr>
      <w:r w:rsidRPr="00EA4AE7">
        <w:rPr>
          <w:color w:val="0000FF"/>
        </w:rPr>
        <w:lastRenderedPageBreak/>
        <w:t>import</w:t>
      </w:r>
      <w:r>
        <w:t xml:space="preserve"> { x, y, z } </w:t>
      </w:r>
      <w:r w:rsidRPr="00EA4AE7">
        <w:rPr>
          <w:color w:val="0000FF"/>
        </w:rPr>
        <w:t>from</w:t>
      </w:r>
      <w:r>
        <w:t xml:space="preserve"> </w:t>
      </w:r>
      <w:r w:rsidRPr="00EA4AE7">
        <w:rPr>
          <w:color w:val="800000"/>
        </w:rPr>
        <w:t>"mod"</w:t>
      </w:r>
      <w:r>
        <w:t>;</w:t>
      </w:r>
    </w:p>
    <w:p w:rsidR="00E37E7F" w:rsidRDefault="00437B8C" w:rsidP="00972C0A">
      <w:r>
        <w:t xml:space="preserve">imports </w:t>
      </w:r>
      <w:r w:rsidR="00D4522E">
        <w:t xml:space="preserve">a given module and creates local bindings for </w:t>
      </w:r>
      <w:r>
        <w:t xml:space="preserve">a specified list of exported members </w:t>
      </w:r>
      <w:r w:rsidR="00D4522E">
        <w:t>of the module</w:t>
      </w:r>
      <w:r>
        <w:t>. The specifi</w:t>
      </w:r>
      <w:r w:rsidR="00D4522E">
        <w:t xml:space="preserve">ed names must each reference an </w:t>
      </w:r>
      <w:r w:rsidR="0066330B">
        <w:t xml:space="preserve">entity in the export member set </w:t>
      </w:r>
      <w:r w:rsidR="00D4522E">
        <w:t>(</w:t>
      </w:r>
      <w:r w:rsidR="00D4522E">
        <w:fldChar w:fldCharType="begin"/>
      </w:r>
      <w:r w:rsidR="00D4522E">
        <w:instrText xml:space="preserve"> REF _Ref423253311 \r \h </w:instrText>
      </w:r>
      <w:r w:rsidR="00D4522E">
        <w:fldChar w:fldCharType="separate"/>
      </w:r>
      <w:r w:rsidR="00A3147C">
        <w:t>11.3.4.4</w:t>
      </w:r>
      <w:r w:rsidR="00D4522E">
        <w:fldChar w:fldCharType="end"/>
      </w:r>
      <w:r w:rsidR="00D4522E">
        <w:t xml:space="preserve">) </w:t>
      </w:r>
      <w:r w:rsidR="0066330B">
        <w:t xml:space="preserve">of the given module. </w:t>
      </w:r>
      <w:r w:rsidR="00EA4AE7">
        <w:t xml:space="preserve">The local bindings have the same </w:t>
      </w:r>
      <w:r w:rsidR="00C57E41">
        <w:t>name</w:t>
      </w:r>
      <w:r w:rsidR="008660D9">
        <w:t>s</w:t>
      </w:r>
      <w:r w:rsidR="00C57E41">
        <w:t xml:space="preserve"> and </w:t>
      </w:r>
      <w:r w:rsidR="00EA4AE7">
        <w:t>classification</w:t>
      </w:r>
      <w:r w:rsidR="008660D9">
        <w:t>s</w:t>
      </w:r>
      <w:r w:rsidR="00EA4AE7">
        <w:t xml:space="preserve"> as the entities they </w:t>
      </w:r>
      <w:r w:rsidR="008660D9">
        <w:t xml:space="preserve">represent unless </w:t>
      </w:r>
      <w:r w:rsidR="00594F9E" w:rsidRPr="00594F9E">
        <w:rPr>
          <w:rStyle w:val="CodeFragment"/>
        </w:rPr>
        <w:t>as</w:t>
      </w:r>
      <w:r w:rsidR="00C57E41">
        <w:t xml:space="preserve"> clauses </w:t>
      </w:r>
      <w:r w:rsidR="008660D9">
        <w:t xml:space="preserve">are used to </w:t>
      </w:r>
      <w:r w:rsidR="00C57E41">
        <w:t>that specify</w:t>
      </w:r>
      <w:r w:rsidR="00594F9E">
        <w:t xml:space="preserve"> different local names:</w:t>
      </w:r>
    </w:p>
    <w:p w:rsidR="00EA4AE7" w:rsidRDefault="002479E7" w:rsidP="00594F9E">
      <w:pPr>
        <w:pStyle w:val="Code"/>
      </w:pPr>
      <w:r w:rsidRPr="00EA4AE7">
        <w:rPr>
          <w:color w:val="0000FF"/>
        </w:rPr>
        <w:t>import</w:t>
      </w:r>
      <w:r>
        <w:t xml:space="preserve"> { x as a, y as b } </w:t>
      </w:r>
      <w:r w:rsidRPr="00EA4AE7">
        <w:rPr>
          <w:color w:val="0000FF"/>
        </w:rPr>
        <w:t>from</w:t>
      </w:r>
      <w:r>
        <w:t xml:space="preserve"> </w:t>
      </w:r>
      <w:r w:rsidRPr="00EA4AE7">
        <w:rPr>
          <w:color w:val="800000"/>
        </w:rPr>
        <w:t>"mod"</w:t>
      </w:r>
      <w:r w:rsidR="00594F9E">
        <w:t>;</w:t>
      </w:r>
    </w:p>
    <w:p w:rsidR="00972C0A" w:rsidRDefault="00972C0A" w:rsidP="00972C0A">
      <w:r>
        <w:t>An import declaration of the form</w:t>
      </w:r>
    </w:p>
    <w:p w:rsidR="002479E7" w:rsidRDefault="002E1758" w:rsidP="00972C0A">
      <w:pPr>
        <w:pStyle w:val="Code"/>
      </w:pPr>
      <w:r w:rsidRPr="00EA4AE7">
        <w:rPr>
          <w:color w:val="0000FF"/>
        </w:rPr>
        <w:t>import</w:t>
      </w:r>
      <w:r>
        <w:t xml:space="preserve"> d</w:t>
      </w:r>
      <w:r w:rsidR="002479E7">
        <w:t xml:space="preserve"> </w:t>
      </w:r>
      <w:r w:rsidR="002479E7" w:rsidRPr="00EA4AE7">
        <w:rPr>
          <w:color w:val="0000FF"/>
        </w:rPr>
        <w:t>from</w:t>
      </w:r>
      <w:r w:rsidR="002479E7">
        <w:t xml:space="preserve"> </w:t>
      </w:r>
      <w:r w:rsidR="00EA4AE7" w:rsidRPr="00EA4AE7">
        <w:rPr>
          <w:color w:val="800000"/>
        </w:rPr>
        <w:t>"mod"</w:t>
      </w:r>
      <w:r w:rsidR="002479E7">
        <w:t>;</w:t>
      </w:r>
    </w:p>
    <w:p w:rsidR="00EA4AE7" w:rsidRDefault="00EA4AE7" w:rsidP="00972C0A">
      <w:r>
        <w:t>is exactly equivalent to the import declaration</w:t>
      </w:r>
    </w:p>
    <w:p w:rsidR="00EA4AE7" w:rsidRDefault="00EA4AE7" w:rsidP="00EA4AE7">
      <w:pPr>
        <w:pStyle w:val="Code"/>
      </w:pPr>
      <w:r w:rsidRPr="00EA4AE7">
        <w:rPr>
          <w:color w:val="0000FF"/>
        </w:rPr>
        <w:t>import</w:t>
      </w:r>
      <w:r>
        <w:t xml:space="preserve"> { default </w:t>
      </w:r>
      <w:r w:rsidRPr="00EA4AE7">
        <w:rPr>
          <w:color w:val="0000FF"/>
        </w:rPr>
        <w:t>as</w:t>
      </w:r>
      <w:r>
        <w:t xml:space="preserve"> d } </w:t>
      </w:r>
      <w:r w:rsidRPr="00EA4AE7">
        <w:rPr>
          <w:color w:val="0000FF"/>
        </w:rPr>
        <w:t>from</w:t>
      </w:r>
      <w:r>
        <w:t xml:space="preserve"> </w:t>
      </w:r>
      <w:r w:rsidRPr="00EA4AE7">
        <w:rPr>
          <w:color w:val="800000"/>
        </w:rPr>
        <w:t>"mod"</w:t>
      </w:r>
      <w:r>
        <w:t>;</w:t>
      </w:r>
    </w:p>
    <w:p w:rsidR="00972C0A" w:rsidRDefault="00972C0A" w:rsidP="00972C0A">
      <w:r>
        <w:t>An import declaration of the form</w:t>
      </w:r>
    </w:p>
    <w:p w:rsidR="002479E7" w:rsidRDefault="002479E7" w:rsidP="00972C0A">
      <w:pPr>
        <w:pStyle w:val="Code"/>
      </w:pPr>
      <w:r w:rsidRPr="00EA4AE7">
        <w:rPr>
          <w:color w:val="0000FF"/>
        </w:rPr>
        <w:t>import</w:t>
      </w:r>
      <w:r>
        <w:t xml:space="preserve"> </w:t>
      </w:r>
      <w:r w:rsidR="00EA4AE7" w:rsidRPr="00EA4AE7">
        <w:rPr>
          <w:color w:val="800000"/>
        </w:rPr>
        <w:t>"mod"</w:t>
      </w:r>
      <w:r>
        <w:t>;</w:t>
      </w:r>
    </w:p>
    <w:p w:rsidR="002479E7" w:rsidRPr="002479E7" w:rsidRDefault="00B14B6E" w:rsidP="002479E7">
      <w:r>
        <w:t>imports the given module without crea</w:t>
      </w:r>
      <w:r w:rsidR="00C57E41">
        <w:t>ting any local bindings (this is useful only if the imported</w:t>
      </w:r>
      <w:r w:rsidR="00831113">
        <w:t xml:space="preserve"> module has </w:t>
      </w:r>
      <w:r w:rsidR="00C57E41">
        <w:t>side effects).</w:t>
      </w:r>
    </w:p>
    <w:p w:rsidR="0044410D" w:rsidRPr="0044410D" w:rsidRDefault="00972C0A" w:rsidP="00767F57">
      <w:pPr>
        <w:pStyle w:val="Heading3"/>
      </w:pPr>
      <w:bookmarkStart w:id="345" w:name="_Ref325089515"/>
      <w:bookmarkStart w:id="346" w:name="_Toc439666306"/>
      <w:bookmarkStart w:id="347" w:name="_Ref323816296"/>
      <w:bookmarkStart w:id="348" w:name="_Ref323981484"/>
      <w:r>
        <w:t>Import</w:t>
      </w:r>
      <w:r w:rsidR="00767F57">
        <w:t xml:space="preserve"> </w:t>
      </w:r>
      <w:r>
        <w:t>Require</w:t>
      </w:r>
      <w:r w:rsidR="00767F57">
        <w:t xml:space="preserve"> Declarations</w:t>
      </w:r>
      <w:bookmarkEnd w:id="345"/>
      <w:bookmarkEnd w:id="346"/>
    </w:p>
    <w:p w:rsidR="0044410D" w:rsidRPr="0044410D" w:rsidRDefault="00972C0A" w:rsidP="00767F57">
      <w:r>
        <w:t>I</w:t>
      </w:r>
      <w:r w:rsidR="00767F57">
        <w:t xml:space="preserve">mport </w:t>
      </w:r>
      <w:r>
        <w:t xml:space="preserve">require </w:t>
      </w:r>
      <w:r w:rsidR="00767F57">
        <w:t>declarati</w:t>
      </w:r>
      <w:r w:rsidR="00667122">
        <w:t xml:space="preserve">ons </w:t>
      </w:r>
      <w:r>
        <w:t>exist for backward compatibility with earlier versions of TypeScript.</w:t>
      </w:r>
    </w:p>
    <w:p w:rsidR="0044410D" w:rsidRPr="00597E29" w:rsidRDefault="00EB18BD" w:rsidP="00597E29">
      <w:pPr>
        <w:pStyle w:val="Grammar"/>
      </w:pPr>
      <w:r>
        <w:rPr>
          <w:rStyle w:val="Production"/>
        </w:rPr>
        <w:t>Import</w:t>
      </w:r>
      <w:r w:rsidR="00972C0A">
        <w:rPr>
          <w:rStyle w:val="Production"/>
        </w:rPr>
        <w:t>Require</w:t>
      </w:r>
      <w:r w:rsidR="00F63434">
        <w:rPr>
          <w:rStyle w:val="Production"/>
        </w:rPr>
        <w:t>Declaration</w:t>
      </w:r>
      <w:r w:rsidR="00767F57" w:rsidRPr="006551A1">
        <w:rPr>
          <w:rStyle w:val="Production"/>
        </w:rPr>
        <w:t>:</w:t>
      </w:r>
      <w:r w:rsidR="0048218E" w:rsidRPr="0048218E">
        <w:br/>
      </w:r>
      <w:r w:rsidR="00767F57" w:rsidRPr="00FD0317">
        <w:rPr>
          <w:rStyle w:val="Terminal"/>
        </w:rPr>
        <w:t>import</w:t>
      </w:r>
      <w:r w:rsidR="00767F57">
        <w:t xml:space="preserve">   </w:t>
      </w:r>
      <w:r w:rsidR="002355F0">
        <w:rPr>
          <w:rStyle w:val="Production"/>
        </w:rPr>
        <w:t>BindingI</w:t>
      </w:r>
      <w:r w:rsidR="00767F57" w:rsidRPr="006551A1">
        <w:rPr>
          <w:rStyle w:val="Production"/>
        </w:rPr>
        <w:t>dentifier</w:t>
      </w:r>
      <w:r w:rsidR="00767F57">
        <w:t xml:space="preserve">   </w:t>
      </w:r>
      <w:r w:rsidR="00767F57" w:rsidRPr="00FD0317">
        <w:rPr>
          <w:rStyle w:val="Terminal"/>
        </w:rPr>
        <w:t>=</w:t>
      </w:r>
      <w:r w:rsidR="00597E29" w:rsidRPr="00597E29">
        <w:t xml:space="preserve">   </w:t>
      </w:r>
      <w:r w:rsidR="00767F57">
        <w:rPr>
          <w:rStyle w:val="Terminal"/>
        </w:rPr>
        <w:t>require</w:t>
      </w:r>
      <w:r w:rsidR="00767F57">
        <w:t xml:space="preserve">   </w:t>
      </w:r>
      <w:r w:rsidR="00767F57" w:rsidRPr="00F07E86">
        <w:rPr>
          <w:rStyle w:val="Terminal"/>
        </w:rPr>
        <w:t>(</w:t>
      </w:r>
      <w:r w:rsidR="00767F57">
        <w:t xml:space="preserve">   </w:t>
      </w:r>
      <w:r w:rsidR="00767F57" w:rsidRPr="006551A1">
        <w:rPr>
          <w:rStyle w:val="Production"/>
        </w:rPr>
        <w:t>StringLiteral</w:t>
      </w:r>
      <w:r w:rsidR="00767F57">
        <w:t xml:space="preserve">   </w:t>
      </w:r>
      <w:r w:rsidR="00767F57" w:rsidRPr="00F07E86">
        <w:rPr>
          <w:rStyle w:val="Terminal"/>
        </w:rPr>
        <w:t>)</w:t>
      </w:r>
      <w:r w:rsidR="00597E29">
        <w:t xml:space="preserve">   </w:t>
      </w:r>
      <w:r w:rsidR="00597E29" w:rsidRPr="00597E29">
        <w:rPr>
          <w:rStyle w:val="Terminal"/>
        </w:rPr>
        <w:t>;</w:t>
      </w:r>
    </w:p>
    <w:p w:rsidR="00972C0A" w:rsidRDefault="001B607C" w:rsidP="00972C0A">
      <w:r>
        <w:t xml:space="preserve">An import </w:t>
      </w:r>
      <w:r w:rsidR="00972C0A">
        <w:t xml:space="preserve">require declaration introduces a local identifier that references a given module. </w:t>
      </w:r>
      <w:r w:rsidR="008D6AC7">
        <w:t xml:space="preserve">The string literal specified in an import require declaration is interpreted as a module name (section </w:t>
      </w:r>
      <w:r w:rsidR="008D6AC7">
        <w:fldChar w:fldCharType="begin"/>
      </w:r>
      <w:r w:rsidR="008D6AC7">
        <w:instrText xml:space="preserve"> REF _Ref324173787 \r \h </w:instrText>
      </w:r>
      <w:r w:rsidR="008D6AC7">
        <w:fldChar w:fldCharType="separate"/>
      </w:r>
      <w:r w:rsidR="00A3147C">
        <w:t>11.3.1</w:t>
      </w:r>
      <w:r w:rsidR="008D6AC7">
        <w:fldChar w:fldCharType="end"/>
      </w:r>
      <w:r w:rsidR="008D6AC7">
        <w:t xml:space="preserve">). </w:t>
      </w:r>
      <w:r w:rsidR="00972C0A">
        <w:t xml:space="preserve">The local identifier </w:t>
      </w:r>
      <w:r w:rsidR="008D6AC7">
        <w:t xml:space="preserve">introduced by the declaration </w:t>
      </w:r>
      <w:r w:rsidR="00972C0A">
        <w:t>becomes an alias for, and is classified exactly like, the entity exported from the referenced module. Specifically, if the referenced module contains no export assignment the identifier is classified as a</w:t>
      </w:r>
      <w:r w:rsidR="00B436DC">
        <w:t xml:space="preserve"> value and a</w:t>
      </w:r>
      <w:r w:rsidR="00972C0A">
        <w:t xml:space="preserve"> namespace, and if the referenced module contains an export assignment the identifier is classified exactly like the entity named in the export assignment.</w:t>
      </w:r>
    </w:p>
    <w:p w:rsidR="008D6AC7" w:rsidRDefault="00B478FD" w:rsidP="00972C0A">
      <w:r>
        <w:t>An import require declaration of the form</w:t>
      </w:r>
    </w:p>
    <w:p w:rsidR="00B478FD" w:rsidRDefault="00B478FD" w:rsidP="00B478FD">
      <w:pPr>
        <w:pStyle w:val="Code"/>
      </w:pPr>
      <w:r w:rsidRPr="0028202C">
        <w:rPr>
          <w:color w:val="0000FF"/>
        </w:rPr>
        <w:t>import</w:t>
      </w:r>
      <w:r>
        <w:t xml:space="preserve"> m = </w:t>
      </w:r>
      <w:r w:rsidRPr="0028202C">
        <w:rPr>
          <w:color w:val="0000FF"/>
        </w:rPr>
        <w:t>require</w:t>
      </w:r>
      <w:r>
        <w:t>(</w:t>
      </w:r>
      <w:r w:rsidR="00EA4AE7" w:rsidRPr="00EA4AE7">
        <w:rPr>
          <w:color w:val="800000"/>
        </w:rPr>
        <w:t>"mod"</w:t>
      </w:r>
      <w:r>
        <w:t>);</w:t>
      </w:r>
    </w:p>
    <w:p w:rsidR="00B478FD" w:rsidRDefault="00B478FD" w:rsidP="00B478FD">
      <w:r>
        <w:t>i</w:t>
      </w:r>
      <w:r w:rsidR="00D80640">
        <w:t>s equivalent to the ECMAScript 2015</w:t>
      </w:r>
      <w:r>
        <w:t xml:space="preserve"> import declaration</w:t>
      </w:r>
    </w:p>
    <w:p w:rsidR="00B478FD" w:rsidRDefault="00B478FD" w:rsidP="00B478FD">
      <w:pPr>
        <w:pStyle w:val="Code"/>
      </w:pPr>
      <w:r w:rsidRPr="0028202C">
        <w:rPr>
          <w:color w:val="0000FF"/>
        </w:rPr>
        <w:lastRenderedPageBreak/>
        <w:t>import</w:t>
      </w:r>
      <w:r>
        <w:t xml:space="preserve"> * </w:t>
      </w:r>
      <w:r w:rsidRPr="0028202C">
        <w:rPr>
          <w:color w:val="0000FF"/>
        </w:rPr>
        <w:t>as</w:t>
      </w:r>
      <w:r>
        <w:t xml:space="preserve"> m </w:t>
      </w:r>
      <w:r w:rsidRPr="0028202C">
        <w:rPr>
          <w:color w:val="0000FF"/>
        </w:rPr>
        <w:t>from</w:t>
      </w:r>
      <w:r>
        <w:t xml:space="preserve"> </w:t>
      </w:r>
      <w:r w:rsidR="00EA4AE7" w:rsidRPr="00EA4AE7">
        <w:rPr>
          <w:color w:val="800000"/>
        </w:rPr>
        <w:t>"mod"</w:t>
      </w:r>
      <w:r>
        <w:t>;</w:t>
      </w:r>
    </w:p>
    <w:p w:rsidR="001D7DA8" w:rsidRPr="0044410D" w:rsidRDefault="001D7DA8" w:rsidP="001D7DA8">
      <w:r>
        <w:t>provided the referenced module contains no export assignment</w:t>
      </w:r>
      <w:r w:rsidR="00865EB3">
        <w:t>.</w:t>
      </w:r>
    </w:p>
    <w:p w:rsidR="0044410D" w:rsidRDefault="00C37548" w:rsidP="00905312">
      <w:pPr>
        <w:pStyle w:val="Heading3"/>
      </w:pPr>
      <w:bookmarkStart w:id="349" w:name="_Toc439666307"/>
      <w:bookmarkEnd w:id="347"/>
      <w:bookmarkEnd w:id="348"/>
      <w:r>
        <w:t>Export Declarations</w:t>
      </w:r>
      <w:bookmarkEnd w:id="349"/>
    </w:p>
    <w:p w:rsidR="005D0297" w:rsidRDefault="001B607C" w:rsidP="003C2A72">
      <w:r>
        <w:t>An export declaration declares one or more exported module members.</w:t>
      </w:r>
      <w:r w:rsidR="00C743AF">
        <w:t xml:space="preserve"> The exported members of a module can be imported in other modules using import declarations (</w:t>
      </w:r>
      <w:r w:rsidR="00C743AF">
        <w:fldChar w:fldCharType="begin"/>
      </w:r>
      <w:r w:rsidR="00C743AF">
        <w:instrText xml:space="preserve"> REF _Ref423253173 \r \h </w:instrText>
      </w:r>
      <w:r w:rsidR="00C743AF">
        <w:fldChar w:fldCharType="separate"/>
      </w:r>
      <w:r w:rsidR="00A3147C">
        <w:t>11.3.2</w:t>
      </w:r>
      <w:r w:rsidR="00C743AF">
        <w:fldChar w:fldCharType="end"/>
      </w:r>
      <w:r w:rsidR="00C743AF">
        <w:t>).</w:t>
      </w:r>
    </w:p>
    <w:p w:rsidR="003D1A44" w:rsidRDefault="003D1A44" w:rsidP="003D1A44">
      <w:pPr>
        <w:pStyle w:val="Heading4"/>
      </w:pPr>
      <w:r>
        <w:t>Export Modifiers</w:t>
      </w:r>
    </w:p>
    <w:p w:rsidR="003D1A44" w:rsidRDefault="003D1A44" w:rsidP="003D1A44">
      <w:r>
        <w:t xml:space="preserve">In the body of a module, a declaration can export the declared entity by including an </w:t>
      </w:r>
      <w:r w:rsidRPr="003D1A44">
        <w:rPr>
          <w:rStyle w:val="CodeFragment"/>
        </w:rPr>
        <w:t>export</w:t>
      </w:r>
      <w:r>
        <w:t xml:space="preserve"> modifier.</w:t>
      </w:r>
    </w:p>
    <w:p w:rsidR="005F07E6" w:rsidRDefault="001B607C" w:rsidP="00087324">
      <w:pPr>
        <w:pStyle w:val="Grammar"/>
      </w:pPr>
      <w:r w:rsidRPr="0096737E">
        <w:rPr>
          <w:rStyle w:val="Production"/>
        </w:rPr>
        <w:t>ExportImplementationElement:</w:t>
      </w:r>
      <w:r>
        <w:br/>
      </w:r>
      <w:r w:rsidRPr="0096737E">
        <w:rPr>
          <w:rStyle w:val="Terminal"/>
        </w:rPr>
        <w:t>export</w:t>
      </w:r>
      <w:r>
        <w:t xml:space="preserve">   </w:t>
      </w:r>
      <w:r w:rsidRPr="0096737E">
        <w:rPr>
          <w:rStyle w:val="Production"/>
        </w:rPr>
        <w:t>VariableStatement</w:t>
      </w:r>
      <w:r>
        <w:br/>
      </w:r>
      <w:r w:rsidRPr="0096737E">
        <w:rPr>
          <w:rStyle w:val="Terminal"/>
        </w:rPr>
        <w:t>export</w:t>
      </w:r>
      <w:r>
        <w:t xml:space="preserve">   </w:t>
      </w:r>
      <w:r w:rsidRPr="0096737E">
        <w:rPr>
          <w:rStyle w:val="Production"/>
        </w:rPr>
        <w:t>LexicalDeclaration</w:t>
      </w:r>
      <w:r>
        <w:br/>
      </w:r>
      <w:r w:rsidRPr="0096737E">
        <w:rPr>
          <w:rStyle w:val="Terminal"/>
        </w:rPr>
        <w:t>export</w:t>
      </w:r>
      <w:r>
        <w:t xml:space="preserve">   </w:t>
      </w:r>
      <w:r w:rsidRPr="0096737E">
        <w:rPr>
          <w:rStyle w:val="Production"/>
        </w:rPr>
        <w:t>FunctionDeclaration</w:t>
      </w:r>
      <w:r>
        <w:br/>
      </w:r>
      <w:r w:rsidRPr="0096737E">
        <w:rPr>
          <w:rStyle w:val="Terminal"/>
        </w:rPr>
        <w:t>export</w:t>
      </w:r>
      <w:r>
        <w:t xml:space="preserve">   </w:t>
      </w:r>
      <w:r w:rsidRPr="0096737E">
        <w:rPr>
          <w:rStyle w:val="Production"/>
        </w:rPr>
        <w:t>GeneratorDeclaration</w:t>
      </w:r>
      <w:r>
        <w:br/>
      </w:r>
      <w:r w:rsidRPr="0096737E">
        <w:rPr>
          <w:rStyle w:val="Terminal"/>
        </w:rPr>
        <w:t>export</w:t>
      </w:r>
      <w:r>
        <w:t xml:space="preserve">   </w:t>
      </w:r>
      <w:r w:rsidRPr="0096737E">
        <w:rPr>
          <w:rStyle w:val="Production"/>
        </w:rPr>
        <w:t>ClassDeclaration</w:t>
      </w:r>
      <w:r>
        <w:br/>
      </w:r>
      <w:r w:rsidRPr="0096737E">
        <w:rPr>
          <w:rStyle w:val="Terminal"/>
        </w:rPr>
        <w:t>export</w:t>
      </w:r>
      <w:r>
        <w:t xml:space="preserve">   </w:t>
      </w:r>
      <w:r w:rsidRPr="0096737E">
        <w:rPr>
          <w:rStyle w:val="Production"/>
        </w:rPr>
        <w:t>InterfaceDeclaration</w:t>
      </w:r>
      <w:r>
        <w:br/>
      </w:r>
      <w:r w:rsidRPr="0096737E">
        <w:rPr>
          <w:rStyle w:val="Terminal"/>
        </w:rPr>
        <w:t>export</w:t>
      </w:r>
      <w:r>
        <w:t xml:space="preserve">   </w:t>
      </w:r>
      <w:r w:rsidRPr="0096737E">
        <w:rPr>
          <w:rStyle w:val="Production"/>
        </w:rPr>
        <w:t>TypeAliasDeclaration</w:t>
      </w:r>
      <w:r>
        <w:br/>
      </w:r>
      <w:r w:rsidRPr="0096737E">
        <w:rPr>
          <w:rStyle w:val="Terminal"/>
        </w:rPr>
        <w:t>export</w:t>
      </w:r>
      <w:r>
        <w:t xml:space="preserve">   </w:t>
      </w:r>
      <w:r w:rsidRPr="0096737E">
        <w:rPr>
          <w:rStyle w:val="Production"/>
        </w:rPr>
        <w:t>EnumDeclaration</w:t>
      </w:r>
      <w:r>
        <w:br/>
      </w:r>
      <w:r w:rsidRPr="0096737E">
        <w:rPr>
          <w:rStyle w:val="Terminal"/>
        </w:rPr>
        <w:t>export</w:t>
      </w:r>
      <w:r>
        <w:t xml:space="preserve">   </w:t>
      </w:r>
      <w:r>
        <w:rPr>
          <w:rStyle w:val="Production"/>
        </w:rPr>
        <w:t>NamespaceDeclaration</w:t>
      </w:r>
      <w:r>
        <w:br/>
      </w:r>
      <w:r w:rsidRPr="0096737E">
        <w:rPr>
          <w:rStyle w:val="Terminal"/>
        </w:rPr>
        <w:t>export</w:t>
      </w:r>
      <w:r>
        <w:t xml:space="preserve">   </w:t>
      </w:r>
      <w:r w:rsidRPr="0096737E">
        <w:rPr>
          <w:rStyle w:val="Production"/>
        </w:rPr>
        <w:t>AmbientDeclaration</w:t>
      </w:r>
      <w:r>
        <w:br/>
      </w:r>
      <w:r w:rsidRPr="0096737E">
        <w:rPr>
          <w:rStyle w:val="Terminal"/>
        </w:rPr>
        <w:t>export</w:t>
      </w:r>
      <w:r>
        <w:t xml:space="preserve">   </w:t>
      </w:r>
      <w:r>
        <w:rPr>
          <w:rStyle w:val="Production"/>
        </w:rPr>
        <w:t>ImportAlias</w:t>
      </w:r>
      <w:r w:rsidRPr="0096737E">
        <w:rPr>
          <w:rStyle w:val="Production"/>
        </w:rPr>
        <w:t>Declaration</w:t>
      </w:r>
    </w:p>
    <w:p w:rsidR="00B14A4B" w:rsidRDefault="00B14A4B" w:rsidP="00B14A4B">
      <w:pPr>
        <w:pStyle w:val="Grammar"/>
      </w:pPr>
      <w:r w:rsidRPr="00AE0A39">
        <w:rPr>
          <w:rStyle w:val="Production"/>
        </w:rPr>
        <w:t>ExportDeclarationElement:</w:t>
      </w:r>
      <w:r>
        <w:br/>
      </w:r>
      <w:r w:rsidRPr="00AE0A39">
        <w:rPr>
          <w:rStyle w:val="Terminal"/>
        </w:rPr>
        <w:t>export</w:t>
      </w:r>
      <w:r>
        <w:t xml:space="preserve">   </w:t>
      </w:r>
      <w:r w:rsidRPr="00AE0A39">
        <w:rPr>
          <w:rStyle w:val="Production"/>
        </w:rPr>
        <w:t>InterfaceDeclaration</w:t>
      </w:r>
      <w:r>
        <w:br/>
      </w:r>
      <w:r w:rsidRPr="00AE0A39">
        <w:rPr>
          <w:rStyle w:val="Terminal"/>
        </w:rPr>
        <w:t>export</w:t>
      </w:r>
      <w:r>
        <w:t xml:space="preserve">   </w:t>
      </w:r>
      <w:r w:rsidRPr="00AE0A39">
        <w:rPr>
          <w:rStyle w:val="Production"/>
        </w:rPr>
        <w:t>TypeAliasDeclaration</w:t>
      </w:r>
      <w:r>
        <w:br/>
      </w:r>
      <w:r w:rsidRPr="00AE0A39">
        <w:rPr>
          <w:rStyle w:val="Terminal"/>
        </w:rPr>
        <w:t>export</w:t>
      </w:r>
      <w:r>
        <w:t xml:space="preserve">   </w:t>
      </w:r>
      <w:r w:rsidRPr="00AE0A39">
        <w:rPr>
          <w:rStyle w:val="Production"/>
        </w:rPr>
        <w:t>AmbientDeclaration</w:t>
      </w:r>
      <w:r>
        <w:br/>
      </w:r>
      <w:r w:rsidRPr="00AE0A39">
        <w:rPr>
          <w:rStyle w:val="Terminal"/>
        </w:rPr>
        <w:t>export</w:t>
      </w:r>
      <w:r>
        <w:t xml:space="preserve">   </w:t>
      </w:r>
      <w:r>
        <w:rPr>
          <w:rStyle w:val="Production"/>
        </w:rPr>
        <w:t>ImportAlias</w:t>
      </w:r>
      <w:r w:rsidRPr="00AE0A39">
        <w:rPr>
          <w:rStyle w:val="Production"/>
        </w:rPr>
        <w:t>Declaration</w:t>
      </w:r>
    </w:p>
    <w:p w:rsidR="003D1A44" w:rsidRDefault="003D1A44" w:rsidP="003D1A44">
      <w:r>
        <w:t>In addition to introducing a name in the local declaration space of the module, an exported declaration introduces the same name with the same classification in the module's export declaration space. For example, the declaration</w:t>
      </w:r>
    </w:p>
    <w:p w:rsidR="003D1A44" w:rsidRPr="0044410D" w:rsidRDefault="003D1A44" w:rsidP="003D1A44">
      <w:pPr>
        <w:pStyle w:val="Code"/>
      </w:pPr>
      <w:r w:rsidRPr="006D2AFE">
        <w:rPr>
          <w:color w:val="0000FF"/>
        </w:rPr>
        <w:t>export</w:t>
      </w:r>
      <w:r>
        <w:t xml:space="preserve"> </w:t>
      </w:r>
      <w:r w:rsidRPr="00D54DB2">
        <w:rPr>
          <w:color w:val="0000FF"/>
        </w:rPr>
        <w:t>function</w:t>
      </w:r>
      <w:r w:rsidRPr="00D54DB2">
        <w:t xml:space="preserve"> point(x: </w:t>
      </w:r>
      <w:r w:rsidRPr="00D54DB2">
        <w:rPr>
          <w:color w:val="0000FF"/>
        </w:rPr>
        <w:t>number</w:t>
      </w:r>
      <w:r w:rsidRPr="00D54DB2">
        <w:t xml:space="preserve">, y: </w:t>
      </w:r>
      <w:r w:rsidRPr="00D54DB2">
        <w:rPr>
          <w:color w:val="0000FF"/>
        </w:rPr>
        <w:t>number</w:t>
      </w:r>
      <w:r w:rsidRPr="00D54DB2">
        <w:t>) {</w:t>
      </w:r>
      <w:r w:rsidRPr="00D54DB2">
        <w:br/>
        <w:t xml:space="preserve">    </w:t>
      </w:r>
      <w:r w:rsidRPr="00D54DB2">
        <w:rPr>
          <w:color w:val="0000FF"/>
        </w:rPr>
        <w:t>return</w:t>
      </w:r>
      <w:r w:rsidRPr="00D54DB2">
        <w:t xml:space="preserve"> { x</w:t>
      </w:r>
      <w:r>
        <w:t>, y</w:t>
      </w:r>
      <w:r w:rsidRPr="00D54DB2">
        <w:t xml:space="preserve"> };</w:t>
      </w:r>
      <w:r w:rsidRPr="00D54DB2">
        <w:br/>
        <w:t>}</w:t>
      </w:r>
    </w:p>
    <w:p w:rsidR="003D1A44" w:rsidRDefault="003D1A44" w:rsidP="003D1A44">
      <w:r>
        <w:t xml:space="preserve">introduces a local name </w:t>
      </w:r>
      <w:r>
        <w:rPr>
          <w:rStyle w:val="CodeFragment"/>
        </w:rPr>
        <w:t>point</w:t>
      </w:r>
      <w:r>
        <w:t xml:space="preserve"> and an exported name </w:t>
      </w:r>
      <w:r>
        <w:rPr>
          <w:rStyle w:val="CodeFragment"/>
        </w:rPr>
        <w:t>point</w:t>
      </w:r>
      <w:r>
        <w:t xml:space="preserve"> that both reference the function.</w:t>
      </w:r>
    </w:p>
    <w:p w:rsidR="003D1A44" w:rsidRDefault="003D1A44" w:rsidP="003D1A44">
      <w:pPr>
        <w:pStyle w:val="Heading4"/>
      </w:pPr>
      <w:bookmarkStart w:id="350" w:name="_Ref425606123"/>
      <w:r>
        <w:t>Export Default Declarations</w:t>
      </w:r>
      <w:bookmarkEnd w:id="350"/>
    </w:p>
    <w:p w:rsidR="003D1A44" w:rsidRPr="003D1A44" w:rsidRDefault="003D1A44" w:rsidP="003D1A44">
      <w:r>
        <w:t xml:space="preserve">Export default declarations provide short-hand syntax for exporting an entity named </w:t>
      </w:r>
      <w:r w:rsidRPr="003D1A44">
        <w:rPr>
          <w:rStyle w:val="CodeFragment"/>
        </w:rPr>
        <w:t>default</w:t>
      </w:r>
      <w:r>
        <w:t>.</w:t>
      </w:r>
    </w:p>
    <w:p w:rsidR="001B607C" w:rsidRDefault="005F07E6" w:rsidP="00087324">
      <w:pPr>
        <w:pStyle w:val="Grammar"/>
      </w:pPr>
      <w:r w:rsidRPr="005F07E6">
        <w:rPr>
          <w:rStyle w:val="Production"/>
        </w:rPr>
        <w:lastRenderedPageBreak/>
        <w:t>ExportDefaultImplementationElement:</w:t>
      </w:r>
      <w:r w:rsidR="001B607C" w:rsidRPr="00087324">
        <w:br/>
      </w:r>
      <w:r w:rsidR="001B607C" w:rsidRPr="0096737E">
        <w:rPr>
          <w:rStyle w:val="Terminal"/>
        </w:rPr>
        <w:t>export</w:t>
      </w:r>
      <w:r w:rsidR="001B607C">
        <w:t xml:space="preserve">   </w:t>
      </w:r>
      <w:r w:rsidR="001B607C" w:rsidRPr="0096737E">
        <w:rPr>
          <w:rStyle w:val="Terminal"/>
        </w:rPr>
        <w:t>default</w:t>
      </w:r>
      <w:r w:rsidR="001B607C">
        <w:t xml:space="preserve">   </w:t>
      </w:r>
      <w:r w:rsidR="001B607C" w:rsidRPr="0096737E">
        <w:rPr>
          <w:rStyle w:val="Production"/>
        </w:rPr>
        <w:t>FunctionDeclaration</w:t>
      </w:r>
      <w:r w:rsidR="001B607C">
        <w:br/>
      </w:r>
      <w:r w:rsidR="001B607C" w:rsidRPr="0096737E">
        <w:rPr>
          <w:rStyle w:val="Terminal"/>
        </w:rPr>
        <w:t>export</w:t>
      </w:r>
      <w:r w:rsidR="001B607C">
        <w:t xml:space="preserve">   </w:t>
      </w:r>
      <w:r w:rsidR="001B607C" w:rsidRPr="0096737E">
        <w:rPr>
          <w:rStyle w:val="Terminal"/>
        </w:rPr>
        <w:t>default</w:t>
      </w:r>
      <w:r w:rsidR="001B607C">
        <w:t xml:space="preserve">   </w:t>
      </w:r>
      <w:r w:rsidR="001B607C" w:rsidRPr="0096737E">
        <w:rPr>
          <w:rStyle w:val="Production"/>
        </w:rPr>
        <w:t>GeneratorDeclaration</w:t>
      </w:r>
      <w:r w:rsidR="001B607C">
        <w:br/>
      </w:r>
      <w:r w:rsidR="001B607C" w:rsidRPr="0096737E">
        <w:rPr>
          <w:rStyle w:val="Terminal"/>
        </w:rPr>
        <w:t>export</w:t>
      </w:r>
      <w:r w:rsidR="001B607C">
        <w:t xml:space="preserve">   </w:t>
      </w:r>
      <w:r w:rsidR="001B607C" w:rsidRPr="0096737E">
        <w:rPr>
          <w:rStyle w:val="Terminal"/>
        </w:rPr>
        <w:t>default</w:t>
      </w:r>
      <w:r w:rsidR="001B607C">
        <w:t xml:space="preserve">   </w:t>
      </w:r>
      <w:r w:rsidR="001B607C" w:rsidRPr="0096737E">
        <w:rPr>
          <w:rStyle w:val="Production"/>
        </w:rPr>
        <w:t>ClassDeclaration</w:t>
      </w:r>
      <w:r w:rsidR="001B607C">
        <w:br/>
      </w:r>
      <w:r w:rsidR="001B607C" w:rsidRPr="0096737E">
        <w:rPr>
          <w:rStyle w:val="Terminal"/>
        </w:rPr>
        <w:t>export</w:t>
      </w:r>
      <w:r w:rsidR="001B607C">
        <w:t xml:space="preserve">   </w:t>
      </w:r>
      <w:r w:rsidR="001B607C" w:rsidRPr="0096737E">
        <w:rPr>
          <w:rStyle w:val="Terminal"/>
        </w:rPr>
        <w:t>default</w:t>
      </w:r>
      <w:r w:rsidR="001B607C">
        <w:t xml:space="preserve">   </w:t>
      </w:r>
      <w:r w:rsidR="001B607C" w:rsidRPr="0096737E">
        <w:rPr>
          <w:rStyle w:val="Production"/>
        </w:rPr>
        <w:t>AssignmentExpression</w:t>
      </w:r>
      <w:r w:rsidR="001B607C">
        <w:t xml:space="preserve">   </w:t>
      </w:r>
      <w:r w:rsidR="001B607C" w:rsidRPr="0096737E">
        <w:rPr>
          <w:rStyle w:val="Terminal"/>
        </w:rPr>
        <w:t>;</w:t>
      </w:r>
    </w:p>
    <w:p w:rsidR="00087324" w:rsidRPr="00087324" w:rsidRDefault="005F07E6" w:rsidP="00087324">
      <w:pPr>
        <w:pStyle w:val="Grammar"/>
      </w:pPr>
      <w:r w:rsidRPr="005F07E6">
        <w:rPr>
          <w:rStyle w:val="Production"/>
        </w:rPr>
        <w:t>ExportDefaultDeclarationElement:</w:t>
      </w:r>
      <w:r w:rsidR="00087324">
        <w:br/>
      </w:r>
      <w:r w:rsidR="00087324" w:rsidRPr="0096737E">
        <w:rPr>
          <w:rStyle w:val="Terminal"/>
        </w:rPr>
        <w:t>export</w:t>
      </w:r>
      <w:r w:rsidR="00087324">
        <w:t xml:space="preserve">   </w:t>
      </w:r>
      <w:r w:rsidR="00087324" w:rsidRPr="0096737E">
        <w:rPr>
          <w:rStyle w:val="Terminal"/>
        </w:rPr>
        <w:t>default</w:t>
      </w:r>
      <w:r w:rsidR="00087324">
        <w:t xml:space="preserve">   </w:t>
      </w:r>
      <w:r w:rsidR="00087324">
        <w:rPr>
          <w:rStyle w:val="Production"/>
        </w:rPr>
        <w:t>AmbientF</w:t>
      </w:r>
      <w:r w:rsidR="00087324" w:rsidRPr="0096737E">
        <w:rPr>
          <w:rStyle w:val="Production"/>
        </w:rPr>
        <w:t>unctionDeclaration</w:t>
      </w:r>
      <w:r w:rsidR="00087324">
        <w:br/>
      </w:r>
      <w:r w:rsidR="00087324" w:rsidRPr="0096737E">
        <w:rPr>
          <w:rStyle w:val="Terminal"/>
        </w:rPr>
        <w:t>export</w:t>
      </w:r>
      <w:r w:rsidR="00087324">
        <w:t xml:space="preserve">   </w:t>
      </w:r>
      <w:r w:rsidR="00087324" w:rsidRPr="0096737E">
        <w:rPr>
          <w:rStyle w:val="Terminal"/>
        </w:rPr>
        <w:t>default</w:t>
      </w:r>
      <w:r w:rsidR="00087324">
        <w:t xml:space="preserve">   </w:t>
      </w:r>
      <w:r w:rsidR="00087324">
        <w:rPr>
          <w:rStyle w:val="Production"/>
        </w:rPr>
        <w:t>AmbientC</w:t>
      </w:r>
      <w:r w:rsidR="00087324" w:rsidRPr="0096737E">
        <w:rPr>
          <w:rStyle w:val="Production"/>
        </w:rPr>
        <w:t>lassDeclaration</w:t>
      </w:r>
      <w:r w:rsidR="00087324">
        <w:br/>
      </w:r>
      <w:r w:rsidR="00087324" w:rsidRPr="0096737E">
        <w:rPr>
          <w:rStyle w:val="Terminal"/>
        </w:rPr>
        <w:t>export</w:t>
      </w:r>
      <w:r w:rsidR="00087324">
        <w:t xml:space="preserve">   </w:t>
      </w:r>
      <w:r w:rsidR="00087324" w:rsidRPr="0096737E">
        <w:rPr>
          <w:rStyle w:val="Terminal"/>
        </w:rPr>
        <w:t>default</w:t>
      </w:r>
      <w:r w:rsidR="00087324">
        <w:t xml:space="preserve">   </w:t>
      </w:r>
      <w:r w:rsidR="00087324">
        <w:rPr>
          <w:rStyle w:val="Production"/>
        </w:rPr>
        <w:t>IdentifierReference</w:t>
      </w:r>
      <w:r w:rsidR="00087324">
        <w:t xml:space="preserve">   </w:t>
      </w:r>
      <w:r w:rsidR="00087324" w:rsidRPr="0096737E">
        <w:rPr>
          <w:rStyle w:val="Terminal"/>
        </w:rPr>
        <w:t>;</w:t>
      </w:r>
    </w:p>
    <w:p w:rsidR="00C61095" w:rsidRDefault="00C61095" w:rsidP="003C2A72">
      <w:r>
        <w:t xml:space="preserve">An </w:t>
      </w:r>
      <w:r w:rsidRPr="009B67D5">
        <w:rPr>
          <w:rStyle w:val="Production"/>
        </w:rPr>
        <w:t>ExportD</w:t>
      </w:r>
      <w:r w:rsidR="005F07E6">
        <w:rPr>
          <w:rStyle w:val="Production"/>
        </w:rPr>
        <w:t>efaultImplementationElement</w:t>
      </w:r>
      <w:r>
        <w:t xml:space="preserve"> </w:t>
      </w:r>
      <w:r w:rsidR="005F07E6">
        <w:t xml:space="preserve">or </w:t>
      </w:r>
      <w:r w:rsidR="005F07E6" w:rsidRPr="005F07E6">
        <w:rPr>
          <w:rStyle w:val="Production"/>
        </w:rPr>
        <w:t>ExportDefaultDeclarationElement</w:t>
      </w:r>
      <w:r w:rsidR="005F07E6">
        <w:t xml:space="preserve"> </w:t>
      </w:r>
      <w:r w:rsidR="005D0297">
        <w:t>for a function, generator, or class</w:t>
      </w:r>
      <w:r w:rsidR="005F07E6">
        <w:t xml:space="preserve"> introduces </w:t>
      </w:r>
      <w:r w:rsidR="00251C8D">
        <w:t xml:space="preserve">a </w:t>
      </w:r>
      <w:r w:rsidR="005D0297">
        <w:t xml:space="preserve">value named </w:t>
      </w:r>
      <w:r w:rsidRPr="009B67D5">
        <w:rPr>
          <w:rStyle w:val="CodeFragment"/>
        </w:rPr>
        <w:t>default</w:t>
      </w:r>
      <w:r w:rsidR="005D0297">
        <w:t>,</w:t>
      </w:r>
      <w:r>
        <w:t xml:space="preserve"> </w:t>
      </w:r>
      <w:r w:rsidR="005D0297">
        <w:t>and in the case of a class</w:t>
      </w:r>
      <w:r w:rsidR="00B14A4B">
        <w:t>,</w:t>
      </w:r>
      <w:r w:rsidR="005D0297">
        <w:t xml:space="preserve"> a type named </w:t>
      </w:r>
      <w:r w:rsidR="005D0297" w:rsidRPr="005D0297">
        <w:rPr>
          <w:rStyle w:val="CodeFragment"/>
        </w:rPr>
        <w:t>default</w:t>
      </w:r>
      <w:r w:rsidR="005D0297">
        <w:t>, in the containing module's</w:t>
      </w:r>
      <w:r>
        <w:t xml:space="preserve"> </w:t>
      </w:r>
      <w:r w:rsidR="00C37C5A">
        <w:t xml:space="preserve">export </w:t>
      </w:r>
      <w:r w:rsidR="005D0297">
        <w:t>declaration space.</w:t>
      </w:r>
      <w:r w:rsidR="0069349F">
        <w:t xml:space="preserve"> </w:t>
      </w:r>
      <w:r>
        <w:t>The declaration may optionally specify a local name</w:t>
      </w:r>
      <w:r w:rsidR="005D0297">
        <w:t xml:space="preserve"> for the exported function, generator, or class.</w:t>
      </w:r>
      <w:r w:rsidR="006D2AFE">
        <w:t xml:space="preserve"> For example, the declaration</w:t>
      </w:r>
    </w:p>
    <w:p w:rsidR="006D2AFE" w:rsidRPr="0044410D" w:rsidRDefault="006D2AFE" w:rsidP="006D2AFE">
      <w:pPr>
        <w:pStyle w:val="Code"/>
      </w:pPr>
      <w:r w:rsidRPr="006D2AFE">
        <w:rPr>
          <w:color w:val="0000FF"/>
        </w:rPr>
        <w:t>export</w:t>
      </w:r>
      <w:r>
        <w:t xml:space="preserve"> </w:t>
      </w:r>
      <w:r w:rsidRPr="006D2AFE">
        <w:rPr>
          <w:color w:val="0000FF"/>
        </w:rPr>
        <w:t>default</w:t>
      </w:r>
      <w:r>
        <w:t xml:space="preserve"> </w:t>
      </w:r>
      <w:r w:rsidRPr="00D54DB2">
        <w:rPr>
          <w:color w:val="0000FF"/>
        </w:rPr>
        <w:t>function</w:t>
      </w:r>
      <w:r w:rsidRPr="00D54DB2">
        <w:t xml:space="preserve"> point(x: </w:t>
      </w:r>
      <w:r w:rsidRPr="00D54DB2">
        <w:rPr>
          <w:color w:val="0000FF"/>
        </w:rPr>
        <w:t>number</w:t>
      </w:r>
      <w:r w:rsidRPr="00D54DB2">
        <w:t xml:space="preserve">, y: </w:t>
      </w:r>
      <w:r w:rsidRPr="00D54DB2">
        <w:rPr>
          <w:color w:val="0000FF"/>
        </w:rPr>
        <w:t>number</w:t>
      </w:r>
      <w:r w:rsidRPr="00D54DB2">
        <w:t>) {</w:t>
      </w:r>
      <w:r w:rsidRPr="00D54DB2">
        <w:br/>
        <w:t xml:space="preserve">    </w:t>
      </w:r>
      <w:r w:rsidRPr="00D54DB2">
        <w:rPr>
          <w:color w:val="0000FF"/>
        </w:rPr>
        <w:t>return</w:t>
      </w:r>
      <w:r w:rsidRPr="00D54DB2">
        <w:t xml:space="preserve"> { x</w:t>
      </w:r>
      <w:r>
        <w:t>, y</w:t>
      </w:r>
      <w:r w:rsidRPr="00D54DB2">
        <w:t xml:space="preserve"> };</w:t>
      </w:r>
      <w:r w:rsidRPr="00D54DB2">
        <w:br/>
        <w:t>}</w:t>
      </w:r>
    </w:p>
    <w:p w:rsidR="006D2AFE" w:rsidRPr="006D2AFE" w:rsidRDefault="006D2AFE" w:rsidP="006D2AFE">
      <w:r>
        <w:t xml:space="preserve">introduces a local name </w:t>
      </w:r>
      <w:r>
        <w:rPr>
          <w:rStyle w:val="CodeFragment"/>
        </w:rPr>
        <w:t>point</w:t>
      </w:r>
      <w:r>
        <w:t xml:space="preserve"> and an exported name </w:t>
      </w:r>
      <w:r>
        <w:rPr>
          <w:rStyle w:val="CodeFragment"/>
        </w:rPr>
        <w:t>default</w:t>
      </w:r>
      <w:r>
        <w:t xml:space="preserve"> that both reference the function. The declaration is effectively equivalent to</w:t>
      </w:r>
    </w:p>
    <w:p w:rsidR="006D2AFE" w:rsidRDefault="006D2AFE" w:rsidP="006D2AFE">
      <w:pPr>
        <w:pStyle w:val="Code"/>
      </w:pPr>
      <w:r w:rsidRPr="00D54DB2">
        <w:rPr>
          <w:color w:val="0000FF"/>
        </w:rPr>
        <w:t>function</w:t>
      </w:r>
      <w:r w:rsidRPr="00D54DB2">
        <w:t xml:space="preserve"> point(x: </w:t>
      </w:r>
      <w:r w:rsidRPr="00D54DB2">
        <w:rPr>
          <w:color w:val="0000FF"/>
        </w:rPr>
        <w:t>number</w:t>
      </w:r>
      <w:r w:rsidRPr="00D54DB2">
        <w:t xml:space="preserve">, y: </w:t>
      </w:r>
      <w:r w:rsidRPr="00D54DB2">
        <w:rPr>
          <w:color w:val="0000FF"/>
        </w:rPr>
        <w:t>number</w:t>
      </w:r>
      <w:r w:rsidRPr="00D54DB2">
        <w:t>) {</w:t>
      </w:r>
      <w:r w:rsidRPr="00D54DB2">
        <w:br/>
        <w:t xml:space="preserve">    </w:t>
      </w:r>
      <w:r w:rsidRPr="00D54DB2">
        <w:rPr>
          <w:color w:val="0000FF"/>
        </w:rPr>
        <w:t>return</w:t>
      </w:r>
      <w:r w:rsidRPr="00D54DB2">
        <w:t xml:space="preserve"> { x</w:t>
      </w:r>
      <w:r>
        <w:t>, y</w:t>
      </w:r>
      <w:r w:rsidRPr="00D54DB2">
        <w:t xml:space="preserve"> };</w:t>
      </w:r>
      <w:r w:rsidRPr="00D54DB2">
        <w:br/>
        <w:t>}</w:t>
      </w:r>
    </w:p>
    <w:p w:rsidR="006D2AFE" w:rsidRPr="006D2AFE" w:rsidRDefault="006D2AFE" w:rsidP="006D2AFE">
      <w:pPr>
        <w:pStyle w:val="Code"/>
      </w:pPr>
      <w:r w:rsidRPr="00D1386D">
        <w:rPr>
          <w:color w:val="0000FF"/>
        </w:rPr>
        <w:t>export</w:t>
      </w:r>
      <w:r>
        <w:t xml:space="preserve"> </w:t>
      </w:r>
      <w:r w:rsidRPr="00D1386D">
        <w:rPr>
          <w:color w:val="0000FF"/>
        </w:rPr>
        <w:t>default</w:t>
      </w:r>
      <w:r>
        <w:t xml:space="preserve"> point;</w:t>
      </w:r>
    </w:p>
    <w:p w:rsidR="00D1386D" w:rsidRDefault="00D1386D" w:rsidP="00C37C5A">
      <w:r>
        <w:t xml:space="preserve">which </w:t>
      </w:r>
      <w:r w:rsidR="0069349F">
        <w:t xml:space="preserve">again </w:t>
      </w:r>
      <w:r>
        <w:t>is equivalent to</w:t>
      </w:r>
    </w:p>
    <w:p w:rsidR="00D1386D" w:rsidRDefault="00D1386D" w:rsidP="00D1386D">
      <w:pPr>
        <w:pStyle w:val="Code"/>
      </w:pPr>
      <w:r w:rsidRPr="00D54DB2">
        <w:rPr>
          <w:color w:val="0000FF"/>
        </w:rPr>
        <w:t>function</w:t>
      </w:r>
      <w:r w:rsidRPr="00D54DB2">
        <w:t xml:space="preserve"> point(x: </w:t>
      </w:r>
      <w:r w:rsidRPr="00D54DB2">
        <w:rPr>
          <w:color w:val="0000FF"/>
        </w:rPr>
        <w:t>number</w:t>
      </w:r>
      <w:r w:rsidRPr="00D54DB2">
        <w:t xml:space="preserve">, y: </w:t>
      </w:r>
      <w:r w:rsidRPr="00D54DB2">
        <w:rPr>
          <w:color w:val="0000FF"/>
        </w:rPr>
        <w:t>number</w:t>
      </w:r>
      <w:r w:rsidRPr="00D54DB2">
        <w:t>) {</w:t>
      </w:r>
      <w:r w:rsidRPr="00D54DB2">
        <w:br/>
        <w:t xml:space="preserve">    </w:t>
      </w:r>
      <w:r w:rsidRPr="00D54DB2">
        <w:rPr>
          <w:color w:val="0000FF"/>
        </w:rPr>
        <w:t>return</w:t>
      </w:r>
      <w:r w:rsidRPr="00D54DB2">
        <w:t xml:space="preserve"> { x</w:t>
      </w:r>
      <w:r>
        <w:t>, y</w:t>
      </w:r>
      <w:r w:rsidRPr="00D54DB2">
        <w:t xml:space="preserve"> };</w:t>
      </w:r>
      <w:r w:rsidRPr="00D54DB2">
        <w:br/>
        <w:t>}</w:t>
      </w:r>
    </w:p>
    <w:p w:rsidR="00D1386D" w:rsidRDefault="00D1386D" w:rsidP="00D1386D">
      <w:pPr>
        <w:pStyle w:val="Code"/>
      </w:pPr>
      <w:r w:rsidRPr="00D1386D">
        <w:rPr>
          <w:color w:val="0000FF"/>
        </w:rPr>
        <w:t>export</w:t>
      </w:r>
      <w:r>
        <w:t xml:space="preserve"> { point </w:t>
      </w:r>
      <w:r w:rsidRPr="00D1386D">
        <w:rPr>
          <w:color w:val="0000FF"/>
        </w:rPr>
        <w:t>as</w:t>
      </w:r>
      <w:r>
        <w:t xml:space="preserve"> default };</w:t>
      </w:r>
    </w:p>
    <w:p w:rsidR="00C37C5A" w:rsidRDefault="00C37C5A" w:rsidP="00C37C5A">
      <w:r>
        <w:t xml:space="preserve">An </w:t>
      </w:r>
      <w:r w:rsidRPr="009B67D5">
        <w:rPr>
          <w:rStyle w:val="Production"/>
        </w:rPr>
        <w:t>ExportDefault</w:t>
      </w:r>
      <w:r w:rsidR="005D0297">
        <w:rPr>
          <w:rStyle w:val="Production"/>
        </w:rPr>
        <w:t>ImplementationElement</w:t>
      </w:r>
      <w:r>
        <w:t xml:space="preserve"> </w:t>
      </w:r>
      <w:r w:rsidR="005D0297">
        <w:t xml:space="preserve">or </w:t>
      </w:r>
      <w:r w:rsidR="005D0297" w:rsidRPr="005D0297">
        <w:rPr>
          <w:rStyle w:val="Production"/>
        </w:rPr>
        <w:t>ExportDefaultDeclarationElement</w:t>
      </w:r>
      <w:r w:rsidR="005D0297">
        <w:t xml:space="preserve"> </w:t>
      </w:r>
      <w:r>
        <w:t xml:space="preserve">for an expression consisting of a single identifier must name an entity declared in the current module or the global namespace. </w:t>
      </w:r>
      <w:r w:rsidR="00E32E6A">
        <w:t xml:space="preserve">The declaration introduces an entity named </w:t>
      </w:r>
      <w:r w:rsidR="00E32E6A" w:rsidRPr="00E32E6A">
        <w:rPr>
          <w:rStyle w:val="CodeFragment"/>
        </w:rPr>
        <w:t>default</w:t>
      </w:r>
      <w:r w:rsidR="00E32E6A">
        <w:t>, with the same classification as the referenced entity, in the containing module's export declaration space.</w:t>
      </w:r>
      <w:r w:rsidR="009E1428">
        <w:t xml:space="preserve"> For example, the declarations</w:t>
      </w:r>
    </w:p>
    <w:p w:rsidR="00EC56C5" w:rsidRDefault="00EC56C5" w:rsidP="00EC56C5">
      <w:pPr>
        <w:pStyle w:val="Code"/>
      </w:pPr>
      <w:r w:rsidRPr="009E1428">
        <w:rPr>
          <w:color w:val="0000FF"/>
        </w:rPr>
        <w:lastRenderedPageBreak/>
        <w:t>interface</w:t>
      </w:r>
      <w:r>
        <w:t xml:space="preserve"> Point {</w:t>
      </w:r>
      <w:r>
        <w:br/>
        <w:t xml:space="preserve">    x: </w:t>
      </w:r>
      <w:r w:rsidRPr="009E1428">
        <w:rPr>
          <w:color w:val="0000FF"/>
        </w:rPr>
        <w:t>number</w:t>
      </w:r>
      <w:r>
        <w:t>;</w:t>
      </w:r>
      <w:r>
        <w:br/>
        <w:t xml:space="preserve">    y: </w:t>
      </w:r>
      <w:r w:rsidRPr="009E1428">
        <w:rPr>
          <w:color w:val="0000FF"/>
        </w:rPr>
        <w:t>number</w:t>
      </w:r>
      <w:r>
        <w:t>;</w:t>
      </w:r>
      <w:r>
        <w:br/>
        <w:t>}</w:t>
      </w:r>
    </w:p>
    <w:p w:rsidR="009E1428" w:rsidRDefault="009E1428" w:rsidP="009E1428">
      <w:pPr>
        <w:pStyle w:val="Code"/>
      </w:pPr>
      <w:r w:rsidRPr="009E1428">
        <w:rPr>
          <w:color w:val="0000FF"/>
        </w:rPr>
        <w:t>function</w:t>
      </w:r>
      <w:r>
        <w:t xml:space="preserve"> Point(x: </w:t>
      </w:r>
      <w:r w:rsidRPr="009E1428">
        <w:rPr>
          <w:color w:val="0000FF"/>
        </w:rPr>
        <w:t>number</w:t>
      </w:r>
      <w:r>
        <w:t xml:space="preserve">, y: </w:t>
      </w:r>
      <w:r w:rsidRPr="009E1428">
        <w:rPr>
          <w:color w:val="0000FF"/>
        </w:rPr>
        <w:t>number</w:t>
      </w:r>
      <w:r>
        <w:t>): Point {</w:t>
      </w:r>
      <w:r>
        <w:br/>
        <w:t xml:space="preserve">    </w:t>
      </w:r>
      <w:r w:rsidRPr="009E1428">
        <w:rPr>
          <w:color w:val="0000FF"/>
        </w:rPr>
        <w:t>return</w:t>
      </w:r>
      <w:r>
        <w:t xml:space="preserve"> { x, y };</w:t>
      </w:r>
      <w:r>
        <w:br/>
        <w:t>}</w:t>
      </w:r>
    </w:p>
    <w:p w:rsidR="009E1428" w:rsidRDefault="009E1428" w:rsidP="009E1428">
      <w:pPr>
        <w:pStyle w:val="Code"/>
      </w:pPr>
      <w:r w:rsidRPr="009E1428">
        <w:rPr>
          <w:color w:val="0000FF"/>
        </w:rPr>
        <w:t>export</w:t>
      </w:r>
      <w:r>
        <w:t xml:space="preserve"> </w:t>
      </w:r>
      <w:r w:rsidRPr="009E1428">
        <w:rPr>
          <w:color w:val="0000FF"/>
        </w:rPr>
        <w:t>default</w:t>
      </w:r>
      <w:r>
        <w:t xml:space="preserve"> Point;</w:t>
      </w:r>
    </w:p>
    <w:p w:rsidR="009E1428" w:rsidRDefault="009E1428" w:rsidP="00E32E6A">
      <w:r>
        <w:t xml:space="preserve">introduce a local name </w:t>
      </w:r>
      <w:r w:rsidRPr="009E1428">
        <w:rPr>
          <w:rStyle w:val="CodeFragment"/>
        </w:rPr>
        <w:t>Point</w:t>
      </w:r>
      <w:r>
        <w:t xml:space="preserve"> and an exported name </w:t>
      </w:r>
      <w:r w:rsidRPr="009E1428">
        <w:rPr>
          <w:rStyle w:val="CodeFragment"/>
        </w:rPr>
        <w:t>default</w:t>
      </w:r>
      <w:r>
        <w:t>, both with a value and a type meaning.</w:t>
      </w:r>
    </w:p>
    <w:p w:rsidR="00E32E6A" w:rsidRDefault="00E32E6A" w:rsidP="00E32E6A">
      <w:r>
        <w:t xml:space="preserve">An </w:t>
      </w:r>
      <w:r w:rsidRPr="009B67D5">
        <w:rPr>
          <w:rStyle w:val="Production"/>
        </w:rPr>
        <w:t>ExportDefault</w:t>
      </w:r>
      <w:r w:rsidR="00B14A4B">
        <w:rPr>
          <w:rStyle w:val="Production"/>
        </w:rPr>
        <w:t>ImplementationElement</w:t>
      </w:r>
      <w:r>
        <w:t xml:space="preserve"> for any expression but a single identifier introduces </w:t>
      </w:r>
      <w:r w:rsidR="00B14A4B">
        <w:t>a value</w:t>
      </w:r>
      <w:r>
        <w:t xml:space="preserve"> named </w:t>
      </w:r>
      <w:r w:rsidRPr="00B14A4B">
        <w:rPr>
          <w:rStyle w:val="CodeFragment"/>
        </w:rPr>
        <w:t>default</w:t>
      </w:r>
      <w:r w:rsidR="00B14A4B" w:rsidRPr="00B14A4B">
        <w:t xml:space="preserve"> </w:t>
      </w:r>
      <w:r>
        <w:t>in the containing module's export declaration space.</w:t>
      </w:r>
      <w:r w:rsidR="00251C8D">
        <w:t xml:space="preserve"> For example, the declaration</w:t>
      </w:r>
    </w:p>
    <w:p w:rsidR="00251C8D" w:rsidRDefault="00251C8D" w:rsidP="00251C8D">
      <w:pPr>
        <w:pStyle w:val="Code"/>
      </w:pPr>
      <w:r w:rsidRPr="00251C8D">
        <w:rPr>
          <w:color w:val="0000FF"/>
        </w:rPr>
        <w:t>export</w:t>
      </w:r>
      <w:r>
        <w:t xml:space="preserve"> </w:t>
      </w:r>
      <w:r w:rsidRPr="00251C8D">
        <w:rPr>
          <w:color w:val="0000FF"/>
        </w:rPr>
        <w:t>default</w:t>
      </w:r>
      <w:r>
        <w:t xml:space="preserve"> </w:t>
      </w:r>
      <w:r w:rsidRPr="00251C8D">
        <w:rPr>
          <w:color w:val="800000"/>
        </w:rPr>
        <w:t>"hello"</w:t>
      </w:r>
      <w:r>
        <w:t>;</w:t>
      </w:r>
    </w:p>
    <w:p w:rsidR="00251C8D" w:rsidRDefault="00251C8D" w:rsidP="00E32E6A">
      <w:r>
        <w:t xml:space="preserve">introduces an exported value named </w:t>
      </w:r>
      <w:r w:rsidRPr="00251C8D">
        <w:rPr>
          <w:rStyle w:val="CodeFragment"/>
        </w:rPr>
        <w:t>default</w:t>
      </w:r>
      <w:r>
        <w:t xml:space="preserve"> of type string.</w:t>
      </w:r>
    </w:p>
    <w:p w:rsidR="0069349F" w:rsidRDefault="0069349F" w:rsidP="0069349F">
      <w:pPr>
        <w:pStyle w:val="Heading4"/>
      </w:pPr>
      <w:r>
        <w:t>Export List Declarations</w:t>
      </w:r>
    </w:p>
    <w:p w:rsidR="0069349F" w:rsidRPr="0069349F" w:rsidRDefault="0069349F" w:rsidP="0069349F">
      <w:r>
        <w:t>An export list declaration exports one or more entities from the current module or a specified module.</w:t>
      </w:r>
    </w:p>
    <w:p w:rsidR="003D1A44" w:rsidRDefault="003D1A44" w:rsidP="003D1A44">
      <w:pPr>
        <w:pStyle w:val="Grammar"/>
      </w:pPr>
      <w:r>
        <w:rPr>
          <w:rStyle w:val="Production"/>
        </w:rPr>
        <w:t>ExportList</w:t>
      </w:r>
      <w:r w:rsidRPr="0096737E">
        <w:rPr>
          <w:rStyle w:val="Production"/>
        </w:rPr>
        <w:t>Declaration:</w:t>
      </w:r>
      <w:r>
        <w:br/>
      </w:r>
      <w:r w:rsidRPr="0096737E">
        <w:rPr>
          <w:rStyle w:val="Terminal"/>
        </w:rPr>
        <w:t>export</w:t>
      </w:r>
      <w:r>
        <w:t xml:space="preserve">   </w:t>
      </w:r>
      <w:r w:rsidRPr="0096737E">
        <w:rPr>
          <w:rStyle w:val="Terminal"/>
        </w:rPr>
        <w:t>*</w:t>
      </w:r>
      <w:r>
        <w:t xml:space="preserve">   </w:t>
      </w:r>
      <w:r w:rsidRPr="0096737E">
        <w:rPr>
          <w:rStyle w:val="Production"/>
        </w:rPr>
        <w:t>FromClause</w:t>
      </w:r>
      <w:r>
        <w:t xml:space="preserve">   </w:t>
      </w:r>
      <w:r w:rsidRPr="0096737E">
        <w:rPr>
          <w:rStyle w:val="Terminal"/>
        </w:rPr>
        <w:t>;</w:t>
      </w:r>
      <w:r>
        <w:br/>
      </w:r>
      <w:r w:rsidRPr="0096737E">
        <w:rPr>
          <w:rStyle w:val="Terminal"/>
        </w:rPr>
        <w:t>export</w:t>
      </w:r>
      <w:r>
        <w:t xml:space="preserve">   </w:t>
      </w:r>
      <w:r w:rsidRPr="0096737E">
        <w:rPr>
          <w:rStyle w:val="Production"/>
        </w:rPr>
        <w:t>ExportClause</w:t>
      </w:r>
      <w:r>
        <w:t xml:space="preserve">   </w:t>
      </w:r>
      <w:r w:rsidRPr="0096737E">
        <w:rPr>
          <w:rStyle w:val="Production"/>
        </w:rPr>
        <w:t>FromClause</w:t>
      </w:r>
      <w:r>
        <w:t xml:space="preserve">   </w:t>
      </w:r>
      <w:r w:rsidRPr="0096737E">
        <w:rPr>
          <w:rStyle w:val="Terminal"/>
        </w:rPr>
        <w:t>;</w:t>
      </w:r>
      <w:r>
        <w:br/>
      </w:r>
      <w:r w:rsidRPr="0096737E">
        <w:rPr>
          <w:rStyle w:val="Terminal"/>
        </w:rPr>
        <w:t>export</w:t>
      </w:r>
      <w:r>
        <w:t xml:space="preserve">   </w:t>
      </w:r>
      <w:r w:rsidRPr="0096737E">
        <w:rPr>
          <w:rStyle w:val="Production"/>
        </w:rPr>
        <w:t>ExportClause</w:t>
      </w:r>
      <w:r>
        <w:t xml:space="preserve">   </w:t>
      </w:r>
      <w:r w:rsidRPr="0096737E">
        <w:rPr>
          <w:rStyle w:val="Terminal"/>
        </w:rPr>
        <w:t>;</w:t>
      </w:r>
    </w:p>
    <w:p w:rsidR="00E32E6A" w:rsidRDefault="002816B1" w:rsidP="00E32E6A">
      <w:r>
        <w:t>A</w:t>
      </w:r>
      <w:r w:rsidR="00B14A4B">
        <w:t xml:space="preserve">n </w:t>
      </w:r>
      <w:r w:rsidR="00B14A4B" w:rsidRPr="00501CFF">
        <w:rPr>
          <w:rStyle w:val="Production"/>
        </w:rPr>
        <w:t>ExportListDeclaration</w:t>
      </w:r>
      <w:r>
        <w:t xml:space="preserve"> without a </w:t>
      </w:r>
      <w:r w:rsidRPr="002816B1">
        <w:rPr>
          <w:rStyle w:val="Production"/>
        </w:rPr>
        <w:t>FromClause</w:t>
      </w:r>
      <w:r>
        <w:t xml:space="preserve"> exports entities from the current module. In a declaration of the form</w:t>
      </w:r>
    </w:p>
    <w:p w:rsidR="00E32E6A" w:rsidRDefault="00E47C25" w:rsidP="00251C8D">
      <w:pPr>
        <w:pStyle w:val="Code"/>
      </w:pPr>
      <w:r w:rsidRPr="00225CD3">
        <w:rPr>
          <w:color w:val="0000FF"/>
        </w:rPr>
        <w:t>export</w:t>
      </w:r>
      <w:r>
        <w:t xml:space="preserve"> { x </w:t>
      </w:r>
      <w:r w:rsidR="00251C8D">
        <w:t>};</w:t>
      </w:r>
    </w:p>
    <w:p w:rsidR="00501CFF" w:rsidRDefault="0069349F" w:rsidP="00251C8D">
      <w:r>
        <w:t>t</w:t>
      </w:r>
      <w:r w:rsidR="00E47C25">
        <w:t>he name</w:t>
      </w:r>
      <w:r w:rsidR="00501CFF">
        <w:t xml:space="preserve"> </w:t>
      </w:r>
      <w:r w:rsidR="00E47C25" w:rsidRPr="00E47C25">
        <w:rPr>
          <w:rStyle w:val="CodeFragment"/>
        </w:rPr>
        <w:t>x</w:t>
      </w:r>
      <w:r w:rsidR="00E47C25">
        <w:t xml:space="preserve"> </w:t>
      </w:r>
      <w:r w:rsidR="00501CFF">
        <w:t xml:space="preserve">must reference </w:t>
      </w:r>
      <w:r w:rsidR="00E47C25">
        <w:t>an entity</w:t>
      </w:r>
      <w:r w:rsidR="00501CFF">
        <w:t xml:space="preserve"> declared in the current module or the global namespace, and the declaration introduces </w:t>
      </w:r>
      <w:r w:rsidR="00E47C25">
        <w:t xml:space="preserve">an entity with the same </w:t>
      </w:r>
      <w:r w:rsidR="005C0FCF">
        <w:t xml:space="preserve">name and </w:t>
      </w:r>
      <w:r w:rsidR="00501CFF">
        <w:t>mean</w:t>
      </w:r>
      <w:r w:rsidR="00E47C25">
        <w:t>ing</w:t>
      </w:r>
      <w:r w:rsidR="00501CFF">
        <w:t xml:space="preserve"> in the containing module's export declaration space.</w:t>
      </w:r>
    </w:p>
    <w:p w:rsidR="005C0FCF" w:rsidRDefault="002816B1" w:rsidP="005C0FCF">
      <w:r>
        <w:t>A</w:t>
      </w:r>
      <w:r w:rsidR="0069349F">
        <w:t>n</w:t>
      </w:r>
      <w:r w:rsidR="005C0FCF">
        <w:t xml:space="preserve"> </w:t>
      </w:r>
      <w:r w:rsidR="005C0FCF" w:rsidRPr="005C0FCF">
        <w:rPr>
          <w:rStyle w:val="Production"/>
        </w:rPr>
        <w:t>ExportListDeclaration</w:t>
      </w:r>
      <w:r>
        <w:t xml:space="preserve"> with a </w:t>
      </w:r>
      <w:r w:rsidRPr="002816B1">
        <w:rPr>
          <w:rStyle w:val="Production"/>
        </w:rPr>
        <w:t>FromClause</w:t>
      </w:r>
      <w:r>
        <w:t xml:space="preserve"> re-exports entities from a specified module. In a declaration of the form</w:t>
      </w:r>
    </w:p>
    <w:p w:rsidR="005C0FCF" w:rsidRDefault="005C0FCF" w:rsidP="005C0FCF">
      <w:pPr>
        <w:pStyle w:val="Code"/>
      </w:pPr>
      <w:r w:rsidRPr="00225CD3">
        <w:rPr>
          <w:color w:val="0000FF"/>
        </w:rPr>
        <w:t>export</w:t>
      </w:r>
      <w:r>
        <w:t xml:space="preserve"> { x } </w:t>
      </w:r>
      <w:r w:rsidRPr="00225CD3">
        <w:rPr>
          <w:color w:val="0000FF"/>
        </w:rPr>
        <w:t>from</w:t>
      </w:r>
      <w:r>
        <w:t xml:space="preserve"> </w:t>
      </w:r>
      <w:r w:rsidRPr="00225CD3">
        <w:rPr>
          <w:color w:val="800000"/>
        </w:rPr>
        <w:t>"mod"</w:t>
      </w:r>
      <w:r>
        <w:t>;</w:t>
      </w:r>
    </w:p>
    <w:p w:rsidR="005C0FCF" w:rsidRDefault="0069349F" w:rsidP="005C0FCF">
      <w:r>
        <w:lastRenderedPageBreak/>
        <w:t>t</w:t>
      </w:r>
      <w:r w:rsidR="005C0FCF">
        <w:t xml:space="preserve">he name </w:t>
      </w:r>
      <w:r w:rsidR="005C0FCF" w:rsidRPr="00E47C25">
        <w:rPr>
          <w:rStyle w:val="CodeFragment"/>
        </w:rPr>
        <w:t>x</w:t>
      </w:r>
      <w:r w:rsidR="005C0FCF">
        <w:t xml:space="preserve"> must reference an entity </w:t>
      </w:r>
      <w:r w:rsidR="00437B8C">
        <w:t xml:space="preserve">in the export </w:t>
      </w:r>
      <w:r w:rsidR="00BD45CC">
        <w:t xml:space="preserve">member </w:t>
      </w:r>
      <w:r w:rsidR="00437B8C">
        <w:t xml:space="preserve">set of the </w:t>
      </w:r>
      <w:r w:rsidR="005C0FCF">
        <w:t>specified module, and the declaration introduces an entity with the same name and meaning in the containing module's export declaration space.</w:t>
      </w:r>
      <w:r w:rsidR="002816B1">
        <w:t xml:space="preserve"> No local bindings are created for </w:t>
      </w:r>
      <w:r w:rsidR="002816B1" w:rsidRPr="002816B1">
        <w:rPr>
          <w:rStyle w:val="CodeFragment"/>
        </w:rPr>
        <w:t>x</w:t>
      </w:r>
      <w:r w:rsidR="002816B1">
        <w:t>.</w:t>
      </w:r>
    </w:p>
    <w:p w:rsidR="0069349F" w:rsidRDefault="0069349F" w:rsidP="00251C8D">
      <w:r>
        <w:t xml:space="preserve">The </w:t>
      </w:r>
      <w:r w:rsidRPr="0069349F">
        <w:rPr>
          <w:rStyle w:val="Production"/>
        </w:rPr>
        <w:t>ExportClause</w:t>
      </w:r>
      <w:r>
        <w:t xml:space="preserve"> of an </w:t>
      </w:r>
      <w:r w:rsidRPr="0069349F">
        <w:rPr>
          <w:rStyle w:val="Production"/>
        </w:rPr>
        <w:t>ExportListDeclaration</w:t>
      </w:r>
      <w:r>
        <w:t xml:space="preserve"> can specify multiple entities and may optionally specify different names to be used for the exported entities. For example</w:t>
      </w:r>
      <w:r w:rsidR="00225CD3">
        <w:t>, the declaration</w:t>
      </w:r>
    </w:p>
    <w:p w:rsidR="0069349F" w:rsidRDefault="0069349F" w:rsidP="0069349F">
      <w:pPr>
        <w:pStyle w:val="Code"/>
      </w:pPr>
      <w:r w:rsidRPr="00225CD3">
        <w:rPr>
          <w:color w:val="0000FF"/>
        </w:rPr>
        <w:t>export</w:t>
      </w:r>
      <w:r>
        <w:t xml:space="preserve"> { x, y </w:t>
      </w:r>
      <w:r w:rsidRPr="00225CD3">
        <w:rPr>
          <w:color w:val="0000FF"/>
        </w:rPr>
        <w:t>as</w:t>
      </w:r>
      <w:r>
        <w:t xml:space="preserve"> b, z </w:t>
      </w:r>
      <w:r w:rsidRPr="00225CD3">
        <w:rPr>
          <w:color w:val="0000FF"/>
        </w:rPr>
        <w:t>as</w:t>
      </w:r>
      <w:r>
        <w:t xml:space="preserve"> c };</w:t>
      </w:r>
    </w:p>
    <w:p w:rsidR="00225CD3" w:rsidRDefault="00225CD3" w:rsidP="00251C8D">
      <w:r>
        <w:t xml:space="preserve">introduces entities named </w:t>
      </w:r>
      <w:r w:rsidRPr="00225CD3">
        <w:rPr>
          <w:rStyle w:val="CodeFragment"/>
        </w:rPr>
        <w:t>x</w:t>
      </w:r>
      <w:r>
        <w:t xml:space="preserve">, </w:t>
      </w:r>
      <w:r w:rsidRPr="00225CD3">
        <w:rPr>
          <w:rStyle w:val="CodeFragment"/>
        </w:rPr>
        <w:t>b</w:t>
      </w:r>
      <w:r>
        <w:t xml:space="preserve">, and </w:t>
      </w:r>
      <w:r w:rsidRPr="00225CD3">
        <w:rPr>
          <w:rStyle w:val="CodeFragment"/>
        </w:rPr>
        <w:t>c</w:t>
      </w:r>
      <w:r>
        <w:t xml:space="preserve"> in the containing module's export declaration space with the same meaning as the local entities named </w:t>
      </w:r>
      <w:r w:rsidRPr="00225CD3">
        <w:rPr>
          <w:rStyle w:val="CodeFragment"/>
        </w:rPr>
        <w:t>x</w:t>
      </w:r>
      <w:r>
        <w:t xml:space="preserve">, </w:t>
      </w:r>
      <w:r w:rsidRPr="00225CD3">
        <w:rPr>
          <w:rStyle w:val="CodeFragment"/>
        </w:rPr>
        <w:t>y</w:t>
      </w:r>
      <w:r>
        <w:t xml:space="preserve">, and </w:t>
      </w:r>
      <w:r w:rsidRPr="00225CD3">
        <w:rPr>
          <w:rStyle w:val="CodeFragment"/>
        </w:rPr>
        <w:t>z</w:t>
      </w:r>
      <w:r w:rsidR="00140DCD">
        <w:t xml:space="preserve"> respectively.</w:t>
      </w:r>
    </w:p>
    <w:p w:rsidR="00251C8D" w:rsidRDefault="00251C8D" w:rsidP="00251C8D">
      <w:r>
        <w:t xml:space="preserve">An </w:t>
      </w:r>
      <w:r w:rsidRPr="00F70079">
        <w:rPr>
          <w:rStyle w:val="Production"/>
        </w:rPr>
        <w:t>ExportListDeclaration</w:t>
      </w:r>
      <w:r>
        <w:t xml:space="preserve"> </w:t>
      </w:r>
      <w:r w:rsidR="00F70079">
        <w:t xml:space="preserve">that specifies </w:t>
      </w:r>
      <w:r w:rsidR="00F70079" w:rsidRPr="00F70079">
        <w:rPr>
          <w:rStyle w:val="CodeFragment"/>
        </w:rPr>
        <w:t>*</w:t>
      </w:r>
      <w:r w:rsidR="00F70079">
        <w:t xml:space="preserve"> instead of an </w:t>
      </w:r>
      <w:r w:rsidR="00F70079" w:rsidRPr="00F70079">
        <w:rPr>
          <w:rStyle w:val="Production"/>
        </w:rPr>
        <w:t>ExportClause</w:t>
      </w:r>
      <w:r w:rsidR="00F70079">
        <w:t xml:space="preserve"> </w:t>
      </w:r>
      <w:r w:rsidR="006F45B0">
        <w:t xml:space="preserve">is called an </w:t>
      </w:r>
      <w:r w:rsidR="006F45B0" w:rsidRPr="006F45B0">
        <w:rPr>
          <w:b/>
          <w:i/>
        </w:rPr>
        <w:t>export star</w:t>
      </w:r>
      <w:r w:rsidR="006F45B0">
        <w:t xml:space="preserve"> declaration. An export star declaration </w:t>
      </w:r>
      <w:r w:rsidR="00F70079">
        <w:t xml:space="preserve">re-exports </w:t>
      </w:r>
      <w:r w:rsidR="006F45B0">
        <w:t>all</w:t>
      </w:r>
      <w:r w:rsidR="00F70079">
        <w:t xml:space="preserve"> members of a specified module.</w:t>
      </w:r>
    </w:p>
    <w:p w:rsidR="006F45B0" w:rsidRDefault="00251C8D" w:rsidP="006F45B0">
      <w:pPr>
        <w:pStyle w:val="Code"/>
      </w:pPr>
      <w:r w:rsidRPr="00225CD3">
        <w:rPr>
          <w:color w:val="0000FF"/>
        </w:rPr>
        <w:t>export</w:t>
      </w:r>
      <w:r>
        <w:t xml:space="preserve"> * </w:t>
      </w:r>
      <w:r w:rsidRPr="00225CD3">
        <w:rPr>
          <w:color w:val="0000FF"/>
        </w:rPr>
        <w:t>from</w:t>
      </w:r>
      <w:r>
        <w:t xml:space="preserve"> </w:t>
      </w:r>
      <w:r w:rsidRPr="00225CD3">
        <w:rPr>
          <w:color w:val="800000"/>
        </w:rPr>
        <w:t>"mod"</w:t>
      </w:r>
      <w:r w:rsidR="001A7252">
        <w:t>;</w:t>
      </w:r>
    </w:p>
    <w:p w:rsidR="005B2577" w:rsidRDefault="005B2577" w:rsidP="005B2577">
      <w:r>
        <w:t>Explicitly exported members take precedence over members re-exported using export star declarations, as described in the following section.</w:t>
      </w:r>
    </w:p>
    <w:p w:rsidR="005B2577" w:rsidRDefault="005B2577" w:rsidP="005B2577">
      <w:pPr>
        <w:pStyle w:val="Heading4"/>
      </w:pPr>
      <w:bookmarkStart w:id="351" w:name="_Ref423253311"/>
      <w:r>
        <w:t>Export Member Set</w:t>
      </w:r>
      <w:bookmarkEnd w:id="351"/>
    </w:p>
    <w:p w:rsidR="006F45B0" w:rsidRDefault="006F45B0" w:rsidP="006F45B0">
      <w:r>
        <w:t xml:space="preserve">The </w:t>
      </w:r>
      <w:r w:rsidR="00475FF1" w:rsidRPr="00475FF1">
        <w:rPr>
          <w:b/>
          <w:i/>
        </w:rPr>
        <w:t>export member set</w:t>
      </w:r>
      <w:r>
        <w:t xml:space="preserve"> of a particular module is determined by starting with an empty set of members </w:t>
      </w:r>
      <w:r w:rsidRPr="006F45B0">
        <w:rPr>
          <w:i/>
        </w:rPr>
        <w:t>E</w:t>
      </w:r>
      <w:r>
        <w:t xml:space="preserve"> and an empty set of processed modules </w:t>
      </w:r>
      <w:r w:rsidRPr="006F45B0">
        <w:rPr>
          <w:i/>
        </w:rPr>
        <w:t>P</w:t>
      </w:r>
      <w:r w:rsidR="005B2577">
        <w:t xml:space="preserve">, </w:t>
      </w:r>
      <w:r>
        <w:t xml:space="preserve">and </w:t>
      </w:r>
      <w:r w:rsidR="005B2577">
        <w:t xml:space="preserve">then </w:t>
      </w:r>
      <w:r>
        <w:t>processing the module as described below</w:t>
      </w:r>
      <w:r w:rsidR="005B2577">
        <w:t xml:space="preserve"> to form the full set of exported members in</w:t>
      </w:r>
      <w:r>
        <w:t xml:space="preserve"> </w:t>
      </w:r>
      <w:r w:rsidRPr="006F45B0">
        <w:rPr>
          <w:i/>
        </w:rPr>
        <w:t>E</w:t>
      </w:r>
      <w:r w:rsidR="00C743AF">
        <w:t xml:space="preserve">. </w:t>
      </w:r>
      <w:r>
        <w:t xml:space="preserve">Processing a module </w:t>
      </w:r>
      <w:r w:rsidRPr="006F45B0">
        <w:rPr>
          <w:i/>
        </w:rPr>
        <w:t>M</w:t>
      </w:r>
      <w:r>
        <w:t xml:space="preserve"> consists of these steps:</w:t>
      </w:r>
    </w:p>
    <w:p w:rsidR="006F45B0" w:rsidRDefault="006F45B0" w:rsidP="00367611">
      <w:pPr>
        <w:pStyle w:val="ListParagraph"/>
        <w:numPr>
          <w:ilvl w:val="0"/>
          <w:numId w:val="67"/>
        </w:numPr>
      </w:pPr>
      <w:r>
        <w:t xml:space="preserve">Add </w:t>
      </w:r>
      <w:r w:rsidRPr="006F45B0">
        <w:rPr>
          <w:i/>
        </w:rPr>
        <w:t>M</w:t>
      </w:r>
      <w:r>
        <w:t xml:space="preserve"> to </w:t>
      </w:r>
      <w:r w:rsidRPr="006F45B0">
        <w:rPr>
          <w:i/>
        </w:rPr>
        <w:t>P</w:t>
      </w:r>
      <w:r>
        <w:t>.</w:t>
      </w:r>
    </w:p>
    <w:p w:rsidR="00BD45CC" w:rsidRDefault="00BD45CC" w:rsidP="00367611">
      <w:pPr>
        <w:pStyle w:val="ListParagraph"/>
        <w:numPr>
          <w:ilvl w:val="0"/>
          <w:numId w:val="67"/>
        </w:numPr>
      </w:pPr>
      <w:r>
        <w:t xml:space="preserve">Add to </w:t>
      </w:r>
      <w:r w:rsidRPr="00BD45CC">
        <w:rPr>
          <w:i/>
        </w:rPr>
        <w:t>E</w:t>
      </w:r>
      <w:r>
        <w:t xml:space="preserve"> each </w:t>
      </w:r>
      <w:r w:rsidR="00475FF1">
        <w:t>member</w:t>
      </w:r>
      <w:r>
        <w:t xml:space="preserve"> in the export declaration space of </w:t>
      </w:r>
      <w:r w:rsidRPr="00BD45CC">
        <w:rPr>
          <w:i/>
        </w:rPr>
        <w:t>M</w:t>
      </w:r>
      <w:r>
        <w:t xml:space="preserve"> </w:t>
      </w:r>
      <w:r w:rsidR="00475FF1">
        <w:t xml:space="preserve">with a name </w:t>
      </w:r>
      <w:r>
        <w:t xml:space="preserve">that isn't already in </w:t>
      </w:r>
      <w:r w:rsidRPr="00BD45CC">
        <w:rPr>
          <w:i/>
        </w:rPr>
        <w:t>E</w:t>
      </w:r>
      <w:r>
        <w:t>.</w:t>
      </w:r>
    </w:p>
    <w:p w:rsidR="006F45B0" w:rsidRDefault="006F45B0" w:rsidP="00367611">
      <w:pPr>
        <w:pStyle w:val="ListParagraph"/>
        <w:numPr>
          <w:ilvl w:val="0"/>
          <w:numId w:val="67"/>
        </w:numPr>
      </w:pPr>
      <w:r>
        <w:t xml:space="preserve">For each export star declaration in </w:t>
      </w:r>
      <w:r w:rsidRPr="006F45B0">
        <w:rPr>
          <w:i/>
        </w:rPr>
        <w:t>M</w:t>
      </w:r>
      <w:r w:rsidR="005B2577">
        <w:t xml:space="preserve">, </w:t>
      </w:r>
      <w:r>
        <w:t xml:space="preserve">in order of declaration, process the referenced module if it is not already in </w:t>
      </w:r>
      <w:r w:rsidRPr="006F45B0">
        <w:rPr>
          <w:i/>
        </w:rPr>
        <w:t>P</w:t>
      </w:r>
      <w:r>
        <w:t>.</w:t>
      </w:r>
    </w:p>
    <w:p w:rsidR="00EF0188" w:rsidRDefault="00475FF1" w:rsidP="00EF0188">
      <w:r>
        <w:t xml:space="preserve">A module's </w:t>
      </w:r>
      <w:r w:rsidRPr="00475FF1">
        <w:rPr>
          <w:b/>
          <w:i/>
        </w:rPr>
        <w:t>instance type</w:t>
      </w:r>
      <w:r>
        <w:t xml:space="preserve"> is an object type with a property for each member in the module's export member set that denotes a value.</w:t>
      </w:r>
    </w:p>
    <w:p w:rsidR="0044410D" w:rsidRPr="0044410D" w:rsidRDefault="00667122" w:rsidP="002B2992">
      <w:r>
        <w:t xml:space="preserve">If a </w:t>
      </w:r>
      <w:r w:rsidR="00763D0A">
        <w:t xml:space="preserve">module contains an export assignment </w:t>
      </w:r>
      <w:r>
        <w:t xml:space="preserve">it is an error for the </w:t>
      </w:r>
      <w:r w:rsidR="00763D0A">
        <w:t>module to also contain export declarations. The two types of exports are mutually exclusive.</w:t>
      </w:r>
    </w:p>
    <w:p w:rsidR="0044410D" w:rsidRPr="0044410D" w:rsidRDefault="00977446" w:rsidP="00977446">
      <w:pPr>
        <w:pStyle w:val="Heading3"/>
      </w:pPr>
      <w:bookmarkStart w:id="352" w:name="_Ref352416284"/>
      <w:bookmarkStart w:id="353" w:name="_Toc439666308"/>
      <w:r>
        <w:t>Export Assignments</w:t>
      </w:r>
      <w:bookmarkEnd w:id="352"/>
      <w:bookmarkEnd w:id="353"/>
    </w:p>
    <w:p w:rsidR="0044410D" w:rsidRPr="0044410D" w:rsidRDefault="0019559B" w:rsidP="00977446">
      <w:r>
        <w:t xml:space="preserve">Export assignments exist for backward compatibility with earlier versions of TypeScript. </w:t>
      </w:r>
      <w:r w:rsidR="00977446">
        <w:t>An export assignment designates a module member as the entity to be exported in place of the module</w:t>
      </w:r>
      <w:r w:rsidR="0047262F">
        <w:t xml:space="preserve"> itself</w:t>
      </w:r>
      <w:r w:rsidR="00977446">
        <w:t>.</w:t>
      </w:r>
    </w:p>
    <w:p w:rsidR="0044410D" w:rsidRPr="0044410D" w:rsidRDefault="00977446" w:rsidP="00977446">
      <w:pPr>
        <w:pStyle w:val="Grammar"/>
      </w:pPr>
      <w:r w:rsidRPr="006551A1">
        <w:rPr>
          <w:rStyle w:val="Production"/>
        </w:rPr>
        <w:t>ExportAssignment:</w:t>
      </w:r>
      <w:r w:rsidR="0048218E" w:rsidRPr="0048218E">
        <w:br/>
      </w:r>
      <w:r w:rsidRPr="00D763A9">
        <w:rPr>
          <w:rStyle w:val="Terminal"/>
        </w:rPr>
        <w:t>export</w:t>
      </w:r>
      <w:r>
        <w:t xml:space="preserve">   </w:t>
      </w:r>
      <w:r w:rsidRPr="00D763A9">
        <w:rPr>
          <w:rStyle w:val="Terminal"/>
        </w:rPr>
        <w:t>=</w:t>
      </w:r>
      <w:r>
        <w:t xml:space="preserve">   </w:t>
      </w:r>
      <w:r w:rsidRPr="006551A1">
        <w:rPr>
          <w:rStyle w:val="Production"/>
        </w:rPr>
        <w:t>Identifier</w:t>
      </w:r>
      <w:r w:rsidR="002355F0">
        <w:rPr>
          <w:rStyle w:val="Production"/>
        </w:rPr>
        <w:t>Reference</w:t>
      </w:r>
      <w:r>
        <w:t xml:space="preserve">   </w:t>
      </w:r>
      <w:r w:rsidRPr="00CF5FCE">
        <w:rPr>
          <w:rStyle w:val="Terminal"/>
        </w:rPr>
        <w:t>;</w:t>
      </w:r>
    </w:p>
    <w:p w:rsidR="0044410D" w:rsidRPr="0044410D" w:rsidRDefault="0019559B" w:rsidP="0019559B">
      <w:r>
        <w:lastRenderedPageBreak/>
        <w:t>A module containing an export assignment can be imported using an import require declaration (</w:t>
      </w:r>
      <w:r>
        <w:fldChar w:fldCharType="begin"/>
      </w:r>
      <w:r>
        <w:instrText xml:space="preserve"> REF _Ref325089515 \r \h </w:instrText>
      </w:r>
      <w:r>
        <w:fldChar w:fldCharType="separate"/>
      </w:r>
      <w:r w:rsidR="00A3147C">
        <w:t>11.3.3</w:t>
      </w:r>
      <w:r>
        <w:fldChar w:fldCharType="end"/>
      </w:r>
      <w:r>
        <w:t>), and the</w:t>
      </w:r>
      <w:r w:rsidR="00071367">
        <w:t xml:space="preserve"> </w:t>
      </w:r>
      <w:r w:rsidR="00B757C9">
        <w:t>local alias</w:t>
      </w:r>
      <w:r w:rsidR="00071367">
        <w:t xml:space="preserve"> in</w:t>
      </w:r>
      <w:r>
        <w:t xml:space="preserve">troduced by the </w:t>
      </w:r>
      <w:r w:rsidR="00071367">
        <w:t xml:space="preserve">import </w:t>
      </w:r>
      <w:r>
        <w:t xml:space="preserve">require </w:t>
      </w:r>
      <w:r w:rsidR="00071367">
        <w:t xml:space="preserve">declaration </w:t>
      </w:r>
      <w:r w:rsidR="00D249AC">
        <w:t xml:space="preserve">then </w:t>
      </w:r>
      <w:r w:rsidR="00071367">
        <w:t xml:space="preserve">takes on </w:t>
      </w:r>
      <w:r w:rsidR="00B757C9">
        <w:t>all</w:t>
      </w:r>
      <w:r w:rsidR="00071367">
        <w:t xml:space="preserve"> meaning</w:t>
      </w:r>
      <w:r w:rsidR="00B757C9">
        <w:t>s</w:t>
      </w:r>
      <w:r w:rsidR="00071367">
        <w:t xml:space="preserve"> of the identifier named in the export assignment.</w:t>
      </w:r>
    </w:p>
    <w:p w:rsidR="0019559B" w:rsidRDefault="0019559B" w:rsidP="00763D0A">
      <w:r>
        <w:t>A module containing an export assignmen</w:t>
      </w:r>
      <w:r w:rsidR="00D249AC">
        <w:t>t can also be imported using a regular import declaration (</w:t>
      </w:r>
      <w:r w:rsidR="00D249AC">
        <w:fldChar w:fldCharType="begin"/>
      </w:r>
      <w:r w:rsidR="00D249AC">
        <w:instrText xml:space="preserve"> REF _Ref423253173 \r \h </w:instrText>
      </w:r>
      <w:r w:rsidR="00D249AC">
        <w:fldChar w:fldCharType="separate"/>
      </w:r>
      <w:r w:rsidR="00A3147C">
        <w:t>11.3.2</w:t>
      </w:r>
      <w:r w:rsidR="00D249AC">
        <w:fldChar w:fldCharType="end"/>
      </w:r>
      <w:r w:rsidR="00D249AC">
        <w:t>) provided the entity referenced in the export assignment is declared as a namespace or as a variable with a type annotation.</w:t>
      </w:r>
    </w:p>
    <w:p w:rsidR="0044410D" w:rsidRPr="0044410D" w:rsidRDefault="00D92D0B" w:rsidP="00763D0A">
      <w:r>
        <w:t xml:space="preserve">Assume the following example resides in the file </w:t>
      </w:r>
      <w:r w:rsidR="008F4735">
        <w:t>'</w:t>
      </w:r>
      <w:r>
        <w:t>point.ts</w:t>
      </w:r>
      <w:r w:rsidR="008F4735">
        <w:t>'</w:t>
      </w:r>
      <w:r>
        <w:t>:</w:t>
      </w:r>
    </w:p>
    <w:p w:rsidR="0044410D" w:rsidRPr="0044410D" w:rsidRDefault="00D92D0B" w:rsidP="00D92D0B">
      <w:pPr>
        <w:pStyle w:val="Code"/>
      </w:pPr>
      <w:r w:rsidRPr="00D54DB2">
        <w:rPr>
          <w:color w:val="0000FF"/>
        </w:rPr>
        <w:t>export</w:t>
      </w:r>
      <w:r w:rsidRPr="00D54DB2">
        <w:t xml:space="preserve"> = Point;</w:t>
      </w:r>
    </w:p>
    <w:p w:rsidR="0044410D" w:rsidRPr="0044410D" w:rsidRDefault="00D92D0B" w:rsidP="00D92D0B">
      <w:pPr>
        <w:pStyle w:val="Code"/>
      </w:pPr>
      <w:r w:rsidRPr="00D54DB2">
        <w:rPr>
          <w:color w:val="0000FF"/>
        </w:rPr>
        <w:t>class</w:t>
      </w:r>
      <w:r w:rsidRPr="00D54DB2">
        <w:t xml:space="preserve"> Point {</w:t>
      </w:r>
      <w:r w:rsidR="0048218E" w:rsidRPr="00D54DB2">
        <w:br/>
      </w:r>
      <w:r w:rsidRPr="00D54DB2">
        <w:t xml:space="preserve">    </w:t>
      </w:r>
      <w:r w:rsidRPr="00D54DB2">
        <w:rPr>
          <w:color w:val="0000FF"/>
        </w:rPr>
        <w:t>constructor</w:t>
      </w:r>
      <w:r w:rsidRPr="00D54DB2">
        <w:t>(</w:t>
      </w:r>
      <w:r w:rsidRPr="00D54DB2">
        <w:rPr>
          <w:color w:val="0000FF"/>
        </w:rPr>
        <w:t>public</w:t>
      </w:r>
      <w:r w:rsidRPr="00D54DB2">
        <w:t xml:space="preserve"> x: </w:t>
      </w:r>
      <w:r w:rsidRPr="00D54DB2">
        <w:rPr>
          <w:color w:val="0000FF"/>
        </w:rPr>
        <w:t>number</w:t>
      </w:r>
      <w:r w:rsidRPr="00D54DB2">
        <w:t xml:space="preserve">, </w:t>
      </w:r>
      <w:r w:rsidRPr="00D54DB2">
        <w:rPr>
          <w:color w:val="0000FF"/>
        </w:rPr>
        <w:t>public</w:t>
      </w:r>
      <w:r w:rsidRPr="00D54DB2">
        <w:t xml:space="preserve"> y: </w:t>
      </w:r>
      <w:r w:rsidRPr="00D54DB2">
        <w:rPr>
          <w:color w:val="0000FF"/>
        </w:rPr>
        <w:t>number</w:t>
      </w:r>
      <w:r w:rsidRPr="00D54DB2">
        <w:t>) { }</w:t>
      </w:r>
      <w:r w:rsidR="0048218E" w:rsidRPr="00D54DB2">
        <w:br/>
      </w:r>
      <w:r w:rsidR="00B82755" w:rsidRPr="00D54DB2">
        <w:t xml:space="preserve">    </w:t>
      </w:r>
      <w:r w:rsidR="00B82755" w:rsidRPr="00D54DB2">
        <w:rPr>
          <w:color w:val="0000FF"/>
        </w:rPr>
        <w:t>static</w:t>
      </w:r>
      <w:r w:rsidR="00B82755" w:rsidRPr="00D54DB2">
        <w:t xml:space="preserve"> origin = </w:t>
      </w:r>
      <w:r w:rsidR="00B82755" w:rsidRPr="00D54DB2">
        <w:rPr>
          <w:color w:val="0000FF"/>
        </w:rPr>
        <w:t>new</w:t>
      </w:r>
      <w:r w:rsidR="00B82755" w:rsidRPr="00D54DB2">
        <w:t xml:space="preserve"> Point(</w:t>
      </w:r>
      <w:r w:rsidR="00B82755" w:rsidRPr="00D54DB2">
        <w:rPr>
          <w:color w:val="800000"/>
        </w:rPr>
        <w:t>0</w:t>
      </w:r>
      <w:r w:rsidR="00B82755" w:rsidRPr="00D54DB2">
        <w:t xml:space="preserve">, </w:t>
      </w:r>
      <w:r w:rsidR="00B82755" w:rsidRPr="00D54DB2">
        <w:rPr>
          <w:color w:val="800000"/>
        </w:rPr>
        <w:t>0</w:t>
      </w:r>
      <w:r w:rsidR="00B82755" w:rsidRPr="00D54DB2">
        <w:t>);</w:t>
      </w:r>
      <w:r w:rsidR="0048218E" w:rsidRPr="00D54DB2">
        <w:br/>
      </w:r>
      <w:r w:rsidRPr="00D54DB2">
        <w:t>}</w:t>
      </w:r>
    </w:p>
    <w:p w:rsidR="0044410D" w:rsidRPr="0044410D" w:rsidRDefault="00D92D0B" w:rsidP="00D92D0B">
      <w:r>
        <w:t xml:space="preserve">When </w:t>
      </w:r>
      <w:r w:rsidR="008F4735">
        <w:t>'</w:t>
      </w:r>
      <w:r>
        <w:t>point.ts</w:t>
      </w:r>
      <w:r w:rsidR="008F4735">
        <w:t>'</w:t>
      </w:r>
      <w:r>
        <w:t xml:space="preserve"> </w:t>
      </w:r>
      <w:r w:rsidR="00667122">
        <w:t xml:space="preserve">is imported in another </w:t>
      </w:r>
      <w:r>
        <w:t>module, the import alias references the exported class and can be used both as a type and as a constructor function:</w:t>
      </w:r>
    </w:p>
    <w:p w:rsidR="0044410D" w:rsidRPr="0044410D" w:rsidRDefault="00D92D0B" w:rsidP="00D92D0B">
      <w:pPr>
        <w:pStyle w:val="Code"/>
      </w:pPr>
      <w:r w:rsidRPr="00D54DB2">
        <w:rPr>
          <w:color w:val="0000FF"/>
        </w:rPr>
        <w:t>import</w:t>
      </w:r>
      <w:r w:rsidRPr="00D54DB2">
        <w:t xml:space="preserve"> Pt = </w:t>
      </w:r>
      <w:r w:rsidRPr="00D54DB2">
        <w:rPr>
          <w:color w:val="0000FF"/>
        </w:rPr>
        <w:t>require</w:t>
      </w:r>
      <w:r w:rsidR="00D368AC" w:rsidRPr="00D54DB2">
        <w:t>(</w:t>
      </w:r>
      <w:r w:rsidR="008F4735" w:rsidRPr="00D54DB2">
        <w:rPr>
          <w:color w:val="800000"/>
        </w:rPr>
        <w:t>"</w:t>
      </w:r>
      <w:r w:rsidR="006C5F0E" w:rsidRPr="00D54DB2">
        <w:rPr>
          <w:color w:val="800000"/>
        </w:rPr>
        <w:t>./</w:t>
      </w:r>
      <w:r w:rsidR="00D368AC" w:rsidRPr="00D54DB2">
        <w:rPr>
          <w:color w:val="800000"/>
        </w:rPr>
        <w:t>point</w:t>
      </w:r>
      <w:r w:rsidR="008F4735" w:rsidRPr="00D54DB2">
        <w:rPr>
          <w:color w:val="800000"/>
        </w:rPr>
        <w:t>"</w:t>
      </w:r>
      <w:r w:rsidRPr="00D54DB2">
        <w:t>);</w:t>
      </w:r>
    </w:p>
    <w:p w:rsidR="0044410D" w:rsidRPr="0044410D" w:rsidRDefault="00D92D0B" w:rsidP="00D92D0B">
      <w:pPr>
        <w:pStyle w:val="Code"/>
      </w:pPr>
      <w:r w:rsidRPr="00D54DB2">
        <w:rPr>
          <w:color w:val="0000FF"/>
        </w:rPr>
        <w:t>var</w:t>
      </w:r>
      <w:r w:rsidR="00B82755" w:rsidRPr="00D54DB2">
        <w:t xml:space="preserve"> p1</w:t>
      </w:r>
      <w:r w:rsidRPr="00D54DB2">
        <w:t xml:space="preserve"> = </w:t>
      </w:r>
      <w:r w:rsidRPr="00D54DB2">
        <w:rPr>
          <w:color w:val="0000FF"/>
        </w:rPr>
        <w:t>new</w:t>
      </w:r>
      <w:r w:rsidRPr="00D54DB2">
        <w:t xml:space="preserve"> Pt(</w:t>
      </w:r>
      <w:r w:rsidRPr="00D54DB2">
        <w:rPr>
          <w:color w:val="800000"/>
        </w:rPr>
        <w:t>10</w:t>
      </w:r>
      <w:r w:rsidRPr="00D54DB2">
        <w:t>,</w:t>
      </w:r>
      <w:r w:rsidR="00B82755" w:rsidRPr="00D54DB2">
        <w:t xml:space="preserve"> </w:t>
      </w:r>
      <w:r w:rsidRPr="00D54DB2">
        <w:rPr>
          <w:color w:val="800000"/>
        </w:rPr>
        <w:t>20</w:t>
      </w:r>
      <w:r w:rsidRPr="00D54DB2">
        <w:t>);</w:t>
      </w:r>
      <w:r w:rsidR="0048218E" w:rsidRPr="00D54DB2">
        <w:br/>
      </w:r>
      <w:r w:rsidR="00B82755" w:rsidRPr="00D54DB2">
        <w:rPr>
          <w:color w:val="0000FF"/>
        </w:rPr>
        <w:t>var</w:t>
      </w:r>
      <w:r w:rsidR="00B82755" w:rsidRPr="00D54DB2">
        <w:t xml:space="preserve"> p2 = Pt.origin;</w:t>
      </w:r>
    </w:p>
    <w:p w:rsidR="0044410D" w:rsidRPr="0044410D" w:rsidRDefault="00D92D0B" w:rsidP="00D92D0B">
      <w:r>
        <w:t>Note that there is no requirement that the import alias use the same name as the exported entity.</w:t>
      </w:r>
    </w:p>
    <w:p w:rsidR="0044410D" w:rsidRPr="0044410D" w:rsidRDefault="00521267" w:rsidP="00521267">
      <w:pPr>
        <w:pStyle w:val="Heading3"/>
      </w:pPr>
      <w:bookmarkStart w:id="354" w:name="_Ref325381235"/>
      <w:bookmarkStart w:id="355" w:name="_Ref352750126"/>
      <w:bookmarkStart w:id="356" w:name="_Toc439666309"/>
      <w:bookmarkStart w:id="357" w:name="_Ref325381204"/>
      <w:r>
        <w:t>CommonJS Modules</w:t>
      </w:r>
      <w:bookmarkEnd w:id="354"/>
      <w:bookmarkEnd w:id="355"/>
      <w:bookmarkEnd w:id="356"/>
    </w:p>
    <w:p w:rsidR="0044410D" w:rsidRPr="0044410D" w:rsidRDefault="00521267" w:rsidP="00521267">
      <w:r>
        <w:t xml:space="preserve">The </w:t>
      </w:r>
      <w:hyperlink r:id="rId52" w:history="1">
        <w:r w:rsidRPr="009E4CEA">
          <w:rPr>
            <w:rStyle w:val="Hyperlink"/>
          </w:rPr>
          <w:t>CommonJS Modules</w:t>
        </w:r>
      </w:hyperlink>
      <w:r>
        <w:t xml:space="preserve"> definition specifies a metho</w:t>
      </w:r>
      <w:r w:rsidR="004D2F49">
        <w:t xml:space="preserve">dology for writing JavaScript modules with implied privacy, </w:t>
      </w:r>
      <w:r w:rsidR="00305195">
        <w:t xml:space="preserve">the </w:t>
      </w:r>
      <w:r w:rsidR="004D2F49">
        <w:t xml:space="preserve">ability to import other modules, and </w:t>
      </w:r>
      <w:r w:rsidR="00305195">
        <w:t xml:space="preserve">the </w:t>
      </w:r>
      <w:r w:rsidR="004D2F49">
        <w:t>ability to explicitly export members. A Common</w:t>
      </w:r>
      <w:r w:rsidR="00D315B8">
        <w:t xml:space="preserve">JS compliant system provides a </w:t>
      </w:r>
      <w:r w:rsidR="008F4735">
        <w:t>'</w:t>
      </w:r>
      <w:r w:rsidR="00D315B8" w:rsidRPr="00C23E8F">
        <w:t>require</w:t>
      </w:r>
      <w:r w:rsidR="008F4735">
        <w:t>'</w:t>
      </w:r>
      <w:r w:rsidR="004D2F49">
        <w:t xml:space="preserve"> function that can be used to sy</w:t>
      </w:r>
      <w:r w:rsidR="00667122">
        <w:t xml:space="preserve">nchronously load other </w:t>
      </w:r>
      <w:r w:rsidR="004D2F49">
        <w:t>modules to obtain their singleto</w:t>
      </w:r>
      <w:r w:rsidR="00C26F06">
        <w:t>n module instance, as well as an</w:t>
      </w:r>
      <w:r w:rsidR="00D315B8">
        <w:t xml:space="preserve"> </w:t>
      </w:r>
      <w:r w:rsidR="008F4735">
        <w:t>'</w:t>
      </w:r>
      <w:r w:rsidR="00D315B8" w:rsidRPr="00C23E8F">
        <w:t>exports</w:t>
      </w:r>
      <w:r w:rsidR="008F4735">
        <w:t>'</w:t>
      </w:r>
      <w:r w:rsidR="004D2F49">
        <w:t xml:space="preserve"> variable to which a module can add properties to define its external API.</w:t>
      </w:r>
    </w:p>
    <w:p w:rsidR="0044410D" w:rsidRPr="0044410D" w:rsidRDefault="00C23E8F" w:rsidP="00CA17A8">
      <w:r>
        <w:t xml:space="preserve">The </w:t>
      </w:r>
      <w:r w:rsidR="008F4735">
        <w:t>'</w:t>
      </w:r>
      <w:r>
        <w:t>main</w:t>
      </w:r>
      <w:r w:rsidR="008F4735">
        <w:t>'</w:t>
      </w:r>
      <w:r>
        <w:t xml:space="preserve"> and </w:t>
      </w:r>
      <w:r w:rsidR="008F4735">
        <w:t>'</w:t>
      </w:r>
      <w:r>
        <w:t>log</w:t>
      </w:r>
      <w:r w:rsidR="008F4735">
        <w:t>'</w:t>
      </w:r>
      <w:r w:rsidR="00CA17A8">
        <w:t xml:space="preserve"> example from </w:t>
      </w:r>
      <w:r w:rsidR="002303EC">
        <w:t xml:space="preserve">section </w:t>
      </w:r>
      <w:r w:rsidR="002303EC">
        <w:fldChar w:fldCharType="begin"/>
      </w:r>
      <w:r w:rsidR="002303EC">
        <w:instrText xml:space="preserve"> REF _Ref323816311 \r \h </w:instrText>
      </w:r>
      <w:r w:rsidR="002303EC">
        <w:fldChar w:fldCharType="separate"/>
      </w:r>
      <w:r w:rsidR="00A3147C">
        <w:t>11.3</w:t>
      </w:r>
      <w:r w:rsidR="002303EC">
        <w:fldChar w:fldCharType="end"/>
      </w:r>
      <w:r w:rsidR="002303EC">
        <w:t xml:space="preserve"> </w:t>
      </w:r>
      <w:r w:rsidR="00CA17A8">
        <w:t>above generates the following JavaScript code when compiled f</w:t>
      </w:r>
      <w:r w:rsidR="003A0739">
        <w:t>or the CommonJS Modules pattern:</w:t>
      </w:r>
    </w:p>
    <w:p w:rsidR="0044410D" w:rsidRPr="0044410D" w:rsidRDefault="003A0739" w:rsidP="00F23473">
      <w:pPr>
        <w:ind w:left="360"/>
      </w:pPr>
      <w:r>
        <w:t>File main.js</w:t>
      </w:r>
      <w:r w:rsidR="00521267">
        <w:t>:</w:t>
      </w:r>
    </w:p>
    <w:p w:rsidR="0044410D" w:rsidRPr="0044410D" w:rsidRDefault="00521267" w:rsidP="00521267">
      <w:pPr>
        <w:pStyle w:val="Code"/>
      </w:pPr>
      <w:r w:rsidRPr="00D54DB2">
        <w:rPr>
          <w:color w:val="0000FF"/>
        </w:rPr>
        <w:t>var</w:t>
      </w:r>
      <w:r w:rsidRPr="00D54DB2">
        <w:t xml:space="preserve"> log</w:t>
      </w:r>
      <w:r w:rsidR="00F5750F">
        <w:t>_1</w:t>
      </w:r>
      <w:r w:rsidRPr="00D54DB2">
        <w:t xml:space="preserve"> = require(</w:t>
      </w:r>
      <w:r w:rsidR="008F4735" w:rsidRPr="00D54DB2">
        <w:rPr>
          <w:color w:val="800000"/>
        </w:rPr>
        <w:t>"</w:t>
      </w:r>
      <w:r w:rsidR="006C5F0E" w:rsidRPr="00D54DB2">
        <w:rPr>
          <w:color w:val="800000"/>
        </w:rPr>
        <w:t>./</w:t>
      </w:r>
      <w:r w:rsidRPr="00D54DB2">
        <w:rPr>
          <w:color w:val="800000"/>
        </w:rPr>
        <w:t>log</w:t>
      </w:r>
      <w:r w:rsidR="008F4735" w:rsidRPr="00D54DB2">
        <w:rPr>
          <w:color w:val="800000"/>
        </w:rPr>
        <w:t>"</w:t>
      </w:r>
      <w:r w:rsidRPr="00D54DB2">
        <w:t>);</w:t>
      </w:r>
      <w:r w:rsidR="0048218E" w:rsidRPr="00D54DB2">
        <w:br/>
      </w:r>
      <w:r w:rsidRPr="00D54DB2">
        <w:t>log</w:t>
      </w:r>
      <w:r w:rsidR="00F5750F">
        <w:t>_1</w:t>
      </w:r>
      <w:r w:rsidRPr="00D54DB2">
        <w:t>.message(</w:t>
      </w:r>
      <w:r w:rsidR="008F4735" w:rsidRPr="00D54DB2">
        <w:rPr>
          <w:color w:val="800000"/>
        </w:rPr>
        <w:t>"</w:t>
      </w:r>
      <w:r w:rsidRPr="00D54DB2">
        <w:rPr>
          <w:color w:val="800000"/>
        </w:rPr>
        <w:t>hello</w:t>
      </w:r>
      <w:r w:rsidR="008F4735" w:rsidRPr="00D54DB2">
        <w:rPr>
          <w:color w:val="800000"/>
        </w:rPr>
        <w:t>"</w:t>
      </w:r>
      <w:r w:rsidRPr="00D54DB2">
        <w:t>);</w:t>
      </w:r>
    </w:p>
    <w:p w:rsidR="0044410D" w:rsidRPr="0044410D" w:rsidRDefault="00F0139F" w:rsidP="00F0139F">
      <w:pPr>
        <w:ind w:left="360"/>
      </w:pPr>
      <w:r>
        <w:t>File log.js:</w:t>
      </w:r>
    </w:p>
    <w:p w:rsidR="0044410D" w:rsidRPr="0044410D" w:rsidRDefault="00F0139F" w:rsidP="00F0139F">
      <w:pPr>
        <w:pStyle w:val="Code"/>
      </w:pPr>
      <w:r w:rsidRPr="00D54DB2">
        <w:rPr>
          <w:color w:val="0000FF"/>
        </w:rPr>
        <w:lastRenderedPageBreak/>
        <w:t>function</w:t>
      </w:r>
      <w:r w:rsidR="00F5750F">
        <w:t xml:space="preserve"> message(</w:t>
      </w:r>
      <w:r w:rsidRPr="00D54DB2">
        <w:t>s) {</w:t>
      </w:r>
      <w:r w:rsidR="0048218E" w:rsidRPr="00D54DB2">
        <w:br/>
      </w:r>
      <w:r w:rsidRPr="00D54DB2">
        <w:t xml:space="preserve">    console.log(s);</w:t>
      </w:r>
      <w:r w:rsidR="0048218E" w:rsidRPr="00D54DB2">
        <w:br/>
      </w:r>
      <w:r w:rsidRPr="00D54DB2">
        <w:t>}</w:t>
      </w:r>
      <w:r w:rsidR="00F5750F">
        <w:br/>
        <w:t>exports.message = message;</w:t>
      </w:r>
    </w:p>
    <w:p w:rsidR="0044410D" w:rsidRPr="0044410D" w:rsidRDefault="00597E29" w:rsidP="00C26F06">
      <w:r>
        <w:t>A</w:t>
      </w:r>
      <w:r w:rsidR="00C26F06">
        <w:t xml:space="preserve"> </w:t>
      </w:r>
      <w:r w:rsidR="00F63434">
        <w:t>module</w:t>
      </w:r>
      <w:r w:rsidR="002303EC">
        <w:t xml:space="preserve"> </w:t>
      </w:r>
      <w:r w:rsidR="00C26F06">
        <w:t xml:space="preserve">import declaration </w:t>
      </w:r>
      <w:r w:rsidR="00C65614">
        <w:t>is represented in the generated JavaScript as a variabl</w:t>
      </w:r>
      <w:r w:rsidR="00D315B8">
        <w:t xml:space="preserve">e initialized by a call to the </w:t>
      </w:r>
      <w:r w:rsidR="008F4735">
        <w:t>'</w:t>
      </w:r>
      <w:r w:rsidR="00D315B8" w:rsidRPr="00C23E8F">
        <w:t>require</w:t>
      </w:r>
      <w:r w:rsidR="008F4735">
        <w:t>'</w:t>
      </w:r>
      <w:r w:rsidR="00C65614">
        <w:t xml:space="preserve"> function provided by the module system ho</w:t>
      </w:r>
      <w:r w:rsidR="00D315B8">
        <w:t xml:space="preserve">st. A variable declaration and </w:t>
      </w:r>
      <w:r w:rsidR="008F4735">
        <w:t>'</w:t>
      </w:r>
      <w:r w:rsidR="00C65614" w:rsidRPr="00C23E8F">
        <w:t>require</w:t>
      </w:r>
      <w:r w:rsidR="008F4735">
        <w:t>'</w:t>
      </w:r>
      <w:r w:rsidR="00C65614">
        <w:t xml:space="preserve"> call is emitted for a particular imported module only if the imported module</w:t>
      </w:r>
      <w:r w:rsidR="007B5EF6">
        <w:t xml:space="preserve">, or a local alias (section </w:t>
      </w:r>
      <w:r w:rsidR="007B5EF6">
        <w:fldChar w:fldCharType="begin"/>
      </w:r>
      <w:r w:rsidR="007B5EF6">
        <w:instrText xml:space="preserve"> REF _Ref357432572 \r \h </w:instrText>
      </w:r>
      <w:r w:rsidR="007B5EF6">
        <w:fldChar w:fldCharType="separate"/>
      </w:r>
      <w:r w:rsidR="00A3147C">
        <w:t>10.3</w:t>
      </w:r>
      <w:r w:rsidR="007B5EF6">
        <w:fldChar w:fldCharType="end"/>
      </w:r>
      <w:r w:rsidR="007B5EF6">
        <w:t>) that references the imported module,</w:t>
      </w:r>
      <w:r w:rsidR="00C65614">
        <w:t xml:space="preserve"> is referenced as a </w:t>
      </w:r>
      <w:r w:rsidR="00C65614" w:rsidRPr="00ED7635">
        <w:rPr>
          <w:rStyle w:val="Production"/>
        </w:rPr>
        <w:t>PrimaryExpression</w:t>
      </w:r>
      <w:r w:rsidR="007B5EF6">
        <w:t xml:space="preserve"> </w:t>
      </w:r>
      <w:r w:rsidR="00C65614">
        <w:t xml:space="preserve">somewhere in the body of the importing module. If an imported module is referenced only as a </w:t>
      </w:r>
      <w:r w:rsidR="002A06D4">
        <w:rPr>
          <w:rStyle w:val="Production"/>
        </w:rPr>
        <w:t>NamespaceName</w:t>
      </w:r>
      <w:r w:rsidR="00064040">
        <w:t xml:space="preserve"> or </w:t>
      </w:r>
      <w:r w:rsidR="00064040" w:rsidRPr="00064040">
        <w:rPr>
          <w:rStyle w:val="Production"/>
        </w:rPr>
        <w:t>TypeQueryExpression</w:t>
      </w:r>
      <w:r w:rsidR="00C65614">
        <w:t>, nothing is emitted.</w:t>
      </w:r>
    </w:p>
    <w:p w:rsidR="0044410D" w:rsidRPr="0044410D" w:rsidRDefault="00F23473" w:rsidP="00C65614">
      <w:r>
        <w:t>An example:</w:t>
      </w:r>
    </w:p>
    <w:p w:rsidR="0044410D" w:rsidRPr="0044410D" w:rsidRDefault="00F860DD" w:rsidP="00F23473">
      <w:pPr>
        <w:ind w:left="360"/>
      </w:pPr>
      <w:r>
        <w:t>File geometry.ts</w:t>
      </w:r>
      <w:r w:rsidR="00C65614">
        <w:t>:</w:t>
      </w:r>
    </w:p>
    <w:p w:rsidR="0044410D" w:rsidRPr="0044410D" w:rsidRDefault="00C65614" w:rsidP="00F23473">
      <w:pPr>
        <w:pStyle w:val="Code"/>
      </w:pPr>
      <w:r w:rsidRPr="00D54DB2">
        <w:rPr>
          <w:color w:val="0000FF"/>
        </w:rPr>
        <w:t>export</w:t>
      </w:r>
      <w:r w:rsidRPr="00D54DB2">
        <w:t xml:space="preserve"> </w:t>
      </w:r>
      <w:r w:rsidRPr="00D54DB2">
        <w:rPr>
          <w:color w:val="0000FF"/>
        </w:rPr>
        <w:t>interface</w:t>
      </w:r>
      <w:r w:rsidRPr="00D54DB2">
        <w:t xml:space="preserve"> </w:t>
      </w:r>
      <w:r w:rsidR="00F23473" w:rsidRPr="00D54DB2">
        <w:t xml:space="preserve">Point { x: </w:t>
      </w:r>
      <w:r w:rsidR="00F23473" w:rsidRPr="00D54DB2">
        <w:rPr>
          <w:color w:val="0000FF"/>
        </w:rPr>
        <w:t>number</w:t>
      </w:r>
      <w:r w:rsidR="00F23473" w:rsidRPr="00D54DB2">
        <w:t xml:space="preserve">; y: </w:t>
      </w:r>
      <w:r w:rsidR="00F23473" w:rsidRPr="00D54DB2">
        <w:rPr>
          <w:color w:val="0000FF"/>
        </w:rPr>
        <w:t>number</w:t>
      </w:r>
      <w:r w:rsidR="00F23473" w:rsidRPr="00D54DB2">
        <w:t xml:space="preserve"> };</w:t>
      </w:r>
    </w:p>
    <w:p w:rsidR="0044410D" w:rsidRPr="0044410D" w:rsidRDefault="00C65614" w:rsidP="00F23473">
      <w:pPr>
        <w:pStyle w:val="Code"/>
      </w:pPr>
      <w:r w:rsidRPr="00D54DB2">
        <w:rPr>
          <w:color w:val="0000FF"/>
        </w:rPr>
        <w:t>export</w:t>
      </w:r>
      <w:r w:rsidRPr="00D54DB2">
        <w:t xml:space="preserve"> </w:t>
      </w:r>
      <w:r w:rsidRPr="00D54DB2">
        <w:rPr>
          <w:color w:val="0000FF"/>
        </w:rPr>
        <w:t>function</w:t>
      </w:r>
      <w:r w:rsidRPr="00D54DB2">
        <w:t xml:space="preserve"> point(x: </w:t>
      </w:r>
      <w:r w:rsidRPr="00D54DB2">
        <w:rPr>
          <w:color w:val="0000FF"/>
        </w:rPr>
        <w:t>number</w:t>
      </w:r>
      <w:r w:rsidRPr="00D54DB2">
        <w:t xml:space="preserve">, y: </w:t>
      </w:r>
      <w:r w:rsidRPr="00D54DB2">
        <w:rPr>
          <w:color w:val="0000FF"/>
        </w:rPr>
        <w:t>number</w:t>
      </w:r>
      <w:r w:rsidR="004B3645" w:rsidRPr="00D54DB2">
        <w:t>): Point {</w:t>
      </w:r>
      <w:r w:rsidR="0048218E" w:rsidRPr="00D54DB2">
        <w:br/>
      </w:r>
      <w:r w:rsidR="004B3645" w:rsidRPr="00D54DB2">
        <w:t xml:space="preserve">    return { x, y }</w:t>
      </w:r>
      <w:r w:rsidRPr="00D54DB2">
        <w:t>;</w:t>
      </w:r>
      <w:r w:rsidR="0048218E" w:rsidRPr="00D54DB2">
        <w:br/>
      </w:r>
      <w:r w:rsidR="004B3645" w:rsidRPr="00D54DB2">
        <w:t>}</w:t>
      </w:r>
    </w:p>
    <w:p w:rsidR="0044410D" w:rsidRPr="0044410D" w:rsidRDefault="00F860DD" w:rsidP="00F23473">
      <w:pPr>
        <w:ind w:left="360"/>
      </w:pPr>
      <w:r>
        <w:t>File game.ts</w:t>
      </w:r>
      <w:r w:rsidR="00C65614">
        <w:t>:</w:t>
      </w:r>
    </w:p>
    <w:p w:rsidR="0044410D" w:rsidRPr="0044410D" w:rsidRDefault="00F23473" w:rsidP="00F23473">
      <w:pPr>
        <w:pStyle w:val="Code"/>
      </w:pPr>
      <w:r w:rsidRPr="00D54DB2">
        <w:rPr>
          <w:color w:val="0000FF"/>
        </w:rPr>
        <w:t>import</w:t>
      </w:r>
      <w:r w:rsidRPr="00D54DB2">
        <w:t xml:space="preserve"> </w:t>
      </w:r>
      <w:r w:rsidR="00F5750F">
        <w:t xml:space="preserve">* </w:t>
      </w:r>
      <w:r w:rsidR="00F5750F" w:rsidRPr="00F5750F">
        <w:rPr>
          <w:color w:val="0000FF"/>
        </w:rPr>
        <w:t>as</w:t>
      </w:r>
      <w:r w:rsidR="00F5750F">
        <w:t xml:space="preserve"> g </w:t>
      </w:r>
      <w:r w:rsidR="00F5750F" w:rsidRPr="00F5750F">
        <w:rPr>
          <w:color w:val="0000FF"/>
        </w:rPr>
        <w:t>from</w:t>
      </w:r>
      <w:r w:rsidR="00F5750F">
        <w:t xml:space="preserve"> </w:t>
      </w:r>
      <w:r w:rsidR="008F4735" w:rsidRPr="00D54DB2">
        <w:rPr>
          <w:color w:val="800000"/>
        </w:rPr>
        <w:t>"</w:t>
      </w:r>
      <w:r w:rsidR="006C5F0E" w:rsidRPr="00D54DB2">
        <w:rPr>
          <w:color w:val="800000"/>
        </w:rPr>
        <w:t>./</w:t>
      </w:r>
      <w:r w:rsidRPr="00D54DB2">
        <w:rPr>
          <w:color w:val="800000"/>
        </w:rPr>
        <w:t>geometry</w:t>
      </w:r>
      <w:r w:rsidR="008F4735" w:rsidRPr="00D54DB2">
        <w:rPr>
          <w:color w:val="800000"/>
        </w:rPr>
        <w:t>"</w:t>
      </w:r>
      <w:r w:rsidRPr="00D54DB2">
        <w:t>;</w:t>
      </w:r>
      <w:r w:rsidR="0048218E" w:rsidRPr="00D54DB2">
        <w:br/>
      </w:r>
      <w:r w:rsidR="00F5750F">
        <w:rPr>
          <w:color w:val="0000FF"/>
        </w:rPr>
        <w:t>let</w:t>
      </w:r>
      <w:r w:rsidRPr="00D54DB2">
        <w:t xml:space="preserve"> p = g.point(</w:t>
      </w:r>
      <w:r w:rsidRPr="00D54DB2">
        <w:rPr>
          <w:color w:val="800000"/>
        </w:rPr>
        <w:t>10</w:t>
      </w:r>
      <w:r w:rsidRPr="00D54DB2">
        <w:t xml:space="preserve">, </w:t>
      </w:r>
      <w:r w:rsidRPr="00D54DB2">
        <w:rPr>
          <w:color w:val="800000"/>
        </w:rPr>
        <w:t>20</w:t>
      </w:r>
      <w:r w:rsidRPr="00D54DB2">
        <w:t>);</w:t>
      </w:r>
    </w:p>
    <w:p w:rsidR="0044410D" w:rsidRPr="0044410D" w:rsidRDefault="00B572B0" w:rsidP="00C65614">
      <w:r>
        <w:t xml:space="preserve">The </w:t>
      </w:r>
      <w:r w:rsidR="008F4735">
        <w:t>'</w:t>
      </w:r>
      <w:r>
        <w:t>game</w:t>
      </w:r>
      <w:r w:rsidR="008F4735">
        <w:t>'</w:t>
      </w:r>
      <w:r>
        <w:t xml:space="preserve"> module references the imported </w:t>
      </w:r>
      <w:r w:rsidR="008F4735">
        <w:t>'</w:t>
      </w:r>
      <w:r>
        <w:t>geometry</w:t>
      </w:r>
      <w:r w:rsidR="008F4735">
        <w:t>'</w:t>
      </w:r>
      <w:r w:rsidR="00F23473">
        <w:t xml:space="preserve"> module </w:t>
      </w:r>
      <w:r w:rsidR="001A4931">
        <w:t>in an expression (</w:t>
      </w:r>
      <w:r w:rsidR="00F0139F">
        <w:t>through its</w:t>
      </w:r>
      <w:r w:rsidR="00D315B8">
        <w:t xml:space="preserve"> alias </w:t>
      </w:r>
      <w:r w:rsidR="008F4735">
        <w:t>'</w:t>
      </w:r>
      <w:r w:rsidR="00D315B8" w:rsidRPr="00B572B0">
        <w:t>g</w:t>
      </w:r>
      <w:r w:rsidR="008F4735">
        <w:t>'</w:t>
      </w:r>
      <w:r w:rsidR="00D315B8">
        <w:t xml:space="preserve">) and a </w:t>
      </w:r>
      <w:r w:rsidR="008F4735">
        <w:t>'</w:t>
      </w:r>
      <w:r w:rsidR="00D315B8" w:rsidRPr="00B572B0">
        <w:t>require</w:t>
      </w:r>
      <w:r w:rsidR="008F4735">
        <w:t>'</w:t>
      </w:r>
      <w:r w:rsidR="001A4931">
        <w:t xml:space="preserve"> call is therefore included in the emitted JavaScript:</w:t>
      </w:r>
    </w:p>
    <w:p w:rsidR="0044410D" w:rsidRPr="0044410D" w:rsidRDefault="00F23473" w:rsidP="00F23473">
      <w:pPr>
        <w:pStyle w:val="Code"/>
      </w:pPr>
      <w:r w:rsidRPr="00D54DB2">
        <w:rPr>
          <w:color w:val="0000FF"/>
        </w:rPr>
        <w:t>var</w:t>
      </w:r>
      <w:r w:rsidRPr="00D54DB2">
        <w:t xml:space="preserve"> g = require(</w:t>
      </w:r>
      <w:r w:rsidR="008F4735" w:rsidRPr="00D54DB2">
        <w:rPr>
          <w:color w:val="800000"/>
        </w:rPr>
        <w:t>"</w:t>
      </w:r>
      <w:r w:rsidR="006C5F0E" w:rsidRPr="00D54DB2">
        <w:rPr>
          <w:color w:val="800000"/>
        </w:rPr>
        <w:t>./</w:t>
      </w:r>
      <w:r w:rsidRPr="00D54DB2">
        <w:rPr>
          <w:color w:val="800000"/>
        </w:rPr>
        <w:t>geometry</w:t>
      </w:r>
      <w:r w:rsidR="008F4735" w:rsidRPr="00D54DB2">
        <w:rPr>
          <w:color w:val="800000"/>
        </w:rPr>
        <w:t>"</w:t>
      </w:r>
      <w:r w:rsidRPr="00D54DB2">
        <w:t>);</w:t>
      </w:r>
      <w:r w:rsidR="0048218E" w:rsidRPr="00D54DB2">
        <w:br/>
      </w:r>
      <w:r w:rsidRPr="00D54DB2">
        <w:rPr>
          <w:color w:val="0000FF"/>
        </w:rPr>
        <w:t>var</w:t>
      </w:r>
      <w:r w:rsidRPr="00D54DB2">
        <w:t xml:space="preserve"> p = g.point(</w:t>
      </w:r>
      <w:r w:rsidRPr="00D54DB2">
        <w:rPr>
          <w:color w:val="800000"/>
        </w:rPr>
        <w:t>10</w:t>
      </w:r>
      <w:r w:rsidRPr="00D54DB2">
        <w:t xml:space="preserve">, </w:t>
      </w:r>
      <w:r w:rsidRPr="00D54DB2">
        <w:rPr>
          <w:color w:val="800000"/>
        </w:rPr>
        <w:t>20</w:t>
      </w:r>
      <w:r w:rsidRPr="00D54DB2">
        <w:t>);</w:t>
      </w:r>
    </w:p>
    <w:p w:rsidR="0044410D" w:rsidRPr="0044410D" w:rsidRDefault="00C65614" w:rsidP="00C65614">
      <w:r>
        <w:t xml:space="preserve">Had the </w:t>
      </w:r>
      <w:r w:rsidR="008F4735">
        <w:t>'</w:t>
      </w:r>
      <w:r w:rsidR="00B572B0">
        <w:t>game</w:t>
      </w:r>
      <w:r w:rsidR="008F4735">
        <w:t>'</w:t>
      </w:r>
      <w:r w:rsidR="00F23473">
        <w:t xml:space="preserve"> module </w:t>
      </w:r>
      <w:r>
        <w:t>instead been written</w:t>
      </w:r>
      <w:r w:rsidR="00B572B0">
        <w:t xml:space="preserve"> to only reference </w:t>
      </w:r>
      <w:r w:rsidR="008F4735">
        <w:t>'</w:t>
      </w:r>
      <w:r w:rsidR="00B572B0">
        <w:t>geometry</w:t>
      </w:r>
      <w:r w:rsidR="008F4735">
        <w:t>'</w:t>
      </w:r>
      <w:r w:rsidR="001A4931">
        <w:t xml:space="preserve"> in a type position</w:t>
      </w:r>
    </w:p>
    <w:p w:rsidR="0044410D" w:rsidRPr="0044410D" w:rsidRDefault="00F5750F" w:rsidP="00C65614">
      <w:pPr>
        <w:pStyle w:val="Code"/>
      </w:pPr>
      <w:r w:rsidRPr="00D54DB2">
        <w:rPr>
          <w:color w:val="0000FF"/>
        </w:rPr>
        <w:t>import</w:t>
      </w:r>
      <w:r w:rsidRPr="00D54DB2">
        <w:t xml:space="preserve"> </w:t>
      </w:r>
      <w:r>
        <w:t xml:space="preserve">* </w:t>
      </w:r>
      <w:r w:rsidRPr="00F5750F">
        <w:rPr>
          <w:color w:val="0000FF"/>
        </w:rPr>
        <w:t>as</w:t>
      </w:r>
      <w:r>
        <w:t xml:space="preserve"> g </w:t>
      </w:r>
      <w:r w:rsidRPr="00F5750F">
        <w:rPr>
          <w:color w:val="0000FF"/>
        </w:rPr>
        <w:t>from</w:t>
      </w:r>
      <w:r>
        <w:t xml:space="preserve"> </w:t>
      </w:r>
      <w:r w:rsidRPr="00D54DB2">
        <w:rPr>
          <w:color w:val="800000"/>
        </w:rPr>
        <w:t>"./geometry"</w:t>
      </w:r>
      <w:r w:rsidRPr="00D54DB2">
        <w:t>;</w:t>
      </w:r>
      <w:r w:rsidRPr="00D54DB2">
        <w:br/>
      </w:r>
      <w:r>
        <w:rPr>
          <w:color w:val="0000FF"/>
        </w:rPr>
        <w:t>let</w:t>
      </w:r>
      <w:r w:rsidR="001A4931" w:rsidRPr="00D54DB2">
        <w:t xml:space="preserve"> p: g.Point = { x: </w:t>
      </w:r>
      <w:r w:rsidR="001A4931" w:rsidRPr="00D54DB2">
        <w:rPr>
          <w:color w:val="800000"/>
        </w:rPr>
        <w:t>10</w:t>
      </w:r>
      <w:r w:rsidR="001A4931" w:rsidRPr="00D54DB2">
        <w:t xml:space="preserve">, y: </w:t>
      </w:r>
      <w:r w:rsidR="001A4931" w:rsidRPr="00D54DB2">
        <w:rPr>
          <w:color w:val="800000"/>
        </w:rPr>
        <w:t>20</w:t>
      </w:r>
      <w:r w:rsidR="001A4931" w:rsidRPr="00D54DB2">
        <w:t xml:space="preserve"> };</w:t>
      </w:r>
    </w:p>
    <w:p w:rsidR="0044410D" w:rsidRPr="0044410D" w:rsidRDefault="00F23473" w:rsidP="00C65614">
      <w:r>
        <w:t xml:space="preserve">the emitted JavaScript would </w:t>
      </w:r>
      <w:r w:rsidR="00F0139F">
        <w:t>have no dependency on the</w:t>
      </w:r>
      <w:r w:rsidR="00B572B0">
        <w:t xml:space="preserve"> </w:t>
      </w:r>
      <w:r w:rsidR="008F4735">
        <w:t>'</w:t>
      </w:r>
      <w:r w:rsidR="00B572B0">
        <w:t>geometry</w:t>
      </w:r>
      <w:r w:rsidR="008F4735">
        <w:t>'</w:t>
      </w:r>
      <w:r>
        <w:t xml:space="preserve"> module</w:t>
      </w:r>
      <w:r w:rsidR="00F0139F">
        <w:t xml:space="preserve"> and would simply be</w:t>
      </w:r>
    </w:p>
    <w:p w:rsidR="0044410D" w:rsidRPr="0044410D" w:rsidRDefault="001A4931" w:rsidP="006F2538">
      <w:pPr>
        <w:pStyle w:val="Code"/>
      </w:pPr>
      <w:r w:rsidRPr="00D54DB2">
        <w:rPr>
          <w:color w:val="0000FF"/>
        </w:rPr>
        <w:t>var</w:t>
      </w:r>
      <w:r w:rsidRPr="00D54DB2">
        <w:t xml:space="preserve"> p = { x: </w:t>
      </w:r>
      <w:r w:rsidRPr="00D54DB2">
        <w:rPr>
          <w:color w:val="800000"/>
        </w:rPr>
        <w:t>10</w:t>
      </w:r>
      <w:r w:rsidRPr="00D54DB2">
        <w:t xml:space="preserve">, y: </w:t>
      </w:r>
      <w:r w:rsidRPr="00D54DB2">
        <w:rPr>
          <w:color w:val="800000"/>
        </w:rPr>
        <w:t>20</w:t>
      </w:r>
      <w:r w:rsidRPr="00D54DB2">
        <w:t xml:space="preserve"> };</w:t>
      </w:r>
    </w:p>
    <w:p w:rsidR="0044410D" w:rsidRPr="0044410D" w:rsidRDefault="003400B1" w:rsidP="003400B1">
      <w:pPr>
        <w:pStyle w:val="Heading3"/>
      </w:pPr>
      <w:bookmarkStart w:id="358" w:name="_Ref325471838"/>
      <w:bookmarkStart w:id="359" w:name="_Toc439666310"/>
      <w:r>
        <w:lastRenderedPageBreak/>
        <w:t>AMD Modules</w:t>
      </w:r>
      <w:bookmarkEnd w:id="357"/>
      <w:bookmarkEnd w:id="358"/>
      <w:bookmarkEnd w:id="359"/>
    </w:p>
    <w:p w:rsidR="0044410D" w:rsidRPr="0044410D" w:rsidRDefault="009A3AA3" w:rsidP="00764DE2">
      <w:r>
        <w:t xml:space="preserve">The </w:t>
      </w:r>
      <w:hyperlink r:id="rId53" w:history="1">
        <w:r w:rsidR="004142FB" w:rsidRPr="009E4CEA">
          <w:rPr>
            <w:rStyle w:val="Hyperlink"/>
          </w:rPr>
          <w:t>Asynchronous Module Definition</w:t>
        </w:r>
      </w:hyperlink>
      <w:r w:rsidRPr="009A3AA3">
        <w:t xml:space="preserve"> (AMD</w:t>
      </w:r>
      <w:r>
        <w:t xml:space="preserve">) </w:t>
      </w:r>
      <w:r w:rsidR="004142FB">
        <w:t xml:space="preserve">specification </w:t>
      </w:r>
      <w:r w:rsidR="006246CF">
        <w:t xml:space="preserve">extends the CommonJS Modules specification with </w:t>
      </w:r>
      <w:r>
        <w:t xml:space="preserve">a pattern for </w:t>
      </w:r>
      <w:r w:rsidR="004142FB">
        <w:t>authoring</w:t>
      </w:r>
      <w:r>
        <w:t xml:space="preserve"> </w:t>
      </w:r>
      <w:r w:rsidR="00624B14">
        <w:t xml:space="preserve">asynchronously loadable </w:t>
      </w:r>
      <w:r>
        <w:t>modules</w:t>
      </w:r>
      <w:r w:rsidR="00624B14">
        <w:t xml:space="preserve"> with associated dependencies</w:t>
      </w:r>
      <w:r>
        <w:t>.</w:t>
      </w:r>
      <w:r w:rsidR="00624B14">
        <w:t xml:space="preserve"> </w:t>
      </w:r>
      <w:r w:rsidR="004142FB">
        <w:t>Using</w:t>
      </w:r>
      <w:r w:rsidR="00624B14">
        <w:t xml:space="preserve"> the </w:t>
      </w:r>
      <w:r w:rsidR="00A30BBB">
        <w:t xml:space="preserve">AMD </w:t>
      </w:r>
      <w:r w:rsidR="00486057">
        <w:t xml:space="preserve">pattern, </w:t>
      </w:r>
      <w:r w:rsidR="00624B14">
        <w:t xml:space="preserve">modules are emitted as calls to a </w:t>
      </w:r>
      <w:r w:rsidR="00C45FCC">
        <w:t xml:space="preserve">global </w:t>
      </w:r>
      <w:r w:rsidR="008F4735">
        <w:t>'</w:t>
      </w:r>
      <w:r w:rsidR="00D315B8" w:rsidRPr="00B572B0">
        <w:t>define</w:t>
      </w:r>
      <w:r w:rsidR="008F4735">
        <w:t>'</w:t>
      </w:r>
      <w:r w:rsidR="00624B14">
        <w:t xml:space="preserve"> function taking an array of depe</w:t>
      </w:r>
      <w:r w:rsidR="00667122">
        <w:t xml:space="preserve">ndencies, specified as </w:t>
      </w:r>
      <w:r w:rsidR="00624B14">
        <w:t xml:space="preserve">module names, and a callback function containing the module body. The </w:t>
      </w:r>
      <w:r w:rsidR="00C45FCC">
        <w:t xml:space="preserve">global </w:t>
      </w:r>
      <w:r w:rsidR="008F4735">
        <w:t>'</w:t>
      </w:r>
      <w:r w:rsidR="00D315B8" w:rsidRPr="00B572B0">
        <w:t>define</w:t>
      </w:r>
      <w:r w:rsidR="008F4735">
        <w:t>'</w:t>
      </w:r>
      <w:r w:rsidR="00624B14">
        <w:t xml:space="preserve"> function i</w:t>
      </w:r>
      <w:r w:rsidR="00C45FCC">
        <w:t xml:space="preserve">s provided by </w:t>
      </w:r>
      <w:r w:rsidR="00A30BBB">
        <w:t xml:space="preserve">including </w:t>
      </w:r>
      <w:r w:rsidR="00C45FCC">
        <w:t>an AMD compliant loader</w:t>
      </w:r>
      <w:r w:rsidR="00A30BBB">
        <w:t xml:space="preserve"> in the </w:t>
      </w:r>
      <w:r w:rsidR="006267C7">
        <w:t>application</w:t>
      </w:r>
      <w:r w:rsidR="00C45FCC">
        <w:t xml:space="preserve">. The loader arranges to asynchronously load the </w:t>
      </w:r>
      <w:r w:rsidR="00A30BBB">
        <w:t>module</w:t>
      </w:r>
      <w:r w:rsidR="008F4735">
        <w:t>'</w:t>
      </w:r>
      <w:r w:rsidR="00A30BBB">
        <w:t xml:space="preserve">s </w:t>
      </w:r>
      <w:r w:rsidR="00C45FCC">
        <w:t xml:space="preserve">dependencies </w:t>
      </w:r>
      <w:r w:rsidR="00C356C8">
        <w:t>and, upon completion,</w:t>
      </w:r>
      <w:r w:rsidR="00C45FCC">
        <w:t xml:space="preserve"> calls the callback function passing </w:t>
      </w:r>
      <w:r w:rsidR="00A30BBB">
        <w:t xml:space="preserve">resolved </w:t>
      </w:r>
      <w:r w:rsidR="00C45FCC">
        <w:t xml:space="preserve">module </w:t>
      </w:r>
      <w:r w:rsidR="00C356C8">
        <w:t xml:space="preserve">instances as arguments in </w:t>
      </w:r>
      <w:r w:rsidR="00A30BBB">
        <w:t>the order they were listed in the</w:t>
      </w:r>
      <w:r w:rsidR="00C45FCC">
        <w:t xml:space="preserve"> dependency array.</w:t>
      </w:r>
    </w:p>
    <w:p w:rsidR="0044410D" w:rsidRPr="0044410D" w:rsidRDefault="00A30BBB" w:rsidP="00764DE2">
      <w:r>
        <w:t xml:space="preserve">The </w:t>
      </w:r>
      <w:r w:rsidR="008F4735">
        <w:t>"</w:t>
      </w:r>
      <w:r>
        <w:t>main</w:t>
      </w:r>
      <w:r w:rsidR="008F4735">
        <w:t>"</w:t>
      </w:r>
      <w:r>
        <w:t xml:space="preserve"> </w:t>
      </w:r>
      <w:r w:rsidR="00486057">
        <w:t xml:space="preserve">and </w:t>
      </w:r>
      <w:r w:rsidR="008F4735">
        <w:t>"</w:t>
      </w:r>
      <w:r w:rsidR="00486057">
        <w:t>log</w:t>
      </w:r>
      <w:r w:rsidR="008F4735">
        <w:t>"</w:t>
      </w:r>
      <w:r w:rsidR="00486057">
        <w:t xml:space="preserve"> </w:t>
      </w:r>
      <w:r>
        <w:t xml:space="preserve">example from </w:t>
      </w:r>
      <w:r w:rsidR="00ED7635">
        <w:t xml:space="preserve">above generates the following </w:t>
      </w:r>
      <w:r w:rsidR="00E37988">
        <w:t>JavaScript code when compiled for the AMD pattern.</w:t>
      </w:r>
    </w:p>
    <w:p w:rsidR="0044410D" w:rsidRPr="0044410D" w:rsidRDefault="00DE2973" w:rsidP="006246CF">
      <w:pPr>
        <w:ind w:left="360"/>
      </w:pPr>
      <w:r>
        <w:t>File main.js:</w:t>
      </w:r>
    </w:p>
    <w:p w:rsidR="0044410D" w:rsidRPr="0044410D" w:rsidRDefault="00DE2973" w:rsidP="00DE2973">
      <w:pPr>
        <w:pStyle w:val="Code"/>
      </w:pPr>
      <w:r w:rsidRPr="00D54DB2">
        <w:t>define([</w:t>
      </w:r>
      <w:r w:rsidR="008F4735" w:rsidRPr="00D54DB2">
        <w:rPr>
          <w:color w:val="800000"/>
        </w:rPr>
        <w:t>"</w:t>
      </w:r>
      <w:r w:rsidRPr="00D54DB2">
        <w:rPr>
          <w:color w:val="800000"/>
        </w:rPr>
        <w:t>require</w:t>
      </w:r>
      <w:r w:rsidR="008F4735" w:rsidRPr="00D54DB2">
        <w:rPr>
          <w:color w:val="800000"/>
        </w:rPr>
        <w:t>"</w:t>
      </w:r>
      <w:r w:rsidRPr="00D54DB2">
        <w:t xml:space="preserve">, </w:t>
      </w:r>
      <w:r w:rsidR="008F4735" w:rsidRPr="00D54DB2">
        <w:rPr>
          <w:color w:val="800000"/>
        </w:rPr>
        <w:t>"</w:t>
      </w:r>
      <w:r w:rsidRPr="00D54DB2">
        <w:rPr>
          <w:color w:val="800000"/>
        </w:rPr>
        <w:t>exports</w:t>
      </w:r>
      <w:r w:rsidR="008F4735" w:rsidRPr="00D54DB2">
        <w:rPr>
          <w:color w:val="800000"/>
        </w:rPr>
        <w:t>"</w:t>
      </w:r>
      <w:r w:rsidRPr="00D54DB2">
        <w:t xml:space="preserve">, </w:t>
      </w:r>
      <w:r w:rsidR="008F4735" w:rsidRPr="00D54DB2">
        <w:rPr>
          <w:color w:val="800000"/>
        </w:rPr>
        <w:t>"</w:t>
      </w:r>
      <w:r w:rsidR="003C33A8" w:rsidRPr="00D54DB2">
        <w:rPr>
          <w:color w:val="800000"/>
        </w:rPr>
        <w:t>./</w:t>
      </w:r>
      <w:r w:rsidRPr="00D54DB2">
        <w:rPr>
          <w:color w:val="800000"/>
        </w:rPr>
        <w:t>log</w:t>
      </w:r>
      <w:r w:rsidR="008F4735" w:rsidRPr="00D54DB2">
        <w:rPr>
          <w:color w:val="800000"/>
        </w:rPr>
        <w:t>"</w:t>
      </w:r>
      <w:r w:rsidRPr="00D54DB2">
        <w:t xml:space="preserve">], </w:t>
      </w:r>
      <w:r w:rsidRPr="00D54DB2">
        <w:rPr>
          <w:color w:val="0000FF"/>
        </w:rPr>
        <w:t>function</w:t>
      </w:r>
      <w:r w:rsidRPr="00D54DB2">
        <w:t>(require, exports, log</w:t>
      </w:r>
      <w:r w:rsidR="007A0F87">
        <w:t>_1</w:t>
      </w:r>
      <w:r w:rsidRPr="00D54DB2">
        <w:t>) {</w:t>
      </w:r>
      <w:r w:rsidR="0048218E" w:rsidRPr="00D54DB2">
        <w:br/>
      </w:r>
      <w:r w:rsidRPr="00D54DB2">
        <w:t xml:space="preserve">    log</w:t>
      </w:r>
      <w:r w:rsidR="007A0F87">
        <w:t>_1</w:t>
      </w:r>
      <w:r w:rsidRPr="00D54DB2">
        <w:t>.message(</w:t>
      </w:r>
      <w:r w:rsidR="008F4735" w:rsidRPr="00D54DB2">
        <w:rPr>
          <w:color w:val="800000"/>
        </w:rPr>
        <w:t>"</w:t>
      </w:r>
      <w:r w:rsidRPr="00D54DB2">
        <w:rPr>
          <w:color w:val="800000"/>
        </w:rPr>
        <w:t>hello</w:t>
      </w:r>
      <w:r w:rsidR="008F4735" w:rsidRPr="00D54DB2">
        <w:rPr>
          <w:color w:val="800000"/>
        </w:rPr>
        <w:t>"</w:t>
      </w:r>
      <w:r w:rsidRPr="00D54DB2">
        <w:t>);</w:t>
      </w:r>
      <w:r w:rsidR="0048218E" w:rsidRPr="00D54DB2">
        <w:br/>
      </w:r>
      <w:r w:rsidRPr="00D54DB2">
        <w:t>}</w:t>
      </w:r>
    </w:p>
    <w:p w:rsidR="0044410D" w:rsidRPr="0044410D" w:rsidRDefault="006246CF" w:rsidP="006246CF">
      <w:pPr>
        <w:ind w:left="360"/>
      </w:pPr>
      <w:r>
        <w:t>File log.js:</w:t>
      </w:r>
    </w:p>
    <w:p w:rsidR="0044410D" w:rsidRPr="0044410D" w:rsidRDefault="006246CF" w:rsidP="006246CF">
      <w:pPr>
        <w:pStyle w:val="Code"/>
      </w:pPr>
      <w:r w:rsidRPr="00D54DB2">
        <w:t>define([</w:t>
      </w:r>
      <w:r w:rsidR="008F4735" w:rsidRPr="00D54DB2">
        <w:rPr>
          <w:color w:val="800000"/>
        </w:rPr>
        <w:t>"</w:t>
      </w:r>
      <w:r w:rsidRPr="00D54DB2">
        <w:rPr>
          <w:color w:val="800000"/>
        </w:rPr>
        <w:t>require</w:t>
      </w:r>
      <w:r w:rsidR="008F4735" w:rsidRPr="00D54DB2">
        <w:rPr>
          <w:color w:val="800000"/>
        </w:rPr>
        <w:t>"</w:t>
      </w:r>
      <w:r w:rsidRPr="00D54DB2">
        <w:t xml:space="preserve">, </w:t>
      </w:r>
      <w:r w:rsidR="008F4735" w:rsidRPr="00D54DB2">
        <w:rPr>
          <w:color w:val="800000"/>
        </w:rPr>
        <w:t>"</w:t>
      </w:r>
      <w:r w:rsidRPr="00D54DB2">
        <w:rPr>
          <w:color w:val="800000"/>
        </w:rPr>
        <w:t>exports</w:t>
      </w:r>
      <w:r w:rsidR="008F4735" w:rsidRPr="00D54DB2">
        <w:rPr>
          <w:color w:val="800000"/>
        </w:rPr>
        <w:t>"</w:t>
      </w:r>
      <w:r w:rsidRPr="00D54DB2">
        <w:t xml:space="preserve">], </w:t>
      </w:r>
      <w:r w:rsidRPr="00D54DB2">
        <w:rPr>
          <w:color w:val="0000FF"/>
        </w:rPr>
        <w:t>function</w:t>
      </w:r>
      <w:r w:rsidRPr="00D54DB2">
        <w:t>(require, exports) {</w:t>
      </w:r>
      <w:r w:rsidR="0048218E" w:rsidRPr="00D54DB2">
        <w:br/>
      </w:r>
      <w:r w:rsidR="007A0F87">
        <w:t xml:space="preserve">    </w:t>
      </w:r>
      <w:r w:rsidRPr="00D54DB2">
        <w:rPr>
          <w:color w:val="0000FF"/>
        </w:rPr>
        <w:t>function</w:t>
      </w:r>
      <w:r w:rsidR="007A0F87">
        <w:t xml:space="preserve"> message</w:t>
      </w:r>
      <w:r w:rsidRPr="00D54DB2">
        <w:t>(s) {</w:t>
      </w:r>
      <w:r w:rsidR="0048218E" w:rsidRPr="00D54DB2">
        <w:br/>
      </w:r>
      <w:r w:rsidRPr="00D54DB2">
        <w:t xml:space="preserve">        console.log(s);</w:t>
      </w:r>
      <w:r w:rsidR="0048218E" w:rsidRPr="00D54DB2">
        <w:br/>
      </w:r>
      <w:r w:rsidRPr="00D54DB2">
        <w:t xml:space="preserve">    }</w:t>
      </w:r>
      <w:r w:rsidR="007A0F87">
        <w:br/>
        <w:t xml:space="preserve">    exports.message = message;</w:t>
      </w:r>
      <w:r w:rsidR="0048218E" w:rsidRPr="00D54DB2">
        <w:br/>
      </w:r>
      <w:r w:rsidRPr="00D54DB2">
        <w:t>}</w:t>
      </w:r>
    </w:p>
    <w:p w:rsidR="0044410D" w:rsidRPr="0044410D" w:rsidRDefault="00D315B8" w:rsidP="00ED7635">
      <w:r>
        <w:t xml:space="preserve">The special </w:t>
      </w:r>
      <w:r w:rsidR="008F4735">
        <w:t>'</w:t>
      </w:r>
      <w:r w:rsidRPr="00B572B0">
        <w:t>require</w:t>
      </w:r>
      <w:r w:rsidR="008F4735">
        <w:t>'</w:t>
      </w:r>
      <w:r>
        <w:t xml:space="preserve"> and </w:t>
      </w:r>
      <w:r w:rsidR="008F4735">
        <w:t>'</w:t>
      </w:r>
      <w:r w:rsidRPr="00B572B0">
        <w:t>exports</w:t>
      </w:r>
      <w:r w:rsidR="008F4735">
        <w:t>'</w:t>
      </w:r>
      <w:r w:rsidR="00ED7635">
        <w:t xml:space="preserve"> depend</w:t>
      </w:r>
      <w:r w:rsidR="006267C7">
        <w:t xml:space="preserve">encies are always present. Additional </w:t>
      </w:r>
      <w:r w:rsidR="00ED7635">
        <w:t>entries are added to the dependencies array and the parameter list as required</w:t>
      </w:r>
      <w:r w:rsidR="00667122">
        <w:t xml:space="preserve"> to represent imported </w:t>
      </w:r>
      <w:r w:rsidR="00ED7635">
        <w:t xml:space="preserve">modules. </w:t>
      </w:r>
      <w:r w:rsidR="00807FD9">
        <w:t>Similar to the code generation for CommonJS Modules, a</w:t>
      </w:r>
      <w:r w:rsidR="00ED7635">
        <w:t xml:space="preserve"> dependency entry is generated for a particular imported module only if the imported module is referenced as a </w:t>
      </w:r>
      <w:r w:rsidR="00ED7635" w:rsidRPr="00ED7635">
        <w:rPr>
          <w:rStyle w:val="Production"/>
        </w:rPr>
        <w:t>PrimaryExpression</w:t>
      </w:r>
      <w:r w:rsidR="00ED7635">
        <w:t xml:space="preserve"> somewhere in the body of the importing module. If an imported module is referenced only as a </w:t>
      </w:r>
      <w:r w:rsidR="002A06D4">
        <w:rPr>
          <w:rStyle w:val="Production"/>
        </w:rPr>
        <w:t>NamespaceName</w:t>
      </w:r>
      <w:r w:rsidR="00ED7635">
        <w:t>, no dependency is generated for that module.</w:t>
      </w:r>
    </w:p>
    <w:p w:rsidR="0044410D" w:rsidRPr="0044410D" w:rsidRDefault="0044410D" w:rsidP="0074339D"/>
    <w:p w:rsidR="00F07C1A" w:rsidRPr="004E33A6" w:rsidRDefault="00F07C1A" w:rsidP="0074339D">
      <w:pPr>
        <w:sectPr w:rsidR="00F07C1A" w:rsidRPr="004E33A6" w:rsidSect="009349E4">
          <w:type w:val="oddPage"/>
          <w:pgSz w:w="12240" w:h="15840"/>
          <w:pgMar w:top="1440" w:right="1440" w:bottom="1440" w:left="1440" w:header="720" w:footer="720" w:gutter="0"/>
          <w:cols w:space="720"/>
          <w:docGrid w:linePitch="360"/>
        </w:sectPr>
      </w:pPr>
    </w:p>
    <w:p w:rsidR="0044410D" w:rsidRPr="0044410D" w:rsidRDefault="002963F5" w:rsidP="00A67A5C">
      <w:pPr>
        <w:pStyle w:val="Heading1"/>
      </w:pPr>
      <w:bookmarkStart w:id="360" w:name="_Toc439666311"/>
      <w:r>
        <w:lastRenderedPageBreak/>
        <w:t>Ambients</w:t>
      </w:r>
      <w:bookmarkEnd w:id="360"/>
    </w:p>
    <w:p w:rsidR="0044410D" w:rsidRPr="0044410D" w:rsidRDefault="004E3BF9" w:rsidP="004E3BF9">
      <w:bookmarkStart w:id="361" w:name="_Ref325089664"/>
      <w:r>
        <w:t xml:space="preserve">Ambient declarations are used to provide static typing over existing JavaScript code. Ambient declarations differ from regular declarations in that no JavaScript code is emitted for them. Instead of introducing new variables, functions, classes, </w:t>
      </w:r>
      <w:r w:rsidR="00814243">
        <w:t xml:space="preserve">enums, </w:t>
      </w:r>
      <w:r>
        <w:t xml:space="preserve">or </w:t>
      </w:r>
      <w:r w:rsidR="00667122">
        <w:t>namespace</w:t>
      </w:r>
      <w:r>
        <w:t xml:space="preserve">s, ambient declarations provide type information for entities that exist </w:t>
      </w:r>
      <w:r w:rsidR="008F4735">
        <w:t>"</w:t>
      </w:r>
      <w:r>
        <w:t>ambiently</w:t>
      </w:r>
      <w:r w:rsidR="008F4735">
        <w:t>"</w:t>
      </w:r>
      <w:r>
        <w:t xml:space="preserve"> and are included in a program by external means, for example by referencing a JavaScript library in a &lt;script/&gt; tag.</w:t>
      </w:r>
    </w:p>
    <w:p w:rsidR="0044410D" w:rsidRPr="0044410D" w:rsidRDefault="00F34B07" w:rsidP="00F34B07">
      <w:pPr>
        <w:pStyle w:val="Heading2"/>
      </w:pPr>
      <w:bookmarkStart w:id="362" w:name="_Ref343164647"/>
      <w:bookmarkStart w:id="363" w:name="_Toc439666312"/>
      <w:r>
        <w:t>Ambient Declarations</w:t>
      </w:r>
      <w:bookmarkEnd w:id="361"/>
      <w:bookmarkEnd w:id="362"/>
      <w:bookmarkEnd w:id="363"/>
    </w:p>
    <w:p w:rsidR="0044410D" w:rsidRPr="0044410D" w:rsidRDefault="00FF11C8" w:rsidP="00FF11C8">
      <w:r>
        <w:t xml:space="preserve">Ambient declarations are written using the </w:t>
      </w:r>
      <w:r w:rsidRPr="001E0A7E">
        <w:rPr>
          <w:rStyle w:val="CodeFragment"/>
        </w:rPr>
        <w:t>declare</w:t>
      </w:r>
      <w:r w:rsidRPr="00FF11C8">
        <w:t xml:space="preserve"> </w:t>
      </w:r>
      <w:r>
        <w:t>keyword and can declare variables, functions, classes, enums,</w:t>
      </w:r>
      <w:r w:rsidR="00667122">
        <w:t xml:space="preserve"> namespaces, or </w:t>
      </w:r>
      <w:r>
        <w:t>modules.</w:t>
      </w:r>
    </w:p>
    <w:p w:rsidR="0044410D" w:rsidRPr="0044410D" w:rsidRDefault="002B24E7" w:rsidP="002B24E7">
      <w:pPr>
        <w:pStyle w:val="Grammar"/>
      </w:pPr>
      <w:r w:rsidRPr="006551A1">
        <w:rPr>
          <w:rStyle w:val="Production"/>
        </w:rPr>
        <w:t>AmbientDeclaration:</w:t>
      </w:r>
      <w:r w:rsidR="0048218E" w:rsidRPr="0048218E">
        <w:br/>
      </w:r>
      <w:r w:rsidRPr="001909C4">
        <w:rPr>
          <w:rStyle w:val="Terminal"/>
        </w:rPr>
        <w:t>declare</w:t>
      </w:r>
      <w:r>
        <w:t xml:space="preserve">   </w:t>
      </w:r>
      <w:r w:rsidRPr="006551A1">
        <w:rPr>
          <w:rStyle w:val="Production"/>
        </w:rPr>
        <w:t>AmbientVariableDeclaration</w:t>
      </w:r>
      <w:r w:rsidR="0048218E" w:rsidRPr="0048218E">
        <w:br/>
      </w:r>
      <w:r w:rsidRPr="001909C4">
        <w:rPr>
          <w:rStyle w:val="Terminal"/>
        </w:rPr>
        <w:t>declare</w:t>
      </w:r>
      <w:r>
        <w:t xml:space="preserve">   </w:t>
      </w:r>
      <w:r w:rsidRPr="006551A1">
        <w:rPr>
          <w:rStyle w:val="Production"/>
        </w:rPr>
        <w:t>AmbientFunctionDeclaration</w:t>
      </w:r>
      <w:r w:rsidR="0048218E" w:rsidRPr="0048218E">
        <w:br/>
      </w:r>
      <w:r w:rsidRPr="001909C4">
        <w:rPr>
          <w:rStyle w:val="Terminal"/>
        </w:rPr>
        <w:t>declare</w:t>
      </w:r>
      <w:r>
        <w:t xml:space="preserve">   </w:t>
      </w:r>
      <w:r w:rsidRPr="006551A1">
        <w:rPr>
          <w:rStyle w:val="Production"/>
        </w:rPr>
        <w:t>AmbientClassDeclaration</w:t>
      </w:r>
      <w:r w:rsidR="0048218E" w:rsidRPr="0048218E">
        <w:br/>
      </w:r>
      <w:r w:rsidRPr="001909C4">
        <w:rPr>
          <w:rStyle w:val="Terminal"/>
        </w:rPr>
        <w:t>declare</w:t>
      </w:r>
      <w:r>
        <w:t xml:space="preserve">   </w:t>
      </w:r>
      <w:r w:rsidRPr="006551A1">
        <w:rPr>
          <w:rStyle w:val="Production"/>
        </w:rPr>
        <w:t>AmbientEnumDeclaration</w:t>
      </w:r>
      <w:r w:rsidR="0048218E" w:rsidRPr="0048218E">
        <w:br/>
      </w:r>
      <w:r w:rsidRPr="001909C4">
        <w:rPr>
          <w:rStyle w:val="Terminal"/>
        </w:rPr>
        <w:t>declare</w:t>
      </w:r>
      <w:r>
        <w:t xml:space="preserve">   </w:t>
      </w:r>
      <w:r w:rsidRPr="006551A1">
        <w:rPr>
          <w:rStyle w:val="Production"/>
        </w:rPr>
        <w:t>Ambient</w:t>
      </w:r>
      <w:r w:rsidR="002A06D4">
        <w:rPr>
          <w:rStyle w:val="Production"/>
        </w:rPr>
        <w:t>NamespaceDeclaration</w:t>
      </w:r>
    </w:p>
    <w:p w:rsidR="0044410D" w:rsidRPr="0044410D" w:rsidRDefault="00F55A77" w:rsidP="002B7E4A">
      <w:pPr>
        <w:pStyle w:val="Heading3"/>
      </w:pPr>
      <w:bookmarkStart w:id="364" w:name="_Toc439666313"/>
      <w:r>
        <w:t>Ambient Variable Declarations</w:t>
      </w:r>
      <w:bookmarkEnd w:id="364"/>
    </w:p>
    <w:p w:rsidR="0044410D" w:rsidRPr="0044410D" w:rsidRDefault="004E3BF9" w:rsidP="004E3BF9">
      <w:r>
        <w:t>An ambient variable declaration introduces a variable in the containing declaration space.</w:t>
      </w:r>
    </w:p>
    <w:p w:rsidR="0044410D" w:rsidRPr="007D735E" w:rsidRDefault="00690497" w:rsidP="00690497">
      <w:pPr>
        <w:pStyle w:val="Grammar"/>
      </w:pPr>
      <w:r w:rsidRPr="006551A1">
        <w:rPr>
          <w:rStyle w:val="Production"/>
        </w:rPr>
        <w:t>AmbientVariableDeclaration:</w:t>
      </w:r>
      <w:r w:rsidR="0048218E" w:rsidRPr="0048218E">
        <w:br/>
      </w:r>
      <w:r>
        <w:rPr>
          <w:rStyle w:val="Terminal"/>
        </w:rPr>
        <w:t>var</w:t>
      </w:r>
      <w:r>
        <w:t xml:space="preserve">   </w:t>
      </w:r>
      <w:r w:rsidR="009D7F48">
        <w:rPr>
          <w:rStyle w:val="Production"/>
        </w:rPr>
        <w:t>AmbientBindingList</w:t>
      </w:r>
      <w:r w:rsidR="009D7F48" w:rsidRPr="009D7F48">
        <w:t xml:space="preserve">   </w:t>
      </w:r>
      <w:r w:rsidRPr="002E0FF5">
        <w:rPr>
          <w:rStyle w:val="Terminal"/>
        </w:rPr>
        <w:t>;</w:t>
      </w:r>
      <w:r w:rsidR="009D7F48" w:rsidRPr="007D735E">
        <w:br/>
      </w:r>
      <w:r w:rsidR="009D7F48">
        <w:rPr>
          <w:rStyle w:val="Terminal"/>
        </w:rPr>
        <w:t>let</w:t>
      </w:r>
      <w:r w:rsidR="009D7F48">
        <w:t xml:space="preserve">   </w:t>
      </w:r>
      <w:r w:rsidR="009D7F48">
        <w:rPr>
          <w:rStyle w:val="Production"/>
        </w:rPr>
        <w:t>AmbientBindingList</w:t>
      </w:r>
      <w:r w:rsidR="009D7F48" w:rsidRPr="009D7F48">
        <w:t xml:space="preserve">   </w:t>
      </w:r>
      <w:r w:rsidR="009D7F48" w:rsidRPr="002E0FF5">
        <w:rPr>
          <w:rStyle w:val="Terminal"/>
        </w:rPr>
        <w:t>;</w:t>
      </w:r>
      <w:r w:rsidR="009D7F48" w:rsidRPr="007D735E">
        <w:br/>
      </w:r>
      <w:r w:rsidR="009D7F48">
        <w:rPr>
          <w:rStyle w:val="Terminal"/>
        </w:rPr>
        <w:t>const</w:t>
      </w:r>
      <w:r w:rsidR="009D7F48">
        <w:t xml:space="preserve">   </w:t>
      </w:r>
      <w:r w:rsidR="009D7F48">
        <w:rPr>
          <w:rStyle w:val="Production"/>
        </w:rPr>
        <w:t>AmbientBindingList</w:t>
      </w:r>
      <w:r w:rsidR="009D7F48" w:rsidRPr="009D7F48">
        <w:t xml:space="preserve">   </w:t>
      </w:r>
      <w:r w:rsidR="009D7F48" w:rsidRPr="002E0FF5">
        <w:rPr>
          <w:rStyle w:val="Terminal"/>
        </w:rPr>
        <w:t>;</w:t>
      </w:r>
    </w:p>
    <w:p w:rsidR="009D7F48" w:rsidRDefault="009D7F48" w:rsidP="00690497">
      <w:pPr>
        <w:pStyle w:val="Grammar"/>
      </w:pPr>
      <w:r w:rsidRPr="00261CD0">
        <w:rPr>
          <w:rStyle w:val="Production"/>
        </w:rPr>
        <w:t>AmbientBindingList:</w:t>
      </w:r>
      <w:r>
        <w:br/>
      </w:r>
      <w:r w:rsidRPr="00261CD0">
        <w:rPr>
          <w:rStyle w:val="Production"/>
        </w:rPr>
        <w:t>AmbientBinding</w:t>
      </w:r>
      <w:r>
        <w:br/>
      </w:r>
      <w:r w:rsidRPr="00261CD0">
        <w:rPr>
          <w:rStyle w:val="Production"/>
        </w:rPr>
        <w:t>AmbientBindingList</w:t>
      </w:r>
      <w:r>
        <w:t xml:space="preserve">   </w:t>
      </w:r>
      <w:r w:rsidRPr="00261CD0">
        <w:rPr>
          <w:rStyle w:val="Terminal"/>
        </w:rPr>
        <w:t>,</w:t>
      </w:r>
      <w:r>
        <w:t xml:space="preserve">   </w:t>
      </w:r>
      <w:r w:rsidRPr="00261CD0">
        <w:rPr>
          <w:rStyle w:val="Production"/>
        </w:rPr>
        <w:t>AmbientBinding</w:t>
      </w:r>
    </w:p>
    <w:p w:rsidR="009D7F48" w:rsidRDefault="009D7F48" w:rsidP="009D7F48">
      <w:pPr>
        <w:pStyle w:val="Grammar"/>
      </w:pPr>
      <w:r w:rsidRPr="00261CD0">
        <w:rPr>
          <w:rStyle w:val="Production"/>
        </w:rPr>
        <w:t>AmbientBinding:</w:t>
      </w:r>
      <w:r>
        <w:br/>
      </w:r>
      <w:r w:rsidRPr="00261CD0">
        <w:rPr>
          <w:rStyle w:val="Production"/>
        </w:rPr>
        <w:t>BindingIdentifier</w:t>
      </w:r>
      <w:r>
        <w:t xml:space="preserve">   </w:t>
      </w:r>
      <w:r w:rsidRPr="00261CD0">
        <w:rPr>
          <w:rStyle w:val="Production"/>
        </w:rPr>
        <w:t>TypeAnnotation</w:t>
      </w:r>
      <w:r w:rsidRPr="00261CD0">
        <w:rPr>
          <w:rStyle w:val="Production"/>
          <w:vertAlign w:val="subscript"/>
        </w:rPr>
        <w:t>opt</w:t>
      </w:r>
    </w:p>
    <w:p w:rsidR="0044410D" w:rsidRPr="0044410D" w:rsidRDefault="004E3BF9" w:rsidP="004E3BF9">
      <w:r>
        <w:t>An ambient variable declaration may optionally include a type annotation. If no type annotation is present, the variable is assumed to have type Any.</w:t>
      </w:r>
    </w:p>
    <w:p w:rsidR="0044410D" w:rsidRPr="0044410D" w:rsidRDefault="004E3BF9" w:rsidP="004E3BF9">
      <w:r>
        <w:t>An ambient variable declaration does not permit an initializer expression to be present.</w:t>
      </w:r>
    </w:p>
    <w:p w:rsidR="0044410D" w:rsidRPr="0044410D" w:rsidRDefault="00F55A77" w:rsidP="00F55A77">
      <w:pPr>
        <w:pStyle w:val="Heading3"/>
      </w:pPr>
      <w:bookmarkStart w:id="365" w:name="_Toc439666314"/>
      <w:r>
        <w:t>Ambient Function Declarations</w:t>
      </w:r>
      <w:bookmarkEnd w:id="365"/>
    </w:p>
    <w:p w:rsidR="0044410D" w:rsidRPr="0044410D" w:rsidRDefault="004E3BF9" w:rsidP="004E3BF9">
      <w:r>
        <w:t>An ambient function declaration introduces a function in the containing declaration space.</w:t>
      </w:r>
    </w:p>
    <w:p w:rsidR="0044410D" w:rsidRPr="0044410D" w:rsidRDefault="00D32C3F" w:rsidP="00D32C3F">
      <w:pPr>
        <w:pStyle w:val="Grammar"/>
      </w:pPr>
      <w:r w:rsidRPr="006551A1">
        <w:rPr>
          <w:rStyle w:val="Production"/>
        </w:rPr>
        <w:lastRenderedPageBreak/>
        <w:t>AmbientFunctionDeclaration:</w:t>
      </w:r>
      <w:r w:rsidR="0048218E" w:rsidRPr="0048218E">
        <w:br/>
      </w:r>
      <w:r>
        <w:rPr>
          <w:rStyle w:val="Terminal"/>
        </w:rPr>
        <w:t>function</w:t>
      </w:r>
      <w:r>
        <w:t xml:space="preserve">   </w:t>
      </w:r>
      <w:r w:rsidR="002355F0">
        <w:rPr>
          <w:rStyle w:val="Production"/>
        </w:rPr>
        <w:t>BindingI</w:t>
      </w:r>
      <w:r w:rsidRPr="006551A1">
        <w:rPr>
          <w:rStyle w:val="Production"/>
        </w:rPr>
        <w:t>dentifier</w:t>
      </w:r>
      <w:r>
        <w:t xml:space="preserve">   </w:t>
      </w:r>
      <w:r w:rsidRPr="006551A1">
        <w:rPr>
          <w:rStyle w:val="Production"/>
        </w:rPr>
        <w:t>CallSignature</w:t>
      </w:r>
      <w:r>
        <w:t xml:space="preserve">   </w:t>
      </w:r>
      <w:r w:rsidRPr="005F265A">
        <w:rPr>
          <w:rStyle w:val="Terminal"/>
        </w:rPr>
        <w:t>;</w:t>
      </w:r>
    </w:p>
    <w:p w:rsidR="0044410D" w:rsidRPr="0044410D" w:rsidRDefault="004E3BF9" w:rsidP="00050365">
      <w:r>
        <w:t xml:space="preserve">Ambient functions may be overloaded by specifying multiple ambient function declarations with the same name, </w:t>
      </w:r>
      <w:r w:rsidR="00050365">
        <w:t xml:space="preserve">but it is an error to declare multiple overloads that are considered identical (section </w:t>
      </w:r>
      <w:r w:rsidR="002D6A71">
        <w:fldChar w:fldCharType="begin"/>
      </w:r>
      <w:r w:rsidR="002D6A71">
        <w:instrText xml:space="preserve"> REF _Ref366489706 \r \h </w:instrText>
      </w:r>
      <w:r w:rsidR="002D6A71">
        <w:fldChar w:fldCharType="separate"/>
      </w:r>
      <w:r w:rsidR="00A3147C">
        <w:t>3.11.2</w:t>
      </w:r>
      <w:r w:rsidR="002D6A71">
        <w:fldChar w:fldCharType="end"/>
      </w:r>
      <w:r w:rsidR="00050365">
        <w:t>) or differ only in their return types.</w:t>
      </w:r>
    </w:p>
    <w:p w:rsidR="0044410D" w:rsidRPr="0044410D" w:rsidRDefault="004E3BF9" w:rsidP="004E3BF9">
      <w:r>
        <w:t>Ambient function declarations cannot specify a function bodies and</w:t>
      </w:r>
      <w:r w:rsidRPr="000E3EE1">
        <w:t xml:space="preserve"> </w:t>
      </w:r>
      <w:r>
        <w:t>do not permit default parameter values.</w:t>
      </w:r>
    </w:p>
    <w:p w:rsidR="0044410D" w:rsidRPr="0044410D" w:rsidRDefault="00F55A77" w:rsidP="00F55A77">
      <w:pPr>
        <w:pStyle w:val="Heading3"/>
      </w:pPr>
      <w:bookmarkStart w:id="366" w:name="_Toc439666315"/>
      <w:r>
        <w:t>Ambient Class Declarations</w:t>
      </w:r>
      <w:bookmarkEnd w:id="366"/>
    </w:p>
    <w:p w:rsidR="0044410D" w:rsidRPr="0044410D" w:rsidRDefault="00205D69" w:rsidP="00205D69">
      <w:bookmarkStart w:id="367" w:name="_Ref325122420"/>
      <w:r w:rsidRPr="00F64CB2">
        <w:t>A</w:t>
      </w:r>
      <w:r>
        <w:t xml:space="preserve">n ambient class declaration </w:t>
      </w:r>
      <w:r w:rsidRPr="00F64CB2">
        <w:t>declares</w:t>
      </w:r>
      <w:r>
        <w:t xml:space="preserve"> </w:t>
      </w:r>
      <w:r w:rsidRPr="00F64CB2">
        <w:t>a class type and a constructor function</w:t>
      </w:r>
      <w:r>
        <w:t xml:space="preserve"> in the containing </w:t>
      </w:r>
      <w:r w:rsidR="00667122">
        <w:t>declaration space</w:t>
      </w:r>
      <w:r>
        <w:t>.</w:t>
      </w:r>
    </w:p>
    <w:p w:rsidR="0044410D" w:rsidRPr="0044410D" w:rsidRDefault="00D32C3F" w:rsidP="00D32C3F">
      <w:pPr>
        <w:pStyle w:val="Grammar"/>
      </w:pPr>
      <w:bookmarkStart w:id="368" w:name="_Ref334190903"/>
      <w:bookmarkStart w:id="369" w:name="_Ref343164926"/>
      <w:r w:rsidRPr="006551A1">
        <w:rPr>
          <w:rStyle w:val="Production"/>
        </w:rPr>
        <w:t>AmbientClassDeclaration:</w:t>
      </w:r>
      <w:r w:rsidR="0048218E" w:rsidRPr="0048218E">
        <w:br/>
      </w:r>
      <w:r>
        <w:rPr>
          <w:rStyle w:val="Terminal"/>
        </w:rPr>
        <w:t>class</w:t>
      </w:r>
      <w:r>
        <w:t xml:space="preserve">   </w:t>
      </w:r>
      <w:r w:rsidR="002355F0">
        <w:rPr>
          <w:rStyle w:val="Production"/>
        </w:rPr>
        <w:t>BindingI</w:t>
      </w:r>
      <w:r w:rsidRPr="006551A1">
        <w:rPr>
          <w:rStyle w:val="Production"/>
        </w:rPr>
        <w:t>dentifier</w:t>
      </w:r>
      <w:r>
        <w:t xml:space="preserve">   </w:t>
      </w:r>
      <w:r w:rsidRPr="006551A1">
        <w:rPr>
          <w:rStyle w:val="Production"/>
        </w:rPr>
        <w:t>TypeParameters</w:t>
      </w:r>
      <w:r w:rsidR="00D31C46" w:rsidRPr="00D31C46">
        <w:rPr>
          <w:rStyle w:val="Production"/>
          <w:vertAlign w:val="subscript"/>
        </w:rPr>
        <w:t>opt</w:t>
      </w:r>
      <w:r>
        <w:t xml:space="preserve">   </w:t>
      </w:r>
      <w:r w:rsidRPr="006551A1">
        <w:rPr>
          <w:rStyle w:val="Production"/>
        </w:rPr>
        <w:t>ClassHeritage</w:t>
      </w:r>
      <w:r>
        <w:t xml:space="preserve">   </w:t>
      </w:r>
      <w:r w:rsidRPr="00935E9A">
        <w:rPr>
          <w:rStyle w:val="Terminal"/>
        </w:rPr>
        <w:t>{</w:t>
      </w:r>
      <w:r>
        <w:t xml:space="preserve">   </w:t>
      </w:r>
      <w:r w:rsidRPr="006551A1">
        <w:rPr>
          <w:rStyle w:val="Production"/>
        </w:rPr>
        <w:t>AmbientClassBody</w:t>
      </w:r>
      <w:r>
        <w:t xml:space="preserve">   </w:t>
      </w:r>
      <w:r w:rsidRPr="00935E9A">
        <w:rPr>
          <w:rStyle w:val="Terminal"/>
        </w:rPr>
        <w:t>}</w:t>
      </w:r>
    </w:p>
    <w:p w:rsidR="0044410D" w:rsidRPr="0044410D" w:rsidRDefault="00D32C3F" w:rsidP="00D32C3F">
      <w:pPr>
        <w:pStyle w:val="Grammar"/>
      </w:pPr>
      <w:r w:rsidRPr="006551A1">
        <w:rPr>
          <w:rStyle w:val="Production"/>
        </w:rPr>
        <w:t>AmbientClassBody:</w:t>
      </w:r>
      <w:r w:rsidR="0048218E" w:rsidRPr="0048218E">
        <w:br/>
      </w:r>
      <w:r w:rsidRPr="006551A1">
        <w:rPr>
          <w:rStyle w:val="Production"/>
        </w:rPr>
        <w:t>AmbientClassBodyElements</w:t>
      </w:r>
      <w:r w:rsidR="00D31C46" w:rsidRPr="00D31C46">
        <w:rPr>
          <w:rStyle w:val="Production"/>
          <w:vertAlign w:val="subscript"/>
        </w:rPr>
        <w:t>opt</w:t>
      </w:r>
    </w:p>
    <w:p w:rsidR="0044410D" w:rsidRPr="0044410D" w:rsidRDefault="00D32C3F" w:rsidP="00D32C3F">
      <w:pPr>
        <w:pStyle w:val="Grammar"/>
      </w:pPr>
      <w:r w:rsidRPr="006551A1">
        <w:rPr>
          <w:rStyle w:val="Production"/>
        </w:rPr>
        <w:t>AmbientClassBodyElements:</w:t>
      </w:r>
      <w:r w:rsidR="0048218E" w:rsidRPr="0048218E">
        <w:br/>
      </w:r>
      <w:r w:rsidRPr="006551A1">
        <w:rPr>
          <w:rStyle w:val="Production"/>
        </w:rPr>
        <w:t>AmbientClassBodyElement</w:t>
      </w:r>
      <w:r w:rsidR="0048218E" w:rsidRPr="0048218E">
        <w:br/>
      </w:r>
      <w:r w:rsidRPr="006551A1">
        <w:rPr>
          <w:rStyle w:val="Production"/>
        </w:rPr>
        <w:t>AmbientClassBodyElements</w:t>
      </w:r>
      <w:r>
        <w:t xml:space="preserve">   </w:t>
      </w:r>
      <w:r w:rsidRPr="006551A1">
        <w:rPr>
          <w:rStyle w:val="Production"/>
        </w:rPr>
        <w:t>AmbientClassBodyElement</w:t>
      </w:r>
    </w:p>
    <w:p w:rsidR="0044410D" w:rsidRPr="0044410D" w:rsidRDefault="0086009E" w:rsidP="0086009E">
      <w:pPr>
        <w:pStyle w:val="Grammar"/>
      </w:pPr>
      <w:r w:rsidRPr="006551A1">
        <w:rPr>
          <w:rStyle w:val="Production"/>
        </w:rPr>
        <w:t>AmbientClassBodyElement:</w:t>
      </w:r>
      <w:r w:rsidR="0048218E" w:rsidRPr="0048218E">
        <w:br/>
      </w:r>
      <w:r w:rsidRPr="006551A1">
        <w:rPr>
          <w:rStyle w:val="Production"/>
        </w:rPr>
        <w:t>AmbientConstructorDeclaration</w:t>
      </w:r>
      <w:r w:rsidR="0048218E" w:rsidRPr="0048218E">
        <w:br/>
      </w:r>
      <w:r w:rsidRPr="006551A1">
        <w:rPr>
          <w:rStyle w:val="Production"/>
        </w:rPr>
        <w:t>Ambient</w:t>
      </w:r>
      <w:r w:rsidR="005D7555" w:rsidRPr="006551A1">
        <w:rPr>
          <w:rStyle w:val="Production"/>
        </w:rPr>
        <w:t>Property</w:t>
      </w:r>
      <w:r w:rsidRPr="006551A1">
        <w:rPr>
          <w:rStyle w:val="Production"/>
        </w:rPr>
        <w:t>MemberDeclaration</w:t>
      </w:r>
      <w:r w:rsidR="0048218E" w:rsidRPr="0048218E">
        <w:br/>
      </w:r>
      <w:r w:rsidRPr="006551A1">
        <w:rPr>
          <w:rStyle w:val="Production"/>
        </w:rPr>
        <w:t>IndexSignature</w:t>
      </w:r>
    </w:p>
    <w:p w:rsidR="0044410D" w:rsidRPr="0044410D" w:rsidRDefault="00D32C3F" w:rsidP="00D32C3F">
      <w:pPr>
        <w:pStyle w:val="Grammar"/>
      </w:pPr>
      <w:r w:rsidRPr="006551A1">
        <w:rPr>
          <w:rStyle w:val="Production"/>
        </w:rPr>
        <w:t>AmbientConstructorDeclaration:</w:t>
      </w:r>
      <w:r w:rsidR="0048218E" w:rsidRPr="0048218E">
        <w:br/>
      </w:r>
      <w:r w:rsidRPr="00B71D40">
        <w:rPr>
          <w:rStyle w:val="Terminal"/>
        </w:rPr>
        <w:t>constructor</w:t>
      </w:r>
      <w:r>
        <w:t xml:space="preserve">   </w:t>
      </w:r>
      <w:r w:rsidRPr="00B71D40">
        <w:rPr>
          <w:rStyle w:val="Terminal"/>
        </w:rPr>
        <w:t>(</w:t>
      </w:r>
      <w:r>
        <w:t xml:space="preserve">   </w:t>
      </w:r>
      <w:r w:rsidRPr="006551A1">
        <w:rPr>
          <w:rStyle w:val="Production"/>
        </w:rPr>
        <w:t>ParameterList</w:t>
      </w:r>
      <w:r w:rsidR="00D31C46" w:rsidRPr="00D31C46">
        <w:rPr>
          <w:rStyle w:val="Production"/>
          <w:vertAlign w:val="subscript"/>
        </w:rPr>
        <w:t>opt</w:t>
      </w:r>
      <w:r>
        <w:t xml:space="preserve">   </w:t>
      </w:r>
      <w:r w:rsidRPr="00B71D40">
        <w:rPr>
          <w:rStyle w:val="Terminal"/>
        </w:rPr>
        <w:t>)</w:t>
      </w:r>
      <w:r>
        <w:t xml:space="preserve">   </w:t>
      </w:r>
      <w:r w:rsidRPr="00B71D40">
        <w:rPr>
          <w:rStyle w:val="Terminal"/>
        </w:rPr>
        <w:t>;</w:t>
      </w:r>
    </w:p>
    <w:p w:rsidR="0044410D" w:rsidRPr="0044410D" w:rsidRDefault="00D32C3F" w:rsidP="00D32C3F">
      <w:pPr>
        <w:pStyle w:val="Grammar"/>
      </w:pPr>
      <w:r w:rsidRPr="006551A1">
        <w:rPr>
          <w:rStyle w:val="Production"/>
        </w:rPr>
        <w:t>Ambient</w:t>
      </w:r>
      <w:r w:rsidR="005D7555" w:rsidRPr="006551A1">
        <w:rPr>
          <w:rStyle w:val="Production"/>
        </w:rPr>
        <w:t>Property</w:t>
      </w:r>
      <w:r w:rsidRPr="006551A1">
        <w:rPr>
          <w:rStyle w:val="Production"/>
        </w:rPr>
        <w:t>MemberDeclaration:</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PropertyName</w:t>
      </w:r>
      <w:r>
        <w:t xml:space="preserve">   </w:t>
      </w:r>
      <w:r w:rsidRPr="006551A1">
        <w:rPr>
          <w:rStyle w:val="Production"/>
        </w:rPr>
        <w:t>TypeAnnotation</w:t>
      </w:r>
      <w:r w:rsidR="00D31C46" w:rsidRPr="00D31C46">
        <w:rPr>
          <w:rStyle w:val="Production"/>
          <w:vertAlign w:val="subscript"/>
        </w:rPr>
        <w:t>opt</w:t>
      </w:r>
      <w:r>
        <w:t xml:space="preserve">   </w:t>
      </w:r>
      <w:r w:rsidRPr="002E0FF5">
        <w:rPr>
          <w:rStyle w:val="Terminal"/>
        </w:rPr>
        <w:t>;</w:t>
      </w:r>
      <w:r w:rsidR="0048218E" w:rsidRPr="0048218E">
        <w:br/>
      </w:r>
      <w:r w:rsidR="00064050" w:rsidRPr="006551A1">
        <w:rPr>
          <w:rStyle w:val="Production"/>
        </w:rPr>
        <w:t>AccessibilityModifier</w:t>
      </w:r>
      <w:r w:rsidR="00D31C46" w:rsidRPr="00D31C46">
        <w:rPr>
          <w:rStyle w:val="Production"/>
          <w:vertAlign w:val="subscript"/>
        </w:rPr>
        <w:t>opt</w:t>
      </w:r>
      <w:r w:rsidRPr="00CF20F9">
        <w:t xml:space="preserve">   </w:t>
      </w:r>
      <w:r w:rsidRPr="00DA43D0">
        <w:rPr>
          <w:rStyle w:val="Terminal"/>
        </w:rPr>
        <w:t>static</w:t>
      </w:r>
      <w:r w:rsidR="00D31C46" w:rsidRPr="00D31C46">
        <w:rPr>
          <w:rStyle w:val="Production"/>
          <w:vertAlign w:val="subscript"/>
        </w:rPr>
        <w:t>opt</w:t>
      </w:r>
      <w:r>
        <w:t xml:space="preserve">   </w:t>
      </w:r>
      <w:r w:rsidRPr="006551A1">
        <w:rPr>
          <w:rStyle w:val="Production"/>
        </w:rPr>
        <w:t>PropertyName</w:t>
      </w:r>
      <w:r>
        <w:t xml:space="preserve">   </w:t>
      </w:r>
      <w:r w:rsidRPr="006551A1">
        <w:rPr>
          <w:rStyle w:val="Production"/>
        </w:rPr>
        <w:t>CallSignature</w:t>
      </w:r>
      <w:r>
        <w:t xml:space="preserve">   </w:t>
      </w:r>
      <w:r w:rsidRPr="005F265A">
        <w:rPr>
          <w:rStyle w:val="Terminal"/>
        </w:rPr>
        <w:t>;</w:t>
      </w:r>
    </w:p>
    <w:p w:rsidR="0044410D" w:rsidRPr="0044410D" w:rsidRDefault="00A65D47" w:rsidP="00A65D47">
      <w:pPr>
        <w:pStyle w:val="Heading3"/>
      </w:pPr>
      <w:bookmarkStart w:id="370" w:name="_Toc439666316"/>
      <w:r>
        <w:t>Ambient Enum Declarations</w:t>
      </w:r>
      <w:bookmarkEnd w:id="370"/>
    </w:p>
    <w:p w:rsidR="0044410D" w:rsidRPr="0044410D" w:rsidRDefault="00A65D47" w:rsidP="00A65D47">
      <w:r w:rsidRPr="00F64CB2">
        <w:t>A</w:t>
      </w:r>
      <w:r>
        <w:t xml:space="preserve">n ambient enum </w:t>
      </w:r>
      <w:r w:rsidR="00C6770D">
        <w:t>is grammatically equivalent to a non-ambient enum declaration.</w:t>
      </w:r>
    </w:p>
    <w:p w:rsidR="0001106F" w:rsidRDefault="00473C26" w:rsidP="00C6770D">
      <w:pPr>
        <w:pStyle w:val="Grammar"/>
      </w:pPr>
      <w:bookmarkStart w:id="371" w:name="_Ref350870964"/>
      <w:r w:rsidRPr="006551A1">
        <w:rPr>
          <w:rStyle w:val="Production"/>
        </w:rPr>
        <w:t>AmbientEnumDeclaration:</w:t>
      </w:r>
      <w:r w:rsidR="00C6770D">
        <w:br/>
      </w:r>
      <w:r w:rsidR="00C6770D" w:rsidRPr="00C6770D">
        <w:rPr>
          <w:rStyle w:val="Production"/>
        </w:rPr>
        <w:t>EnumDeclaration</w:t>
      </w:r>
    </w:p>
    <w:p w:rsidR="00C6770D" w:rsidRDefault="00C6770D" w:rsidP="00473C26">
      <w:r>
        <w:t>Ambient enum declarations differ from non-ambient enum declarations in two ways:</w:t>
      </w:r>
    </w:p>
    <w:p w:rsidR="00C6770D" w:rsidRDefault="0001106F" w:rsidP="00367611">
      <w:pPr>
        <w:pStyle w:val="ListParagraph"/>
        <w:numPr>
          <w:ilvl w:val="0"/>
          <w:numId w:val="63"/>
        </w:numPr>
      </w:pPr>
      <w:r>
        <w:lastRenderedPageBreak/>
        <w:t>In ambient enum declaration</w:t>
      </w:r>
      <w:r w:rsidR="00C6770D">
        <w:t>s</w:t>
      </w:r>
      <w:r>
        <w:t>, all values specified in enum member declarations must be classified as constant enum expressions.</w:t>
      </w:r>
    </w:p>
    <w:p w:rsidR="00C6770D" w:rsidRDefault="00C6770D" w:rsidP="00367611">
      <w:pPr>
        <w:pStyle w:val="ListParagraph"/>
        <w:numPr>
          <w:ilvl w:val="0"/>
          <w:numId w:val="63"/>
        </w:numPr>
      </w:pPr>
      <w:r>
        <w:t xml:space="preserve">In ambient enum declarations that specify no </w:t>
      </w:r>
      <w:r w:rsidRPr="0001106F">
        <w:rPr>
          <w:rStyle w:val="CodeFragment"/>
        </w:rPr>
        <w:t>const</w:t>
      </w:r>
      <w:r>
        <w:t xml:space="preserve"> modifier, enum member declarations that omit a value are considered computed members (as opposed to having auto-incremented values assigned).</w:t>
      </w:r>
    </w:p>
    <w:p w:rsidR="00C6770D" w:rsidRDefault="00C6770D" w:rsidP="00473C26">
      <w:r>
        <w:t>Ambient enum declarations are otherwise processed in the same manner as non-ambient enum declarations.</w:t>
      </w:r>
    </w:p>
    <w:p w:rsidR="0044410D" w:rsidRPr="0044410D" w:rsidRDefault="00F55A77" w:rsidP="00F55A77">
      <w:pPr>
        <w:pStyle w:val="Heading3"/>
      </w:pPr>
      <w:bookmarkStart w:id="372" w:name="_Toc439666317"/>
      <w:r>
        <w:t xml:space="preserve">Ambient </w:t>
      </w:r>
      <w:r w:rsidR="00667122">
        <w:t>Namespace</w:t>
      </w:r>
      <w:r>
        <w:t xml:space="preserve"> Declarations</w:t>
      </w:r>
      <w:bookmarkEnd w:id="367"/>
      <w:bookmarkEnd w:id="368"/>
      <w:bookmarkEnd w:id="369"/>
      <w:bookmarkEnd w:id="371"/>
      <w:bookmarkEnd w:id="372"/>
    </w:p>
    <w:p w:rsidR="0044410D" w:rsidRPr="0044410D" w:rsidRDefault="00205D69" w:rsidP="00205D69">
      <w:r>
        <w:t xml:space="preserve">An ambient </w:t>
      </w:r>
      <w:r w:rsidR="00667122">
        <w:t>namespace</w:t>
      </w:r>
      <w:r>
        <w:t xml:space="preserve"> declaration d</w:t>
      </w:r>
      <w:r w:rsidR="00667122">
        <w:t>eclares a namespace</w:t>
      </w:r>
      <w:r>
        <w:t>.</w:t>
      </w:r>
    </w:p>
    <w:p w:rsidR="0044410D" w:rsidRPr="0044410D" w:rsidRDefault="002B24E7" w:rsidP="002B24E7">
      <w:pPr>
        <w:pStyle w:val="Grammar"/>
      </w:pPr>
      <w:bookmarkStart w:id="373" w:name="_Ref325111315"/>
      <w:r w:rsidRPr="006551A1">
        <w:rPr>
          <w:rStyle w:val="Production"/>
        </w:rPr>
        <w:t>Ambient</w:t>
      </w:r>
      <w:r w:rsidR="002A06D4">
        <w:rPr>
          <w:rStyle w:val="Production"/>
        </w:rPr>
        <w:t>NamespaceDeclaration</w:t>
      </w:r>
      <w:r w:rsidRPr="006551A1">
        <w:rPr>
          <w:rStyle w:val="Production"/>
        </w:rPr>
        <w:t>:</w:t>
      </w:r>
      <w:r w:rsidR="0048218E" w:rsidRPr="0048218E">
        <w:br/>
      </w:r>
      <w:r w:rsidR="00036FB8">
        <w:rPr>
          <w:rStyle w:val="Terminal"/>
        </w:rPr>
        <w:t>namespace</w:t>
      </w:r>
      <w:r>
        <w:t xml:space="preserve">   </w:t>
      </w:r>
      <w:r w:rsidRPr="006551A1">
        <w:rPr>
          <w:rStyle w:val="Production"/>
        </w:rPr>
        <w:t>IdentifierPath</w:t>
      </w:r>
      <w:r>
        <w:t xml:space="preserve">   </w:t>
      </w:r>
      <w:r w:rsidRPr="00935E9A">
        <w:rPr>
          <w:rStyle w:val="Terminal"/>
        </w:rPr>
        <w:t>{</w:t>
      </w:r>
      <w:r>
        <w:t xml:space="preserve">   </w:t>
      </w:r>
      <w:r w:rsidRPr="006551A1">
        <w:rPr>
          <w:rStyle w:val="Production"/>
        </w:rPr>
        <w:t>Ambient</w:t>
      </w:r>
      <w:r w:rsidR="0098158A">
        <w:rPr>
          <w:rStyle w:val="Production"/>
        </w:rPr>
        <w:t>NamespaceBody</w:t>
      </w:r>
      <w:r>
        <w:t xml:space="preserve">   </w:t>
      </w:r>
      <w:r w:rsidRPr="00935E9A">
        <w:rPr>
          <w:rStyle w:val="Terminal"/>
        </w:rPr>
        <w:t>}</w:t>
      </w:r>
    </w:p>
    <w:p w:rsidR="0044410D" w:rsidRPr="0044410D" w:rsidRDefault="002B24E7" w:rsidP="002B24E7">
      <w:pPr>
        <w:pStyle w:val="Grammar"/>
      </w:pPr>
      <w:r w:rsidRPr="006551A1">
        <w:rPr>
          <w:rStyle w:val="Production"/>
        </w:rPr>
        <w:t>Ambient</w:t>
      </w:r>
      <w:r w:rsidR="0098158A">
        <w:rPr>
          <w:rStyle w:val="Production"/>
        </w:rPr>
        <w:t>NamespaceBody</w:t>
      </w:r>
      <w:r w:rsidRPr="006551A1">
        <w:rPr>
          <w:rStyle w:val="Production"/>
        </w:rPr>
        <w:t>:</w:t>
      </w:r>
      <w:r w:rsidR="0048218E" w:rsidRPr="0048218E">
        <w:br/>
      </w:r>
      <w:r w:rsidRPr="006551A1">
        <w:rPr>
          <w:rStyle w:val="Production"/>
        </w:rPr>
        <w:t>Ambient</w:t>
      </w:r>
      <w:r w:rsidR="0098158A">
        <w:rPr>
          <w:rStyle w:val="Production"/>
        </w:rPr>
        <w:t>NamespaceElement</w:t>
      </w:r>
      <w:r w:rsidRPr="006551A1">
        <w:rPr>
          <w:rStyle w:val="Production"/>
        </w:rPr>
        <w:t>s</w:t>
      </w:r>
      <w:r w:rsidR="00D31C46" w:rsidRPr="00D31C46">
        <w:rPr>
          <w:rStyle w:val="Production"/>
          <w:vertAlign w:val="subscript"/>
        </w:rPr>
        <w:t>opt</w:t>
      </w:r>
    </w:p>
    <w:p w:rsidR="0044410D" w:rsidRPr="0044410D" w:rsidRDefault="002B24E7" w:rsidP="002B24E7">
      <w:pPr>
        <w:pStyle w:val="Grammar"/>
      </w:pPr>
      <w:r w:rsidRPr="006551A1">
        <w:rPr>
          <w:rStyle w:val="Production"/>
        </w:rPr>
        <w:t>Ambient</w:t>
      </w:r>
      <w:r w:rsidR="0098158A">
        <w:rPr>
          <w:rStyle w:val="Production"/>
        </w:rPr>
        <w:t>NamespaceElement</w:t>
      </w:r>
      <w:r w:rsidRPr="006551A1">
        <w:rPr>
          <w:rStyle w:val="Production"/>
        </w:rPr>
        <w:t>s:</w:t>
      </w:r>
      <w:r w:rsidR="0048218E" w:rsidRPr="0048218E">
        <w:br/>
      </w:r>
      <w:r w:rsidRPr="006551A1">
        <w:rPr>
          <w:rStyle w:val="Production"/>
        </w:rPr>
        <w:t>Ambient</w:t>
      </w:r>
      <w:r w:rsidR="0098158A">
        <w:rPr>
          <w:rStyle w:val="Production"/>
        </w:rPr>
        <w:t>NamespaceElement</w:t>
      </w:r>
      <w:r w:rsidR="0048218E" w:rsidRPr="0048218E">
        <w:br/>
      </w:r>
      <w:r w:rsidRPr="006551A1">
        <w:rPr>
          <w:rStyle w:val="Production"/>
        </w:rPr>
        <w:t>Ambient</w:t>
      </w:r>
      <w:r w:rsidR="0098158A">
        <w:rPr>
          <w:rStyle w:val="Production"/>
        </w:rPr>
        <w:t>NamespaceElement</w:t>
      </w:r>
      <w:r w:rsidRPr="006551A1">
        <w:rPr>
          <w:rStyle w:val="Production"/>
        </w:rPr>
        <w:t>s</w:t>
      </w:r>
      <w:r>
        <w:t xml:space="preserve">   </w:t>
      </w:r>
      <w:r w:rsidRPr="006551A1">
        <w:rPr>
          <w:rStyle w:val="Production"/>
        </w:rPr>
        <w:t>Ambient</w:t>
      </w:r>
      <w:r w:rsidR="0098158A">
        <w:rPr>
          <w:rStyle w:val="Production"/>
        </w:rPr>
        <w:t>NamespaceElement</w:t>
      </w:r>
    </w:p>
    <w:p w:rsidR="0044410D" w:rsidRPr="0044410D" w:rsidRDefault="00254F6E" w:rsidP="004949C5">
      <w:pPr>
        <w:pStyle w:val="Grammar"/>
      </w:pPr>
      <w:r w:rsidRPr="006551A1">
        <w:rPr>
          <w:rStyle w:val="Production"/>
        </w:rPr>
        <w:t>Ambient</w:t>
      </w:r>
      <w:r w:rsidR="0098158A">
        <w:rPr>
          <w:rStyle w:val="Production"/>
        </w:rPr>
        <w:t>NamespaceElement</w:t>
      </w:r>
      <w:r w:rsidRPr="006551A1">
        <w:rPr>
          <w:rStyle w:val="Production"/>
        </w:rPr>
        <w:t>:</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AmbientVariableDeclaration</w:t>
      </w:r>
      <w:r w:rsidR="0048218E" w:rsidRPr="0048218E">
        <w:br/>
      </w:r>
      <w:r w:rsidR="009D7F48" w:rsidRPr="00F87AE8">
        <w:rPr>
          <w:rStyle w:val="Terminal"/>
        </w:rPr>
        <w:t>export</w:t>
      </w:r>
      <w:r w:rsidR="009D7F48" w:rsidRPr="00D31C46">
        <w:rPr>
          <w:rStyle w:val="Production"/>
          <w:vertAlign w:val="subscript"/>
        </w:rPr>
        <w:t>opt</w:t>
      </w:r>
      <w:r w:rsidR="009D7F48">
        <w:t xml:space="preserve">   </w:t>
      </w:r>
      <w:r w:rsidR="009D7F48" w:rsidRPr="006551A1">
        <w:rPr>
          <w:rStyle w:val="Production"/>
        </w:rPr>
        <w:t>Ambient</w:t>
      </w:r>
      <w:r w:rsidR="009D7F48">
        <w:rPr>
          <w:rStyle w:val="Production"/>
        </w:rPr>
        <w:t>Lexical</w:t>
      </w:r>
      <w:r w:rsidR="009D7F48" w:rsidRPr="006551A1">
        <w:rPr>
          <w:rStyle w:val="Production"/>
        </w:rPr>
        <w:t>Declaration</w:t>
      </w:r>
      <w:r w:rsidR="009D7F48"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AmbientFunctionDeclaration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AmbientClassDeclaration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InterfaceDeclaration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AmbientEnumDeclaration</w:t>
      </w:r>
      <w:r w:rsidR="0048218E" w:rsidRPr="0048218E">
        <w:br/>
      </w:r>
      <w:r w:rsidRPr="00F87AE8">
        <w:rPr>
          <w:rStyle w:val="Terminal"/>
        </w:rPr>
        <w:t>export</w:t>
      </w:r>
      <w:r w:rsidR="00D31C46" w:rsidRPr="00D31C46">
        <w:rPr>
          <w:rStyle w:val="Production"/>
          <w:vertAlign w:val="subscript"/>
        </w:rPr>
        <w:t>opt</w:t>
      </w:r>
      <w:r>
        <w:t xml:space="preserve">   </w:t>
      </w:r>
      <w:r w:rsidRPr="006551A1">
        <w:rPr>
          <w:rStyle w:val="Production"/>
        </w:rPr>
        <w:t>Ambient</w:t>
      </w:r>
      <w:r w:rsidR="002A06D4">
        <w:rPr>
          <w:rStyle w:val="Production"/>
        </w:rPr>
        <w:t>NamespaceDeclaration</w:t>
      </w:r>
      <w:r w:rsidR="0048218E" w:rsidRPr="0048218E">
        <w:br/>
      </w:r>
      <w:r w:rsidRPr="00F87AE8">
        <w:rPr>
          <w:rStyle w:val="Terminal"/>
        </w:rPr>
        <w:t>export</w:t>
      </w:r>
      <w:r w:rsidR="00D31C46" w:rsidRPr="00D31C46">
        <w:rPr>
          <w:rStyle w:val="Production"/>
          <w:vertAlign w:val="subscript"/>
        </w:rPr>
        <w:t>opt</w:t>
      </w:r>
      <w:r w:rsidR="004949C5">
        <w:t xml:space="preserve">   </w:t>
      </w:r>
      <w:r w:rsidR="00EB18BD">
        <w:rPr>
          <w:rStyle w:val="Production"/>
        </w:rPr>
        <w:t>ImportAlias</w:t>
      </w:r>
      <w:r w:rsidR="0052109B">
        <w:rPr>
          <w:rStyle w:val="Production"/>
        </w:rPr>
        <w:t>Declaration</w:t>
      </w:r>
    </w:p>
    <w:p w:rsidR="0044410D" w:rsidRPr="0044410D" w:rsidRDefault="004949C5" w:rsidP="00205D69">
      <w:r>
        <w:t xml:space="preserve">Except for </w:t>
      </w:r>
      <w:r w:rsidR="00EB18BD">
        <w:rPr>
          <w:rStyle w:val="Production"/>
        </w:rPr>
        <w:t>ImportAlias</w:t>
      </w:r>
      <w:r w:rsidR="0052109B">
        <w:rPr>
          <w:rStyle w:val="Production"/>
        </w:rPr>
        <w:t>Declaration</w:t>
      </w:r>
      <w:r w:rsidRPr="00A272CB">
        <w:rPr>
          <w:rStyle w:val="Production"/>
        </w:rPr>
        <w:t>s</w:t>
      </w:r>
      <w:r>
        <w:t xml:space="preserve">, </w:t>
      </w:r>
      <w:r w:rsidR="00205D69" w:rsidRPr="00A272CB">
        <w:rPr>
          <w:rStyle w:val="Production"/>
        </w:rPr>
        <w:t>Ambient</w:t>
      </w:r>
      <w:r w:rsidR="0098158A">
        <w:rPr>
          <w:rStyle w:val="Production"/>
        </w:rPr>
        <w:t>NamespaceElement</w:t>
      </w:r>
      <w:r w:rsidRPr="00A272CB">
        <w:rPr>
          <w:rStyle w:val="Production"/>
        </w:rPr>
        <w:t>s</w:t>
      </w:r>
      <w:r>
        <w:t xml:space="preserve"> always declare exported entities</w:t>
      </w:r>
      <w:r w:rsidR="00411EB0">
        <w:t xml:space="preserve"> regardless of whether the</w:t>
      </w:r>
      <w:r>
        <w:t>y</w:t>
      </w:r>
      <w:r w:rsidR="00411EB0">
        <w:t xml:space="preserve"> </w:t>
      </w:r>
      <w:r>
        <w:t xml:space="preserve">include the </w:t>
      </w:r>
      <w:r w:rsidR="00411EB0">
        <w:t xml:space="preserve">optional </w:t>
      </w:r>
      <w:r w:rsidR="00411EB0" w:rsidRPr="00411EB0">
        <w:rPr>
          <w:rStyle w:val="CodeFragment"/>
        </w:rPr>
        <w:t>export</w:t>
      </w:r>
      <w:r>
        <w:t xml:space="preserve"> modifier.</w:t>
      </w:r>
    </w:p>
    <w:p w:rsidR="0044410D" w:rsidRPr="0044410D" w:rsidRDefault="003070F2" w:rsidP="00362D45">
      <w:pPr>
        <w:pStyle w:val="Heading2"/>
      </w:pPr>
      <w:bookmarkStart w:id="374" w:name="_Ref352677710"/>
      <w:bookmarkStart w:id="375" w:name="_Ref357433218"/>
      <w:bookmarkStart w:id="376" w:name="_Toc439666318"/>
      <w:bookmarkEnd w:id="373"/>
      <w:r>
        <w:t xml:space="preserve">Ambient </w:t>
      </w:r>
      <w:r w:rsidR="00E85238">
        <w:t>Module</w:t>
      </w:r>
      <w:bookmarkEnd w:id="374"/>
      <w:r w:rsidR="002B24E7">
        <w:t xml:space="preserve"> Declarations</w:t>
      </w:r>
      <w:bookmarkEnd w:id="375"/>
      <w:bookmarkEnd w:id="376"/>
    </w:p>
    <w:p w:rsidR="0044410D" w:rsidRPr="0044410D" w:rsidRDefault="00411EB0" w:rsidP="00411EB0">
      <w:r>
        <w:t xml:space="preserve">An </w:t>
      </w:r>
      <w:r w:rsidR="002A06D4">
        <w:rPr>
          <w:rStyle w:val="Production"/>
        </w:rPr>
        <w:t>AmbientModuleDeclaration</w:t>
      </w:r>
      <w:r w:rsidR="003070F2">
        <w:t xml:space="preserve"> declares a </w:t>
      </w:r>
      <w:r>
        <w:t xml:space="preserve">module. This type of declaration is permitted only </w:t>
      </w:r>
      <w:r w:rsidR="00362D45">
        <w:t>at the top level in a source file that contributes to</w:t>
      </w:r>
      <w:r>
        <w:t xml:space="preserve"> the global </w:t>
      </w:r>
      <w:r w:rsidR="003070F2">
        <w:t>namespace</w:t>
      </w:r>
      <w:r w:rsidR="00362D45">
        <w:t xml:space="preserve"> (section </w:t>
      </w:r>
      <w:r w:rsidR="00362D45">
        <w:fldChar w:fldCharType="begin"/>
      </w:r>
      <w:r w:rsidR="00362D45">
        <w:instrText xml:space="preserve"> REF _Ref354732919 \r \h </w:instrText>
      </w:r>
      <w:r w:rsidR="00362D45">
        <w:fldChar w:fldCharType="separate"/>
      </w:r>
      <w:r w:rsidR="00A3147C">
        <w:t>11.1</w:t>
      </w:r>
      <w:r w:rsidR="00362D45">
        <w:fldChar w:fldCharType="end"/>
      </w:r>
      <w:r w:rsidR="00362D45">
        <w:t>)</w:t>
      </w:r>
      <w:r>
        <w:t xml:space="preserve">. The </w:t>
      </w:r>
      <w:r w:rsidRPr="00F55A77">
        <w:rPr>
          <w:rStyle w:val="Production"/>
        </w:rPr>
        <w:t>StringLiteral</w:t>
      </w:r>
      <w:r>
        <w:t xml:space="preserve"> mu</w:t>
      </w:r>
      <w:r w:rsidR="003070F2">
        <w:t xml:space="preserve">st specify a top-level </w:t>
      </w:r>
      <w:r>
        <w:t>module name.</w:t>
      </w:r>
      <w:r w:rsidRPr="00F55A77">
        <w:t xml:space="preserve"> </w:t>
      </w:r>
      <w:r w:rsidR="003070F2">
        <w:t xml:space="preserve">Relative </w:t>
      </w:r>
      <w:r>
        <w:t>module names are not permitted.</w:t>
      </w:r>
    </w:p>
    <w:p w:rsidR="0044410D" w:rsidRPr="0044410D" w:rsidRDefault="002A06D4" w:rsidP="00254F6E">
      <w:pPr>
        <w:pStyle w:val="Grammar"/>
      </w:pPr>
      <w:r>
        <w:rPr>
          <w:rStyle w:val="Production"/>
        </w:rPr>
        <w:t>AmbientModuleDeclaration</w:t>
      </w:r>
      <w:r w:rsidR="00254F6E" w:rsidRPr="006551A1">
        <w:rPr>
          <w:rStyle w:val="Production"/>
        </w:rPr>
        <w:t>:</w:t>
      </w:r>
      <w:r w:rsidR="0048218E" w:rsidRPr="0048218E">
        <w:br/>
      </w:r>
      <w:r w:rsidR="005A0A77">
        <w:rPr>
          <w:rStyle w:val="Terminal"/>
        </w:rPr>
        <w:t>declare</w:t>
      </w:r>
      <w:r w:rsidR="005A0A77" w:rsidRPr="005A0A77">
        <w:t xml:space="preserve">   </w:t>
      </w:r>
      <w:r w:rsidR="00254F6E" w:rsidRPr="001F304F">
        <w:rPr>
          <w:rStyle w:val="Terminal"/>
        </w:rPr>
        <w:t>module</w:t>
      </w:r>
      <w:r w:rsidR="00254F6E">
        <w:t xml:space="preserve">   </w:t>
      </w:r>
      <w:r w:rsidR="00254F6E" w:rsidRPr="006551A1">
        <w:rPr>
          <w:rStyle w:val="Production"/>
        </w:rPr>
        <w:t>StringLiteral</w:t>
      </w:r>
      <w:r w:rsidR="00254F6E">
        <w:t xml:space="preserve">   </w:t>
      </w:r>
      <w:r w:rsidR="00254F6E" w:rsidRPr="001F304F">
        <w:rPr>
          <w:rStyle w:val="Terminal"/>
        </w:rPr>
        <w:t>{</w:t>
      </w:r>
      <w:r w:rsidR="00254F6E">
        <w:t xml:space="preserve">    </w:t>
      </w:r>
      <w:r w:rsidR="00BC323F">
        <w:rPr>
          <w:rStyle w:val="Production"/>
        </w:rPr>
        <w:t>DeclarationModule</w:t>
      </w:r>
      <w:r w:rsidR="00254F6E">
        <w:t xml:space="preserve">   </w:t>
      </w:r>
      <w:r w:rsidR="00254F6E" w:rsidRPr="001F304F">
        <w:rPr>
          <w:rStyle w:val="Terminal"/>
        </w:rPr>
        <w:t>}</w:t>
      </w:r>
    </w:p>
    <w:p w:rsidR="0044410D" w:rsidRPr="0044410D" w:rsidRDefault="00597E29" w:rsidP="00411EB0">
      <w:r>
        <w:lastRenderedPageBreak/>
        <w:t>A</w:t>
      </w:r>
      <w:r w:rsidR="00EB18BD">
        <w:t>n</w:t>
      </w:r>
      <w:r w:rsidR="00411EB0">
        <w:t xml:space="preserve"> </w:t>
      </w:r>
      <w:r w:rsidR="00EB18BD">
        <w:rPr>
          <w:rStyle w:val="Production"/>
        </w:rPr>
        <w:t>Import</w:t>
      </w:r>
      <w:r w:rsidR="00972C0A">
        <w:rPr>
          <w:rStyle w:val="Production"/>
        </w:rPr>
        <w:t>Require</w:t>
      </w:r>
      <w:r w:rsidR="00F63434">
        <w:rPr>
          <w:rStyle w:val="Production"/>
        </w:rPr>
        <w:t>Declaration</w:t>
      </w:r>
      <w:r w:rsidR="00411EB0">
        <w:t xml:space="preserve"> in an </w:t>
      </w:r>
      <w:r w:rsidR="002A06D4">
        <w:rPr>
          <w:rStyle w:val="Production"/>
        </w:rPr>
        <w:t>AmbientModuleDeclaration</w:t>
      </w:r>
      <w:r w:rsidR="003070F2">
        <w:t xml:space="preserve"> may reference other </w:t>
      </w:r>
      <w:r w:rsidR="00411EB0">
        <w:t xml:space="preserve">modules </w:t>
      </w:r>
      <w:r w:rsidR="003070F2">
        <w:t xml:space="preserve">only through top-level module names. Relative </w:t>
      </w:r>
      <w:r w:rsidR="00411EB0">
        <w:t>module names are not permitted.</w:t>
      </w:r>
    </w:p>
    <w:p w:rsidR="0044410D" w:rsidRPr="0044410D" w:rsidRDefault="003070F2" w:rsidP="00411EB0">
      <w:r>
        <w:t xml:space="preserve">If an ambient </w:t>
      </w:r>
      <w:r w:rsidR="00CB39CF">
        <w:t>module declaration includes an export assignment, it is an error for any of the declarations with</w:t>
      </w:r>
      <w:r w:rsidR="00407D07">
        <w:t>in</w:t>
      </w:r>
      <w:r w:rsidR="00CB39CF">
        <w:t xml:space="preserve"> the module to specify an </w:t>
      </w:r>
      <w:r w:rsidR="00CB39CF" w:rsidRPr="00CB39CF">
        <w:rPr>
          <w:rStyle w:val="CodeFragment"/>
        </w:rPr>
        <w:t>export</w:t>
      </w:r>
      <w:r w:rsidR="00CB39CF">
        <w:t xml:space="preserve"> m</w:t>
      </w:r>
      <w:r>
        <w:t xml:space="preserve">odifier. If an ambient </w:t>
      </w:r>
      <w:r w:rsidR="00CB39CF">
        <w:t xml:space="preserve">module declaration contains no export assignment, entities declared in the module are exported regardless of whether their declarations include </w:t>
      </w:r>
      <w:r w:rsidR="00546DE3">
        <w:t>the</w:t>
      </w:r>
      <w:r w:rsidR="00CB39CF">
        <w:t xml:space="preserve"> optional </w:t>
      </w:r>
      <w:r w:rsidR="00CB39CF" w:rsidRPr="00CB39CF">
        <w:rPr>
          <w:rStyle w:val="CodeFragment"/>
        </w:rPr>
        <w:t>export</w:t>
      </w:r>
      <w:r w:rsidR="00CB39CF">
        <w:t xml:space="preserve"> modifier.</w:t>
      </w:r>
    </w:p>
    <w:p w:rsidR="0044410D" w:rsidRPr="0044410D" w:rsidRDefault="003070F2" w:rsidP="00DE3623">
      <w:r>
        <w:t xml:space="preserve">Ambient </w:t>
      </w:r>
      <w:r w:rsidR="00DE3623">
        <w:t xml:space="preserve">modules are </w:t>
      </w:r>
      <w:r w:rsidR="008F4735">
        <w:t>"</w:t>
      </w:r>
      <w:r w:rsidR="00DE3623">
        <w:t>open-ended</w:t>
      </w:r>
      <w:r w:rsidR="008F4735">
        <w:t>"</w:t>
      </w:r>
      <w:r>
        <w:t xml:space="preserve"> and ambient </w:t>
      </w:r>
      <w:r w:rsidR="00DE3623">
        <w:t>module declarations with the same string literal name contribute to a single module. For example, the follo</w:t>
      </w:r>
      <w:r w:rsidR="00DB2A76">
        <w:t xml:space="preserve">wing </w:t>
      </w:r>
      <w:r>
        <w:t xml:space="preserve">two declarations of a </w:t>
      </w:r>
      <w:r w:rsidR="00DB2A76">
        <w:t xml:space="preserve">module </w:t>
      </w:r>
      <w:r w:rsidR="008F4735">
        <w:t>'</w:t>
      </w:r>
      <w:r w:rsidR="00DB2A76">
        <w:t>io</w:t>
      </w:r>
      <w:r w:rsidR="008F4735">
        <w:t>'</w:t>
      </w:r>
      <w:r w:rsidR="00DB2A76">
        <w:t xml:space="preserve"> </w:t>
      </w:r>
      <w:r w:rsidR="00DE3623">
        <w:t>might be located in separate source files.</w:t>
      </w:r>
    </w:p>
    <w:p w:rsidR="0044410D" w:rsidRPr="0044410D" w:rsidRDefault="00DB2A76" w:rsidP="00DB2A76">
      <w:pPr>
        <w:pStyle w:val="Code"/>
      </w:pPr>
      <w:r w:rsidRPr="00D54DB2">
        <w:rPr>
          <w:color w:val="0000FF"/>
        </w:rPr>
        <w:t>declare</w:t>
      </w:r>
      <w:r w:rsidRPr="00D54DB2">
        <w:t xml:space="preserve"> </w:t>
      </w:r>
      <w:r w:rsidRPr="00D54DB2">
        <w:rPr>
          <w:color w:val="0000FF"/>
        </w:rPr>
        <w:t>module</w:t>
      </w:r>
      <w:r w:rsidRPr="00D54DB2">
        <w:t xml:space="preserve"> </w:t>
      </w:r>
      <w:r w:rsidR="008F4735" w:rsidRPr="00D54DB2">
        <w:rPr>
          <w:color w:val="800000"/>
        </w:rPr>
        <w:t>"</w:t>
      </w:r>
      <w:r w:rsidRPr="00D54DB2">
        <w:rPr>
          <w:color w:val="800000"/>
        </w:rPr>
        <w:t>io</w:t>
      </w:r>
      <w:r w:rsidR="008F4735" w:rsidRPr="00D54DB2">
        <w:rPr>
          <w:color w:val="800000"/>
        </w:rPr>
        <w:t>"</w:t>
      </w:r>
      <w:r w:rsidRPr="00D54DB2">
        <w:t xml:space="preserve"> {</w:t>
      </w:r>
      <w:r w:rsidR="0048218E" w:rsidRPr="00D54DB2">
        <w:br/>
      </w:r>
      <w:r w:rsidRPr="00D54DB2">
        <w:t xml:space="preserve">    </w:t>
      </w:r>
      <w:r w:rsidRPr="00D54DB2">
        <w:rPr>
          <w:color w:val="0000FF"/>
        </w:rPr>
        <w:t>export</w:t>
      </w:r>
      <w:r w:rsidRPr="00D54DB2">
        <w:t xml:space="preserve"> </w:t>
      </w:r>
      <w:r w:rsidRPr="00D54DB2">
        <w:rPr>
          <w:color w:val="0000FF"/>
        </w:rPr>
        <w:t>function</w:t>
      </w:r>
      <w:r w:rsidRPr="00D54DB2">
        <w:t xml:space="preserve"> readFile(filename: </w:t>
      </w:r>
      <w:r w:rsidRPr="00D54DB2">
        <w:rPr>
          <w:color w:val="0000FF"/>
        </w:rPr>
        <w:t>string</w:t>
      </w:r>
      <w:r w:rsidRPr="00D54DB2">
        <w:t xml:space="preserve">): </w:t>
      </w:r>
      <w:r w:rsidRPr="00D54DB2">
        <w:rPr>
          <w:color w:val="0000FF"/>
        </w:rPr>
        <w:t>string</w:t>
      </w:r>
      <w:r w:rsidRPr="00D54DB2">
        <w:t>;</w:t>
      </w:r>
      <w:r w:rsidR="0048218E" w:rsidRPr="00D54DB2">
        <w:br/>
      </w:r>
      <w:r w:rsidRPr="00D54DB2">
        <w:t>}</w:t>
      </w:r>
    </w:p>
    <w:p w:rsidR="0044410D" w:rsidRPr="0044410D" w:rsidRDefault="00DB2A76" w:rsidP="00DB2A76">
      <w:pPr>
        <w:pStyle w:val="Code"/>
      </w:pPr>
      <w:r w:rsidRPr="00D54DB2">
        <w:rPr>
          <w:color w:val="0000FF"/>
        </w:rPr>
        <w:t>declare</w:t>
      </w:r>
      <w:r w:rsidRPr="00D54DB2">
        <w:t xml:space="preserve"> </w:t>
      </w:r>
      <w:r w:rsidRPr="00D54DB2">
        <w:rPr>
          <w:color w:val="0000FF"/>
        </w:rPr>
        <w:t>module</w:t>
      </w:r>
      <w:r w:rsidRPr="00D54DB2">
        <w:t xml:space="preserve"> </w:t>
      </w:r>
      <w:r w:rsidR="008F4735" w:rsidRPr="00D54DB2">
        <w:rPr>
          <w:color w:val="800000"/>
        </w:rPr>
        <w:t>"</w:t>
      </w:r>
      <w:r w:rsidRPr="00D54DB2">
        <w:rPr>
          <w:color w:val="800000"/>
        </w:rPr>
        <w:t>io</w:t>
      </w:r>
      <w:r w:rsidR="008F4735" w:rsidRPr="00D54DB2">
        <w:rPr>
          <w:color w:val="800000"/>
        </w:rPr>
        <w:t>"</w:t>
      </w:r>
      <w:r w:rsidRPr="00D54DB2">
        <w:t xml:space="preserve"> {</w:t>
      </w:r>
      <w:r w:rsidR="0048218E" w:rsidRPr="00D54DB2">
        <w:br/>
      </w:r>
      <w:r w:rsidRPr="00D54DB2">
        <w:t xml:space="preserve">    </w:t>
      </w:r>
      <w:r w:rsidRPr="00D54DB2">
        <w:rPr>
          <w:color w:val="0000FF"/>
        </w:rPr>
        <w:t>export</w:t>
      </w:r>
      <w:r w:rsidRPr="00D54DB2">
        <w:t xml:space="preserve"> </w:t>
      </w:r>
      <w:r w:rsidRPr="00D54DB2">
        <w:rPr>
          <w:color w:val="0000FF"/>
        </w:rPr>
        <w:t>function</w:t>
      </w:r>
      <w:r w:rsidRPr="00D54DB2">
        <w:t xml:space="preserve"> writeFile(filename: </w:t>
      </w:r>
      <w:r w:rsidRPr="00D54DB2">
        <w:rPr>
          <w:color w:val="0000FF"/>
        </w:rPr>
        <w:t>string</w:t>
      </w:r>
      <w:r w:rsidRPr="00D54DB2">
        <w:t xml:space="preserve">, data: </w:t>
      </w:r>
      <w:r w:rsidRPr="00D54DB2">
        <w:rPr>
          <w:color w:val="0000FF"/>
        </w:rPr>
        <w:t>string</w:t>
      </w:r>
      <w:r w:rsidRPr="00D54DB2">
        <w:t xml:space="preserve">): </w:t>
      </w:r>
      <w:r w:rsidRPr="00D54DB2">
        <w:rPr>
          <w:color w:val="0000FF"/>
        </w:rPr>
        <w:t>void</w:t>
      </w:r>
      <w:r w:rsidRPr="00D54DB2">
        <w:t>;</w:t>
      </w:r>
      <w:r w:rsidR="0048218E" w:rsidRPr="00D54DB2">
        <w:br/>
      </w:r>
      <w:r w:rsidRPr="00D54DB2">
        <w:t>}</w:t>
      </w:r>
    </w:p>
    <w:p w:rsidR="0044410D" w:rsidRPr="0044410D" w:rsidRDefault="00535CEF" w:rsidP="00DB2A76">
      <w:r>
        <w:t>This has the same effect as a single combined declaration:</w:t>
      </w:r>
    </w:p>
    <w:p w:rsidR="0044410D" w:rsidRPr="0044410D" w:rsidRDefault="00535CEF" w:rsidP="00535CEF">
      <w:pPr>
        <w:pStyle w:val="Code"/>
      </w:pPr>
      <w:r w:rsidRPr="00D54DB2">
        <w:rPr>
          <w:color w:val="0000FF"/>
        </w:rPr>
        <w:t>declare</w:t>
      </w:r>
      <w:r w:rsidRPr="00D54DB2">
        <w:t xml:space="preserve"> </w:t>
      </w:r>
      <w:r w:rsidRPr="00D54DB2">
        <w:rPr>
          <w:color w:val="0000FF"/>
        </w:rPr>
        <w:t>module</w:t>
      </w:r>
      <w:r w:rsidRPr="00D54DB2">
        <w:t xml:space="preserve"> </w:t>
      </w:r>
      <w:r w:rsidR="008F4735" w:rsidRPr="00D54DB2">
        <w:rPr>
          <w:color w:val="800000"/>
        </w:rPr>
        <w:t>"</w:t>
      </w:r>
      <w:r w:rsidRPr="00D54DB2">
        <w:rPr>
          <w:color w:val="800000"/>
        </w:rPr>
        <w:t>io</w:t>
      </w:r>
      <w:r w:rsidR="008F4735" w:rsidRPr="00D54DB2">
        <w:rPr>
          <w:color w:val="800000"/>
        </w:rPr>
        <w:t>"</w:t>
      </w:r>
      <w:r w:rsidRPr="00D54DB2">
        <w:t xml:space="preserve"> {</w:t>
      </w:r>
      <w:r w:rsidR="0048218E" w:rsidRPr="00D54DB2">
        <w:br/>
      </w:r>
      <w:r w:rsidRPr="00D54DB2">
        <w:t xml:space="preserve">    </w:t>
      </w:r>
      <w:r w:rsidRPr="00D54DB2">
        <w:rPr>
          <w:color w:val="0000FF"/>
        </w:rPr>
        <w:t>export</w:t>
      </w:r>
      <w:r w:rsidRPr="00D54DB2">
        <w:t xml:space="preserve"> </w:t>
      </w:r>
      <w:r w:rsidRPr="00D54DB2">
        <w:rPr>
          <w:color w:val="0000FF"/>
        </w:rPr>
        <w:t>function</w:t>
      </w:r>
      <w:r w:rsidRPr="00D54DB2">
        <w:t xml:space="preserve"> readFile(filename: </w:t>
      </w:r>
      <w:r w:rsidRPr="00D54DB2">
        <w:rPr>
          <w:color w:val="0000FF"/>
        </w:rPr>
        <w:t>string</w:t>
      </w:r>
      <w:r w:rsidRPr="00D54DB2">
        <w:t xml:space="preserve">): </w:t>
      </w:r>
      <w:r w:rsidRPr="00D54DB2">
        <w:rPr>
          <w:color w:val="0000FF"/>
        </w:rPr>
        <w:t>string</w:t>
      </w:r>
      <w:r w:rsidRPr="00D54DB2">
        <w:t>;</w:t>
      </w:r>
      <w:r w:rsidR="0048218E" w:rsidRPr="00D54DB2">
        <w:br/>
      </w:r>
      <w:r w:rsidRPr="00D54DB2">
        <w:t xml:space="preserve">    </w:t>
      </w:r>
      <w:r w:rsidRPr="00D54DB2">
        <w:rPr>
          <w:color w:val="0000FF"/>
        </w:rPr>
        <w:t>export</w:t>
      </w:r>
      <w:r w:rsidRPr="00D54DB2">
        <w:t xml:space="preserve"> </w:t>
      </w:r>
      <w:r w:rsidRPr="00D54DB2">
        <w:rPr>
          <w:color w:val="0000FF"/>
        </w:rPr>
        <w:t>function</w:t>
      </w:r>
      <w:r w:rsidRPr="00D54DB2">
        <w:t xml:space="preserve"> writeFile(filename: </w:t>
      </w:r>
      <w:r w:rsidRPr="00D54DB2">
        <w:rPr>
          <w:color w:val="0000FF"/>
        </w:rPr>
        <w:t>string</w:t>
      </w:r>
      <w:r w:rsidRPr="00D54DB2">
        <w:t xml:space="preserve">, data: </w:t>
      </w:r>
      <w:r w:rsidRPr="00D54DB2">
        <w:rPr>
          <w:color w:val="0000FF"/>
        </w:rPr>
        <w:t>string</w:t>
      </w:r>
      <w:r w:rsidRPr="00D54DB2">
        <w:t xml:space="preserve">): </w:t>
      </w:r>
      <w:r w:rsidRPr="00D54DB2">
        <w:rPr>
          <w:color w:val="0000FF"/>
        </w:rPr>
        <w:t>void</w:t>
      </w:r>
      <w:r w:rsidRPr="00D54DB2">
        <w:t>;</w:t>
      </w:r>
      <w:r w:rsidR="0048218E" w:rsidRPr="00D54DB2">
        <w:br/>
      </w:r>
      <w:r w:rsidRPr="00D54DB2">
        <w:t>}</w:t>
      </w:r>
    </w:p>
    <w:p w:rsidR="0044410D" w:rsidRPr="0044410D" w:rsidRDefault="0044410D" w:rsidP="00856E3A"/>
    <w:p w:rsidR="00856E3A" w:rsidRPr="004E33A6" w:rsidRDefault="00856E3A" w:rsidP="00856E3A">
      <w:pPr>
        <w:sectPr w:rsidR="00856E3A" w:rsidRPr="004E33A6" w:rsidSect="009349E4">
          <w:type w:val="oddPage"/>
          <w:pgSz w:w="12240" w:h="15840"/>
          <w:pgMar w:top="1440" w:right="1440" w:bottom="1440" w:left="1440" w:header="720" w:footer="720" w:gutter="0"/>
          <w:cols w:space="720"/>
          <w:docGrid w:linePitch="360"/>
        </w:sectPr>
      </w:pPr>
    </w:p>
    <w:p w:rsidR="0044410D" w:rsidRPr="0044410D" w:rsidRDefault="00C63C76" w:rsidP="00856E3A">
      <w:pPr>
        <w:pStyle w:val="Appendix1"/>
      </w:pPr>
      <w:bookmarkStart w:id="377" w:name="_Toc439666319"/>
      <w:r>
        <w:lastRenderedPageBreak/>
        <w:t>Grammar</w:t>
      </w:r>
      <w:bookmarkEnd w:id="377"/>
    </w:p>
    <w:p w:rsidR="0044410D" w:rsidRPr="0044410D" w:rsidRDefault="00C63C76" w:rsidP="00C63C76">
      <w:r>
        <w:t>This appendix contains a summary of the grammar found in the main document.</w:t>
      </w:r>
      <w:r w:rsidRPr="00703B4D">
        <w:t xml:space="preserve"> </w:t>
      </w:r>
      <w:r>
        <w:t>As described in section</w:t>
      </w:r>
      <w:r w:rsidR="00D83C49">
        <w:t xml:space="preserve"> </w:t>
      </w:r>
      <w:r w:rsidR="00C124A7">
        <w:fldChar w:fldCharType="begin"/>
      </w:r>
      <w:r w:rsidR="00C124A7">
        <w:instrText xml:space="preserve"> REF _Ref352070784 \r \h </w:instrText>
      </w:r>
      <w:r w:rsidR="00C124A7">
        <w:fldChar w:fldCharType="separate"/>
      </w:r>
      <w:r w:rsidR="00A3147C">
        <w:t>2.1</w:t>
      </w:r>
      <w:r w:rsidR="00C124A7">
        <w:fldChar w:fldCharType="end"/>
      </w:r>
      <w:r>
        <w:t xml:space="preserve">, the TypeScript grammar is a superset of the grammar defined in the </w:t>
      </w:r>
      <w:hyperlink r:id="rId54" w:history="1">
        <w:r w:rsidRPr="00D47D13">
          <w:rPr>
            <w:rStyle w:val="Hyperlink"/>
          </w:rPr>
          <w:t>ECMAScript</w:t>
        </w:r>
        <w:r w:rsidR="003728BC">
          <w:rPr>
            <w:rStyle w:val="Hyperlink"/>
          </w:rPr>
          <w:t xml:space="preserve"> 2015</w:t>
        </w:r>
        <w:r w:rsidRPr="00D47D13">
          <w:rPr>
            <w:rStyle w:val="Hyperlink"/>
          </w:rPr>
          <w:t xml:space="preserve"> Language Specification</w:t>
        </w:r>
      </w:hyperlink>
      <w:r>
        <w:t xml:space="preserve"> (specif</w:t>
      </w:r>
      <w:r w:rsidR="00D03279">
        <w:t>ically, the ECMA-262 Standard, 6</w:t>
      </w:r>
      <w:r w:rsidRPr="007B1F6C">
        <w:rPr>
          <w:vertAlign w:val="superscript"/>
        </w:rPr>
        <w:t>th</w:t>
      </w:r>
      <w:r>
        <w:t xml:space="preserve"> Edition) and this appendix lists o</w:t>
      </w:r>
      <w:r w:rsidR="00F07B87">
        <w:t xml:space="preserve">nly productions that are new </w:t>
      </w:r>
      <w:r>
        <w:t>or modified from the ECMAScript grammar.</w:t>
      </w:r>
    </w:p>
    <w:p w:rsidR="00BA5667" w:rsidRDefault="00C63C76" w:rsidP="00BA5667">
      <w:pPr>
        <w:pStyle w:val="Appendix2"/>
      </w:pPr>
      <w:bookmarkStart w:id="378" w:name="_Toc439666320"/>
      <w:r>
        <w:t>Types</w:t>
      </w:r>
      <w:bookmarkEnd w:id="378"/>
    </w:p>
    <w:p w:rsidR="00BA5667" w:rsidRDefault="00BA5667" w:rsidP="00BA5667">
      <w:pPr>
        <w:pStyle w:val="Grammar"/>
      </w:pPr>
      <w:r>
        <w:rPr>
          <w:rStyle w:val="Production"/>
        </w:rPr>
        <w:t>TypeParameters:</w:t>
      </w:r>
      <w:r>
        <w:br/>
      </w:r>
      <w:r>
        <w:rPr>
          <w:rStyle w:val="Terminal"/>
        </w:rPr>
        <w:t>&lt;</w:t>
      </w:r>
      <w:r>
        <w:t xml:space="preserve">   </w:t>
      </w:r>
      <w:r>
        <w:rPr>
          <w:rStyle w:val="Production"/>
        </w:rPr>
        <w:t>TypeParameterList</w:t>
      </w:r>
      <w:r>
        <w:t xml:space="preserve">   </w:t>
      </w:r>
      <w:r>
        <w:rPr>
          <w:rStyle w:val="Terminal"/>
        </w:rPr>
        <w:t>&gt;</w:t>
      </w:r>
    </w:p>
    <w:p w:rsidR="00BA5667" w:rsidRDefault="00BA5667" w:rsidP="00BA5667">
      <w:pPr>
        <w:pStyle w:val="Grammar"/>
      </w:pPr>
      <w:r>
        <w:rPr>
          <w:rStyle w:val="Production"/>
        </w:rPr>
        <w:t>TypeParameterList:</w:t>
      </w:r>
      <w:r>
        <w:br/>
      </w:r>
      <w:r>
        <w:rPr>
          <w:rStyle w:val="Production"/>
        </w:rPr>
        <w:t>TypeParameter</w:t>
      </w:r>
      <w:r>
        <w:br/>
      </w:r>
      <w:r>
        <w:rPr>
          <w:rStyle w:val="Production"/>
        </w:rPr>
        <w:t>TypeParameterList</w:t>
      </w:r>
      <w:r>
        <w:t xml:space="preserve">   </w:t>
      </w:r>
      <w:r>
        <w:rPr>
          <w:rStyle w:val="Terminal"/>
        </w:rPr>
        <w:t>,</w:t>
      </w:r>
      <w:r>
        <w:t xml:space="preserve">   </w:t>
      </w:r>
      <w:r>
        <w:rPr>
          <w:rStyle w:val="Production"/>
        </w:rPr>
        <w:t>TypeParameter</w:t>
      </w:r>
    </w:p>
    <w:p w:rsidR="00BA5667" w:rsidRDefault="00BA5667" w:rsidP="00BA5667">
      <w:pPr>
        <w:pStyle w:val="Grammar"/>
      </w:pPr>
      <w:r>
        <w:rPr>
          <w:rStyle w:val="Production"/>
        </w:rPr>
        <w:t>TypeParameter:</w:t>
      </w:r>
      <w:r>
        <w:br/>
      </w:r>
      <w:r>
        <w:rPr>
          <w:rStyle w:val="Production"/>
        </w:rPr>
        <w:t>BindingIdentifier</w:t>
      </w:r>
      <w:r>
        <w:t xml:space="preserve">   </w:t>
      </w:r>
      <w:r>
        <w:rPr>
          <w:rStyle w:val="Production"/>
        </w:rPr>
        <w:t>Constraint</w:t>
      </w:r>
      <w:r>
        <w:rPr>
          <w:rStyle w:val="Production"/>
          <w:vertAlign w:val="subscript"/>
        </w:rPr>
        <w:t>opt</w:t>
      </w:r>
    </w:p>
    <w:p w:rsidR="00BA5667" w:rsidRDefault="00BA5667" w:rsidP="00BA5667">
      <w:pPr>
        <w:pStyle w:val="Grammar"/>
      </w:pPr>
      <w:r>
        <w:rPr>
          <w:rStyle w:val="Production"/>
        </w:rPr>
        <w:t>Constraint:</w:t>
      </w:r>
      <w:r>
        <w:br/>
      </w:r>
      <w:r>
        <w:rPr>
          <w:rStyle w:val="Terminal"/>
        </w:rPr>
        <w:t>extends</w:t>
      </w:r>
      <w:r>
        <w:t xml:space="preserve">   </w:t>
      </w:r>
      <w:r>
        <w:rPr>
          <w:rStyle w:val="Production"/>
        </w:rPr>
        <w:t>Type</w:t>
      </w:r>
    </w:p>
    <w:p w:rsidR="00BA5667" w:rsidRDefault="00BA5667" w:rsidP="00BA5667">
      <w:pPr>
        <w:pStyle w:val="Grammar"/>
      </w:pPr>
      <w:r>
        <w:rPr>
          <w:rStyle w:val="Production"/>
        </w:rPr>
        <w:t>TypeArguments:</w:t>
      </w:r>
      <w:r>
        <w:br/>
      </w:r>
      <w:r>
        <w:rPr>
          <w:rStyle w:val="Terminal"/>
        </w:rPr>
        <w:t>&lt;</w:t>
      </w:r>
      <w:r>
        <w:t xml:space="preserve">   </w:t>
      </w:r>
      <w:r>
        <w:rPr>
          <w:rStyle w:val="Production"/>
        </w:rPr>
        <w:t>TypeArgumentList</w:t>
      </w:r>
      <w:r>
        <w:t xml:space="preserve">   </w:t>
      </w:r>
      <w:r>
        <w:rPr>
          <w:rStyle w:val="Terminal"/>
        </w:rPr>
        <w:t>&gt;</w:t>
      </w:r>
    </w:p>
    <w:p w:rsidR="00BA5667" w:rsidRDefault="00BA5667" w:rsidP="00BA5667">
      <w:pPr>
        <w:pStyle w:val="Grammar"/>
      </w:pPr>
      <w:r>
        <w:rPr>
          <w:rStyle w:val="Production"/>
        </w:rPr>
        <w:t>TypeArgumentList:</w:t>
      </w:r>
      <w:r>
        <w:br/>
      </w:r>
      <w:r>
        <w:rPr>
          <w:rStyle w:val="Production"/>
        </w:rPr>
        <w:t>TypeArgument</w:t>
      </w:r>
      <w:r>
        <w:br/>
      </w:r>
      <w:r>
        <w:rPr>
          <w:rStyle w:val="Production"/>
        </w:rPr>
        <w:t>TypeArgumentList</w:t>
      </w:r>
      <w:r>
        <w:t xml:space="preserve">   </w:t>
      </w:r>
      <w:r>
        <w:rPr>
          <w:rStyle w:val="Terminal"/>
        </w:rPr>
        <w:t>,</w:t>
      </w:r>
      <w:r>
        <w:t xml:space="preserve">   </w:t>
      </w:r>
      <w:r>
        <w:rPr>
          <w:rStyle w:val="Production"/>
        </w:rPr>
        <w:t>TypeArgument</w:t>
      </w:r>
    </w:p>
    <w:p w:rsidR="00BA5667" w:rsidRDefault="00BA5667" w:rsidP="00BA5667">
      <w:pPr>
        <w:pStyle w:val="Grammar"/>
      </w:pPr>
      <w:r>
        <w:rPr>
          <w:rStyle w:val="Production"/>
        </w:rPr>
        <w:t>TypeArgument:</w:t>
      </w:r>
      <w:r>
        <w:br/>
      </w:r>
      <w:r>
        <w:rPr>
          <w:rStyle w:val="Production"/>
        </w:rPr>
        <w:t>Type</w:t>
      </w:r>
    </w:p>
    <w:p w:rsidR="00BA5667" w:rsidRDefault="00BA5667" w:rsidP="00BA5667">
      <w:pPr>
        <w:pStyle w:val="Grammar"/>
      </w:pPr>
      <w:r>
        <w:rPr>
          <w:rStyle w:val="Production"/>
        </w:rPr>
        <w:t>Type:</w:t>
      </w:r>
      <w:r>
        <w:br/>
      </w:r>
      <w:r>
        <w:rPr>
          <w:rStyle w:val="Production"/>
        </w:rPr>
        <w:t>UnionOrIntersectionOrPrimaryType</w:t>
      </w:r>
      <w:r>
        <w:br/>
      </w:r>
      <w:r>
        <w:rPr>
          <w:rStyle w:val="Production"/>
        </w:rPr>
        <w:t>FunctionType</w:t>
      </w:r>
      <w:r>
        <w:br/>
      </w:r>
      <w:r>
        <w:rPr>
          <w:rStyle w:val="Production"/>
        </w:rPr>
        <w:t>ConstructorType</w:t>
      </w:r>
    </w:p>
    <w:p w:rsidR="00BA5667" w:rsidRDefault="00BA5667" w:rsidP="00BA5667">
      <w:pPr>
        <w:pStyle w:val="Grammar"/>
      </w:pPr>
      <w:r>
        <w:rPr>
          <w:rStyle w:val="Production"/>
        </w:rPr>
        <w:t>UnionOrIntersectionOrPrimaryType:</w:t>
      </w:r>
      <w:r>
        <w:br/>
      </w:r>
      <w:r>
        <w:rPr>
          <w:rStyle w:val="Production"/>
        </w:rPr>
        <w:t>UnionType</w:t>
      </w:r>
      <w:r>
        <w:br/>
      </w:r>
      <w:r>
        <w:rPr>
          <w:rStyle w:val="Production"/>
        </w:rPr>
        <w:t>IntersectionOrPrimaryType</w:t>
      </w:r>
    </w:p>
    <w:p w:rsidR="00BA5667" w:rsidRDefault="00BA5667" w:rsidP="00BA5667">
      <w:pPr>
        <w:pStyle w:val="Grammar"/>
      </w:pPr>
      <w:r>
        <w:rPr>
          <w:rStyle w:val="Production"/>
        </w:rPr>
        <w:t>IntersectionOrPrimaryType:</w:t>
      </w:r>
      <w:r>
        <w:br/>
      </w:r>
      <w:r>
        <w:rPr>
          <w:rStyle w:val="Production"/>
        </w:rPr>
        <w:t>IntersectionType</w:t>
      </w:r>
      <w:r>
        <w:br/>
      </w:r>
      <w:r>
        <w:rPr>
          <w:rStyle w:val="Production"/>
        </w:rPr>
        <w:t>PrimaryType</w:t>
      </w:r>
    </w:p>
    <w:p w:rsidR="0019424A" w:rsidRPr="00C7333A" w:rsidRDefault="0019424A" w:rsidP="0019424A">
      <w:pPr>
        <w:pStyle w:val="Grammar"/>
      </w:pPr>
      <w:r>
        <w:rPr>
          <w:rStyle w:val="Production"/>
        </w:rPr>
        <w:lastRenderedPageBreak/>
        <w:t>Primary</w:t>
      </w:r>
      <w:r w:rsidRPr="00DB544C">
        <w:rPr>
          <w:rStyle w:val="Production"/>
        </w:rPr>
        <w:t>Type:</w:t>
      </w:r>
      <w:r w:rsidRPr="0048218E">
        <w:br/>
      </w:r>
      <w:r>
        <w:rPr>
          <w:rStyle w:val="Production"/>
        </w:rPr>
        <w:t>ParenthesizedType</w:t>
      </w:r>
      <w:r w:rsidRPr="002958CF">
        <w:br/>
      </w:r>
      <w:r w:rsidRPr="001E0AF4">
        <w:rPr>
          <w:rStyle w:val="Production"/>
        </w:rPr>
        <w:t>PredefinedType</w:t>
      </w:r>
      <w:r w:rsidRPr="0048218E">
        <w:br/>
      </w:r>
      <w:r w:rsidRPr="001E0AF4">
        <w:rPr>
          <w:rStyle w:val="Production"/>
        </w:rPr>
        <w:t>TypeReference</w:t>
      </w:r>
      <w:r w:rsidRPr="0048218E">
        <w:br/>
      </w:r>
      <w:r w:rsidRPr="001E0AF4">
        <w:rPr>
          <w:rStyle w:val="Production"/>
        </w:rPr>
        <w:t>ObjectType</w:t>
      </w:r>
      <w:r w:rsidRPr="0048218E">
        <w:br/>
      </w:r>
      <w:r w:rsidRPr="001E0AF4">
        <w:rPr>
          <w:rStyle w:val="Production"/>
        </w:rPr>
        <w:t>ArrayType</w:t>
      </w:r>
      <w:r w:rsidRPr="0048218E">
        <w:br/>
      </w:r>
      <w:r w:rsidRPr="00187262">
        <w:rPr>
          <w:rStyle w:val="Production"/>
        </w:rPr>
        <w:t>TupleType</w:t>
      </w:r>
      <w:r w:rsidRPr="00591FA3">
        <w:br/>
      </w:r>
      <w:r w:rsidRPr="001E0AF4">
        <w:rPr>
          <w:rStyle w:val="Production"/>
        </w:rPr>
        <w:t>TypeQuery</w:t>
      </w:r>
      <w:r>
        <w:br/>
      </w:r>
      <w:r w:rsidRPr="00C7333A">
        <w:rPr>
          <w:rStyle w:val="Production"/>
        </w:rPr>
        <w:t>ThisType</w:t>
      </w:r>
    </w:p>
    <w:p w:rsidR="00BA5667" w:rsidRDefault="00BA5667" w:rsidP="00BA5667">
      <w:pPr>
        <w:pStyle w:val="Grammar"/>
      </w:pPr>
      <w:r>
        <w:rPr>
          <w:rStyle w:val="Production"/>
        </w:rPr>
        <w:t>ParenthesizedType:</w:t>
      </w:r>
      <w:r>
        <w:br/>
      </w:r>
      <w:r>
        <w:rPr>
          <w:rStyle w:val="Terminal"/>
        </w:rPr>
        <w:t>(</w:t>
      </w:r>
      <w:r>
        <w:t xml:space="preserve">   </w:t>
      </w:r>
      <w:r>
        <w:rPr>
          <w:rStyle w:val="Production"/>
        </w:rPr>
        <w:t>Type</w:t>
      </w:r>
      <w:r>
        <w:t xml:space="preserve">   </w:t>
      </w:r>
      <w:r>
        <w:rPr>
          <w:rStyle w:val="Terminal"/>
        </w:rPr>
        <w:t>)</w:t>
      </w:r>
    </w:p>
    <w:p w:rsidR="00BA5667" w:rsidRPr="00377152" w:rsidRDefault="00BA5667" w:rsidP="00BA5667">
      <w:pPr>
        <w:pStyle w:val="Grammar"/>
      </w:pPr>
      <w:r>
        <w:rPr>
          <w:rStyle w:val="Production"/>
        </w:rPr>
        <w:t>PredefinedType:</w:t>
      </w:r>
      <w:r>
        <w:br/>
      </w:r>
      <w:r>
        <w:rPr>
          <w:rStyle w:val="Terminal"/>
        </w:rPr>
        <w:t>any</w:t>
      </w:r>
      <w:r>
        <w:br/>
      </w:r>
      <w:r>
        <w:rPr>
          <w:rStyle w:val="Terminal"/>
        </w:rPr>
        <w:t>number</w:t>
      </w:r>
      <w:r>
        <w:br/>
      </w:r>
      <w:r>
        <w:rPr>
          <w:rStyle w:val="Terminal"/>
        </w:rPr>
        <w:t>boolean</w:t>
      </w:r>
      <w:r w:rsidRPr="00377152">
        <w:br/>
      </w:r>
      <w:r>
        <w:rPr>
          <w:rStyle w:val="Terminal"/>
        </w:rPr>
        <w:t>string</w:t>
      </w:r>
      <w:r w:rsidRPr="00377152">
        <w:br/>
      </w:r>
      <w:r>
        <w:rPr>
          <w:rStyle w:val="Terminal"/>
        </w:rPr>
        <w:t>symbol</w:t>
      </w:r>
      <w:r w:rsidRPr="00377152">
        <w:br/>
      </w:r>
      <w:r>
        <w:rPr>
          <w:rStyle w:val="Terminal"/>
        </w:rPr>
        <w:t>void</w:t>
      </w:r>
    </w:p>
    <w:p w:rsidR="00BA5667" w:rsidRDefault="00BA5667" w:rsidP="00BA5667">
      <w:pPr>
        <w:pStyle w:val="Grammar"/>
      </w:pPr>
      <w:r>
        <w:rPr>
          <w:rStyle w:val="Production"/>
        </w:rPr>
        <w:t>TypeReference:</w:t>
      </w:r>
      <w:r>
        <w:br/>
      </w:r>
      <w:r>
        <w:rPr>
          <w:rStyle w:val="Production"/>
        </w:rPr>
        <w:t>TypeName</w:t>
      </w:r>
      <w:r>
        <w:t xml:space="preserve">   </w:t>
      </w:r>
      <w:r>
        <w:rPr>
          <w:rStyle w:val="Production"/>
        </w:rPr>
        <w:t>[no LineTerminator here]</w:t>
      </w:r>
      <w:r>
        <w:t xml:space="preserve">   </w:t>
      </w:r>
      <w:r>
        <w:rPr>
          <w:rStyle w:val="Production"/>
        </w:rPr>
        <w:t>TypeArguments</w:t>
      </w:r>
      <w:r>
        <w:rPr>
          <w:rStyle w:val="Production"/>
          <w:vertAlign w:val="subscript"/>
        </w:rPr>
        <w:t>opt</w:t>
      </w:r>
    </w:p>
    <w:p w:rsidR="00BA5667" w:rsidRDefault="00BA5667" w:rsidP="00BA5667">
      <w:pPr>
        <w:pStyle w:val="Grammar"/>
      </w:pPr>
      <w:r>
        <w:rPr>
          <w:rStyle w:val="Production"/>
        </w:rPr>
        <w:t>TypeName:</w:t>
      </w:r>
      <w:r>
        <w:br/>
      </w:r>
      <w:r>
        <w:rPr>
          <w:rStyle w:val="Production"/>
        </w:rPr>
        <w:t>IdentifierReference</w:t>
      </w:r>
      <w:r>
        <w:br/>
      </w:r>
      <w:r>
        <w:rPr>
          <w:rStyle w:val="Production"/>
        </w:rPr>
        <w:t>NamespaceName</w:t>
      </w:r>
      <w:r>
        <w:t xml:space="preserve">   </w:t>
      </w:r>
      <w:r>
        <w:rPr>
          <w:rStyle w:val="Terminal"/>
        </w:rPr>
        <w:t>.</w:t>
      </w:r>
      <w:r>
        <w:t xml:space="preserve">   </w:t>
      </w:r>
      <w:r>
        <w:rPr>
          <w:rStyle w:val="Production"/>
        </w:rPr>
        <w:t>IdentifierReference</w:t>
      </w:r>
    </w:p>
    <w:p w:rsidR="00BA5667" w:rsidRDefault="00BA5667" w:rsidP="00BA5667">
      <w:pPr>
        <w:pStyle w:val="Grammar"/>
      </w:pPr>
      <w:r>
        <w:rPr>
          <w:rStyle w:val="Production"/>
        </w:rPr>
        <w:t>NamespaceName:</w:t>
      </w:r>
      <w:r>
        <w:br/>
      </w:r>
      <w:r>
        <w:rPr>
          <w:rStyle w:val="Production"/>
        </w:rPr>
        <w:t>IdentifierReference</w:t>
      </w:r>
      <w:r>
        <w:br/>
      </w:r>
      <w:r>
        <w:rPr>
          <w:rStyle w:val="Production"/>
        </w:rPr>
        <w:t>NamespaceName</w:t>
      </w:r>
      <w:r>
        <w:t xml:space="preserve">   </w:t>
      </w:r>
      <w:r>
        <w:rPr>
          <w:rStyle w:val="Terminal"/>
        </w:rPr>
        <w:t>.</w:t>
      </w:r>
      <w:r>
        <w:t xml:space="preserve">   </w:t>
      </w:r>
      <w:r>
        <w:rPr>
          <w:rStyle w:val="Production"/>
        </w:rPr>
        <w:t>IdentifierReference</w:t>
      </w:r>
    </w:p>
    <w:p w:rsidR="00BA5667" w:rsidRDefault="00BA5667" w:rsidP="00BA5667">
      <w:pPr>
        <w:pStyle w:val="Grammar"/>
      </w:pPr>
      <w:r>
        <w:rPr>
          <w:rStyle w:val="Production"/>
        </w:rPr>
        <w:t>ObjectType:</w:t>
      </w:r>
      <w:r>
        <w:br/>
      </w:r>
      <w:r>
        <w:rPr>
          <w:rStyle w:val="Terminal"/>
        </w:rPr>
        <w:t>{</w:t>
      </w:r>
      <w:r>
        <w:t xml:space="preserve">   </w:t>
      </w:r>
      <w:r>
        <w:rPr>
          <w:rStyle w:val="Production"/>
        </w:rPr>
        <w:t>TypeBody</w:t>
      </w:r>
      <w:r>
        <w:rPr>
          <w:rStyle w:val="Production"/>
          <w:vertAlign w:val="subscript"/>
        </w:rPr>
        <w:t>opt</w:t>
      </w:r>
      <w:r>
        <w:t xml:space="preserve">   </w:t>
      </w:r>
      <w:r>
        <w:rPr>
          <w:rStyle w:val="Terminal"/>
        </w:rPr>
        <w:t>}</w:t>
      </w:r>
    </w:p>
    <w:p w:rsidR="00BA5667" w:rsidRDefault="00BA5667" w:rsidP="00BA5667">
      <w:pPr>
        <w:pStyle w:val="Grammar"/>
      </w:pPr>
      <w:r>
        <w:rPr>
          <w:rStyle w:val="Production"/>
        </w:rPr>
        <w:t>TypeBody:</w:t>
      </w:r>
      <w:r>
        <w:br/>
      </w:r>
      <w:r>
        <w:rPr>
          <w:rStyle w:val="Production"/>
        </w:rPr>
        <w:t>TypeMemberList</w:t>
      </w:r>
      <w:r>
        <w:t xml:space="preserve">   </w:t>
      </w:r>
      <w:r>
        <w:rPr>
          <w:rStyle w:val="Terminal"/>
        </w:rPr>
        <w:t>;</w:t>
      </w:r>
      <w:r>
        <w:rPr>
          <w:rStyle w:val="Production"/>
          <w:vertAlign w:val="subscript"/>
        </w:rPr>
        <w:t>opt</w:t>
      </w:r>
      <w:r>
        <w:br/>
      </w:r>
      <w:r>
        <w:rPr>
          <w:rStyle w:val="Production"/>
        </w:rPr>
        <w:t>TypeMemberList</w:t>
      </w:r>
      <w:r>
        <w:t xml:space="preserve">   </w:t>
      </w:r>
      <w:r>
        <w:rPr>
          <w:rStyle w:val="Terminal"/>
        </w:rPr>
        <w:t>,</w:t>
      </w:r>
      <w:r>
        <w:rPr>
          <w:rStyle w:val="Production"/>
          <w:vertAlign w:val="subscript"/>
        </w:rPr>
        <w:t>opt</w:t>
      </w:r>
    </w:p>
    <w:p w:rsidR="00BA5667" w:rsidRDefault="00BA5667" w:rsidP="00BA5667">
      <w:pPr>
        <w:pStyle w:val="Grammar"/>
      </w:pPr>
      <w:r>
        <w:rPr>
          <w:rStyle w:val="Production"/>
        </w:rPr>
        <w:t>TypeMemberList:</w:t>
      </w:r>
      <w:r>
        <w:br/>
      </w:r>
      <w:r>
        <w:rPr>
          <w:rStyle w:val="Production"/>
        </w:rPr>
        <w:t>TypeMember</w:t>
      </w:r>
      <w:r>
        <w:br/>
      </w:r>
      <w:r>
        <w:rPr>
          <w:rStyle w:val="Production"/>
        </w:rPr>
        <w:t>TypeMemberList</w:t>
      </w:r>
      <w:r>
        <w:t xml:space="preserve">   </w:t>
      </w:r>
      <w:r>
        <w:rPr>
          <w:rStyle w:val="Terminal"/>
        </w:rPr>
        <w:t>;</w:t>
      </w:r>
      <w:r>
        <w:t xml:space="preserve">   </w:t>
      </w:r>
      <w:r>
        <w:rPr>
          <w:rStyle w:val="Production"/>
        </w:rPr>
        <w:t>TypeMember</w:t>
      </w:r>
      <w:r>
        <w:br/>
      </w:r>
      <w:r>
        <w:rPr>
          <w:rStyle w:val="Production"/>
        </w:rPr>
        <w:t>TypeMemberList</w:t>
      </w:r>
      <w:r>
        <w:t xml:space="preserve">   </w:t>
      </w:r>
      <w:r>
        <w:rPr>
          <w:rStyle w:val="Terminal"/>
        </w:rPr>
        <w:t>,</w:t>
      </w:r>
      <w:r>
        <w:t xml:space="preserve">   </w:t>
      </w:r>
      <w:r>
        <w:rPr>
          <w:rStyle w:val="Production"/>
        </w:rPr>
        <w:t>TypeMember</w:t>
      </w:r>
    </w:p>
    <w:p w:rsidR="00BA5667" w:rsidRDefault="00BA5667" w:rsidP="00BA5667">
      <w:pPr>
        <w:pStyle w:val="Grammar"/>
      </w:pPr>
      <w:r>
        <w:rPr>
          <w:rStyle w:val="Production"/>
        </w:rPr>
        <w:lastRenderedPageBreak/>
        <w:t>TypeMember:</w:t>
      </w:r>
      <w:r>
        <w:br/>
      </w:r>
      <w:r>
        <w:rPr>
          <w:rStyle w:val="Production"/>
        </w:rPr>
        <w:t>PropertySignature</w:t>
      </w:r>
      <w:r>
        <w:br/>
      </w:r>
      <w:r>
        <w:rPr>
          <w:rStyle w:val="Production"/>
        </w:rPr>
        <w:t>CallSignature</w:t>
      </w:r>
      <w:r>
        <w:br/>
      </w:r>
      <w:r>
        <w:rPr>
          <w:rStyle w:val="Production"/>
        </w:rPr>
        <w:t>ConstructSignature</w:t>
      </w:r>
      <w:r>
        <w:br/>
      </w:r>
      <w:r>
        <w:rPr>
          <w:rStyle w:val="Production"/>
        </w:rPr>
        <w:t>IndexSignature</w:t>
      </w:r>
      <w:r>
        <w:br/>
      </w:r>
      <w:r>
        <w:rPr>
          <w:rStyle w:val="Production"/>
        </w:rPr>
        <w:t>MethodSignature</w:t>
      </w:r>
    </w:p>
    <w:p w:rsidR="00EF4567" w:rsidRDefault="00EF4567" w:rsidP="00EF4567">
      <w:pPr>
        <w:pStyle w:val="Grammar"/>
      </w:pPr>
      <w:r>
        <w:rPr>
          <w:rStyle w:val="Production"/>
        </w:rPr>
        <w:t>ArrayType:</w:t>
      </w:r>
      <w:r>
        <w:br/>
      </w:r>
      <w:r>
        <w:rPr>
          <w:rStyle w:val="Production"/>
        </w:rPr>
        <w:t>PrimaryType</w:t>
      </w:r>
      <w:r>
        <w:t xml:space="preserve">   </w:t>
      </w:r>
      <w:r>
        <w:rPr>
          <w:rStyle w:val="Production"/>
        </w:rPr>
        <w:t>[no LineTerminator here]</w:t>
      </w:r>
      <w:r>
        <w:t xml:space="preserve">   </w:t>
      </w:r>
      <w:r>
        <w:rPr>
          <w:rStyle w:val="Terminal"/>
        </w:rPr>
        <w:t>[</w:t>
      </w:r>
      <w:r>
        <w:t xml:space="preserve">   </w:t>
      </w:r>
      <w:r>
        <w:rPr>
          <w:rStyle w:val="Terminal"/>
        </w:rPr>
        <w:t>]</w:t>
      </w:r>
    </w:p>
    <w:p w:rsidR="00EF4567" w:rsidRDefault="00EF4567" w:rsidP="00EF4567">
      <w:pPr>
        <w:pStyle w:val="Grammar"/>
      </w:pPr>
      <w:r>
        <w:rPr>
          <w:rStyle w:val="Production"/>
        </w:rPr>
        <w:t>TupleType:</w:t>
      </w:r>
      <w:r>
        <w:br/>
      </w:r>
      <w:r>
        <w:rPr>
          <w:rStyle w:val="Terminal"/>
        </w:rPr>
        <w:t>[</w:t>
      </w:r>
      <w:r>
        <w:t xml:space="preserve">   </w:t>
      </w:r>
      <w:r>
        <w:rPr>
          <w:rStyle w:val="Production"/>
        </w:rPr>
        <w:t>TupleElementTypes</w:t>
      </w:r>
      <w:r>
        <w:t xml:space="preserve">   </w:t>
      </w:r>
      <w:r>
        <w:rPr>
          <w:rStyle w:val="Terminal"/>
        </w:rPr>
        <w:t>]</w:t>
      </w:r>
    </w:p>
    <w:p w:rsidR="00EF4567" w:rsidRDefault="00EF4567" w:rsidP="00EF4567">
      <w:pPr>
        <w:pStyle w:val="Grammar"/>
      </w:pPr>
      <w:r>
        <w:rPr>
          <w:rStyle w:val="Production"/>
        </w:rPr>
        <w:t>TupleElementTypes:</w:t>
      </w:r>
      <w:r>
        <w:br/>
      </w:r>
      <w:r>
        <w:rPr>
          <w:rStyle w:val="Production"/>
        </w:rPr>
        <w:t>TupleElementType</w:t>
      </w:r>
      <w:r>
        <w:br/>
      </w:r>
      <w:r>
        <w:rPr>
          <w:rStyle w:val="Production"/>
        </w:rPr>
        <w:t>TupleElementTypes</w:t>
      </w:r>
      <w:r>
        <w:t xml:space="preserve">   </w:t>
      </w:r>
      <w:r>
        <w:rPr>
          <w:rStyle w:val="Terminal"/>
        </w:rPr>
        <w:t>,</w:t>
      </w:r>
      <w:r>
        <w:t xml:space="preserve">   </w:t>
      </w:r>
      <w:r>
        <w:rPr>
          <w:rStyle w:val="Production"/>
        </w:rPr>
        <w:t>TupleElementType</w:t>
      </w:r>
    </w:p>
    <w:p w:rsidR="00EF4567" w:rsidRDefault="00EF4567" w:rsidP="00EF4567">
      <w:pPr>
        <w:pStyle w:val="Grammar"/>
      </w:pPr>
      <w:r>
        <w:rPr>
          <w:rStyle w:val="Production"/>
        </w:rPr>
        <w:t>TupleElementType:</w:t>
      </w:r>
      <w:r>
        <w:br/>
      </w:r>
      <w:r>
        <w:rPr>
          <w:rStyle w:val="Production"/>
        </w:rPr>
        <w:t>Type</w:t>
      </w:r>
    </w:p>
    <w:p w:rsidR="00EF4567" w:rsidRDefault="00EF4567" w:rsidP="00EF4567">
      <w:pPr>
        <w:pStyle w:val="Grammar"/>
      </w:pPr>
      <w:r>
        <w:rPr>
          <w:rStyle w:val="Production"/>
        </w:rPr>
        <w:t>UnionType:</w:t>
      </w:r>
      <w:r>
        <w:br/>
      </w:r>
      <w:r>
        <w:rPr>
          <w:rStyle w:val="Production"/>
        </w:rPr>
        <w:t>UnionOrIntersectionOrPrimaryType</w:t>
      </w:r>
      <w:r>
        <w:t xml:space="preserve">   </w:t>
      </w:r>
      <w:r>
        <w:rPr>
          <w:rStyle w:val="Terminal"/>
        </w:rPr>
        <w:t>|</w:t>
      </w:r>
      <w:r>
        <w:t xml:space="preserve">   </w:t>
      </w:r>
      <w:r>
        <w:rPr>
          <w:rStyle w:val="Production"/>
        </w:rPr>
        <w:t>IntersectionOrPrimaryType</w:t>
      </w:r>
    </w:p>
    <w:p w:rsidR="00EF4567" w:rsidRDefault="00EF4567" w:rsidP="00EF4567">
      <w:pPr>
        <w:pStyle w:val="Grammar"/>
      </w:pPr>
      <w:r>
        <w:rPr>
          <w:rStyle w:val="Production"/>
        </w:rPr>
        <w:t>IntersectionType:</w:t>
      </w:r>
      <w:r>
        <w:br/>
      </w:r>
      <w:r>
        <w:rPr>
          <w:rStyle w:val="Production"/>
        </w:rPr>
        <w:t>IntersectionOrPrimaryType</w:t>
      </w:r>
      <w:r>
        <w:t xml:space="preserve">   </w:t>
      </w:r>
      <w:r>
        <w:rPr>
          <w:rStyle w:val="Terminal"/>
        </w:rPr>
        <w:t>&amp;</w:t>
      </w:r>
      <w:r>
        <w:t xml:space="preserve">   </w:t>
      </w:r>
      <w:r>
        <w:rPr>
          <w:rStyle w:val="Production"/>
        </w:rPr>
        <w:t>PrimaryType</w:t>
      </w:r>
    </w:p>
    <w:p w:rsidR="00EF4567" w:rsidRDefault="00EF4567" w:rsidP="00EF4567">
      <w:pPr>
        <w:pStyle w:val="Grammar"/>
      </w:pPr>
      <w:r>
        <w:rPr>
          <w:rStyle w:val="Production"/>
        </w:rPr>
        <w:t>FunctionType:</w:t>
      </w:r>
      <w:r>
        <w:br/>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=&gt;</w:t>
      </w:r>
      <w:r>
        <w:t xml:space="preserve">   </w:t>
      </w:r>
      <w:r>
        <w:rPr>
          <w:rStyle w:val="Production"/>
        </w:rPr>
        <w:t>Type</w:t>
      </w:r>
    </w:p>
    <w:p w:rsidR="00EF4567" w:rsidRDefault="00EF4567" w:rsidP="00EF4567">
      <w:pPr>
        <w:pStyle w:val="Grammar"/>
      </w:pPr>
      <w:r>
        <w:rPr>
          <w:rStyle w:val="Production"/>
        </w:rPr>
        <w:t>ConstructorType:</w:t>
      </w:r>
      <w:r>
        <w:br/>
      </w:r>
      <w:r>
        <w:rPr>
          <w:rStyle w:val="Terminal"/>
        </w:rPr>
        <w:t>new</w:t>
      </w:r>
      <w:r>
        <w:t xml:space="preserve">   </w:t>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=&gt;</w:t>
      </w:r>
      <w:r>
        <w:t xml:space="preserve">   </w:t>
      </w:r>
      <w:r>
        <w:rPr>
          <w:rStyle w:val="Production"/>
        </w:rPr>
        <w:t>Type</w:t>
      </w:r>
    </w:p>
    <w:p w:rsidR="00EF4567" w:rsidRDefault="00EF4567" w:rsidP="00EF4567">
      <w:pPr>
        <w:pStyle w:val="Grammar"/>
      </w:pPr>
      <w:r>
        <w:rPr>
          <w:rStyle w:val="Production"/>
        </w:rPr>
        <w:t>TypeQuery:</w:t>
      </w:r>
      <w:r>
        <w:br/>
      </w:r>
      <w:r>
        <w:rPr>
          <w:rStyle w:val="Terminal"/>
        </w:rPr>
        <w:t>typeof</w:t>
      </w:r>
      <w:r>
        <w:t xml:space="preserve">   </w:t>
      </w:r>
      <w:r>
        <w:rPr>
          <w:rStyle w:val="Production"/>
        </w:rPr>
        <w:t>TypeQueryExpression</w:t>
      </w:r>
    </w:p>
    <w:p w:rsidR="00EF4567" w:rsidRDefault="00EF4567" w:rsidP="00EF4567">
      <w:pPr>
        <w:pStyle w:val="Grammar"/>
      </w:pPr>
      <w:r>
        <w:rPr>
          <w:rStyle w:val="Production"/>
        </w:rPr>
        <w:t>TypeQueryExpression:</w:t>
      </w:r>
      <w:r>
        <w:br/>
      </w:r>
      <w:r>
        <w:rPr>
          <w:rStyle w:val="Production"/>
        </w:rPr>
        <w:t>IdentifierReference</w:t>
      </w:r>
      <w:r>
        <w:br/>
      </w:r>
      <w:r>
        <w:rPr>
          <w:rStyle w:val="Production"/>
        </w:rPr>
        <w:t>TypeQueryExpression</w:t>
      </w:r>
      <w:r>
        <w:t xml:space="preserve">   </w:t>
      </w:r>
      <w:r>
        <w:rPr>
          <w:rStyle w:val="Terminal"/>
        </w:rPr>
        <w:t>.</w:t>
      </w:r>
      <w:r>
        <w:t xml:space="preserve">   </w:t>
      </w:r>
      <w:r>
        <w:rPr>
          <w:rStyle w:val="Production"/>
        </w:rPr>
        <w:t>IdentifierName</w:t>
      </w:r>
    </w:p>
    <w:p w:rsidR="0019424A" w:rsidRPr="00E536E2" w:rsidRDefault="0019424A" w:rsidP="0019424A">
      <w:pPr>
        <w:pStyle w:val="Grammar"/>
      </w:pPr>
      <w:r w:rsidRPr="00C7333A">
        <w:rPr>
          <w:rStyle w:val="Production"/>
        </w:rPr>
        <w:t>ThisType:</w:t>
      </w:r>
      <w:r w:rsidRPr="00E536E2">
        <w:br/>
      </w:r>
      <w:r w:rsidRPr="00C7333A">
        <w:rPr>
          <w:rStyle w:val="Terminal"/>
        </w:rPr>
        <w:t>this</w:t>
      </w:r>
    </w:p>
    <w:p w:rsidR="00EF4567" w:rsidRDefault="00EF4567" w:rsidP="00EF4567">
      <w:pPr>
        <w:pStyle w:val="Grammar"/>
      </w:pPr>
      <w:r>
        <w:rPr>
          <w:rStyle w:val="Production"/>
        </w:rPr>
        <w:t>PropertySignature:</w:t>
      </w:r>
      <w:r>
        <w:br/>
      </w:r>
      <w:r>
        <w:rPr>
          <w:rStyle w:val="Production"/>
        </w:rPr>
        <w:t>PropertyName</w:t>
      </w:r>
      <w:r>
        <w:t xml:space="preserve">   </w:t>
      </w:r>
      <w:r>
        <w:rPr>
          <w:rStyle w:val="Terminal"/>
        </w:rPr>
        <w:t>?</w:t>
      </w:r>
      <w:r>
        <w:rPr>
          <w:rStyle w:val="Production"/>
          <w:vertAlign w:val="subscript"/>
        </w:rPr>
        <w:t>opt</w:t>
      </w:r>
      <w:r>
        <w:t xml:space="preserve">   </w:t>
      </w:r>
      <w:r>
        <w:rPr>
          <w:rStyle w:val="Production"/>
        </w:rPr>
        <w:t>TypeAnnotation</w:t>
      </w:r>
      <w:r>
        <w:rPr>
          <w:rStyle w:val="Production"/>
          <w:vertAlign w:val="subscript"/>
        </w:rPr>
        <w:t>opt</w:t>
      </w:r>
    </w:p>
    <w:p w:rsidR="00EF4567" w:rsidRDefault="00EF4567" w:rsidP="00EF4567">
      <w:pPr>
        <w:pStyle w:val="Grammar"/>
      </w:pPr>
      <w:r>
        <w:rPr>
          <w:rStyle w:val="Production"/>
        </w:rPr>
        <w:lastRenderedPageBreak/>
        <w:t>PropertyName:</w:t>
      </w:r>
      <w:r>
        <w:br/>
      </w:r>
      <w:r>
        <w:rPr>
          <w:rStyle w:val="Production"/>
        </w:rPr>
        <w:t>IdentifierName</w:t>
      </w:r>
      <w:r>
        <w:br/>
      </w:r>
      <w:r>
        <w:rPr>
          <w:rStyle w:val="Production"/>
        </w:rPr>
        <w:t>StringLiteral</w:t>
      </w:r>
      <w:r>
        <w:br/>
      </w:r>
      <w:r>
        <w:rPr>
          <w:rStyle w:val="Production"/>
        </w:rPr>
        <w:t>NumericLiteral</w:t>
      </w:r>
    </w:p>
    <w:p w:rsidR="00EF4567" w:rsidRDefault="00EF4567" w:rsidP="00EF4567">
      <w:pPr>
        <w:pStyle w:val="Grammar"/>
      </w:pPr>
      <w:r>
        <w:rPr>
          <w:rStyle w:val="Production"/>
        </w:rPr>
        <w:t>TypeAnnotation:</w:t>
      </w:r>
      <w:r>
        <w:br/>
      </w:r>
      <w:r>
        <w:rPr>
          <w:rStyle w:val="Terminal"/>
        </w:rPr>
        <w:t>:</w:t>
      </w:r>
      <w:r>
        <w:t xml:space="preserve">   </w:t>
      </w:r>
      <w:r>
        <w:rPr>
          <w:rStyle w:val="Production"/>
        </w:rPr>
        <w:t>Type</w:t>
      </w:r>
    </w:p>
    <w:p w:rsidR="00EF4567" w:rsidRDefault="00EF4567" w:rsidP="00EF4567">
      <w:pPr>
        <w:pStyle w:val="Grammar"/>
      </w:pPr>
      <w:r>
        <w:rPr>
          <w:rStyle w:val="Production"/>
        </w:rPr>
        <w:t>CallSignature:</w:t>
      </w:r>
      <w:r>
        <w:br/>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Production"/>
        </w:rPr>
        <w:t>TypeAnnotation</w:t>
      </w:r>
      <w:r>
        <w:rPr>
          <w:rStyle w:val="Production"/>
          <w:vertAlign w:val="subscript"/>
        </w:rPr>
        <w:t>opt</w:t>
      </w:r>
    </w:p>
    <w:p w:rsidR="00EF4567" w:rsidRDefault="00EF4567" w:rsidP="00EF4567">
      <w:pPr>
        <w:pStyle w:val="Grammar"/>
      </w:pPr>
      <w:r>
        <w:rPr>
          <w:rStyle w:val="Production"/>
        </w:rPr>
        <w:t>ParameterList:</w:t>
      </w:r>
      <w:r>
        <w:br/>
      </w:r>
      <w:r>
        <w:rPr>
          <w:rStyle w:val="Production"/>
        </w:rPr>
        <w:t>RequiredParameterList</w:t>
      </w:r>
      <w:r>
        <w:br/>
      </w:r>
      <w:r>
        <w:rPr>
          <w:rStyle w:val="Production"/>
        </w:rPr>
        <w:t>OptionalParameterList</w:t>
      </w:r>
      <w:r>
        <w:br/>
      </w:r>
      <w:r>
        <w:rPr>
          <w:rStyle w:val="Production"/>
        </w:rPr>
        <w:t>RestParameter</w:t>
      </w:r>
      <w:r>
        <w:br/>
      </w:r>
      <w:r>
        <w:rPr>
          <w:rStyle w:val="Production"/>
        </w:rPr>
        <w:t>RequiredParameterList</w:t>
      </w:r>
      <w:r>
        <w:t xml:space="preserve">   </w:t>
      </w:r>
      <w:r>
        <w:rPr>
          <w:rStyle w:val="Terminal"/>
        </w:rPr>
        <w:t>,</w:t>
      </w:r>
      <w:r>
        <w:t xml:space="preserve">   </w:t>
      </w:r>
      <w:r>
        <w:rPr>
          <w:rStyle w:val="Production"/>
        </w:rPr>
        <w:t>OptionalParameterList</w:t>
      </w:r>
      <w:r>
        <w:br/>
      </w:r>
      <w:r>
        <w:rPr>
          <w:rStyle w:val="Production"/>
        </w:rPr>
        <w:t>RequiredParameterList</w:t>
      </w:r>
      <w:r>
        <w:t xml:space="preserve">   </w:t>
      </w:r>
      <w:r>
        <w:rPr>
          <w:rStyle w:val="Terminal"/>
        </w:rPr>
        <w:t>,</w:t>
      </w:r>
      <w:r>
        <w:t xml:space="preserve">   </w:t>
      </w:r>
      <w:r>
        <w:rPr>
          <w:rStyle w:val="Production"/>
        </w:rPr>
        <w:t>RestParameter</w:t>
      </w:r>
      <w:r>
        <w:br/>
      </w:r>
      <w:r>
        <w:rPr>
          <w:rStyle w:val="Production"/>
        </w:rPr>
        <w:t>OptionalParameterList</w:t>
      </w:r>
      <w:r>
        <w:t xml:space="preserve">   </w:t>
      </w:r>
      <w:r>
        <w:rPr>
          <w:rStyle w:val="Terminal"/>
        </w:rPr>
        <w:t>,</w:t>
      </w:r>
      <w:r>
        <w:t xml:space="preserve">   </w:t>
      </w:r>
      <w:r>
        <w:rPr>
          <w:rStyle w:val="Production"/>
        </w:rPr>
        <w:t>RestParameter</w:t>
      </w:r>
      <w:r>
        <w:br/>
      </w:r>
      <w:r>
        <w:rPr>
          <w:rStyle w:val="Production"/>
        </w:rPr>
        <w:t>RequiredParameterList</w:t>
      </w:r>
      <w:r>
        <w:t xml:space="preserve">   </w:t>
      </w:r>
      <w:r>
        <w:rPr>
          <w:rStyle w:val="Terminal"/>
        </w:rPr>
        <w:t>,</w:t>
      </w:r>
      <w:r>
        <w:t xml:space="preserve">   </w:t>
      </w:r>
      <w:r>
        <w:rPr>
          <w:rStyle w:val="Production"/>
        </w:rPr>
        <w:t>OptionalParameterList</w:t>
      </w:r>
      <w:r>
        <w:t xml:space="preserve">   </w:t>
      </w:r>
      <w:r>
        <w:rPr>
          <w:rStyle w:val="Terminal"/>
        </w:rPr>
        <w:t>,</w:t>
      </w:r>
      <w:r>
        <w:t xml:space="preserve">   </w:t>
      </w:r>
      <w:r>
        <w:rPr>
          <w:rStyle w:val="Production"/>
        </w:rPr>
        <w:t>RestParameter</w:t>
      </w:r>
    </w:p>
    <w:p w:rsidR="00EF4567" w:rsidRDefault="00EF4567" w:rsidP="00EF4567">
      <w:pPr>
        <w:pStyle w:val="Grammar"/>
      </w:pPr>
      <w:r>
        <w:rPr>
          <w:rStyle w:val="Production"/>
        </w:rPr>
        <w:t>RequiredParameterList:</w:t>
      </w:r>
      <w:r>
        <w:br/>
      </w:r>
      <w:r>
        <w:rPr>
          <w:rStyle w:val="Production"/>
        </w:rPr>
        <w:t>RequiredParameter</w:t>
      </w:r>
      <w:r>
        <w:br/>
      </w:r>
      <w:r>
        <w:rPr>
          <w:rStyle w:val="Production"/>
        </w:rPr>
        <w:t>RequiredParameterList</w:t>
      </w:r>
      <w:r>
        <w:t xml:space="preserve">   </w:t>
      </w:r>
      <w:r>
        <w:rPr>
          <w:rStyle w:val="Terminal"/>
        </w:rPr>
        <w:t>,</w:t>
      </w:r>
      <w:r>
        <w:t xml:space="preserve">   </w:t>
      </w:r>
      <w:r>
        <w:rPr>
          <w:rStyle w:val="Production"/>
        </w:rPr>
        <w:t>RequiredParameter</w:t>
      </w:r>
    </w:p>
    <w:p w:rsidR="00EF4567" w:rsidRDefault="00EF4567" w:rsidP="00EF4567">
      <w:pPr>
        <w:pStyle w:val="Grammar"/>
      </w:pPr>
      <w:r>
        <w:rPr>
          <w:rStyle w:val="Production"/>
        </w:rPr>
        <w:t>RequiredParameter:</w:t>
      </w:r>
      <w:r>
        <w:br/>
      </w:r>
      <w:r>
        <w:rPr>
          <w:rStyle w:val="Production"/>
        </w:rPr>
        <w:t>AccessibilityModifier</w:t>
      </w:r>
      <w:r>
        <w:rPr>
          <w:rStyle w:val="Production"/>
          <w:vertAlign w:val="subscript"/>
        </w:rPr>
        <w:t>opt</w:t>
      </w:r>
      <w:r>
        <w:t xml:space="preserve">   </w:t>
      </w:r>
      <w:r>
        <w:rPr>
          <w:rStyle w:val="Production"/>
        </w:rPr>
        <w:t>BindingIdentifierOrPattern</w:t>
      </w:r>
      <w:r>
        <w:t xml:space="preserve">   </w:t>
      </w:r>
      <w:r>
        <w:rPr>
          <w:rStyle w:val="Production"/>
        </w:rPr>
        <w:t>TypeAnnotation</w:t>
      </w:r>
      <w:r>
        <w:rPr>
          <w:rStyle w:val="Production"/>
          <w:vertAlign w:val="subscript"/>
        </w:rPr>
        <w:t>opt</w:t>
      </w:r>
      <w:r>
        <w:br/>
      </w:r>
      <w:r>
        <w:rPr>
          <w:rStyle w:val="Production"/>
        </w:rPr>
        <w:t>BindingIdentifier</w:t>
      </w:r>
      <w:r>
        <w:t xml:space="preserve">   </w:t>
      </w:r>
      <w:r>
        <w:rPr>
          <w:rStyle w:val="Terminal"/>
        </w:rPr>
        <w:t>:</w:t>
      </w:r>
      <w:r>
        <w:t xml:space="preserve">   </w:t>
      </w:r>
      <w:r>
        <w:rPr>
          <w:rStyle w:val="Production"/>
        </w:rPr>
        <w:t>StringLiteral</w:t>
      </w:r>
    </w:p>
    <w:p w:rsidR="00EF4567" w:rsidRDefault="00EF4567" w:rsidP="00EF4567">
      <w:pPr>
        <w:pStyle w:val="Grammar"/>
      </w:pPr>
      <w:r>
        <w:rPr>
          <w:rStyle w:val="Production"/>
        </w:rPr>
        <w:t>AccessibilityModifier:</w:t>
      </w:r>
      <w:r>
        <w:br/>
      </w:r>
      <w:r>
        <w:rPr>
          <w:rStyle w:val="Terminal"/>
        </w:rPr>
        <w:t>public</w:t>
      </w:r>
      <w:r>
        <w:br/>
      </w:r>
      <w:r>
        <w:rPr>
          <w:rStyle w:val="Terminal"/>
        </w:rPr>
        <w:t>private</w:t>
      </w:r>
      <w:r>
        <w:br/>
      </w:r>
      <w:r>
        <w:rPr>
          <w:rStyle w:val="Terminal"/>
        </w:rPr>
        <w:t>protected</w:t>
      </w:r>
    </w:p>
    <w:p w:rsidR="00EF4567" w:rsidRDefault="00EF4567" w:rsidP="00EF4567">
      <w:pPr>
        <w:pStyle w:val="Grammar"/>
      </w:pPr>
      <w:r>
        <w:rPr>
          <w:rStyle w:val="Production"/>
        </w:rPr>
        <w:t>BindingIdentifierOrPattern:</w:t>
      </w:r>
      <w:r>
        <w:br/>
      </w:r>
      <w:r>
        <w:rPr>
          <w:rStyle w:val="Production"/>
        </w:rPr>
        <w:t>BindingIdentifier</w:t>
      </w:r>
      <w:r>
        <w:br/>
      </w:r>
      <w:r>
        <w:rPr>
          <w:rStyle w:val="Production"/>
        </w:rPr>
        <w:t>BindingPattern</w:t>
      </w:r>
    </w:p>
    <w:p w:rsidR="00EF4567" w:rsidRDefault="00EF4567" w:rsidP="00EF4567">
      <w:pPr>
        <w:pStyle w:val="Grammar"/>
      </w:pPr>
      <w:r>
        <w:rPr>
          <w:rStyle w:val="Production"/>
        </w:rPr>
        <w:t>OptionalParameterList:</w:t>
      </w:r>
      <w:r>
        <w:br/>
      </w:r>
      <w:r>
        <w:rPr>
          <w:rStyle w:val="Production"/>
        </w:rPr>
        <w:t>OptionalParameter</w:t>
      </w:r>
      <w:r>
        <w:br/>
      </w:r>
      <w:r>
        <w:rPr>
          <w:rStyle w:val="Production"/>
        </w:rPr>
        <w:t>OptionalParameterList</w:t>
      </w:r>
      <w:r>
        <w:t xml:space="preserve">   </w:t>
      </w:r>
      <w:r>
        <w:rPr>
          <w:rStyle w:val="Terminal"/>
        </w:rPr>
        <w:t>,</w:t>
      </w:r>
      <w:r>
        <w:t xml:space="preserve">   </w:t>
      </w:r>
      <w:r>
        <w:rPr>
          <w:rStyle w:val="Production"/>
        </w:rPr>
        <w:t>OptionalParameter</w:t>
      </w:r>
    </w:p>
    <w:p w:rsidR="00EF4567" w:rsidRDefault="00EF4567" w:rsidP="00EF4567">
      <w:pPr>
        <w:pStyle w:val="Grammar"/>
      </w:pPr>
      <w:r>
        <w:rPr>
          <w:rStyle w:val="Production"/>
        </w:rPr>
        <w:t>OptionalParameter:</w:t>
      </w:r>
      <w:r>
        <w:br/>
      </w:r>
      <w:r>
        <w:rPr>
          <w:rStyle w:val="Production"/>
        </w:rPr>
        <w:t>AccessibilityModifier</w:t>
      </w:r>
      <w:r>
        <w:rPr>
          <w:rStyle w:val="Production"/>
          <w:vertAlign w:val="subscript"/>
        </w:rPr>
        <w:t>opt</w:t>
      </w:r>
      <w:r>
        <w:t xml:space="preserve">   </w:t>
      </w:r>
      <w:r>
        <w:rPr>
          <w:rStyle w:val="Production"/>
        </w:rPr>
        <w:t>BindingIdentifierOrPattern</w:t>
      </w:r>
      <w:r>
        <w:t xml:space="preserve">   </w:t>
      </w:r>
      <w:r>
        <w:rPr>
          <w:rStyle w:val="Terminal"/>
        </w:rPr>
        <w:t>?</w:t>
      </w:r>
      <w:r>
        <w:t xml:space="preserve">   </w:t>
      </w:r>
      <w:r>
        <w:rPr>
          <w:rStyle w:val="Production"/>
        </w:rPr>
        <w:t>TypeAnnotation</w:t>
      </w:r>
      <w:r>
        <w:rPr>
          <w:rStyle w:val="Production"/>
          <w:vertAlign w:val="subscript"/>
        </w:rPr>
        <w:t>opt</w:t>
      </w:r>
      <w:r>
        <w:br/>
      </w:r>
      <w:r>
        <w:rPr>
          <w:rStyle w:val="Production"/>
        </w:rPr>
        <w:t>AccessibilityModifier</w:t>
      </w:r>
      <w:r>
        <w:rPr>
          <w:rStyle w:val="Production"/>
          <w:vertAlign w:val="subscript"/>
        </w:rPr>
        <w:t>opt</w:t>
      </w:r>
      <w:r>
        <w:t xml:space="preserve">   </w:t>
      </w:r>
      <w:r>
        <w:rPr>
          <w:rStyle w:val="Production"/>
        </w:rPr>
        <w:t>BindingIdentifierOrPattern</w:t>
      </w:r>
      <w:r>
        <w:t xml:space="preserve">   </w:t>
      </w:r>
      <w:r>
        <w:rPr>
          <w:rStyle w:val="Production"/>
        </w:rPr>
        <w:t>TypeAnnotation</w:t>
      </w:r>
      <w:r>
        <w:rPr>
          <w:rStyle w:val="Production"/>
          <w:vertAlign w:val="subscript"/>
        </w:rPr>
        <w:t>opt</w:t>
      </w:r>
      <w:r>
        <w:t xml:space="preserve">   </w:t>
      </w:r>
      <w:r>
        <w:rPr>
          <w:rStyle w:val="Production"/>
        </w:rPr>
        <w:t>Initializer</w:t>
      </w:r>
      <w:r>
        <w:br/>
      </w:r>
      <w:r>
        <w:rPr>
          <w:rStyle w:val="Production"/>
        </w:rPr>
        <w:t>BindingIdentifier</w:t>
      </w:r>
      <w:r>
        <w:t xml:space="preserve">   </w:t>
      </w:r>
      <w:r>
        <w:rPr>
          <w:rStyle w:val="Terminal"/>
        </w:rPr>
        <w:t>?</w:t>
      </w:r>
      <w:r>
        <w:t xml:space="preserve">   </w:t>
      </w:r>
      <w:r>
        <w:rPr>
          <w:rStyle w:val="Terminal"/>
        </w:rPr>
        <w:t>:</w:t>
      </w:r>
      <w:r>
        <w:t xml:space="preserve">   </w:t>
      </w:r>
      <w:r>
        <w:rPr>
          <w:rStyle w:val="Production"/>
        </w:rPr>
        <w:t>StringLiteral</w:t>
      </w:r>
    </w:p>
    <w:p w:rsidR="00EF4567" w:rsidRDefault="00EF4567" w:rsidP="00EF4567">
      <w:pPr>
        <w:pStyle w:val="Grammar"/>
      </w:pPr>
      <w:r>
        <w:rPr>
          <w:rStyle w:val="Production"/>
        </w:rPr>
        <w:lastRenderedPageBreak/>
        <w:t>RestParameter:</w:t>
      </w:r>
      <w:r>
        <w:br/>
      </w:r>
      <w:r>
        <w:rPr>
          <w:rStyle w:val="Terminal"/>
        </w:rPr>
        <w:t>...</w:t>
      </w:r>
      <w:r>
        <w:t xml:space="preserve">   </w:t>
      </w:r>
      <w:r>
        <w:rPr>
          <w:rStyle w:val="Production"/>
        </w:rPr>
        <w:t>BindingIdentifier</w:t>
      </w:r>
      <w:r>
        <w:t xml:space="preserve">   </w:t>
      </w:r>
      <w:r>
        <w:rPr>
          <w:rStyle w:val="Production"/>
        </w:rPr>
        <w:t>TypeAnnotation</w:t>
      </w:r>
      <w:r>
        <w:rPr>
          <w:rStyle w:val="Production"/>
          <w:vertAlign w:val="subscript"/>
        </w:rPr>
        <w:t>opt</w:t>
      </w:r>
    </w:p>
    <w:p w:rsidR="00EF4567" w:rsidRDefault="00EF4567" w:rsidP="00EF4567">
      <w:pPr>
        <w:pStyle w:val="Grammar"/>
      </w:pPr>
      <w:r>
        <w:rPr>
          <w:rStyle w:val="Production"/>
        </w:rPr>
        <w:t>ConstructSignature:</w:t>
      </w:r>
      <w:r>
        <w:br/>
      </w:r>
      <w:r>
        <w:rPr>
          <w:rStyle w:val="Terminal"/>
        </w:rPr>
        <w:t>new</w:t>
      </w:r>
      <w:r>
        <w:t xml:space="preserve">   </w:t>
      </w:r>
      <w:r>
        <w:rPr>
          <w:rStyle w:val="Production"/>
        </w:rPr>
        <w:t>TypeParameters</w:t>
      </w:r>
      <w:r>
        <w:rPr>
          <w:rStyle w:val="Production"/>
          <w:vertAlign w:val="subscript"/>
        </w:rPr>
        <w:t>opt</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Production"/>
        </w:rPr>
        <w:t>TypeAnnotation</w:t>
      </w:r>
      <w:r>
        <w:rPr>
          <w:rStyle w:val="Production"/>
          <w:vertAlign w:val="subscript"/>
        </w:rPr>
        <w:t>opt</w:t>
      </w:r>
    </w:p>
    <w:p w:rsidR="00EF4567" w:rsidRDefault="00EF4567" w:rsidP="00EF4567">
      <w:pPr>
        <w:pStyle w:val="Grammar"/>
      </w:pPr>
      <w:r>
        <w:rPr>
          <w:rStyle w:val="Production"/>
        </w:rPr>
        <w:t>IndexSignature:</w:t>
      </w:r>
      <w:r>
        <w:br/>
      </w:r>
      <w:r>
        <w:rPr>
          <w:rStyle w:val="Terminal"/>
        </w:rPr>
        <w:t>[</w:t>
      </w:r>
      <w:r>
        <w:t xml:space="preserve">   </w:t>
      </w:r>
      <w:r>
        <w:rPr>
          <w:rStyle w:val="Production"/>
        </w:rPr>
        <w:t>BindingIdentifier</w:t>
      </w:r>
      <w:r>
        <w:t xml:space="preserve">   </w:t>
      </w:r>
      <w:r>
        <w:rPr>
          <w:rStyle w:val="Terminal"/>
        </w:rPr>
        <w:t>:</w:t>
      </w:r>
      <w:r>
        <w:t xml:space="preserve">   </w:t>
      </w:r>
      <w:r>
        <w:rPr>
          <w:rStyle w:val="Terminal"/>
        </w:rPr>
        <w:t>string</w:t>
      </w:r>
      <w:r>
        <w:t xml:space="preserve">   </w:t>
      </w:r>
      <w:r>
        <w:rPr>
          <w:rStyle w:val="Terminal"/>
        </w:rPr>
        <w:t>]</w:t>
      </w:r>
      <w:r>
        <w:t xml:space="preserve">   </w:t>
      </w:r>
      <w:r>
        <w:rPr>
          <w:rStyle w:val="Production"/>
        </w:rPr>
        <w:t>TypeAnnotation</w:t>
      </w:r>
      <w:r>
        <w:br/>
      </w:r>
      <w:r>
        <w:rPr>
          <w:rStyle w:val="Terminal"/>
        </w:rPr>
        <w:t>[</w:t>
      </w:r>
      <w:r>
        <w:t xml:space="preserve">   </w:t>
      </w:r>
      <w:r>
        <w:rPr>
          <w:rStyle w:val="Production"/>
        </w:rPr>
        <w:t>BindingIdentifier</w:t>
      </w:r>
      <w:r>
        <w:t xml:space="preserve">   </w:t>
      </w:r>
      <w:r>
        <w:rPr>
          <w:rStyle w:val="Terminal"/>
        </w:rPr>
        <w:t>:</w:t>
      </w:r>
      <w:r>
        <w:t xml:space="preserve">   </w:t>
      </w:r>
      <w:r>
        <w:rPr>
          <w:rStyle w:val="Terminal"/>
        </w:rPr>
        <w:t>number</w:t>
      </w:r>
      <w:r>
        <w:t xml:space="preserve">   </w:t>
      </w:r>
      <w:r>
        <w:rPr>
          <w:rStyle w:val="Terminal"/>
        </w:rPr>
        <w:t>]</w:t>
      </w:r>
      <w:r>
        <w:t xml:space="preserve">   </w:t>
      </w:r>
      <w:r>
        <w:rPr>
          <w:rStyle w:val="Production"/>
        </w:rPr>
        <w:t>TypeAnnotation</w:t>
      </w:r>
    </w:p>
    <w:p w:rsidR="00EF4567" w:rsidRDefault="00EF4567" w:rsidP="00EF4567">
      <w:pPr>
        <w:pStyle w:val="Grammar"/>
      </w:pPr>
      <w:r>
        <w:rPr>
          <w:rStyle w:val="Production"/>
        </w:rPr>
        <w:t>MethodSignature:</w:t>
      </w:r>
      <w:r>
        <w:br/>
      </w:r>
      <w:r>
        <w:rPr>
          <w:rStyle w:val="Production"/>
        </w:rPr>
        <w:t>PropertyName</w:t>
      </w:r>
      <w:r>
        <w:t xml:space="preserve">   </w:t>
      </w:r>
      <w:r>
        <w:rPr>
          <w:rStyle w:val="Terminal"/>
        </w:rPr>
        <w:t>?</w:t>
      </w:r>
      <w:r>
        <w:rPr>
          <w:rStyle w:val="Production"/>
          <w:vertAlign w:val="subscript"/>
        </w:rPr>
        <w:t>opt</w:t>
      </w:r>
      <w:r>
        <w:t xml:space="preserve">   </w:t>
      </w:r>
      <w:r>
        <w:rPr>
          <w:rStyle w:val="Production"/>
        </w:rPr>
        <w:t>CallSignature</w:t>
      </w:r>
    </w:p>
    <w:p w:rsidR="00BA5667" w:rsidRPr="00BA5667" w:rsidRDefault="00EF4567" w:rsidP="00EF4567">
      <w:pPr>
        <w:pStyle w:val="Grammar"/>
      </w:pPr>
      <w:r>
        <w:rPr>
          <w:rStyle w:val="Production"/>
        </w:rPr>
        <w:t>TypeAliasDeclaration:</w:t>
      </w:r>
      <w:r>
        <w:br/>
      </w:r>
      <w:r>
        <w:rPr>
          <w:rStyle w:val="Terminal"/>
        </w:rPr>
        <w:t>type</w:t>
      </w:r>
      <w:r>
        <w:t xml:space="preserve">   </w:t>
      </w:r>
      <w:r>
        <w:rPr>
          <w:rStyle w:val="Production"/>
        </w:rPr>
        <w:t>BindingIdentifier</w:t>
      </w:r>
      <w:r>
        <w:t xml:space="preserve">   </w:t>
      </w:r>
      <w:r>
        <w:rPr>
          <w:rStyle w:val="Production"/>
        </w:rPr>
        <w:t>TypeParameters</w:t>
      </w:r>
      <w:r>
        <w:rPr>
          <w:rStyle w:val="Production"/>
          <w:vertAlign w:val="subscript"/>
        </w:rPr>
        <w:t>opt</w:t>
      </w:r>
      <w:r>
        <w:t xml:space="preserve">   </w:t>
      </w:r>
      <w:r>
        <w:rPr>
          <w:rStyle w:val="Terminal"/>
        </w:rPr>
        <w:t>=</w:t>
      </w:r>
      <w:r>
        <w:t xml:space="preserve">   </w:t>
      </w:r>
      <w:r>
        <w:rPr>
          <w:rStyle w:val="Production"/>
        </w:rPr>
        <w:t>Type</w:t>
      </w:r>
      <w:r>
        <w:t xml:space="preserve">   </w:t>
      </w:r>
      <w:r>
        <w:rPr>
          <w:rStyle w:val="Terminal"/>
        </w:rPr>
        <w:t>;</w:t>
      </w:r>
    </w:p>
    <w:p w:rsidR="00EF4567" w:rsidRDefault="00C63C76" w:rsidP="00EF4567">
      <w:pPr>
        <w:pStyle w:val="Appendix2"/>
      </w:pPr>
      <w:bookmarkStart w:id="379" w:name="_Toc439666321"/>
      <w:r>
        <w:t>Expressions</w:t>
      </w:r>
      <w:bookmarkEnd w:id="379"/>
    </w:p>
    <w:p w:rsidR="00EF4567" w:rsidRDefault="00EF4567" w:rsidP="00EF4567">
      <w:pPr>
        <w:pStyle w:val="Grammar"/>
      </w:pPr>
      <w:r>
        <w:rPr>
          <w:rStyle w:val="Production"/>
        </w:rPr>
        <w:t>PropertyDefinition:</w:t>
      </w:r>
      <w:r>
        <w:t xml:space="preserve">  </w:t>
      </w:r>
      <w:r>
        <w:rPr>
          <w:rStyle w:val="Production"/>
        </w:rPr>
        <w:t>( Modified )</w:t>
      </w:r>
      <w:r>
        <w:br/>
      </w:r>
      <w:r>
        <w:rPr>
          <w:rStyle w:val="Production"/>
        </w:rPr>
        <w:t>IdentifierReference</w:t>
      </w:r>
      <w:r>
        <w:br/>
      </w:r>
      <w:r>
        <w:rPr>
          <w:rStyle w:val="Production"/>
        </w:rPr>
        <w:t>CoverInitializedName</w:t>
      </w:r>
      <w:r>
        <w:br/>
      </w:r>
      <w:r>
        <w:rPr>
          <w:rStyle w:val="Production"/>
        </w:rPr>
        <w:t>PropertyName</w:t>
      </w:r>
      <w:r>
        <w:t xml:space="preserve">   </w:t>
      </w:r>
      <w:r>
        <w:rPr>
          <w:rStyle w:val="Terminal"/>
        </w:rPr>
        <w:t>:</w:t>
      </w:r>
      <w:r>
        <w:t xml:space="preserve">   </w:t>
      </w:r>
      <w:r>
        <w:rPr>
          <w:rStyle w:val="Production"/>
        </w:rPr>
        <w:t>AssignmentExpression</w:t>
      </w:r>
      <w:r>
        <w:br/>
      </w:r>
      <w:r>
        <w:rPr>
          <w:rStyle w:val="Production"/>
        </w:rPr>
        <w:t>PropertyName</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r>
        <w:br/>
      </w:r>
      <w:r>
        <w:rPr>
          <w:rStyle w:val="Production"/>
        </w:rPr>
        <w:t>GetAccessor</w:t>
      </w:r>
      <w:r>
        <w:br/>
      </w:r>
      <w:r>
        <w:rPr>
          <w:rStyle w:val="Production"/>
        </w:rPr>
        <w:t>SetAccessor</w:t>
      </w:r>
    </w:p>
    <w:p w:rsidR="00EF4567" w:rsidRDefault="00EF4567" w:rsidP="00EF4567">
      <w:pPr>
        <w:pStyle w:val="Grammar"/>
      </w:pPr>
      <w:r>
        <w:rPr>
          <w:rStyle w:val="Production"/>
        </w:rPr>
        <w:t>GetAccessor:</w:t>
      </w:r>
      <w:r>
        <w:br/>
      </w:r>
      <w:r>
        <w:rPr>
          <w:rStyle w:val="Terminal"/>
        </w:rPr>
        <w:t>get</w:t>
      </w:r>
      <w:r>
        <w:t xml:space="preserve">   </w:t>
      </w:r>
      <w:r>
        <w:rPr>
          <w:rStyle w:val="Production"/>
        </w:rPr>
        <w:t>PropertyName</w:t>
      </w:r>
      <w:r>
        <w:t xml:space="preserve">   </w:t>
      </w:r>
      <w:r>
        <w:rPr>
          <w:rStyle w:val="Terminal"/>
        </w:rPr>
        <w:t>(</w:t>
      </w:r>
      <w:r>
        <w:t xml:space="preserve">   </w:t>
      </w:r>
      <w:r>
        <w:rPr>
          <w:rStyle w:val="Terminal"/>
        </w:rPr>
        <w:t>)</w:t>
      </w:r>
      <w:r>
        <w:t xml:space="preserve">   </w:t>
      </w:r>
      <w:r>
        <w:rPr>
          <w:rStyle w:val="Production"/>
        </w:rPr>
        <w:t>TypeAnnotation</w:t>
      </w:r>
      <w:r>
        <w:rPr>
          <w:rStyle w:val="Production"/>
          <w:vertAlign w:val="subscript"/>
        </w:rPr>
        <w:t>opt</w:t>
      </w:r>
      <w:r>
        <w:t xml:space="preserve">   </w:t>
      </w:r>
      <w:r>
        <w:rPr>
          <w:rStyle w:val="Terminal"/>
        </w:rPr>
        <w:t>{</w:t>
      </w:r>
      <w:r>
        <w:t xml:space="preserve">   </w:t>
      </w:r>
      <w:r>
        <w:rPr>
          <w:rStyle w:val="Production"/>
        </w:rPr>
        <w:t>FunctionBody</w:t>
      </w:r>
      <w:r>
        <w:t xml:space="preserve">   </w:t>
      </w:r>
      <w:r>
        <w:rPr>
          <w:rStyle w:val="Terminal"/>
        </w:rPr>
        <w:t>}</w:t>
      </w:r>
    </w:p>
    <w:p w:rsidR="00EF4567" w:rsidRDefault="00EF4567" w:rsidP="00EF4567">
      <w:pPr>
        <w:pStyle w:val="Grammar"/>
      </w:pPr>
      <w:r>
        <w:rPr>
          <w:rStyle w:val="Production"/>
        </w:rPr>
        <w:t>SetAccessor:</w:t>
      </w:r>
      <w:r>
        <w:br/>
      </w:r>
      <w:r>
        <w:rPr>
          <w:rStyle w:val="Terminal"/>
        </w:rPr>
        <w:t>set</w:t>
      </w:r>
      <w:r>
        <w:t xml:space="preserve">   </w:t>
      </w:r>
      <w:r>
        <w:rPr>
          <w:rStyle w:val="Production"/>
        </w:rPr>
        <w:t>PropertyName</w:t>
      </w:r>
      <w:r>
        <w:t xml:space="preserve">   </w:t>
      </w:r>
      <w:r>
        <w:rPr>
          <w:rStyle w:val="Terminal"/>
        </w:rPr>
        <w:t>(</w:t>
      </w:r>
      <w:r>
        <w:t xml:space="preserve">   </w:t>
      </w:r>
      <w:r>
        <w:rPr>
          <w:rStyle w:val="Production"/>
        </w:rPr>
        <w:t>BindingIdentifierOrPattern</w:t>
      </w:r>
      <w:r>
        <w:t xml:space="preserve">   </w:t>
      </w:r>
      <w:r>
        <w:rPr>
          <w:rStyle w:val="Production"/>
        </w:rPr>
        <w:t>TypeAnnotation</w:t>
      </w:r>
      <w:r>
        <w:rPr>
          <w:rStyle w:val="Production"/>
          <w:vertAlign w:val="subscript"/>
        </w:rPr>
        <w:t>opt</w:t>
      </w:r>
      <w:r>
        <w:t xml:space="preserve">   </w:t>
      </w:r>
      <w:r>
        <w:rPr>
          <w:rStyle w:val="Terminal"/>
        </w:rPr>
        <w:t>)</w:t>
      </w:r>
      <w:r>
        <w:t xml:space="preserve">   </w:t>
      </w:r>
      <w:r>
        <w:rPr>
          <w:rStyle w:val="Terminal"/>
        </w:rPr>
        <w:t>{</w:t>
      </w:r>
      <w:r>
        <w:t xml:space="preserve">   </w:t>
      </w:r>
      <w:r>
        <w:rPr>
          <w:rStyle w:val="Production"/>
        </w:rPr>
        <w:t>FunctionBody</w:t>
      </w:r>
      <w:r>
        <w:t xml:space="preserve">   </w:t>
      </w:r>
      <w:r>
        <w:rPr>
          <w:rStyle w:val="Terminal"/>
        </w:rPr>
        <w:t>}</w:t>
      </w:r>
    </w:p>
    <w:p w:rsidR="00EF4567" w:rsidRDefault="00EF4567" w:rsidP="00EF4567">
      <w:pPr>
        <w:pStyle w:val="Grammar"/>
      </w:pPr>
      <w:r>
        <w:rPr>
          <w:rStyle w:val="Production"/>
        </w:rPr>
        <w:t>FunctionExpression:</w:t>
      </w:r>
      <w:r>
        <w:t xml:space="preserve">  </w:t>
      </w:r>
      <w:r>
        <w:rPr>
          <w:rStyle w:val="Production"/>
        </w:rPr>
        <w:t>( Modified )</w:t>
      </w:r>
      <w:r>
        <w:br/>
      </w:r>
      <w:r>
        <w:rPr>
          <w:rStyle w:val="Terminal"/>
        </w:rPr>
        <w:t>function</w:t>
      </w:r>
      <w:r>
        <w:t xml:space="preserve">   </w:t>
      </w:r>
      <w:r>
        <w:rPr>
          <w:rStyle w:val="Production"/>
        </w:rPr>
        <w:t>BindingIdentifier</w:t>
      </w:r>
      <w:r>
        <w:rPr>
          <w:rStyle w:val="Production"/>
          <w:vertAlign w:val="subscript"/>
        </w:rPr>
        <w:t>opt</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p>
    <w:p w:rsidR="00EF4567" w:rsidRDefault="00EF4567" w:rsidP="00EF4567">
      <w:pPr>
        <w:pStyle w:val="Grammar"/>
      </w:pPr>
      <w:r>
        <w:rPr>
          <w:rStyle w:val="Production"/>
        </w:rPr>
        <w:t>ArrowFormalParameters:</w:t>
      </w:r>
      <w:r>
        <w:t xml:space="preserve">  </w:t>
      </w:r>
      <w:r>
        <w:rPr>
          <w:rStyle w:val="Production"/>
        </w:rPr>
        <w:t>( Modified )</w:t>
      </w:r>
      <w:r>
        <w:br/>
      </w:r>
      <w:r>
        <w:rPr>
          <w:rStyle w:val="Production"/>
        </w:rPr>
        <w:t>CallSignature</w:t>
      </w:r>
    </w:p>
    <w:p w:rsidR="00EF4567" w:rsidRDefault="00EF4567" w:rsidP="00EF4567">
      <w:pPr>
        <w:pStyle w:val="Grammar"/>
      </w:pPr>
      <w:r>
        <w:rPr>
          <w:rStyle w:val="Production"/>
        </w:rPr>
        <w:t>Arguments:</w:t>
      </w:r>
      <w:r>
        <w:t xml:space="preserve">  </w:t>
      </w:r>
      <w:r>
        <w:rPr>
          <w:rStyle w:val="Production"/>
        </w:rPr>
        <w:t>( Modified )</w:t>
      </w:r>
      <w:r>
        <w:br/>
      </w:r>
      <w:r>
        <w:rPr>
          <w:rStyle w:val="Production"/>
        </w:rPr>
        <w:t>TypeArguments</w:t>
      </w:r>
      <w:r>
        <w:rPr>
          <w:rStyle w:val="Production"/>
          <w:vertAlign w:val="subscript"/>
        </w:rPr>
        <w:t>opt</w:t>
      </w:r>
      <w:r>
        <w:t xml:space="preserve">   </w:t>
      </w:r>
      <w:r>
        <w:rPr>
          <w:rStyle w:val="Terminal"/>
        </w:rPr>
        <w:t>(</w:t>
      </w:r>
      <w:r>
        <w:t xml:space="preserve">   </w:t>
      </w:r>
      <w:r>
        <w:rPr>
          <w:rStyle w:val="Production"/>
        </w:rPr>
        <w:t>ArgumentList</w:t>
      </w:r>
      <w:r>
        <w:rPr>
          <w:rStyle w:val="Production"/>
          <w:vertAlign w:val="subscript"/>
        </w:rPr>
        <w:t>opt</w:t>
      </w:r>
      <w:r>
        <w:t xml:space="preserve">   </w:t>
      </w:r>
      <w:r>
        <w:rPr>
          <w:rStyle w:val="Terminal"/>
        </w:rPr>
        <w:t>)</w:t>
      </w:r>
    </w:p>
    <w:p w:rsidR="00EF4567" w:rsidRPr="00EF4567" w:rsidRDefault="00EF4567" w:rsidP="00EF4567">
      <w:pPr>
        <w:pStyle w:val="Grammar"/>
      </w:pPr>
      <w:r>
        <w:rPr>
          <w:rStyle w:val="Production"/>
        </w:rPr>
        <w:t>UnaryExpression:</w:t>
      </w:r>
      <w:r>
        <w:t xml:space="preserve">  </w:t>
      </w:r>
      <w:r>
        <w:rPr>
          <w:rStyle w:val="Production"/>
        </w:rPr>
        <w:t>( Modified )</w:t>
      </w:r>
      <w:r>
        <w:br/>
        <w:t>…</w:t>
      </w:r>
      <w:r>
        <w:br/>
      </w:r>
      <w:r>
        <w:rPr>
          <w:rStyle w:val="Terminal"/>
        </w:rPr>
        <w:t>&lt;</w:t>
      </w:r>
      <w:r>
        <w:t xml:space="preserve">   </w:t>
      </w:r>
      <w:r>
        <w:rPr>
          <w:rStyle w:val="Production"/>
        </w:rPr>
        <w:t>Type</w:t>
      </w:r>
      <w:r>
        <w:t xml:space="preserve">   </w:t>
      </w:r>
      <w:r>
        <w:rPr>
          <w:rStyle w:val="Terminal"/>
        </w:rPr>
        <w:t>&gt;</w:t>
      </w:r>
      <w:r>
        <w:t xml:space="preserve">   </w:t>
      </w:r>
      <w:r>
        <w:rPr>
          <w:rStyle w:val="Production"/>
        </w:rPr>
        <w:t>UnaryExpression</w:t>
      </w:r>
    </w:p>
    <w:p w:rsidR="0044410D" w:rsidRDefault="00C63C76" w:rsidP="00C63C76">
      <w:pPr>
        <w:pStyle w:val="Appendix2"/>
      </w:pPr>
      <w:bookmarkStart w:id="380" w:name="_Toc439666322"/>
      <w:r>
        <w:lastRenderedPageBreak/>
        <w:t>Statements</w:t>
      </w:r>
      <w:bookmarkEnd w:id="380"/>
    </w:p>
    <w:p w:rsidR="00EF4567" w:rsidRDefault="00EF4567" w:rsidP="00EF4567">
      <w:pPr>
        <w:pStyle w:val="Grammar"/>
      </w:pPr>
      <w:r>
        <w:rPr>
          <w:rStyle w:val="Production"/>
        </w:rPr>
        <w:t>Declaration:</w:t>
      </w:r>
      <w:r>
        <w:t xml:space="preserve">  </w:t>
      </w:r>
      <w:r>
        <w:rPr>
          <w:rStyle w:val="Production"/>
        </w:rPr>
        <w:t>( Modified )</w:t>
      </w:r>
      <w:r>
        <w:br/>
        <w:t>…</w:t>
      </w:r>
      <w:r>
        <w:br/>
      </w:r>
      <w:r>
        <w:rPr>
          <w:rStyle w:val="Production"/>
        </w:rPr>
        <w:t>InterfaceDeclaration</w:t>
      </w:r>
      <w:r>
        <w:br/>
      </w:r>
      <w:r>
        <w:rPr>
          <w:rStyle w:val="Production"/>
        </w:rPr>
        <w:t>TypeAliasDeclaration</w:t>
      </w:r>
      <w:r>
        <w:br/>
      </w:r>
      <w:r>
        <w:rPr>
          <w:rStyle w:val="Production"/>
        </w:rPr>
        <w:t>EnumDeclaration</w:t>
      </w:r>
    </w:p>
    <w:p w:rsidR="00EF4567" w:rsidRDefault="00EF4567" w:rsidP="00EF4567">
      <w:pPr>
        <w:pStyle w:val="Grammar"/>
      </w:pPr>
      <w:r>
        <w:rPr>
          <w:rStyle w:val="Production"/>
        </w:rPr>
        <w:t>VariableDeclaration:</w:t>
      </w:r>
      <w:r>
        <w:t xml:space="preserve">  </w:t>
      </w:r>
      <w:r>
        <w:rPr>
          <w:rStyle w:val="Production"/>
        </w:rPr>
        <w:t>( Modified )</w:t>
      </w:r>
      <w:r>
        <w:br/>
      </w:r>
      <w:r>
        <w:rPr>
          <w:rStyle w:val="Production"/>
        </w:rPr>
        <w:t>SimpleVariableDeclaration</w:t>
      </w:r>
      <w:r>
        <w:br/>
      </w:r>
      <w:r>
        <w:rPr>
          <w:rStyle w:val="Production"/>
        </w:rPr>
        <w:t>DestructuringVariableDeclaration</w:t>
      </w:r>
    </w:p>
    <w:p w:rsidR="00EF4567" w:rsidRDefault="00EF4567" w:rsidP="00EF4567">
      <w:pPr>
        <w:pStyle w:val="Grammar"/>
      </w:pPr>
      <w:r>
        <w:rPr>
          <w:rStyle w:val="Production"/>
        </w:rPr>
        <w:t>SimpleVariableDeclaration:</w:t>
      </w:r>
      <w:r>
        <w:br/>
      </w:r>
      <w:r>
        <w:rPr>
          <w:rStyle w:val="Production"/>
        </w:rPr>
        <w:t>BindingIdentifier</w:t>
      </w:r>
      <w:r>
        <w:t xml:space="preserve">   </w:t>
      </w:r>
      <w:r>
        <w:rPr>
          <w:rStyle w:val="Production"/>
        </w:rPr>
        <w:t>TypeAnnotation</w:t>
      </w:r>
      <w:r>
        <w:rPr>
          <w:rStyle w:val="Production"/>
          <w:vertAlign w:val="subscript"/>
        </w:rPr>
        <w:t>opt</w:t>
      </w:r>
      <w:r>
        <w:t xml:space="preserve">   </w:t>
      </w:r>
      <w:r>
        <w:rPr>
          <w:rStyle w:val="Production"/>
        </w:rPr>
        <w:t>Initializer</w:t>
      </w:r>
      <w:r>
        <w:rPr>
          <w:rStyle w:val="Production"/>
          <w:vertAlign w:val="subscript"/>
        </w:rPr>
        <w:t>opt</w:t>
      </w:r>
    </w:p>
    <w:p w:rsidR="00EF4567" w:rsidRDefault="00EF4567" w:rsidP="00EF4567">
      <w:pPr>
        <w:pStyle w:val="Grammar"/>
      </w:pPr>
      <w:r>
        <w:rPr>
          <w:rStyle w:val="Production"/>
        </w:rPr>
        <w:t>DestructuringVariableDeclaration:</w:t>
      </w:r>
      <w:r>
        <w:br/>
      </w:r>
      <w:r>
        <w:rPr>
          <w:rStyle w:val="Production"/>
        </w:rPr>
        <w:t>BindingPattern</w:t>
      </w:r>
      <w:r>
        <w:t xml:space="preserve">   </w:t>
      </w:r>
      <w:r>
        <w:rPr>
          <w:rStyle w:val="Production"/>
        </w:rPr>
        <w:t>TypeAnnotation</w:t>
      </w:r>
      <w:r>
        <w:rPr>
          <w:rStyle w:val="Production"/>
          <w:vertAlign w:val="subscript"/>
        </w:rPr>
        <w:t>opt</w:t>
      </w:r>
      <w:r>
        <w:t xml:space="preserve">   </w:t>
      </w:r>
      <w:r>
        <w:rPr>
          <w:rStyle w:val="Production"/>
        </w:rPr>
        <w:t>Initializer</w:t>
      </w:r>
    </w:p>
    <w:p w:rsidR="00EF4567" w:rsidRDefault="00EF4567" w:rsidP="00EF4567">
      <w:pPr>
        <w:pStyle w:val="Grammar"/>
      </w:pPr>
      <w:r>
        <w:rPr>
          <w:rStyle w:val="Production"/>
        </w:rPr>
        <w:t>LexicalBinding:</w:t>
      </w:r>
      <w:r>
        <w:t xml:space="preserve">  </w:t>
      </w:r>
      <w:r>
        <w:rPr>
          <w:rStyle w:val="Production"/>
        </w:rPr>
        <w:t>( Modified )</w:t>
      </w:r>
      <w:r>
        <w:br/>
      </w:r>
      <w:r>
        <w:rPr>
          <w:rStyle w:val="Production"/>
        </w:rPr>
        <w:t>SimpleLexicalBinding</w:t>
      </w:r>
      <w:r>
        <w:br/>
      </w:r>
      <w:r>
        <w:rPr>
          <w:rStyle w:val="Production"/>
        </w:rPr>
        <w:t>DestructuringLexicalBinding</w:t>
      </w:r>
    </w:p>
    <w:p w:rsidR="00EF4567" w:rsidRDefault="00EF4567" w:rsidP="00EF4567">
      <w:pPr>
        <w:pStyle w:val="Grammar"/>
      </w:pPr>
      <w:r>
        <w:rPr>
          <w:rStyle w:val="Production"/>
        </w:rPr>
        <w:t>SimpleLexicalBinding:</w:t>
      </w:r>
      <w:r>
        <w:br/>
      </w:r>
      <w:r>
        <w:rPr>
          <w:rStyle w:val="Production"/>
        </w:rPr>
        <w:t>BindingIdentifier</w:t>
      </w:r>
      <w:r>
        <w:t xml:space="preserve">   </w:t>
      </w:r>
      <w:r>
        <w:rPr>
          <w:rStyle w:val="Production"/>
        </w:rPr>
        <w:t>TypeAnnotation</w:t>
      </w:r>
      <w:r>
        <w:rPr>
          <w:rStyle w:val="Production"/>
          <w:vertAlign w:val="subscript"/>
        </w:rPr>
        <w:t>opt</w:t>
      </w:r>
      <w:r>
        <w:t xml:space="preserve">   </w:t>
      </w:r>
      <w:r>
        <w:rPr>
          <w:rStyle w:val="Production"/>
        </w:rPr>
        <w:t>Initializer</w:t>
      </w:r>
      <w:r>
        <w:rPr>
          <w:rStyle w:val="Production"/>
          <w:vertAlign w:val="subscript"/>
        </w:rPr>
        <w:t>opt</w:t>
      </w:r>
    </w:p>
    <w:p w:rsidR="00EF4567" w:rsidRPr="00EF4567" w:rsidRDefault="00EF4567" w:rsidP="00EF4567">
      <w:pPr>
        <w:pStyle w:val="Grammar"/>
      </w:pPr>
      <w:r>
        <w:rPr>
          <w:rStyle w:val="Production"/>
        </w:rPr>
        <w:t>DestructuringLexicalBinding:</w:t>
      </w:r>
      <w:r>
        <w:br/>
      </w:r>
      <w:r>
        <w:rPr>
          <w:rStyle w:val="Production"/>
        </w:rPr>
        <w:t>BindingPattern</w:t>
      </w:r>
      <w:r>
        <w:t xml:space="preserve">   </w:t>
      </w:r>
      <w:r>
        <w:rPr>
          <w:rStyle w:val="Production"/>
        </w:rPr>
        <w:t>TypeAnnotation</w:t>
      </w:r>
      <w:r>
        <w:rPr>
          <w:rStyle w:val="Production"/>
          <w:vertAlign w:val="subscript"/>
        </w:rPr>
        <w:t>opt</w:t>
      </w:r>
      <w:r>
        <w:t xml:space="preserve">   </w:t>
      </w:r>
      <w:r>
        <w:rPr>
          <w:rStyle w:val="Production"/>
        </w:rPr>
        <w:t>Initializer</w:t>
      </w:r>
      <w:r>
        <w:rPr>
          <w:rStyle w:val="Production"/>
          <w:vertAlign w:val="subscript"/>
        </w:rPr>
        <w:t>opt</w:t>
      </w:r>
    </w:p>
    <w:p w:rsidR="00EF4567" w:rsidRDefault="00C63C76" w:rsidP="00EF4567">
      <w:pPr>
        <w:pStyle w:val="Appendix2"/>
      </w:pPr>
      <w:bookmarkStart w:id="381" w:name="_Toc439666323"/>
      <w:r>
        <w:t>Functions</w:t>
      </w:r>
      <w:bookmarkEnd w:id="381"/>
    </w:p>
    <w:p w:rsidR="00EF4567" w:rsidRPr="00EF4567" w:rsidRDefault="00EF4567" w:rsidP="00EF4567">
      <w:pPr>
        <w:pStyle w:val="Grammar"/>
      </w:pPr>
      <w:r>
        <w:rPr>
          <w:rStyle w:val="Production"/>
        </w:rPr>
        <w:t>FunctionDeclaration:</w:t>
      </w:r>
      <w:r>
        <w:t xml:space="preserve">  </w:t>
      </w:r>
      <w:r>
        <w:rPr>
          <w:rStyle w:val="Production"/>
        </w:rPr>
        <w:t>( Modified )</w:t>
      </w:r>
      <w:r>
        <w:br/>
      </w:r>
      <w:r>
        <w:rPr>
          <w:rStyle w:val="Terminal"/>
        </w:rPr>
        <w:t>function</w:t>
      </w:r>
      <w:r>
        <w:t xml:space="preserve">   </w:t>
      </w:r>
      <w:r>
        <w:rPr>
          <w:rStyle w:val="Production"/>
        </w:rPr>
        <w:t>BindingIdentifier</w:t>
      </w:r>
      <w:r>
        <w:rPr>
          <w:rStyle w:val="Production"/>
          <w:vertAlign w:val="subscript"/>
        </w:rPr>
        <w:t>opt</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r>
        <w:br/>
      </w:r>
      <w:r>
        <w:rPr>
          <w:rStyle w:val="Terminal"/>
        </w:rPr>
        <w:t>function</w:t>
      </w:r>
      <w:r>
        <w:t xml:space="preserve">   </w:t>
      </w:r>
      <w:r>
        <w:rPr>
          <w:rStyle w:val="Production"/>
        </w:rPr>
        <w:t>BindingIdentifier</w:t>
      </w:r>
      <w:r>
        <w:rPr>
          <w:rStyle w:val="Production"/>
          <w:vertAlign w:val="subscript"/>
        </w:rPr>
        <w:t>opt</w:t>
      </w:r>
      <w:r>
        <w:t xml:space="preserve">   </w:t>
      </w:r>
      <w:r>
        <w:rPr>
          <w:rStyle w:val="Production"/>
        </w:rPr>
        <w:t>CallSignature</w:t>
      </w:r>
      <w:r>
        <w:t xml:space="preserve">   </w:t>
      </w:r>
      <w:r>
        <w:rPr>
          <w:rStyle w:val="Terminal"/>
        </w:rPr>
        <w:t>;</w:t>
      </w:r>
    </w:p>
    <w:p w:rsidR="00EF4567" w:rsidRDefault="00C63C76" w:rsidP="00EF4567">
      <w:pPr>
        <w:pStyle w:val="Appendix2"/>
      </w:pPr>
      <w:bookmarkStart w:id="382" w:name="_Toc439666324"/>
      <w:r>
        <w:t>Interfaces</w:t>
      </w:r>
      <w:bookmarkEnd w:id="382"/>
    </w:p>
    <w:p w:rsidR="00EF4567" w:rsidRDefault="00EF4567" w:rsidP="00EF4567">
      <w:pPr>
        <w:pStyle w:val="Grammar"/>
      </w:pPr>
      <w:r>
        <w:rPr>
          <w:rStyle w:val="Production"/>
        </w:rPr>
        <w:t>InterfaceDeclaration:</w:t>
      </w:r>
      <w:r>
        <w:br/>
      </w:r>
      <w:r>
        <w:rPr>
          <w:rStyle w:val="Terminal"/>
        </w:rPr>
        <w:t>interface</w:t>
      </w:r>
      <w:r>
        <w:t xml:space="preserve">   </w:t>
      </w:r>
      <w:r>
        <w:rPr>
          <w:rStyle w:val="Production"/>
        </w:rPr>
        <w:t>BindingIdentifier</w:t>
      </w:r>
      <w:r>
        <w:t xml:space="preserve">   </w:t>
      </w:r>
      <w:r>
        <w:rPr>
          <w:rStyle w:val="Production"/>
        </w:rPr>
        <w:t>TypeParameters</w:t>
      </w:r>
      <w:r>
        <w:rPr>
          <w:rStyle w:val="Production"/>
          <w:vertAlign w:val="subscript"/>
        </w:rPr>
        <w:t>opt</w:t>
      </w:r>
      <w:r>
        <w:t xml:space="preserve">   </w:t>
      </w:r>
      <w:r>
        <w:rPr>
          <w:rStyle w:val="Production"/>
        </w:rPr>
        <w:t>InterfaceExtendsClause</w:t>
      </w:r>
      <w:r>
        <w:rPr>
          <w:rStyle w:val="Production"/>
          <w:vertAlign w:val="subscript"/>
        </w:rPr>
        <w:t>opt</w:t>
      </w:r>
      <w:r>
        <w:t xml:space="preserve">   </w:t>
      </w:r>
      <w:r>
        <w:rPr>
          <w:rStyle w:val="Production"/>
        </w:rPr>
        <w:t>ObjectType</w:t>
      </w:r>
    </w:p>
    <w:p w:rsidR="00EF4567" w:rsidRDefault="00EF4567" w:rsidP="00EF4567">
      <w:pPr>
        <w:pStyle w:val="Grammar"/>
      </w:pPr>
      <w:r>
        <w:rPr>
          <w:rStyle w:val="Production"/>
        </w:rPr>
        <w:t>InterfaceExtendsClause:</w:t>
      </w:r>
      <w:r>
        <w:br/>
      </w:r>
      <w:r>
        <w:rPr>
          <w:rStyle w:val="Terminal"/>
        </w:rPr>
        <w:t>extends</w:t>
      </w:r>
      <w:r>
        <w:t xml:space="preserve">   </w:t>
      </w:r>
      <w:r>
        <w:rPr>
          <w:rStyle w:val="Production"/>
        </w:rPr>
        <w:t>ClassOrInterfaceTypeList</w:t>
      </w:r>
    </w:p>
    <w:p w:rsidR="00EF4567" w:rsidRDefault="00EF4567" w:rsidP="00EF4567">
      <w:pPr>
        <w:pStyle w:val="Grammar"/>
      </w:pPr>
      <w:r>
        <w:rPr>
          <w:rStyle w:val="Production"/>
        </w:rPr>
        <w:t>ClassOrInterfaceTypeList:</w:t>
      </w:r>
      <w:r>
        <w:br/>
      </w:r>
      <w:r>
        <w:rPr>
          <w:rStyle w:val="Production"/>
        </w:rPr>
        <w:t>ClassOrInterfaceType</w:t>
      </w:r>
      <w:r>
        <w:br/>
      </w:r>
      <w:r>
        <w:rPr>
          <w:rStyle w:val="Production"/>
        </w:rPr>
        <w:t>ClassOrInterfaceTypeList</w:t>
      </w:r>
      <w:r>
        <w:t xml:space="preserve">   </w:t>
      </w:r>
      <w:r>
        <w:rPr>
          <w:rStyle w:val="Terminal"/>
        </w:rPr>
        <w:t>,</w:t>
      </w:r>
      <w:r>
        <w:t xml:space="preserve">   </w:t>
      </w:r>
      <w:r>
        <w:rPr>
          <w:rStyle w:val="Production"/>
        </w:rPr>
        <w:t>ClassOrInterfaceType</w:t>
      </w:r>
    </w:p>
    <w:p w:rsidR="00EF4567" w:rsidRPr="00EF4567" w:rsidRDefault="00EF4567" w:rsidP="00EF4567">
      <w:pPr>
        <w:pStyle w:val="Grammar"/>
      </w:pPr>
      <w:r>
        <w:rPr>
          <w:rStyle w:val="Production"/>
        </w:rPr>
        <w:lastRenderedPageBreak/>
        <w:t>ClassOrInterfaceType:</w:t>
      </w:r>
      <w:r>
        <w:br/>
      </w:r>
      <w:r>
        <w:rPr>
          <w:rStyle w:val="Production"/>
        </w:rPr>
        <w:t>TypeReference</w:t>
      </w:r>
    </w:p>
    <w:p w:rsidR="00EF4567" w:rsidRDefault="00C63C76" w:rsidP="00EF4567">
      <w:pPr>
        <w:pStyle w:val="Appendix2"/>
      </w:pPr>
      <w:bookmarkStart w:id="383" w:name="_Toc439666325"/>
      <w:r>
        <w:t>Classes</w:t>
      </w:r>
      <w:bookmarkEnd w:id="383"/>
    </w:p>
    <w:p w:rsidR="00EF4567" w:rsidRDefault="00EF4567" w:rsidP="00EF4567">
      <w:pPr>
        <w:pStyle w:val="Grammar"/>
      </w:pPr>
      <w:r>
        <w:rPr>
          <w:rStyle w:val="Production"/>
        </w:rPr>
        <w:t>ClassDeclaration:</w:t>
      </w:r>
      <w:r>
        <w:t xml:space="preserve">  </w:t>
      </w:r>
      <w:r>
        <w:rPr>
          <w:rStyle w:val="Production"/>
        </w:rPr>
        <w:t>( Modified )</w:t>
      </w:r>
      <w:r>
        <w:br/>
      </w:r>
      <w:r>
        <w:rPr>
          <w:rStyle w:val="Terminal"/>
        </w:rPr>
        <w:t>class</w:t>
      </w:r>
      <w:r>
        <w:t xml:space="preserve">   </w:t>
      </w:r>
      <w:r>
        <w:rPr>
          <w:rStyle w:val="Production"/>
        </w:rPr>
        <w:t>BindingIdentifier</w:t>
      </w:r>
      <w:r>
        <w:rPr>
          <w:rStyle w:val="Production"/>
          <w:vertAlign w:val="subscript"/>
        </w:rPr>
        <w:t>opt</w:t>
      </w:r>
      <w:r>
        <w:t xml:space="preserve">   </w:t>
      </w:r>
      <w:r>
        <w:rPr>
          <w:rStyle w:val="Production"/>
        </w:rPr>
        <w:t>TypeParameters</w:t>
      </w:r>
      <w:r>
        <w:rPr>
          <w:rStyle w:val="Production"/>
          <w:vertAlign w:val="subscript"/>
        </w:rPr>
        <w:t>opt</w:t>
      </w:r>
      <w:r>
        <w:t xml:space="preserve">   </w:t>
      </w:r>
      <w:r>
        <w:rPr>
          <w:rStyle w:val="Production"/>
        </w:rPr>
        <w:t>ClassHeritage</w:t>
      </w:r>
      <w:r>
        <w:t xml:space="preserve">   </w:t>
      </w:r>
      <w:r>
        <w:rPr>
          <w:rStyle w:val="Terminal"/>
        </w:rPr>
        <w:t>{</w:t>
      </w:r>
      <w:r>
        <w:t xml:space="preserve">   </w:t>
      </w:r>
      <w:r>
        <w:rPr>
          <w:rStyle w:val="Production"/>
        </w:rPr>
        <w:t>ClassBody</w:t>
      </w:r>
      <w:r>
        <w:t xml:space="preserve">   </w:t>
      </w:r>
      <w:r>
        <w:rPr>
          <w:rStyle w:val="Terminal"/>
        </w:rPr>
        <w:t>}</w:t>
      </w:r>
    </w:p>
    <w:p w:rsidR="00EF4567" w:rsidRDefault="00EF4567" w:rsidP="00EF4567">
      <w:pPr>
        <w:pStyle w:val="Grammar"/>
      </w:pPr>
      <w:r>
        <w:rPr>
          <w:rStyle w:val="Production"/>
        </w:rPr>
        <w:t>ClassHeritage:</w:t>
      </w:r>
      <w:r>
        <w:t xml:space="preserve">  </w:t>
      </w:r>
      <w:r>
        <w:rPr>
          <w:rStyle w:val="Production"/>
        </w:rPr>
        <w:t>( Modified )</w:t>
      </w:r>
      <w:r>
        <w:br/>
      </w:r>
      <w:r>
        <w:rPr>
          <w:rStyle w:val="Production"/>
        </w:rPr>
        <w:t>ClassExtendsClause</w:t>
      </w:r>
      <w:r>
        <w:rPr>
          <w:rStyle w:val="Production"/>
          <w:vertAlign w:val="subscript"/>
        </w:rPr>
        <w:t>opt</w:t>
      </w:r>
      <w:r>
        <w:t xml:space="preserve">   </w:t>
      </w:r>
      <w:r>
        <w:rPr>
          <w:rStyle w:val="Production"/>
        </w:rPr>
        <w:t>ImplementsClause</w:t>
      </w:r>
      <w:r>
        <w:rPr>
          <w:rStyle w:val="Production"/>
          <w:vertAlign w:val="subscript"/>
        </w:rPr>
        <w:t>opt</w:t>
      </w:r>
    </w:p>
    <w:p w:rsidR="00EF4567" w:rsidRDefault="00EF4567" w:rsidP="00EF4567">
      <w:pPr>
        <w:pStyle w:val="Grammar"/>
      </w:pPr>
      <w:r>
        <w:rPr>
          <w:rStyle w:val="Production"/>
        </w:rPr>
        <w:t>ClassExtendsClause:</w:t>
      </w:r>
      <w:r>
        <w:br/>
      </w:r>
      <w:r>
        <w:rPr>
          <w:rStyle w:val="Terminal"/>
        </w:rPr>
        <w:t>extends</w:t>
      </w:r>
      <w:r>
        <w:t xml:space="preserve">    </w:t>
      </w:r>
      <w:r>
        <w:rPr>
          <w:rStyle w:val="Production"/>
        </w:rPr>
        <w:t>ClassType</w:t>
      </w:r>
    </w:p>
    <w:p w:rsidR="00EF4567" w:rsidRDefault="00EF4567" w:rsidP="00EF4567">
      <w:pPr>
        <w:pStyle w:val="Grammar"/>
      </w:pPr>
      <w:r>
        <w:rPr>
          <w:rStyle w:val="Production"/>
        </w:rPr>
        <w:t>ClassType:</w:t>
      </w:r>
      <w:r>
        <w:br/>
      </w:r>
      <w:r>
        <w:rPr>
          <w:rStyle w:val="Production"/>
        </w:rPr>
        <w:t>TypeReference</w:t>
      </w:r>
    </w:p>
    <w:p w:rsidR="00EF4567" w:rsidRDefault="00EF4567" w:rsidP="00EF4567">
      <w:pPr>
        <w:pStyle w:val="Grammar"/>
      </w:pPr>
      <w:r>
        <w:rPr>
          <w:rStyle w:val="Production"/>
        </w:rPr>
        <w:t>ImplementsClause:</w:t>
      </w:r>
      <w:r>
        <w:br/>
      </w:r>
      <w:r>
        <w:rPr>
          <w:rStyle w:val="Terminal"/>
        </w:rPr>
        <w:t>implements</w:t>
      </w:r>
      <w:r>
        <w:t xml:space="preserve">   </w:t>
      </w:r>
      <w:r>
        <w:rPr>
          <w:rStyle w:val="Production"/>
        </w:rPr>
        <w:t>ClassOrInterfaceTypeList</w:t>
      </w:r>
    </w:p>
    <w:p w:rsidR="00EF4567" w:rsidRDefault="00EF4567" w:rsidP="00EF4567">
      <w:pPr>
        <w:pStyle w:val="Grammar"/>
      </w:pPr>
      <w:r>
        <w:rPr>
          <w:rStyle w:val="Production"/>
        </w:rPr>
        <w:t>ClassElement:</w:t>
      </w:r>
      <w:r>
        <w:t xml:space="preserve">  </w:t>
      </w:r>
      <w:r>
        <w:rPr>
          <w:rStyle w:val="Production"/>
        </w:rPr>
        <w:t>( Modified )</w:t>
      </w:r>
      <w:r>
        <w:br/>
      </w:r>
      <w:r>
        <w:rPr>
          <w:rStyle w:val="Production"/>
        </w:rPr>
        <w:t>ConstructorDeclaration</w:t>
      </w:r>
      <w:r>
        <w:br/>
      </w:r>
      <w:r>
        <w:rPr>
          <w:rStyle w:val="Production"/>
        </w:rPr>
        <w:t>PropertyMemberDeclaration</w:t>
      </w:r>
      <w:r>
        <w:br/>
      </w:r>
      <w:r>
        <w:rPr>
          <w:rStyle w:val="Production"/>
        </w:rPr>
        <w:t>IndexMemberDeclaration</w:t>
      </w:r>
    </w:p>
    <w:p w:rsidR="00EF4567" w:rsidRPr="007D735E" w:rsidRDefault="00EF4567" w:rsidP="00EF4567">
      <w:pPr>
        <w:pStyle w:val="Grammar"/>
      </w:pPr>
      <w:r>
        <w:rPr>
          <w:rStyle w:val="Production"/>
        </w:rPr>
        <w:t>ConstructorDeclaration:</w:t>
      </w:r>
      <w:r w:rsidRPr="007D735E">
        <w:br/>
      </w:r>
      <w:r>
        <w:rPr>
          <w:rStyle w:val="Production"/>
        </w:rPr>
        <w:t>AccessibilityModifier</w:t>
      </w:r>
      <w:r>
        <w:rPr>
          <w:rStyle w:val="Production"/>
          <w:vertAlign w:val="subscript"/>
        </w:rPr>
        <w:t>opt</w:t>
      </w:r>
      <w:r>
        <w:t xml:space="preserve">   </w:t>
      </w:r>
      <w:r>
        <w:rPr>
          <w:rStyle w:val="Terminal"/>
        </w:rPr>
        <w:t>constructor</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w:t>
      </w:r>
      <w:r>
        <w:t xml:space="preserve">   </w:t>
      </w:r>
      <w:r>
        <w:rPr>
          <w:rStyle w:val="Production"/>
        </w:rPr>
        <w:t>FunctionBody</w:t>
      </w:r>
      <w:r>
        <w:t xml:space="preserve">   </w:t>
      </w:r>
      <w:r>
        <w:rPr>
          <w:rStyle w:val="Terminal"/>
        </w:rPr>
        <w:t>}</w:t>
      </w:r>
      <w:r w:rsidRPr="007D735E">
        <w:br/>
      </w:r>
      <w:r>
        <w:rPr>
          <w:rStyle w:val="Production"/>
        </w:rPr>
        <w:t>AccessibilityModifier</w:t>
      </w:r>
      <w:r>
        <w:rPr>
          <w:rStyle w:val="Production"/>
          <w:vertAlign w:val="subscript"/>
        </w:rPr>
        <w:t>opt</w:t>
      </w:r>
      <w:r>
        <w:t xml:space="preserve">   </w:t>
      </w:r>
      <w:r>
        <w:rPr>
          <w:rStyle w:val="Terminal"/>
        </w:rPr>
        <w:t>constructor</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w:t>
      </w:r>
    </w:p>
    <w:p w:rsidR="00EF4567" w:rsidRDefault="00EF4567" w:rsidP="00EF4567">
      <w:pPr>
        <w:pStyle w:val="Grammar"/>
      </w:pPr>
      <w:r>
        <w:rPr>
          <w:rStyle w:val="Production"/>
        </w:rPr>
        <w:t>PropertyMemberDeclaration:</w:t>
      </w:r>
      <w:r>
        <w:br/>
      </w:r>
      <w:r>
        <w:rPr>
          <w:rStyle w:val="Production"/>
        </w:rPr>
        <w:t>MemberVariableDeclaration</w:t>
      </w:r>
      <w:r>
        <w:br/>
      </w:r>
      <w:r>
        <w:rPr>
          <w:rStyle w:val="Production"/>
        </w:rPr>
        <w:t>MemberFunctionDeclaration</w:t>
      </w:r>
      <w:r>
        <w:br/>
      </w:r>
      <w:r>
        <w:rPr>
          <w:rStyle w:val="Production"/>
        </w:rPr>
        <w:t>MemberAccessorDeclaration</w:t>
      </w:r>
    </w:p>
    <w:p w:rsidR="00EF4567" w:rsidRDefault="00EF4567" w:rsidP="00EF4567">
      <w:pPr>
        <w:pStyle w:val="Grammar"/>
      </w:pPr>
      <w:r>
        <w:rPr>
          <w:rStyle w:val="Production"/>
        </w:rPr>
        <w:t>MemberVariableDeclaration:</w:t>
      </w:r>
      <w:r>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TypeAnnotation</w:t>
      </w:r>
      <w:r>
        <w:rPr>
          <w:rStyle w:val="Production"/>
          <w:vertAlign w:val="subscript"/>
        </w:rPr>
        <w:t>opt</w:t>
      </w:r>
      <w:r>
        <w:t xml:space="preserve">   </w:t>
      </w:r>
      <w:r>
        <w:rPr>
          <w:rStyle w:val="Production"/>
        </w:rPr>
        <w:t>Initializer</w:t>
      </w:r>
      <w:r>
        <w:rPr>
          <w:rStyle w:val="Production"/>
          <w:vertAlign w:val="subscript"/>
        </w:rPr>
        <w:t>opt</w:t>
      </w:r>
      <w:r>
        <w:t xml:space="preserve">   </w:t>
      </w:r>
      <w:r>
        <w:rPr>
          <w:rStyle w:val="Terminal"/>
        </w:rPr>
        <w:t>;</w:t>
      </w:r>
    </w:p>
    <w:p w:rsidR="00EF4567" w:rsidRPr="007D735E" w:rsidRDefault="00EF4567" w:rsidP="00EF4567">
      <w:pPr>
        <w:pStyle w:val="Grammar"/>
      </w:pPr>
      <w:r>
        <w:rPr>
          <w:rStyle w:val="Production"/>
        </w:rPr>
        <w:t>MemberFunctionDeclaration:</w:t>
      </w:r>
      <w:r w:rsidRPr="007D735E">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CallSignature</w:t>
      </w:r>
      <w:r>
        <w:t xml:space="preserve">   </w:t>
      </w:r>
      <w:r>
        <w:rPr>
          <w:rStyle w:val="Terminal"/>
        </w:rPr>
        <w:t>{</w:t>
      </w:r>
      <w:r>
        <w:t xml:space="preserve">   </w:t>
      </w:r>
      <w:r>
        <w:rPr>
          <w:rStyle w:val="Production"/>
        </w:rPr>
        <w:t>FunctionBody</w:t>
      </w:r>
      <w:r>
        <w:t xml:space="preserve">   </w:t>
      </w:r>
      <w:r>
        <w:rPr>
          <w:rStyle w:val="Terminal"/>
        </w:rPr>
        <w:t>}</w:t>
      </w:r>
      <w:r w:rsidRPr="007D735E">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CallSignature</w:t>
      </w:r>
      <w:r>
        <w:t xml:space="preserve">   </w:t>
      </w:r>
      <w:r>
        <w:rPr>
          <w:rStyle w:val="Terminal"/>
        </w:rPr>
        <w:t>;</w:t>
      </w:r>
    </w:p>
    <w:p w:rsidR="00EF4567" w:rsidRDefault="00EF4567" w:rsidP="00EF4567">
      <w:pPr>
        <w:pStyle w:val="Grammar"/>
      </w:pPr>
      <w:r>
        <w:rPr>
          <w:rStyle w:val="Production"/>
        </w:rPr>
        <w:t>MemberAccessorDeclaration:</w:t>
      </w:r>
      <w:r>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GetAccessor</w:t>
      </w:r>
      <w:r>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SetAccessor</w:t>
      </w:r>
    </w:p>
    <w:p w:rsidR="00EF4567" w:rsidRPr="00EF4567" w:rsidRDefault="00EF4567" w:rsidP="00EF4567">
      <w:pPr>
        <w:pStyle w:val="Grammar"/>
      </w:pPr>
      <w:r>
        <w:rPr>
          <w:rStyle w:val="Production"/>
        </w:rPr>
        <w:lastRenderedPageBreak/>
        <w:t>IndexMemberDeclaration:</w:t>
      </w:r>
      <w:r>
        <w:br/>
      </w:r>
      <w:r>
        <w:rPr>
          <w:rStyle w:val="Production"/>
        </w:rPr>
        <w:t>IndexSignature</w:t>
      </w:r>
      <w:r>
        <w:t xml:space="preserve">   </w:t>
      </w:r>
      <w:r>
        <w:rPr>
          <w:rStyle w:val="Terminal"/>
        </w:rPr>
        <w:t>;</w:t>
      </w:r>
    </w:p>
    <w:p w:rsidR="0044410D" w:rsidRPr="0044410D" w:rsidRDefault="00C63C76" w:rsidP="00C63C76">
      <w:pPr>
        <w:pStyle w:val="Appendix2"/>
      </w:pPr>
      <w:bookmarkStart w:id="384" w:name="_Toc439666326"/>
      <w:r>
        <w:t>Enums</w:t>
      </w:r>
      <w:bookmarkEnd w:id="384"/>
    </w:p>
    <w:p w:rsidR="00BB377C" w:rsidRDefault="00BB377C" w:rsidP="00BB377C">
      <w:pPr>
        <w:pStyle w:val="Grammar"/>
      </w:pPr>
      <w:r>
        <w:rPr>
          <w:rStyle w:val="Production"/>
        </w:rPr>
        <w:t>EnumDeclaration:</w:t>
      </w:r>
      <w:r>
        <w:br/>
      </w:r>
      <w:r>
        <w:rPr>
          <w:rStyle w:val="Terminal"/>
        </w:rPr>
        <w:t>const</w:t>
      </w:r>
      <w:r>
        <w:rPr>
          <w:rStyle w:val="Production"/>
          <w:vertAlign w:val="subscript"/>
        </w:rPr>
        <w:t>opt</w:t>
      </w:r>
      <w:r>
        <w:t xml:space="preserve">   </w:t>
      </w:r>
      <w:r>
        <w:rPr>
          <w:rStyle w:val="Terminal"/>
        </w:rPr>
        <w:t>enum</w:t>
      </w:r>
      <w:r>
        <w:t xml:space="preserve">   </w:t>
      </w:r>
      <w:r>
        <w:rPr>
          <w:rStyle w:val="Production"/>
        </w:rPr>
        <w:t>BindingIdentifier</w:t>
      </w:r>
      <w:r>
        <w:t xml:space="preserve">   </w:t>
      </w:r>
      <w:r>
        <w:rPr>
          <w:rStyle w:val="Terminal"/>
        </w:rPr>
        <w:t>{</w:t>
      </w:r>
      <w:r>
        <w:t xml:space="preserve">   </w:t>
      </w:r>
      <w:r>
        <w:rPr>
          <w:rStyle w:val="Production"/>
        </w:rPr>
        <w:t>EnumBody</w:t>
      </w:r>
      <w:r>
        <w:rPr>
          <w:rStyle w:val="Production"/>
          <w:vertAlign w:val="subscript"/>
        </w:rPr>
        <w:t>opt</w:t>
      </w:r>
      <w:r>
        <w:t xml:space="preserve">   </w:t>
      </w:r>
      <w:r>
        <w:rPr>
          <w:rStyle w:val="Terminal"/>
        </w:rPr>
        <w:t>}</w:t>
      </w:r>
    </w:p>
    <w:p w:rsidR="00BB377C" w:rsidRDefault="00BB377C" w:rsidP="00BB377C">
      <w:pPr>
        <w:pStyle w:val="Grammar"/>
      </w:pPr>
      <w:r>
        <w:rPr>
          <w:rStyle w:val="Production"/>
        </w:rPr>
        <w:t>EnumBody:</w:t>
      </w:r>
      <w:r>
        <w:br/>
      </w:r>
      <w:r>
        <w:rPr>
          <w:rStyle w:val="Production"/>
        </w:rPr>
        <w:t>EnumMemberList</w:t>
      </w:r>
      <w:r>
        <w:t xml:space="preserve">   </w:t>
      </w:r>
      <w:r>
        <w:rPr>
          <w:rStyle w:val="Terminal"/>
        </w:rPr>
        <w:t>,</w:t>
      </w:r>
      <w:r>
        <w:rPr>
          <w:rStyle w:val="Production"/>
          <w:vertAlign w:val="subscript"/>
        </w:rPr>
        <w:t>opt</w:t>
      </w:r>
    </w:p>
    <w:p w:rsidR="00BB377C" w:rsidRDefault="00BB377C" w:rsidP="00BB377C">
      <w:pPr>
        <w:pStyle w:val="Grammar"/>
      </w:pPr>
      <w:r>
        <w:rPr>
          <w:rStyle w:val="Production"/>
        </w:rPr>
        <w:t>EnumMemberList:</w:t>
      </w:r>
      <w:r>
        <w:br/>
      </w:r>
      <w:r>
        <w:rPr>
          <w:rStyle w:val="Production"/>
        </w:rPr>
        <w:t>EnumMember</w:t>
      </w:r>
      <w:r>
        <w:br/>
      </w:r>
      <w:r>
        <w:rPr>
          <w:rStyle w:val="Production"/>
        </w:rPr>
        <w:t>EnumMemberList</w:t>
      </w:r>
      <w:r>
        <w:t xml:space="preserve">   </w:t>
      </w:r>
      <w:r>
        <w:rPr>
          <w:rStyle w:val="Terminal"/>
        </w:rPr>
        <w:t>,</w:t>
      </w:r>
      <w:r>
        <w:t xml:space="preserve">   </w:t>
      </w:r>
      <w:r>
        <w:rPr>
          <w:rStyle w:val="Production"/>
        </w:rPr>
        <w:t>EnumMember</w:t>
      </w:r>
    </w:p>
    <w:p w:rsidR="00BB377C" w:rsidRDefault="00BB377C" w:rsidP="00BB377C">
      <w:pPr>
        <w:pStyle w:val="Grammar"/>
      </w:pPr>
      <w:r>
        <w:rPr>
          <w:rStyle w:val="Production"/>
        </w:rPr>
        <w:t>EnumMember:</w:t>
      </w:r>
      <w:r>
        <w:br/>
      </w:r>
      <w:r>
        <w:rPr>
          <w:rStyle w:val="Production"/>
        </w:rPr>
        <w:t>PropertyName</w:t>
      </w:r>
      <w:r>
        <w:br/>
      </w:r>
      <w:r>
        <w:rPr>
          <w:rStyle w:val="Production"/>
        </w:rPr>
        <w:t>PropertyName</w:t>
      </w:r>
      <w:r>
        <w:t xml:space="preserve">   =   </w:t>
      </w:r>
      <w:r>
        <w:rPr>
          <w:rStyle w:val="Production"/>
        </w:rPr>
        <w:t>EnumValue</w:t>
      </w:r>
    </w:p>
    <w:p w:rsidR="00BB377C" w:rsidRDefault="00BB377C" w:rsidP="00BB377C">
      <w:pPr>
        <w:pStyle w:val="Grammar"/>
      </w:pPr>
      <w:r>
        <w:rPr>
          <w:rStyle w:val="Production"/>
        </w:rPr>
        <w:t>EnumValue:</w:t>
      </w:r>
      <w:r>
        <w:br/>
      </w:r>
      <w:r>
        <w:rPr>
          <w:rStyle w:val="Production"/>
        </w:rPr>
        <w:t>AssignmentExpression</w:t>
      </w:r>
    </w:p>
    <w:p w:rsidR="00EF4567" w:rsidRDefault="002A06D4" w:rsidP="00EF4567">
      <w:pPr>
        <w:pStyle w:val="Appendix2"/>
      </w:pPr>
      <w:bookmarkStart w:id="385" w:name="_Toc439666327"/>
      <w:r>
        <w:t>Namespaces</w:t>
      </w:r>
      <w:bookmarkEnd w:id="385"/>
    </w:p>
    <w:p w:rsidR="00EF4567" w:rsidRDefault="00EF4567" w:rsidP="00EF4567">
      <w:pPr>
        <w:pStyle w:val="Grammar"/>
      </w:pPr>
      <w:r>
        <w:rPr>
          <w:rStyle w:val="Production"/>
        </w:rPr>
        <w:t>NamespaceDeclaration:</w:t>
      </w:r>
      <w:r>
        <w:br/>
      </w:r>
      <w:r>
        <w:rPr>
          <w:rStyle w:val="Terminal"/>
        </w:rPr>
        <w:t>namespace</w:t>
      </w:r>
      <w:r>
        <w:t xml:space="preserve">   </w:t>
      </w:r>
      <w:r>
        <w:rPr>
          <w:rStyle w:val="Production"/>
        </w:rPr>
        <w:t>IdentifierPath</w:t>
      </w:r>
      <w:r>
        <w:t xml:space="preserve">   </w:t>
      </w:r>
      <w:r>
        <w:rPr>
          <w:rStyle w:val="Terminal"/>
        </w:rPr>
        <w:t>{</w:t>
      </w:r>
      <w:r>
        <w:t xml:space="preserve">   </w:t>
      </w:r>
      <w:r>
        <w:rPr>
          <w:rStyle w:val="Production"/>
        </w:rPr>
        <w:t>NamespaceBody</w:t>
      </w:r>
      <w:r>
        <w:t xml:space="preserve">   </w:t>
      </w:r>
      <w:r>
        <w:rPr>
          <w:rStyle w:val="Terminal"/>
        </w:rPr>
        <w:t>}</w:t>
      </w:r>
    </w:p>
    <w:p w:rsidR="00EF4567" w:rsidRDefault="00EF4567" w:rsidP="00EF4567">
      <w:pPr>
        <w:pStyle w:val="Grammar"/>
      </w:pPr>
      <w:r>
        <w:rPr>
          <w:rStyle w:val="Production"/>
        </w:rPr>
        <w:t>IdentifierPath:</w:t>
      </w:r>
      <w:r>
        <w:br/>
      </w:r>
      <w:r>
        <w:rPr>
          <w:rStyle w:val="Production"/>
        </w:rPr>
        <w:t>BindingIdentifier</w:t>
      </w:r>
      <w:r>
        <w:br/>
      </w:r>
      <w:r>
        <w:rPr>
          <w:rStyle w:val="Production"/>
        </w:rPr>
        <w:t>IdentifierPath</w:t>
      </w:r>
      <w:r>
        <w:t xml:space="preserve">   </w:t>
      </w:r>
      <w:r>
        <w:rPr>
          <w:rStyle w:val="Terminal"/>
        </w:rPr>
        <w:t>.</w:t>
      </w:r>
      <w:r>
        <w:t xml:space="preserve">   </w:t>
      </w:r>
      <w:r>
        <w:rPr>
          <w:rStyle w:val="Production"/>
        </w:rPr>
        <w:t>BindingIdentifier</w:t>
      </w:r>
    </w:p>
    <w:p w:rsidR="00EF4567" w:rsidRDefault="00EF4567" w:rsidP="00EF4567">
      <w:pPr>
        <w:pStyle w:val="Grammar"/>
      </w:pPr>
      <w:r>
        <w:rPr>
          <w:rStyle w:val="Production"/>
        </w:rPr>
        <w:t>NamespaceBody:</w:t>
      </w:r>
      <w:r>
        <w:br/>
      </w:r>
      <w:r>
        <w:rPr>
          <w:rStyle w:val="Production"/>
        </w:rPr>
        <w:t>NamespaceElements</w:t>
      </w:r>
      <w:r>
        <w:rPr>
          <w:rStyle w:val="Production"/>
          <w:vertAlign w:val="subscript"/>
        </w:rPr>
        <w:t>opt</w:t>
      </w:r>
    </w:p>
    <w:p w:rsidR="00EF4567" w:rsidRDefault="00EF4567" w:rsidP="00EF4567">
      <w:pPr>
        <w:pStyle w:val="Grammar"/>
      </w:pPr>
      <w:r>
        <w:rPr>
          <w:rStyle w:val="Production"/>
        </w:rPr>
        <w:t>NamespaceElements:</w:t>
      </w:r>
      <w:r>
        <w:br/>
      </w:r>
      <w:r>
        <w:rPr>
          <w:rStyle w:val="Production"/>
        </w:rPr>
        <w:t>NamespaceElement</w:t>
      </w:r>
      <w:r>
        <w:br/>
      </w:r>
      <w:r>
        <w:rPr>
          <w:rStyle w:val="Production"/>
        </w:rPr>
        <w:t>NamespaceElements</w:t>
      </w:r>
      <w:r>
        <w:t xml:space="preserve">   </w:t>
      </w:r>
      <w:r>
        <w:rPr>
          <w:rStyle w:val="Production"/>
        </w:rPr>
        <w:t>NamespaceElement</w:t>
      </w:r>
    </w:p>
    <w:p w:rsidR="00EF4567" w:rsidRDefault="00EF4567" w:rsidP="00EF4567">
      <w:pPr>
        <w:pStyle w:val="Grammar"/>
      </w:pPr>
      <w:r>
        <w:rPr>
          <w:rStyle w:val="Production"/>
        </w:rPr>
        <w:lastRenderedPageBreak/>
        <w:t>NamespaceElement:</w:t>
      </w:r>
      <w:r>
        <w:br/>
      </w:r>
      <w:r>
        <w:rPr>
          <w:rStyle w:val="Production"/>
        </w:rPr>
        <w:t>Statement</w:t>
      </w:r>
      <w:r>
        <w:br/>
      </w:r>
      <w:r>
        <w:rPr>
          <w:rStyle w:val="Production"/>
        </w:rPr>
        <w:t>LexicalDeclaration</w:t>
      </w:r>
      <w:r>
        <w:br/>
      </w:r>
      <w:r>
        <w:rPr>
          <w:rStyle w:val="Production"/>
        </w:rPr>
        <w:t>FunctionDeclaration</w:t>
      </w:r>
      <w:r>
        <w:br/>
      </w:r>
      <w:r>
        <w:rPr>
          <w:rStyle w:val="Production"/>
        </w:rPr>
        <w:t>GeneratorDeclaration</w:t>
      </w:r>
      <w:r>
        <w:br/>
      </w:r>
      <w:r>
        <w:rPr>
          <w:rStyle w:val="Production"/>
        </w:rPr>
        <w:t>ClassDeclaration</w:t>
      </w:r>
      <w:r>
        <w:br/>
      </w:r>
      <w:r>
        <w:rPr>
          <w:rStyle w:val="Production"/>
        </w:rPr>
        <w:t>InterfaceDeclaration</w:t>
      </w:r>
      <w:r>
        <w:br/>
      </w:r>
      <w:r>
        <w:rPr>
          <w:rStyle w:val="Production"/>
        </w:rPr>
        <w:t>TypeAliasDeclaration</w:t>
      </w:r>
      <w:r>
        <w:br/>
      </w:r>
      <w:r>
        <w:rPr>
          <w:rStyle w:val="Production"/>
        </w:rPr>
        <w:t>EnumDeclaration</w:t>
      </w:r>
      <w:r>
        <w:br/>
      </w:r>
      <w:r>
        <w:rPr>
          <w:rStyle w:val="Production"/>
        </w:rPr>
        <w:t>NamespaceDeclaration</w:t>
      </w:r>
      <w:r>
        <w:rPr>
          <w:rStyle w:val="Production"/>
        </w:rPr>
        <w:br/>
        <w:t>AmbientDeclaration</w:t>
      </w:r>
      <w:r>
        <w:rPr>
          <w:rStyle w:val="Production"/>
        </w:rPr>
        <w:br/>
        <w:t>ImportAliasDeclaration</w:t>
      </w:r>
      <w:r>
        <w:rPr>
          <w:rStyle w:val="Production"/>
        </w:rPr>
        <w:br/>
        <w:t>ExportNamespaceElement</w:t>
      </w:r>
    </w:p>
    <w:p w:rsidR="00EF4567" w:rsidRDefault="00EF4567" w:rsidP="00EF4567">
      <w:pPr>
        <w:pStyle w:val="Grammar"/>
      </w:pPr>
      <w:r>
        <w:rPr>
          <w:rStyle w:val="Production"/>
        </w:rPr>
        <w:t>ExportNamespaceElement:</w:t>
      </w:r>
      <w:r>
        <w:br/>
      </w:r>
      <w:r>
        <w:rPr>
          <w:rStyle w:val="Terminal"/>
        </w:rPr>
        <w:t>export</w:t>
      </w:r>
      <w:r>
        <w:t xml:space="preserve">   </w:t>
      </w:r>
      <w:r>
        <w:rPr>
          <w:rStyle w:val="Production"/>
        </w:rPr>
        <w:t>VariableStatement</w:t>
      </w:r>
      <w:r>
        <w:br/>
      </w:r>
      <w:r>
        <w:rPr>
          <w:rStyle w:val="Terminal"/>
        </w:rPr>
        <w:t>export</w:t>
      </w:r>
      <w:r>
        <w:t xml:space="preserve">   </w:t>
      </w:r>
      <w:r>
        <w:rPr>
          <w:rStyle w:val="Production"/>
        </w:rPr>
        <w:t>LexicalDeclaration</w:t>
      </w:r>
      <w:r>
        <w:br/>
      </w:r>
      <w:r>
        <w:rPr>
          <w:rStyle w:val="Terminal"/>
        </w:rPr>
        <w:t>export</w:t>
      </w:r>
      <w:r>
        <w:t xml:space="preserve">   </w:t>
      </w:r>
      <w:r>
        <w:rPr>
          <w:rStyle w:val="Production"/>
        </w:rPr>
        <w:t>FunctionDeclaration</w:t>
      </w:r>
      <w:r>
        <w:br/>
      </w:r>
      <w:r>
        <w:rPr>
          <w:rStyle w:val="Terminal"/>
        </w:rPr>
        <w:t>export</w:t>
      </w:r>
      <w:r>
        <w:t xml:space="preserve">   </w:t>
      </w:r>
      <w:r>
        <w:rPr>
          <w:rStyle w:val="Production"/>
        </w:rPr>
        <w:t>GeneratorDeclaration</w:t>
      </w:r>
      <w:r>
        <w:br/>
      </w:r>
      <w:r>
        <w:rPr>
          <w:rStyle w:val="Terminal"/>
        </w:rPr>
        <w:t>export</w:t>
      </w:r>
      <w:r>
        <w:t xml:space="preserve">   </w:t>
      </w:r>
      <w:r>
        <w:rPr>
          <w:rStyle w:val="Production"/>
        </w:rPr>
        <w:t>ClassDeclaration</w:t>
      </w:r>
      <w:r>
        <w:br/>
      </w:r>
      <w:r>
        <w:rPr>
          <w:rStyle w:val="Terminal"/>
        </w:rPr>
        <w:t>export</w:t>
      </w:r>
      <w:r>
        <w:t xml:space="preserve">   </w:t>
      </w:r>
      <w:r>
        <w:rPr>
          <w:rStyle w:val="Production"/>
        </w:rPr>
        <w:t>InterfaceDeclaration</w:t>
      </w:r>
      <w:r>
        <w:br/>
      </w:r>
      <w:r>
        <w:rPr>
          <w:rStyle w:val="Terminal"/>
        </w:rPr>
        <w:t>export</w:t>
      </w:r>
      <w:r>
        <w:t xml:space="preserve">   </w:t>
      </w:r>
      <w:r>
        <w:rPr>
          <w:rStyle w:val="Production"/>
        </w:rPr>
        <w:t>TypeAliasDeclaration</w:t>
      </w:r>
      <w:r>
        <w:br/>
      </w:r>
      <w:r>
        <w:rPr>
          <w:rStyle w:val="Terminal"/>
        </w:rPr>
        <w:t>export</w:t>
      </w:r>
      <w:r>
        <w:t xml:space="preserve">   </w:t>
      </w:r>
      <w:r>
        <w:rPr>
          <w:rStyle w:val="Production"/>
        </w:rPr>
        <w:t>EnumDeclaration</w:t>
      </w:r>
      <w:r>
        <w:br/>
      </w:r>
      <w:r>
        <w:rPr>
          <w:rStyle w:val="Terminal"/>
        </w:rPr>
        <w:t>export</w:t>
      </w:r>
      <w:r>
        <w:t xml:space="preserve">   </w:t>
      </w:r>
      <w:r>
        <w:rPr>
          <w:rStyle w:val="Production"/>
        </w:rPr>
        <w:t>NamespaceDeclaration</w:t>
      </w:r>
      <w:r>
        <w:br/>
      </w:r>
      <w:r>
        <w:rPr>
          <w:rStyle w:val="Terminal"/>
        </w:rPr>
        <w:t>export</w:t>
      </w:r>
      <w:r>
        <w:t xml:space="preserve">   </w:t>
      </w:r>
      <w:r>
        <w:rPr>
          <w:rStyle w:val="Production"/>
        </w:rPr>
        <w:t>AmbientDeclaration</w:t>
      </w:r>
      <w:r>
        <w:br/>
      </w:r>
      <w:r>
        <w:rPr>
          <w:rStyle w:val="Terminal"/>
        </w:rPr>
        <w:t>export</w:t>
      </w:r>
      <w:r>
        <w:t xml:space="preserve">   </w:t>
      </w:r>
      <w:r>
        <w:rPr>
          <w:rStyle w:val="Production"/>
        </w:rPr>
        <w:t>ImportAliasDeclaration</w:t>
      </w:r>
    </w:p>
    <w:p w:rsidR="00EF4567" w:rsidRDefault="00EF4567" w:rsidP="00EF4567">
      <w:pPr>
        <w:pStyle w:val="Grammar"/>
      </w:pPr>
      <w:r>
        <w:rPr>
          <w:rStyle w:val="Production"/>
        </w:rPr>
        <w:t>ImportAliasDeclaration:</w:t>
      </w:r>
      <w:r>
        <w:br/>
      </w:r>
      <w:r>
        <w:rPr>
          <w:rStyle w:val="Terminal"/>
        </w:rPr>
        <w:t>import</w:t>
      </w:r>
      <w:r>
        <w:t xml:space="preserve">   </w:t>
      </w:r>
      <w:r>
        <w:rPr>
          <w:rStyle w:val="Production"/>
        </w:rPr>
        <w:t>BindingIdentifier</w:t>
      </w:r>
      <w:r>
        <w:t xml:space="preserve">   </w:t>
      </w:r>
      <w:r>
        <w:rPr>
          <w:rStyle w:val="Terminal"/>
        </w:rPr>
        <w:t>=</w:t>
      </w:r>
      <w:r>
        <w:t xml:space="preserve">   </w:t>
      </w:r>
      <w:r>
        <w:rPr>
          <w:rStyle w:val="Production"/>
        </w:rPr>
        <w:t>EntityName</w:t>
      </w:r>
      <w:r>
        <w:t xml:space="preserve">   </w:t>
      </w:r>
      <w:r>
        <w:rPr>
          <w:rStyle w:val="Terminal"/>
        </w:rPr>
        <w:t>;</w:t>
      </w:r>
    </w:p>
    <w:p w:rsidR="00EF4567" w:rsidRPr="00EF4567" w:rsidRDefault="00EF4567" w:rsidP="00EF4567">
      <w:pPr>
        <w:pStyle w:val="Grammar"/>
      </w:pPr>
      <w:r>
        <w:rPr>
          <w:rStyle w:val="Production"/>
        </w:rPr>
        <w:t>EntityName:</w:t>
      </w:r>
      <w:r>
        <w:br/>
      </w:r>
      <w:r>
        <w:rPr>
          <w:rStyle w:val="Production"/>
        </w:rPr>
        <w:t>NamespaceName</w:t>
      </w:r>
      <w:r>
        <w:br/>
      </w:r>
      <w:r>
        <w:rPr>
          <w:rStyle w:val="Production"/>
        </w:rPr>
        <w:t>NamespaceName</w:t>
      </w:r>
      <w:r>
        <w:t xml:space="preserve">   </w:t>
      </w:r>
      <w:r>
        <w:rPr>
          <w:rStyle w:val="Terminal"/>
        </w:rPr>
        <w:t>.</w:t>
      </w:r>
      <w:r>
        <w:t xml:space="preserve">   </w:t>
      </w:r>
      <w:r>
        <w:rPr>
          <w:rStyle w:val="Production"/>
        </w:rPr>
        <w:t>IdentifierReference</w:t>
      </w:r>
    </w:p>
    <w:p w:rsidR="00EF4567" w:rsidRDefault="00EF4567" w:rsidP="00EF4567">
      <w:pPr>
        <w:pStyle w:val="Appendix2"/>
      </w:pPr>
      <w:bookmarkStart w:id="386" w:name="_Toc439666328"/>
      <w:r>
        <w:t>Scripts</w:t>
      </w:r>
      <w:r w:rsidR="00C63C76">
        <w:t xml:space="preserve"> and Modules</w:t>
      </w:r>
      <w:bookmarkEnd w:id="386"/>
    </w:p>
    <w:p w:rsidR="00EF4567" w:rsidRDefault="00EF4567" w:rsidP="00EF4567">
      <w:pPr>
        <w:pStyle w:val="Grammar"/>
      </w:pPr>
      <w:r>
        <w:rPr>
          <w:rStyle w:val="Production"/>
        </w:rPr>
        <w:t>SourceFile:</w:t>
      </w:r>
      <w:r>
        <w:br/>
      </w:r>
      <w:r>
        <w:rPr>
          <w:rStyle w:val="Production"/>
        </w:rPr>
        <w:t>ImplementationSourceFile</w:t>
      </w:r>
      <w:r>
        <w:br/>
      </w:r>
      <w:r>
        <w:rPr>
          <w:rStyle w:val="Production"/>
        </w:rPr>
        <w:t>DeclarationSourceFile</w:t>
      </w:r>
    </w:p>
    <w:p w:rsidR="00EF4567" w:rsidRDefault="00EF4567" w:rsidP="00EF4567">
      <w:pPr>
        <w:pStyle w:val="Grammar"/>
      </w:pPr>
      <w:r>
        <w:rPr>
          <w:rStyle w:val="Production"/>
        </w:rPr>
        <w:t>ImplementationSourceFile:</w:t>
      </w:r>
      <w:r>
        <w:br/>
      </w:r>
      <w:r>
        <w:rPr>
          <w:rStyle w:val="Production"/>
        </w:rPr>
        <w:t>ImplementationScript</w:t>
      </w:r>
      <w:r>
        <w:br/>
      </w:r>
      <w:r>
        <w:rPr>
          <w:rStyle w:val="Production"/>
        </w:rPr>
        <w:t>ImplementationModule</w:t>
      </w:r>
    </w:p>
    <w:p w:rsidR="00EF4567" w:rsidRDefault="00EF4567" w:rsidP="00EF4567">
      <w:pPr>
        <w:pStyle w:val="Grammar"/>
      </w:pPr>
      <w:r>
        <w:rPr>
          <w:rStyle w:val="Production"/>
        </w:rPr>
        <w:lastRenderedPageBreak/>
        <w:t>DeclarationSourceFile:</w:t>
      </w:r>
      <w:r>
        <w:br/>
      </w:r>
      <w:r>
        <w:rPr>
          <w:rStyle w:val="Production"/>
        </w:rPr>
        <w:t>DeclarationScript</w:t>
      </w:r>
      <w:r>
        <w:br/>
      </w:r>
      <w:r>
        <w:rPr>
          <w:rStyle w:val="Production"/>
        </w:rPr>
        <w:t>DeclarationModule</w:t>
      </w:r>
    </w:p>
    <w:p w:rsidR="00EF4567" w:rsidRDefault="00EF4567" w:rsidP="00EF4567">
      <w:pPr>
        <w:pStyle w:val="Grammar"/>
      </w:pPr>
      <w:r>
        <w:rPr>
          <w:rStyle w:val="Production"/>
        </w:rPr>
        <w:t>ImplementationScript:</w:t>
      </w:r>
      <w:r>
        <w:br/>
      </w:r>
      <w:r>
        <w:rPr>
          <w:rStyle w:val="Production"/>
        </w:rPr>
        <w:t>ImplementationScriptElements</w:t>
      </w:r>
      <w:r>
        <w:rPr>
          <w:rStyle w:val="Production"/>
          <w:vertAlign w:val="subscript"/>
        </w:rPr>
        <w:t>opt</w:t>
      </w:r>
    </w:p>
    <w:p w:rsidR="00EF4567" w:rsidRDefault="00EF4567" w:rsidP="00EF4567">
      <w:pPr>
        <w:pStyle w:val="Grammar"/>
      </w:pPr>
      <w:r>
        <w:rPr>
          <w:rStyle w:val="Production"/>
        </w:rPr>
        <w:t>ImplementationScriptElements:</w:t>
      </w:r>
      <w:r>
        <w:br/>
      </w:r>
      <w:r>
        <w:rPr>
          <w:rStyle w:val="Production"/>
        </w:rPr>
        <w:t>ImplementationScriptElement</w:t>
      </w:r>
      <w:r>
        <w:br/>
      </w:r>
      <w:r>
        <w:rPr>
          <w:rStyle w:val="Production"/>
        </w:rPr>
        <w:t>ImplementationScriptElements</w:t>
      </w:r>
      <w:r>
        <w:t xml:space="preserve">   </w:t>
      </w:r>
      <w:r>
        <w:rPr>
          <w:rStyle w:val="Production"/>
        </w:rPr>
        <w:t>ImplementationScriptElement</w:t>
      </w:r>
    </w:p>
    <w:p w:rsidR="00EF4567" w:rsidRDefault="00EF4567" w:rsidP="00EF4567">
      <w:pPr>
        <w:pStyle w:val="Grammar"/>
      </w:pPr>
      <w:r>
        <w:rPr>
          <w:rStyle w:val="Production"/>
        </w:rPr>
        <w:t>ImplementationScriptElement:</w:t>
      </w:r>
      <w:r>
        <w:br/>
      </w:r>
      <w:r>
        <w:rPr>
          <w:rStyle w:val="Production"/>
        </w:rPr>
        <w:t>ImplementationElement</w:t>
      </w:r>
      <w:r>
        <w:br/>
      </w:r>
      <w:r>
        <w:rPr>
          <w:rStyle w:val="Production"/>
        </w:rPr>
        <w:t>AmbientModuleDeclaration</w:t>
      </w:r>
    </w:p>
    <w:p w:rsidR="00EF4567" w:rsidRDefault="00EF4567" w:rsidP="00EF4567">
      <w:pPr>
        <w:pStyle w:val="Grammar"/>
      </w:pPr>
      <w:r>
        <w:rPr>
          <w:rStyle w:val="Production"/>
        </w:rPr>
        <w:t>ImplementationElement:</w:t>
      </w:r>
      <w:r>
        <w:br/>
      </w:r>
      <w:r>
        <w:rPr>
          <w:rStyle w:val="Production"/>
        </w:rPr>
        <w:t>Statement</w:t>
      </w:r>
      <w:r>
        <w:br/>
      </w:r>
      <w:r>
        <w:rPr>
          <w:rStyle w:val="Production"/>
        </w:rPr>
        <w:t>LexicalDeclaration</w:t>
      </w:r>
      <w:r>
        <w:br/>
      </w:r>
      <w:r>
        <w:rPr>
          <w:rStyle w:val="Production"/>
        </w:rPr>
        <w:t>FunctionDeclaration</w:t>
      </w:r>
      <w:r>
        <w:br/>
      </w:r>
      <w:r>
        <w:rPr>
          <w:rStyle w:val="Production"/>
        </w:rPr>
        <w:t>GeneratorDeclaration</w:t>
      </w:r>
      <w:r>
        <w:br/>
      </w:r>
      <w:r>
        <w:rPr>
          <w:rStyle w:val="Production"/>
        </w:rPr>
        <w:t>ClassDeclaration</w:t>
      </w:r>
      <w:r>
        <w:br/>
      </w:r>
      <w:r>
        <w:rPr>
          <w:rStyle w:val="Production"/>
        </w:rPr>
        <w:t>InterfaceDeclaration</w:t>
      </w:r>
      <w:r>
        <w:br/>
      </w:r>
      <w:r>
        <w:rPr>
          <w:rStyle w:val="Production"/>
        </w:rPr>
        <w:t>TypeAliasDeclaration</w:t>
      </w:r>
      <w:r>
        <w:br/>
      </w:r>
      <w:r>
        <w:rPr>
          <w:rStyle w:val="Production"/>
        </w:rPr>
        <w:t>EnumDeclaration</w:t>
      </w:r>
      <w:r>
        <w:br/>
      </w:r>
      <w:r>
        <w:rPr>
          <w:rStyle w:val="Production"/>
        </w:rPr>
        <w:t>NamespaceDeclaration</w:t>
      </w:r>
      <w:r>
        <w:br/>
      </w:r>
      <w:r>
        <w:rPr>
          <w:rStyle w:val="Production"/>
        </w:rPr>
        <w:t>AmbientDeclaration</w:t>
      </w:r>
      <w:r>
        <w:br/>
      </w:r>
      <w:r>
        <w:rPr>
          <w:rStyle w:val="Production"/>
        </w:rPr>
        <w:t>ImportAliasDeclaration</w:t>
      </w:r>
    </w:p>
    <w:p w:rsidR="00EF4567" w:rsidRDefault="00EF4567" w:rsidP="00EF4567">
      <w:pPr>
        <w:pStyle w:val="Grammar"/>
      </w:pPr>
      <w:r>
        <w:rPr>
          <w:rStyle w:val="Production"/>
        </w:rPr>
        <w:t>DeclarationScript:</w:t>
      </w:r>
      <w:r>
        <w:br/>
      </w:r>
      <w:r>
        <w:rPr>
          <w:rStyle w:val="Production"/>
        </w:rPr>
        <w:t>DeclarationScriptElements</w:t>
      </w:r>
      <w:r>
        <w:rPr>
          <w:rStyle w:val="Production"/>
          <w:vertAlign w:val="subscript"/>
        </w:rPr>
        <w:t>opt</w:t>
      </w:r>
    </w:p>
    <w:p w:rsidR="00EF4567" w:rsidRDefault="00EF4567" w:rsidP="00EF4567">
      <w:pPr>
        <w:pStyle w:val="Grammar"/>
      </w:pPr>
      <w:r>
        <w:rPr>
          <w:rStyle w:val="Production"/>
        </w:rPr>
        <w:t>DeclarationScriptElements:</w:t>
      </w:r>
      <w:r>
        <w:br/>
      </w:r>
      <w:r>
        <w:rPr>
          <w:rStyle w:val="Production"/>
        </w:rPr>
        <w:t>DeclarationScriptElement</w:t>
      </w:r>
      <w:r>
        <w:br/>
      </w:r>
      <w:r>
        <w:rPr>
          <w:rStyle w:val="Production"/>
        </w:rPr>
        <w:t>DeclarationScriptElements</w:t>
      </w:r>
      <w:r>
        <w:t xml:space="preserve">   </w:t>
      </w:r>
      <w:r>
        <w:rPr>
          <w:rStyle w:val="Production"/>
        </w:rPr>
        <w:t>DeclarationScriptElement</w:t>
      </w:r>
    </w:p>
    <w:p w:rsidR="00EF4567" w:rsidRDefault="00EF4567" w:rsidP="00EF4567">
      <w:pPr>
        <w:pStyle w:val="Grammar"/>
      </w:pPr>
      <w:r>
        <w:rPr>
          <w:rStyle w:val="Production"/>
        </w:rPr>
        <w:t>DeclarationScriptElement:</w:t>
      </w:r>
      <w:r>
        <w:br/>
      </w:r>
      <w:r>
        <w:rPr>
          <w:rStyle w:val="Production"/>
        </w:rPr>
        <w:t>DeclarationElement</w:t>
      </w:r>
      <w:r>
        <w:br/>
      </w:r>
      <w:r>
        <w:rPr>
          <w:rStyle w:val="Production"/>
        </w:rPr>
        <w:t>AmbientModuleDeclaration</w:t>
      </w:r>
    </w:p>
    <w:p w:rsidR="00EF4567" w:rsidRDefault="00EF4567" w:rsidP="00EF4567">
      <w:pPr>
        <w:pStyle w:val="Grammar"/>
      </w:pPr>
      <w:r>
        <w:rPr>
          <w:rStyle w:val="Production"/>
        </w:rPr>
        <w:t>DeclarationElement:</w:t>
      </w:r>
      <w:r>
        <w:br/>
      </w:r>
      <w:r>
        <w:rPr>
          <w:rStyle w:val="Production"/>
        </w:rPr>
        <w:t>InterfaceDeclaration</w:t>
      </w:r>
      <w:r>
        <w:br/>
      </w:r>
      <w:r>
        <w:rPr>
          <w:rStyle w:val="Production"/>
        </w:rPr>
        <w:t>TypeAliasDeclaration</w:t>
      </w:r>
      <w:r>
        <w:br/>
      </w:r>
      <w:r>
        <w:rPr>
          <w:rStyle w:val="Production"/>
        </w:rPr>
        <w:t>NamespaceDeclaration</w:t>
      </w:r>
      <w:r>
        <w:br/>
      </w:r>
      <w:r>
        <w:rPr>
          <w:rStyle w:val="Production"/>
        </w:rPr>
        <w:t>AmbientDeclaration</w:t>
      </w:r>
      <w:r>
        <w:br/>
      </w:r>
      <w:r>
        <w:rPr>
          <w:rStyle w:val="Production"/>
        </w:rPr>
        <w:t>ImportAliasDeclaration</w:t>
      </w:r>
    </w:p>
    <w:p w:rsidR="00EF4567" w:rsidRDefault="00EF4567" w:rsidP="00EF4567">
      <w:pPr>
        <w:pStyle w:val="Grammar"/>
      </w:pPr>
      <w:r>
        <w:rPr>
          <w:rStyle w:val="Production"/>
        </w:rPr>
        <w:lastRenderedPageBreak/>
        <w:t>ImplementationModule:</w:t>
      </w:r>
      <w:r>
        <w:br/>
      </w:r>
      <w:r>
        <w:rPr>
          <w:rStyle w:val="Production"/>
        </w:rPr>
        <w:t>ImplementationModuleElements</w:t>
      </w:r>
      <w:r>
        <w:rPr>
          <w:rStyle w:val="Production"/>
          <w:vertAlign w:val="subscript"/>
        </w:rPr>
        <w:t>opt</w:t>
      </w:r>
    </w:p>
    <w:p w:rsidR="00EF4567" w:rsidRDefault="00EF4567" w:rsidP="00EF4567">
      <w:pPr>
        <w:pStyle w:val="Grammar"/>
      </w:pPr>
      <w:r>
        <w:rPr>
          <w:rStyle w:val="Production"/>
        </w:rPr>
        <w:t>ImplementationModuleElements:</w:t>
      </w:r>
      <w:r>
        <w:br/>
      </w:r>
      <w:r>
        <w:rPr>
          <w:rStyle w:val="Production"/>
        </w:rPr>
        <w:t>ImplementationModuleElement</w:t>
      </w:r>
      <w:r>
        <w:br/>
      </w:r>
      <w:r>
        <w:rPr>
          <w:rStyle w:val="Production"/>
        </w:rPr>
        <w:t>ImplementationModuleElements</w:t>
      </w:r>
      <w:r>
        <w:t xml:space="preserve">   </w:t>
      </w:r>
      <w:r>
        <w:rPr>
          <w:rStyle w:val="Production"/>
        </w:rPr>
        <w:t>ImplementationModuleElement</w:t>
      </w:r>
    </w:p>
    <w:p w:rsidR="00EF4567" w:rsidRDefault="00EF4567" w:rsidP="00EF4567">
      <w:pPr>
        <w:pStyle w:val="Grammar"/>
      </w:pPr>
      <w:r>
        <w:rPr>
          <w:rStyle w:val="Production"/>
        </w:rPr>
        <w:t>ImplementationModuleElement:</w:t>
      </w:r>
      <w:r>
        <w:br/>
      </w:r>
      <w:r>
        <w:rPr>
          <w:rStyle w:val="Production"/>
        </w:rPr>
        <w:t>ImplementationElement</w:t>
      </w:r>
      <w:r>
        <w:br/>
      </w:r>
      <w:r>
        <w:rPr>
          <w:rStyle w:val="Production"/>
        </w:rPr>
        <w:t>ImportDeclaration</w:t>
      </w:r>
      <w:r>
        <w:br/>
      </w:r>
      <w:r>
        <w:rPr>
          <w:rStyle w:val="Production"/>
        </w:rPr>
        <w:t>ImportAliasDeclaration</w:t>
      </w:r>
      <w:r>
        <w:br/>
      </w:r>
      <w:r>
        <w:rPr>
          <w:rStyle w:val="Production"/>
        </w:rPr>
        <w:t>ImportRequireDeclaration</w:t>
      </w:r>
      <w:r>
        <w:br/>
      </w:r>
      <w:r>
        <w:rPr>
          <w:rStyle w:val="Production"/>
        </w:rPr>
        <w:t>ExportImplementationElement</w:t>
      </w:r>
      <w:r>
        <w:br/>
      </w:r>
      <w:r>
        <w:rPr>
          <w:rStyle w:val="Production"/>
        </w:rPr>
        <w:t>ExportDefaultImplementationElement</w:t>
      </w:r>
      <w:r>
        <w:br/>
      </w:r>
      <w:r>
        <w:rPr>
          <w:rStyle w:val="Production"/>
        </w:rPr>
        <w:t>ExportListDeclaration</w:t>
      </w:r>
      <w:r>
        <w:br/>
      </w:r>
      <w:r>
        <w:rPr>
          <w:rStyle w:val="Production"/>
        </w:rPr>
        <w:t>ExportAssignment</w:t>
      </w:r>
    </w:p>
    <w:p w:rsidR="00EF4567" w:rsidRDefault="00EF4567" w:rsidP="00EF4567">
      <w:pPr>
        <w:pStyle w:val="Grammar"/>
      </w:pPr>
      <w:r>
        <w:rPr>
          <w:rStyle w:val="Production"/>
        </w:rPr>
        <w:t>DeclarationModule:</w:t>
      </w:r>
      <w:r>
        <w:br/>
      </w:r>
      <w:r>
        <w:rPr>
          <w:rStyle w:val="Production"/>
        </w:rPr>
        <w:t>DeclarationModuleElements</w:t>
      </w:r>
      <w:r>
        <w:rPr>
          <w:rStyle w:val="Production"/>
          <w:vertAlign w:val="subscript"/>
        </w:rPr>
        <w:t>opt</w:t>
      </w:r>
    </w:p>
    <w:p w:rsidR="00EF4567" w:rsidRDefault="00EF4567" w:rsidP="00EF4567">
      <w:pPr>
        <w:pStyle w:val="Grammar"/>
      </w:pPr>
      <w:r>
        <w:rPr>
          <w:rStyle w:val="Production"/>
        </w:rPr>
        <w:t>DeclarationModuleElements:</w:t>
      </w:r>
      <w:r>
        <w:br/>
      </w:r>
      <w:r>
        <w:rPr>
          <w:rStyle w:val="Production"/>
        </w:rPr>
        <w:t>DeclarationModuleElement</w:t>
      </w:r>
      <w:r>
        <w:br/>
      </w:r>
      <w:r>
        <w:rPr>
          <w:rStyle w:val="Production"/>
        </w:rPr>
        <w:t>DeclarationModuleElements</w:t>
      </w:r>
      <w:r>
        <w:t xml:space="preserve">   </w:t>
      </w:r>
      <w:r>
        <w:rPr>
          <w:rStyle w:val="Production"/>
        </w:rPr>
        <w:t>DeclarationModuleElement</w:t>
      </w:r>
    </w:p>
    <w:p w:rsidR="00EF4567" w:rsidRDefault="00EF4567" w:rsidP="00EF4567">
      <w:pPr>
        <w:pStyle w:val="Grammar"/>
      </w:pPr>
      <w:r>
        <w:rPr>
          <w:rStyle w:val="Production"/>
        </w:rPr>
        <w:t>DeclarationModuleElement:</w:t>
      </w:r>
      <w:r>
        <w:br/>
      </w:r>
      <w:r>
        <w:rPr>
          <w:rStyle w:val="Production"/>
        </w:rPr>
        <w:t>DeclarationElement</w:t>
      </w:r>
      <w:r>
        <w:br/>
      </w:r>
      <w:r>
        <w:rPr>
          <w:rStyle w:val="Production"/>
        </w:rPr>
        <w:t>ImportDeclaration</w:t>
      </w:r>
      <w:r>
        <w:br/>
      </w:r>
      <w:r>
        <w:rPr>
          <w:rStyle w:val="Production"/>
        </w:rPr>
        <w:t>ImportAliasDeclaration</w:t>
      </w:r>
      <w:r>
        <w:br/>
      </w:r>
      <w:r>
        <w:rPr>
          <w:rStyle w:val="Production"/>
        </w:rPr>
        <w:t>ExportDeclarationElement</w:t>
      </w:r>
      <w:r>
        <w:br/>
      </w:r>
      <w:r>
        <w:rPr>
          <w:rStyle w:val="Production"/>
        </w:rPr>
        <w:t>ExportDefaultDeclarationElement</w:t>
      </w:r>
      <w:r>
        <w:br/>
      </w:r>
      <w:r>
        <w:rPr>
          <w:rStyle w:val="Production"/>
        </w:rPr>
        <w:t>ExportListDeclaration</w:t>
      </w:r>
      <w:r>
        <w:br/>
      </w:r>
      <w:r>
        <w:rPr>
          <w:rStyle w:val="Production"/>
        </w:rPr>
        <w:t>ExportAssignment</w:t>
      </w:r>
    </w:p>
    <w:p w:rsidR="00EF4567" w:rsidRDefault="00EF4567" w:rsidP="00EF4567">
      <w:pPr>
        <w:pStyle w:val="Grammar"/>
      </w:pPr>
      <w:r>
        <w:rPr>
          <w:rStyle w:val="Production"/>
        </w:rPr>
        <w:t>ImportRequireDeclaration:</w:t>
      </w:r>
      <w:r>
        <w:br/>
      </w:r>
      <w:r>
        <w:rPr>
          <w:rStyle w:val="Terminal"/>
        </w:rPr>
        <w:t>import</w:t>
      </w:r>
      <w:r>
        <w:t xml:space="preserve">   </w:t>
      </w:r>
      <w:r>
        <w:rPr>
          <w:rStyle w:val="Production"/>
        </w:rPr>
        <w:t>BindingIdentifier</w:t>
      </w:r>
      <w:r>
        <w:t xml:space="preserve">   </w:t>
      </w:r>
      <w:r>
        <w:rPr>
          <w:rStyle w:val="Terminal"/>
        </w:rPr>
        <w:t>=</w:t>
      </w:r>
      <w:r>
        <w:t xml:space="preserve">   </w:t>
      </w:r>
      <w:r>
        <w:rPr>
          <w:rStyle w:val="Terminal"/>
        </w:rPr>
        <w:t>require</w:t>
      </w:r>
      <w:r>
        <w:t xml:space="preserve">   </w:t>
      </w:r>
      <w:r>
        <w:rPr>
          <w:rStyle w:val="Terminal"/>
        </w:rPr>
        <w:t>(</w:t>
      </w:r>
      <w:r>
        <w:t xml:space="preserve">   </w:t>
      </w:r>
      <w:r>
        <w:rPr>
          <w:rStyle w:val="Production"/>
        </w:rPr>
        <w:t>StringLiteral</w:t>
      </w:r>
      <w:r>
        <w:t xml:space="preserve">   </w:t>
      </w:r>
      <w:r>
        <w:rPr>
          <w:rStyle w:val="Terminal"/>
        </w:rPr>
        <w:t>)</w:t>
      </w:r>
      <w:r>
        <w:t xml:space="preserve">   </w:t>
      </w:r>
      <w:r>
        <w:rPr>
          <w:rStyle w:val="Terminal"/>
        </w:rPr>
        <w:t>;</w:t>
      </w:r>
    </w:p>
    <w:p w:rsidR="00EF4567" w:rsidRDefault="00EF4567" w:rsidP="00EF4567">
      <w:pPr>
        <w:pStyle w:val="Grammar"/>
      </w:pPr>
      <w:r>
        <w:rPr>
          <w:rStyle w:val="Production"/>
        </w:rPr>
        <w:lastRenderedPageBreak/>
        <w:t>ExportImplementationElement:</w:t>
      </w:r>
      <w:r>
        <w:br/>
      </w:r>
      <w:r>
        <w:rPr>
          <w:rStyle w:val="Terminal"/>
        </w:rPr>
        <w:t>export</w:t>
      </w:r>
      <w:r>
        <w:t xml:space="preserve">   </w:t>
      </w:r>
      <w:r>
        <w:rPr>
          <w:rStyle w:val="Production"/>
        </w:rPr>
        <w:t>VariableStatement</w:t>
      </w:r>
      <w:r>
        <w:br/>
      </w:r>
      <w:r>
        <w:rPr>
          <w:rStyle w:val="Terminal"/>
        </w:rPr>
        <w:t>export</w:t>
      </w:r>
      <w:r>
        <w:t xml:space="preserve">   </w:t>
      </w:r>
      <w:r>
        <w:rPr>
          <w:rStyle w:val="Production"/>
        </w:rPr>
        <w:t>LexicalDeclaration</w:t>
      </w:r>
      <w:r>
        <w:br/>
      </w:r>
      <w:r>
        <w:rPr>
          <w:rStyle w:val="Terminal"/>
        </w:rPr>
        <w:t>export</w:t>
      </w:r>
      <w:r>
        <w:t xml:space="preserve">   </w:t>
      </w:r>
      <w:r>
        <w:rPr>
          <w:rStyle w:val="Production"/>
        </w:rPr>
        <w:t>FunctionDeclaration</w:t>
      </w:r>
      <w:r>
        <w:br/>
      </w:r>
      <w:r>
        <w:rPr>
          <w:rStyle w:val="Terminal"/>
        </w:rPr>
        <w:t>export</w:t>
      </w:r>
      <w:r>
        <w:t xml:space="preserve">   </w:t>
      </w:r>
      <w:r>
        <w:rPr>
          <w:rStyle w:val="Production"/>
        </w:rPr>
        <w:t>GeneratorDeclaration</w:t>
      </w:r>
      <w:r>
        <w:br/>
      </w:r>
      <w:r>
        <w:rPr>
          <w:rStyle w:val="Terminal"/>
        </w:rPr>
        <w:t>export</w:t>
      </w:r>
      <w:r>
        <w:t xml:space="preserve">   </w:t>
      </w:r>
      <w:r>
        <w:rPr>
          <w:rStyle w:val="Production"/>
        </w:rPr>
        <w:t>ClassDeclaration</w:t>
      </w:r>
      <w:r>
        <w:br/>
      </w:r>
      <w:r>
        <w:rPr>
          <w:rStyle w:val="Terminal"/>
        </w:rPr>
        <w:t>export</w:t>
      </w:r>
      <w:r>
        <w:t xml:space="preserve">   </w:t>
      </w:r>
      <w:r>
        <w:rPr>
          <w:rStyle w:val="Production"/>
        </w:rPr>
        <w:t>InterfaceDeclaration</w:t>
      </w:r>
      <w:r>
        <w:br/>
      </w:r>
      <w:r>
        <w:rPr>
          <w:rStyle w:val="Terminal"/>
        </w:rPr>
        <w:t>export</w:t>
      </w:r>
      <w:r>
        <w:t xml:space="preserve">   </w:t>
      </w:r>
      <w:r>
        <w:rPr>
          <w:rStyle w:val="Production"/>
        </w:rPr>
        <w:t>TypeAliasDeclaration</w:t>
      </w:r>
      <w:r>
        <w:br/>
      </w:r>
      <w:r>
        <w:rPr>
          <w:rStyle w:val="Terminal"/>
        </w:rPr>
        <w:t>export</w:t>
      </w:r>
      <w:r>
        <w:t xml:space="preserve">   </w:t>
      </w:r>
      <w:r>
        <w:rPr>
          <w:rStyle w:val="Production"/>
        </w:rPr>
        <w:t>EnumDeclaration</w:t>
      </w:r>
      <w:r>
        <w:br/>
      </w:r>
      <w:r>
        <w:rPr>
          <w:rStyle w:val="Terminal"/>
        </w:rPr>
        <w:t>export</w:t>
      </w:r>
      <w:r>
        <w:t xml:space="preserve">   </w:t>
      </w:r>
      <w:r>
        <w:rPr>
          <w:rStyle w:val="Production"/>
        </w:rPr>
        <w:t>NamespaceDeclaration</w:t>
      </w:r>
      <w:r>
        <w:br/>
      </w:r>
      <w:r>
        <w:rPr>
          <w:rStyle w:val="Terminal"/>
        </w:rPr>
        <w:t>export</w:t>
      </w:r>
      <w:r>
        <w:t xml:space="preserve">   </w:t>
      </w:r>
      <w:r>
        <w:rPr>
          <w:rStyle w:val="Production"/>
        </w:rPr>
        <w:t>AmbientDeclaration</w:t>
      </w:r>
      <w:r>
        <w:br/>
      </w:r>
      <w:r>
        <w:rPr>
          <w:rStyle w:val="Terminal"/>
        </w:rPr>
        <w:t>export</w:t>
      </w:r>
      <w:r>
        <w:t xml:space="preserve">   </w:t>
      </w:r>
      <w:r>
        <w:rPr>
          <w:rStyle w:val="Production"/>
        </w:rPr>
        <w:t>ImportAliasDeclaration</w:t>
      </w:r>
    </w:p>
    <w:p w:rsidR="00EF4567" w:rsidRDefault="00EF4567" w:rsidP="00EF4567">
      <w:pPr>
        <w:pStyle w:val="Grammar"/>
      </w:pPr>
      <w:r>
        <w:rPr>
          <w:rStyle w:val="Production"/>
        </w:rPr>
        <w:t>ExportDeclarationElement:</w:t>
      </w:r>
      <w:r>
        <w:br/>
      </w:r>
      <w:r>
        <w:rPr>
          <w:rStyle w:val="Terminal"/>
        </w:rPr>
        <w:t>export</w:t>
      </w:r>
      <w:r>
        <w:t xml:space="preserve">   </w:t>
      </w:r>
      <w:r>
        <w:rPr>
          <w:rStyle w:val="Production"/>
        </w:rPr>
        <w:t>InterfaceDeclaration</w:t>
      </w:r>
      <w:r>
        <w:br/>
      </w:r>
      <w:r>
        <w:rPr>
          <w:rStyle w:val="Terminal"/>
        </w:rPr>
        <w:t>export</w:t>
      </w:r>
      <w:r>
        <w:t xml:space="preserve">   </w:t>
      </w:r>
      <w:r>
        <w:rPr>
          <w:rStyle w:val="Production"/>
        </w:rPr>
        <w:t>TypeAliasDeclaration</w:t>
      </w:r>
      <w:r>
        <w:br/>
      </w:r>
      <w:r>
        <w:rPr>
          <w:rStyle w:val="Terminal"/>
        </w:rPr>
        <w:t>export</w:t>
      </w:r>
      <w:r>
        <w:t xml:space="preserve">   </w:t>
      </w:r>
      <w:r>
        <w:rPr>
          <w:rStyle w:val="Production"/>
        </w:rPr>
        <w:t>AmbientDeclaration</w:t>
      </w:r>
      <w:r>
        <w:br/>
      </w:r>
      <w:r>
        <w:rPr>
          <w:rStyle w:val="Terminal"/>
        </w:rPr>
        <w:t>export</w:t>
      </w:r>
      <w:r>
        <w:t xml:space="preserve">   </w:t>
      </w:r>
      <w:r>
        <w:rPr>
          <w:rStyle w:val="Production"/>
        </w:rPr>
        <w:t>ImportAliasDeclaration</w:t>
      </w:r>
    </w:p>
    <w:p w:rsidR="00EF4567" w:rsidRDefault="00EF4567" w:rsidP="00EF4567">
      <w:pPr>
        <w:pStyle w:val="Grammar"/>
      </w:pPr>
      <w:r>
        <w:rPr>
          <w:rStyle w:val="Production"/>
        </w:rPr>
        <w:t>ExportDefaultImplementationElement:</w:t>
      </w:r>
      <w:r>
        <w:br/>
      </w:r>
      <w:r>
        <w:rPr>
          <w:rStyle w:val="Terminal"/>
        </w:rPr>
        <w:t>export</w:t>
      </w:r>
      <w:r>
        <w:t xml:space="preserve">   </w:t>
      </w:r>
      <w:r>
        <w:rPr>
          <w:rStyle w:val="Terminal"/>
        </w:rPr>
        <w:t>default</w:t>
      </w:r>
      <w:r>
        <w:t xml:space="preserve">   </w:t>
      </w:r>
      <w:r>
        <w:rPr>
          <w:rStyle w:val="Production"/>
        </w:rPr>
        <w:t>FunctionDeclaration</w:t>
      </w:r>
      <w:r>
        <w:br/>
      </w:r>
      <w:r>
        <w:rPr>
          <w:rStyle w:val="Terminal"/>
        </w:rPr>
        <w:t>export</w:t>
      </w:r>
      <w:r>
        <w:t xml:space="preserve">   </w:t>
      </w:r>
      <w:r>
        <w:rPr>
          <w:rStyle w:val="Terminal"/>
        </w:rPr>
        <w:t>default</w:t>
      </w:r>
      <w:r>
        <w:t xml:space="preserve">   </w:t>
      </w:r>
      <w:r>
        <w:rPr>
          <w:rStyle w:val="Production"/>
        </w:rPr>
        <w:t>GeneratorDeclaration</w:t>
      </w:r>
      <w:r>
        <w:br/>
      </w:r>
      <w:r>
        <w:rPr>
          <w:rStyle w:val="Terminal"/>
        </w:rPr>
        <w:t>export</w:t>
      </w:r>
      <w:r>
        <w:t xml:space="preserve">   </w:t>
      </w:r>
      <w:r>
        <w:rPr>
          <w:rStyle w:val="Terminal"/>
        </w:rPr>
        <w:t>default</w:t>
      </w:r>
      <w:r>
        <w:t xml:space="preserve">   </w:t>
      </w:r>
      <w:r>
        <w:rPr>
          <w:rStyle w:val="Production"/>
        </w:rPr>
        <w:t>ClassDeclaration</w:t>
      </w:r>
      <w:r>
        <w:br/>
      </w:r>
      <w:r>
        <w:rPr>
          <w:rStyle w:val="Terminal"/>
        </w:rPr>
        <w:t>export</w:t>
      </w:r>
      <w:r>
        <w:t xml:space="preserve">   </w:t>
      </w:r>
      <w:r>
        <w:rPr>
          <w:rStyle w:val="Terminal"/>
        </w:rPr>
        <w:t>default</w:t>
      </w:r>
      <w:r>
        <w:t xml:space="preserve">   </w:t>
      </w:r>
      <w:r>
        <w:rPr>
          <w:rStyle w:val="Production"/>
        </w:rPr>
        <w:t>AssignmentExpression</w:t>
      </w:r>
      <w:r>
        <w:t xml:space="preserve">   </w:t>
      </w:r>
      <w:r>
        <w:rPr>
          <w:rStyle w:val="Terminal"/>
        </w:rPr>
        <w:t>;</w:t>
      </w:r>
    </w:p>
    <w:p w:rsidR="00EF4567" w:rsidRDefault="00EF4567" w:rsidP="00EF4567">
      <w:pPr>
        <w:pStyle w:val="Grammar"/>
      </w:pPr>
      <w:r>
        <w:rPr>
          <w:rStyle w:val="Production"/>
        </w:rPr>
        <w:t>ExportDefaultDeclarationElement:</w:t>
      </w:r>
      <w:r>
        <w:br/>
      </w:r>
      <w:r>
        <w:rPr>
          <w:rStyle w:val="Terminal"/>
        </w:rPr>
        <w:t>export</w:t>
      </w:r>
      <w:r>
        <w:t xml:space="preserve">   </w:t>
      </w:r>
      <w:r>
        <w:rPr>
          <w:rStyle w:val="Terminal"/>
        </w:rPr>
        <w:t>default</w:t>
      </w:r>
      <w:r>
        <w:t xml:space="preserve">   </w:t>
      </w:r>
      <w:r>
        <w:rPr>
          <w:rStyle w:val="Production"/>
        </w:rPr>
        <w:t>AmbientFunctionDeclaration</w:t>
      </w:r>
      <w:r>
        <w:br/>
      </w:r>
      <w:r>
        <w:rPr>
          <w:rStyle w:val="Terminal"/>
        </w:rPr>
        <w:t>export</w:t>
      </w:r>
      <w:r>
        <w:t xml:space="preserve">   </w:t>
      </w:r>
      <w:r>
        <w:rPr>
          <w:rStyle w:val="Terminal"/>
        </w:rPr>
        <w:t>default</w:t>
      </w:r>
      <w:r>
        <w:t xml:space="preserve">   </w:t>
      </w:r>
      <w:r>
        <w:rPr>
          <w:rStyle w:val="Production"/>
        </w:rPr>
        <w:t>AmbientClassDeclaration</w:t>
      </w:r>
      <w:r>
        <w:br/>
      </w:r>
      <w:r>
        <w:rPr>
          <w:rStyle w:val="Terminal"/>
        </w:rPr>
        <w:t>export</w:t>
      </w:r>
      <w:r>
        <w:t xml:space="preserve">   </w:t>
      </w:r>
      <w:r>
        <w:rPr>
          <w:rStyle w:val="Terminal"/>
        </w:rPr>
        <w:t>default</w:t>
      </w:r>
      <w:r>
        <w:t xml:space="preserve">   </w:t>
      </w:r>
      <w:r>
        <w:rPr>
          <w:rStyle w:val="Production"/>
        </w:rPr>
        <w:t>IdentifierReference</w:t>
      </w:r>
      <w:r>
        <w:t xml:space="preserve">   </w:t>
      </w:r>
      <w:r>
        <w:rPr>
          <w:rStyle w:val="Terminal"/>
        </w:rPr>
        <w:t>;</w:t>
      </w:r>
    </w:p>
    <w:p w:rsidR="00EF4567" w:rsidRDefault="00EF4567" w:rsidP="00EF4567">
      <w:pPr>
        <w:pStyle w:val="Grammar"/>
      </w:pPr>
      <w:r>
        <w:rPr>
          <w:rStyle w:val="Production"/>
        </w:rPr>
        <w:t>ExportListDeclaration:</w:t>
      </w:r>
      <w:r>
        <w:br/>
      </w:r>
      <w:r>
        <w:rPr>
          <w:rStyle w:val="Terminal"/>
        </w:rPr>
        <w:t>export</w:t>
      </w:r>
      <w:r>
        <w:t xml:space="preserve">   </w:t>
      </w:r>
      <w:r>
        <w:rPr>
          <w:rStyle w:val="Terminal"/>
        </w:rPr>
        <w:t>*</w:t>
      </w:r>
      <w:r>
        <w:t xml:space="preserve">   </w:t>
      </w:r>
      <w:r>
        <w:rPr>
          <w:rStyle w:val="Production"/>
        </w:rPr>
        <w:t>FromClause</w:t>
      </w:r>
      <w:r>
        <w:t xml:space="preserve">   </w:t>
      </w:r>
      <w:r>
        <w:rPr>
          <w:rStyle w:val="Terminal"/>
        </w:rPr>
        <w:t>;</w:t>
      </w:r>
      <w:r>
        <w:br/>
      </w:r>
      <w:r>
        <w:rPr>
          <w:rStyle w:val="Terminal"/>
        </w:rPr>
        <w:t>export</w:t>
      </w:r>
      <w:r>
        <w:t xml:space="preserve">   </w:t>
      </w:r>
      <w:r>
        <w:rPr>
          <w:rStyle w:val="Production"/>
        </w:rPr>
        <w:t>ExportClause</w:t>
      </w:r>
      <w:r>
        <w:t xml:space="preserve">   </w:t>
      </w:r>
      <w:r>
        <w:rPr>
          <w:rStyle w:val="Production"/>
        </w:rPr>
        <w:t>FromClause</w:t>
      </w:r>
      <w:r>
        <w:t xml:space="preserve">   </w:t>
      </w:r>
      <w:r>
        <w:rPr>
          <w:rStyle w:val="Terminal"/>
        </w:rPr>
        <w:t>;</w:t>
      </w:r>
      <w:r>
        <w:br/>
      </w:r>
      <w:r>
        <w:rPr>
          <w:rStyle w:val="Terminal"/>
        </w:rPr>
        <w:t>export</w:t>
      </w:r>
      <w:r>
        <w:t xml:space="preserve">   </w:t>
      </w:r>
      <w:r>
        <w:rPr>
          <w:rStyle w:val="Production"/>
        </w:rPr>
        <w:t>ExportClause</w:t>
      </w:r>
      <w:r>
        <w:t xml:space="preserve">   </w:t>
      </w:r>
      <w:r>
        <w:rPr>
          <w:rStyle w:val="Terminal"/>
        </w:rPr>
        <w:t>;</w:t>
      </w:r>
    </w:p>
    <w:p w:rsidR="00EF4567" w:rsidRPr="00EF4567" w:rsidRDefault="00EF4567" w:rsidP="00EF4567">
      <w:pPr>
        <w:pStyle w:val="Grammar"/>
      </w:pPr>
      <w:r>
        <w:rPr>
          <w:rStyle w:val="Production"/>
        </w:rPr>
        <w:t>ExportAssignment:</w:t>
      </w:r>
      <w:r>
        <w:br/>
      </w:r>
      <w:r>
        <w:rPr>
          <w:rStyle w:val="Terminal"/>
        </w:rPr>
        <w:t>export</w:t>
      </w:r>
      <w:r>
        <w:t xml:space="preserve">   </w:t>
      </w:r>
      <w:r>
        <w:rPr>
          <w:rStyle w:val="Terminal"/>
        </w:rPr>
        <w:t>=</w:t>
      </w:r>
      <w:r>
        <w:t xml:space="preserve">   </w:t>
      </w:r>
      <w:r>
        <w:rPr>
          <w:rStyle w:val="Production"/>
        </w:rPr>
        <w:t>IdentifierReference</w:t>
      </w:r>
      <w:r>
        <w:t xml:space="preserve">   </w:t>
      </w:r>
      <w:r>
        <w:rPr>
          <w:rStyle w:val="Terminal"/>
        </w:rPr>
        <w:t>;</w:t>
      </w:r>
    </w:p>
    <w:p w:rsidR="00C63C76" w:rsidRDefault="00C63C76" w:rsidP="00C63C76">
      <w:pPr>
        <w:pStyle w:val="Appendix2"/>
      </w:pPr>
      <w:bookmarkStart w:id="387" w:name="_Toc439666329"/>
      <w:r>
        <w:lastRenderedPageBreak/>
        <w:t>Ambients</w:t>
      </w:r>
      <w:bookmarkEnd w:id="387"/>
    </w:p>
    <w:p w:rsidR="003F080A" w:rsidRDefault="003F080A" w:rsidP="003F080A">
      <w:pPr>
        <w:pStyle w:val="Grammar"/>
      </w:pPr>
      <w:r>
        <w:rPr>
          <w:rStyle w:val="Production"/>
        </w:rPr>
        <w:t>AmbientDeclaration:</w:t>
      </w:r>
      <w:r>
        <w:br/>
      </w:r>
      <w:r>
        <w:rPr>
          <w:rStyle w:val="Terminal"/>
        </w:rPr>
        <w:t>declare</w:t>
      </w:r>
      <w:r>
        <w:t xml:space="preserve">   </w:t>
      </w:r>
      <w:r>
        <w:rPr>
          <w:rStyle w:val="Production"/>
        </w:rPr>
        <w:t>AmbientVariableDeclaration</w:t>
      </w:r>
      <w:r>
        <w:br/>
      </w:r>
      <w:r>
        <w:rPr>
          <w:rStyle w:val="Terminal"/>
        </w:rPr>
        <w:t>declare</w:t>
      </w:r>
      <w:r>
        <w:t xml:space="preserve">   </w:t>
      </w:r>
      <w:r>
        <w:rPr>
          <w:rStyle w:val="Production"/>
        </w:rPr>
        <w:t>AmbientFunctionDeclaration</w:t>
      </w:r>
      <w:r>
        <w:br/>
      </w:r>
      <w:r>
        <w:rPr>
          <w:rStyle w:val="Terminal"/>
        </w:rPr>
        <w:t>declare</w:t>
      </w:r>
      <w:r>
        <w:t xml:space="preserve">   </w:t>
      </w:r>
      <w:r>
        <w:rPr>
          <w:rStyle w:val="Production"/>
        </w:rPr>
        <w:t>AmbientClassDeclaration</w:t>
      </w:r>
      <w:r>
        <w:br/>
      </w:r>
      <w:r>
        <w:rPr>
          <w:rStyle w:val="Terminal"/>
        </w:rPr>
        <w:t>declare</w:t>
      </w:r>
      <w:r>
        <w:t xml:space="preserve">   </w:t>
      </w:r>
      <w:r>
        <w:rPr>
          <w:rStyle w:val="Production"/>
        </w:rPr>
        <w:t>AmbientEnumDeclaration</w:t>
      </w:r>
      <w:r>
        <w:br/>
      </w:r>
      <w:r>
        <w:rPr>
          <w:rStyle w:val="Terminal"/>
        </w:rPr>
        <w:t>declare</w:t>
      </w:r>
      <w:r>
        <w:t xml:space="preserve">   </w:t>
      </w:r>
      <w:r>
        <w:rPr>
          <w:rStyle w:val="Production"/>
        </w:rPr>
        <w:t>AmbientNamespaceDeclaration</w:t>
      </w:r>
    </w:p>
    <w:p w:rsidR="003F080A" w:rsidRPr="007D735E" w:rsidRDefault="003F080A" w:rsidP="003F080A">
      <w:pPr>
        <w:pStyle w:val="Grammar"/>
      </w:pPr>
      <w:r>
        <w:rPr>
          <w:rStyle w:val="Production"/>
        </w:rPr>
        <w:t>AmbientVariableDeclaration:</w:t>
      </w:r>
      <w:r w:rsidRPr="007D735E">
        <w:br/>
      </w:r>
      <w:r>
        <w:rPr>
          <w:rStyle w:val="Terminal"/>
        </w:rPr>
        <w:t>var</w:t>
      </w:r>
      <w:r>
        <w:t xml:space="preserve">   </w:t>
      </w:r>
      <w:r>
        <w:rPr>
          <w:rStyle w:val="Production"/>
        </w:rPr>
        <w:t>AmbientBindingList</w:t>
      </w:r>
      <w:r>
        <w:t xml:space="preserve">   </w:t>
      </w:r>
      <w:r>
        <w:rPr>
          <w:rStyle w:val="Terminal"/>
        </w:rPr>
        <w:t>;</w:t>
      </w:r>
      <w:r w:rsidRPr="007D735E">
        <w:br/>
      </w:r>
      <w:r>
        <w:rPr>
          <w:rStyle w:val="Terminal"/>
        </w:rPr>
        <w:t>let</w:t>
      </w:r>
      <w:r>
        <w:t xml:space="preserve">   </w:t>
      </w:r>
      <w:r>
        <w:rPr>
          <w:rStyle w:val="Production"/>
        </w:rPr>
        <w:t>AmbientBindingList</w:t>
      </w:r>
      <w:r>
        <w:t xml:space="preserve">   </w:t>
      </w:r>
      <w:r>
        <w:rPr>
          <w:rStyle w:val="Terminal"/>
        </w:rPr>
        <w:t>;</w:t>
      </w:r>
      <w:r w:rsidRPr="007D735E">
        <w:br/>
      </w:r>
      <w:r>
        <w:rPr>
          <w:rStyle w:val="Terminal"/>
        </w:rPr>
        <w:t>const</w:t>
      </w:r>
      <w:r>
        <w:t xml:space="preserve">   </w:t>
      </w:r>
      <w:r>
        <w:rPr>
          <w:rStyle w:val="Production"/>
        </w:rPr>
        <w:t>AmbientBindingList</w:t>
      </w:r>
      <w:r>
        <w:t xml:space="preserve">   </w:t>
      </w:r>
      <w:r>
        <w:rPr>
          <w:rStyle w:val="Terminal"/>
        </w:rPr>
        <w:t>;</w:t>
      </w:r>
    </w:p>
    <w:p w:rsidR="003F080A" w:rsidRDefault="003F080A" w:rsidP="003F080A">
      <w:pPr>
        <w:pStyle w:val="Grammar"/>
      </w:pPr>
      <w:r>
        <w:rPr>
          <w:rStyle w:val="Production"/>
        </w:rPr>
        <w:t>AmbientBindingList:</w:t>
      </w:r>
      <w:r>
        <w:br/>
      </w:r>
      <w:r>
        <w:rPr>
          <w:rStyle w:val="Production"/>
        </w:rPr>
        <w:t>AmbientBinding</w:t>
      </w:r>
      <w:r>
        <w:br/>
      </w:r>
      <w:r>
        <w:rPr>
          <w:rStyle w:val="Production"/>
        </w:rPr>
        <w:t>AmbientBindingList</w:t>
      </w:r>
      <w:r>
        <w:t xml:space="preserve">   </w:t>
      </w:r>
      <w:r>
        <w:rPr>
          <w:rStyle w:val="Terminal"/>
        </w:rPr>
        <w:t>,</w:t>
      </w:r>
      <w:r>
        <w:t xml:space="preserve">   </w:t>
      </w:r>
      <w:r>
        <w:rPr>
          <w:rStyle w:val="Production"/>
        </w:rPr>
        <w:t>AmbientBinding</w:t>
      </w:r>
    </w:p>
    <w:p w:rsidR="003F080A" w:rsidRDefault="003F080A" w:rsidP="003F080A">
      <w:pPr>
        <w:pStyle w:val="Grammar"/>
      </w:pPr>
      <w:r>
        <w:rPr>
          <w:rStyle w:val="Production"/>
        </w:rPr>
        <w:t>AmbientBinding:</w:t>
      </w:r>
      <w:r>
        <w:br/>
      </w:r>
      <w:r>
        <w:rPr>
          <w:rStyle w:val="Production"/>
        </w:rPr>
        <w:t>BindingIdentifier</w:t>
      </w:r>
      <w:r>
        <w:t xml:space="preserve">   </w:t>
      </w:r>
      <w:r>
        <w:rPr>
          <w:rStyle w:val="Production"/>
        </w:rPr>
        <w:t>TypeAnnotation</w:t>
      </w:r>
      <w:r>
        <w:rPr>
          <w:rStyle w:val="Production"/>
          <w:vertAlign w:val="subscript"/>
        </w:rPr>
        <w:t>opt</w:t>
      </w:r>
    </w:p>
    <w:p w:rsidR="003F080A" w:rsidRDefault="003F080A" w:rsidP="003F080A">
      <w:pPr>
        <w:pStyle w:val="Grammar"/>
      </w:pPr>
      <w:r>
        <w:rPr>
          <w:rStyle w:val="Production"/>
        </w:rPr>
        <w:t>AmbientFunctionDeclaration:</w:t>
      </w:r>
      <w:r>
        <w:br/>
      </w:r>
      <w:r>
        <w:rPr>
          <w:rStyle w:val="Terminal"/>
        </w:rPr>
        <w:t>function</w:t>
      </w:r>
      <w:r>
        <w:t xml:space="preserve">   </w:t>
      </w:r>
      <w:r>
        <w:rPr>
          <w:rStyle w:val="Production"/>
        </w:rPr>
        <w:t>BindingIdentifier</w:t>
      </w:r>
      <w:r>
        <w:t xml:space="preserve">   </w:t>
      </w:r>
      <w:r>
        <w:rPr>
          <w:rStyle w:val="Production"/>
        </w:rPr>
        <w:t>CallSignature</w:t>
      </w:r>
      <w:r>
        <w:t xml:space="preserve">   </w:t>
      </w:r>
      <w:r>
        <w:rPr>
          <w:rStyle w:val="Terminal"/>
        </w:rPr>
        <w:t>;</w:t>
      </w:r>
    </w:p>
    <w:p w:rsidR="003F080A" w:rsidRDefault="003F080A" w:rsidP="003F080A">
      <w:pPr>
        <w:pStyle w:val="Grammar"/>
      </w:pPr>
      <w:r>
        <w:rPr>
          <w:rStyle w:val="Production"/>
        </w:rPr>
        <w:t>AmbientClassDeclaration:</w:t>
      </w:r>
      <w:r>
        <w:br/>
      </w:r>
      <w:r>
        <w:rPr>
          <w:rStyle w:val="Terminal"/>
        </w:rPr>
        <w:t>class</w:t>
      </w:r>
      <w:r>
        <w:t xml:space="preserve">   </w:t>
      </w:r>
      <w:r>
        <w:rPr>
          <w:rStyle w:val="Production"/>
        </w:rPr>
        <w:t>BindingIdentifier</w:t>
      </w:r>
      <w:r>
        <w:t xml:space="preserve">   </w:t>
      </w:r>
      <w:r>
        <w:rPr>
          <w:rStyle w:val="Production"/>
        </w:rPr>
        <w:t>TypeParameters</w:t>
      </w:r>
      <w:r>
        <w:rPr>
          <w:rStyle w:val="Production"/>
          <w:vertAlign w:val="subscript"/>
        </w:rPr>
        <w:t>opt</w:t>
      </w:r>
      <w:r>
        <w:t xml:space="preserve">   </w:t>
      </w:r>
      <w:r>
        <w:rPr>
          <w:rStyle w:val="Production"/>
        </w:rPr>
        <w:t>ClassHeritage</w:t>
      </w:r>
      <w:r>
        <w:t xml:space="preserve">   </w:t>
      </w:r>
      <w:r>
        <w:rPr>
          <w:rStyle w:val="Terminal"/>
        </w:rPr>
        <w:t>{</w:t>
      </w:r>
      <w:r>
        <w:t xml:space="preserve">   </w:t>
      </w:r>
      <w:r>
        <w:rPr>
          <w:rStyle w:val="Production"/>
        </w:rPr>
        <w:t>AmbientClassBody</w:t>
      </w:r>
      <w:r>
        <w:t xml:space="preserve">   </w:t>
      </w:r>
      <w:r>
        <w:rPr>
          <w:rStyle w:val="Terminal"/>
        </w:rPr>
        <w:t>}</w:t>
      </w:r>
    </w:p>
    <w:p w:rsidR="003F080A" w:rsidRDefault="003F080A" w:rsidP="003F080A">
      <w:pPr>
        <w:pStyle w:val="Grammar"/>
      </w:pPr>
      <w:r>
        <w:rPr>
          <w:rStyle w:val="Production"/>
        </w:rPr>
        <w:t>AmbientClassBody:</w:t>
      </w:r>
      <w:r>
        <w:br/>
      </w:r>
      <w:r>
        <w:rPr>
          <w:rStyle w:val="Production"/>
        </w:rPr>
        <w:t>AmbientClassBodyElements</w:t>
      </w:r>
      <w:r>
        <w:rPr>
          <w:rStyle w:val="Production"/>
          <w:vertAlign w:val="subscript"/>
        </w:rPr>
        <w:t>opt</w:t>
      </w:r>
    </w:p>
    <w:p w:rsidR="003F080A" w:rsidRDefault="003F080A" w:rsidP="003F080A">
      <w:pPr>
        <w:pStyle w:val="Grammar"/>
      </w:pPr>
      <w:r>
        <w:rPr>
          <w:rStyle w:val="Production"/>
        </w:rPr>
        <w:t>AmbientClassBodyElements:</w:t>
      </w:r>
      <w:r>
        <w:br/>
      </w:r>
      <w:r>
        <w:rPr>
          <w:rStyle w:val="Production"/>
        </w:rPr>
        <w:t>AmbientClassBodyElement</w:t>
      </w:r>
      <w:r>
        <w:br/>
      </w:r>
      <w:r>
        <w:rPr>
          <w:rStyle w:val="Production"/>
        </w:rPr>
        <w:t>AmbientClassBodyElements</w:t>
      </w:r>
      <w:r>
        <w:t xml:space="preserve">   </w:t>
      </w:r>
      <w:r>
        <w:rPr>
          <w:rStyle w:val="Production"/>
        </w:rPr>
        <w:t>AmbientClassBodyElement</w:t>
      </w:r>
    </w:p>
    <w:p w:rsidR="003F080A" w:rsidRDefault="003F080A" w:rsidP="003F080A">
      <w:pPr>
        <w:pStyle w:val="Grammar"/>
      </w:pPr>
      <w:r>
        <w:rPr>
          <w:rStyle w:val="Production"/>
        </w:rPr>
        <w:t>AmbientClassBodyElement:</w:t>
      </w:r>
      <w:r>
        <w:br/>
      </w:r>
      <w:r>
        <w:rPr>
          <w:rStyle w:val="Production"/>
        </w:rPr>
        <w:t>AmbientConstructorDeclaration</w:t>
      </w:r>
      <w:r>
        <w:br/>
      </w:r>
      <w:r>
        <w:rPr>
          <w:rStyle w:val="Production"/>
        </w:rPr>
        <w:t>AmbientPropertyMemberDeclaration</w:t>
      </w:r>
      <w:r>
        <w:br/>
      </w:r>
      <w:r>
        <w:rPr>
          <w:rStyle w:val="Production"/>
        </w:rPr>
        <w:t>IndexSignature</w:t>
      </w:r>
    </w:p>
    <w:p w:rsidR="003F080A" w:rsidRDefault="003F080A" w:rsidP="003F080A">
      <w:pPr>
        <w:pStyle w:val="Grammar"/>
      </w:pPr>
      <w:r>
        <w:rPr>
          <w:rStyle w:val="Production"/>
        </w:rPr>
        <w:t>AmbientConstructorDeclaration:</w:t>
      </w:r>
      <w:r>
        <w:br/>
      </w:r>
      <w:r>
        <w:rPr>
          <w:rStyle w:val="Terminal"/>
        </w:rPr>
        <w:t>constructor</w:t>
      </w:r>
      <w:r>
        <w:t xml:space="preserve">   </w:t>
      </w:r>
      <w:r>
        <w:rPr>
          <w:rStyle w:val="Terminal"/>
        </w:rPr>
        <w:t>(</w:t>
      </w:r>
      <w:r>
        <w:t xml:space="preserve">   </w:t>
      </w:r>
      <w:r>
        <w:rPr>
          <w:rStyle w:val="Production"/>
        </w:rPr>
        <w:t>ParameterList</w:t>
      </w:r>
      <w:r>
        <w:rPr>
          <w:rStyle w:val="Production"/>
          <w:vertAlign w:val="subscript"/>
        </w:rPr>
        <w:t>opt</w:t>
      </w:r>
      <w:r>
        <w:t xml:space="preserve">   </w:t>
      </w:r>
      <w:r>
        <w:rPr>
          <w:rStyle w:val="Terminal"/>
        </w:rPr>
        <w:t>)</w:t>
      </w:r>
      <w:r>
        <w:t xml:space="preserve">   </w:t>
      </w:r>
      <w:r>
        <w:rPr>
          <w:rStyle w:val="Terminal"/>
        </w:rPr>
        <w:t>;</w:t>
      </w:r>
    </w:p>
    <w:p w:rsidR="003F080A" w:rsidRDefault="003F080A" w:rsidP="003F080A">
      <w:pPr>
        <w:pStyle w:val="Grammar"/>
      </w:pPr>
      <w:r>
        <w:rPr>
          <w:rStyle w:val="Production"/>
        </w:rPr>
        <w:t>AmbientPropertyMemberDeclaration:</w:t>
      </w:r>
      <w:r>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TypeAnnotation</w:t>
      </w:r>
      <w:r>
        <w:rPr>
          <w:rStyle w:val="Production"/>
          <w:vertAlign w:val="subscript"/>
        </w:rPr>
        <w:t>opt</w:t>
      </w:r>
      <w:r>
        <w:t xml:space="preserve">   </w:t>
      </w:r>
      <w:r>
        <w:rPr>
          <w:rStyle w:val="Terminal"/>
        </w:rPr>
        <w:t>;</w:t>
      </w:r>
      <w:r>
        <w:br/>
      </w:r>
      <w:r>
        <w:rPr>
          <w:rStyle w:val="Production"/>
        </w:rPr>
        <w:t>AccessibilityModifier</w:t>
      </w:r>
      <w:r>
        <w:rPr>
          <w:rStyle w:val="Production"/>
          <w:vertAlign w:val="subscript"/>
        </w:rPr>
        <w:t>opt</w:t>
      </w:r>
      <w:r>
        <w:t xml:space="preserve">   </w:t>
      </w:r>
      <w:r>
        <w:rPr>
          <w:rStyle w:val="Terminal"/>
        </w:rPr>
        <w:t>static</w:t>
      </w:r>
      <w:r>
        <w:rPr>
          <w:rStyle w:val="Production"/>
          <w:vertAlign w:val="subscript"/>
        </w:rPr>
        <w:t>opt</w:t>
      </w:r>
      <w:r>
        <w:t xml:space="preserve">   </w:t>
      </w:r>
      <w:r>
        <w:rPr>
          <w:rStyle w:val="Production"/>
        </w:rPr>
        <w:t>PropertyName</w:t>
      </w:r>
      <w:r>
        <w:t xml:space="preserve">   </w:t>
      </w:r>
      <w:r>
        <w:rPr>
          <w:rStyle w:val="Production"/>
        </w:rPr>
        <w:t>CallSignature</w:t>
      </w:r>
      <w:r>
        <w:t xml:space="preserve">   </w:t>
      </w:r>
      <w:r>
        <w:rPr>
          <w:rStyle w:val="Terminal"/>
        </w:rPr>
        <w:t>;</w:t>
      </w:r>
    </w:p>
    <w:p w:rsidR="003F080A" w:rsidRDefault="003F080A" w:rsidP="003F080A">
      <w:pPr>
        <w:pStyle w:val="Grammar"/>
      </w:pPr>
      <w:r>
        <w:rPr>
          <w:rStyle w:val="Production"/>
        </w:rPr>
        <w:lastRenderedPageBreak/>
        <w:t>AmbientEnumDeclaration:</w:t>
      </w:r>
      <w:r>
        <w:br/>
      </w:r>
      <w:r>
        <w:rPr>
          <w:rStyle w:val="Production"/>
        </w:rPr>
        <w:t>EnumDeclaration</w:t>
      </w:r>
    </w:p>
    <w:p w:rsidR="003F080A" w:rsidRDefault="003F080A" w:rsidP="003F080A">
      <w:pPr>
        <w:pStyle w:val="Grammar"/>
      </w:pPr>
      <w:r>
        <w:rPr>
          <w:rStyle w:val="Production"/>
        </w:rPr>
        <w:t>AmbientNamespaceDeclaration:</w:t>
      </w:r>
      <w:r>
        <w:br/>
      </w:r>
      <w:r>
        <w:rPr>
          <w:rStyle w:val="Terminal"/>
        </w:rPr>
        <w:t>namespace</w:t>
      </w:r>
      <w:r>
        <w:t xml:space="preserve">   </w:t>
      </w:r>
      <w:r>
        <w:rPr>
          <w:rStyle w:val="Production"/>
        </w:rPr>
        <w:t>IdentifierPath</w:t>
      </w:r>
      <w:r>
        <w:t xml:space="preserve">   </w:t>
      </w:r>
      <w:r>
        <w:rPr>
          <w:rStyle w:val="Terminal"/>
        </w:rPr>
        <w:t>{</w:t>
      </w:r>
      <w:r>
        <w:t xml:space="preserve">   </w:t>
      </w:r>
      <w:r>
        <w:rPr>
          <w:rStyle w:val="Production"/>
        </w:rPr>
        <w:t>AmbientNamespaceBody</w:t>
      </w:r>
      <w:r>
        <w:t xml:space="preserve">   </w:t>
      </w:r>
      <w:r>
        <w:rPr>
          <w:rStyle w:val="Terminal"/>
        </w:rPr>
        <w:t>}</w:t>
      </w:r>
    </w:p>
    <w:p w:rsidR="003F080A" w:rsidRDefault="003F080A" w:rsidP="003F080A">
      <w:pPr>
        <w:pStyle w:val="Grammar"/>
      </w:pPr>
      <w:r>
        <w:rPr>
          <w:rStyle w:val="Production"/>
        </w:rPr>
        <w:t>AmbientNamespaceBody:</w:t>
      </w:r>
      <w:r>
        <w:br/>
      </w:r>
      <w:r>
        <w:rPr>
          <w:rStyle w:val="Production"/>
        </w:rPr>
        <w:t>AmbientNamespaceElements</w:t>
      </w:r>
      <w:r>
        <w:rPr>
          <w:rStyle w:val="Production"/>
          <w:vertAlign w:val="subscript"/>
        </w:rPr>
        <w:t>opt</w:t>
      </w:r>
    </w:p>
    <w:p w:rsidR="003F080A" w:rsidRDefault="003F080A" w:rsidP="003F080A">
      <w:pPr>
        <w:pStyle w:val="Grammar"/>
      </w:pPr>
      <w:r>
        <w:rPr>
          <w:rStyle w:val="Production"/>
        </w:rPr>
        <w:t>AmbientNamespaceElements:</w:t>
      </w:r>
      <w:r>
        <w:br/>
      </w:r>
      <w:r>
        <w:rPr>
          <w:rStyle w:val="Production"/>
        </w:rPr>
        <w:t>AmbientNamespaceElement</w:t>
      </w:r>
      <w:r>
        <w:br/>
      </w:r>
      <w:r>
        <w:rPr>
          <w:rStyle w:val="Production"/>
        </w:rPr>
        <w:t>AmbientNamespaceElements</w:t>
      </w:r>
      <w:r>
        <w:t xml:space="preserve">   </w:t>
      </w:r>
      <w:r>
        <w:rPr>
          <w:rStyle w:val="Production"/>
        </w:rPr>
        <w:t>AmbientNamespaceElement</w:t>
      </w:r>
    </w:p>
    <w:p w:rsidR="003F080A" w:rsidRDefault="003F080A" w:rsidP="003F080A">
      <w:pPr>
        <w:pStyle w:val="Grammar"/>
      </w:pPr>
      <w:r>
        <w:rPr>
          <w:rStyle w:val="Production"/>
        </w:rPr>
        <w:t>AmbientNamespaceElement:</w:t>
      </w:r>
      <w:r>
        <w:br/>
      </w:r>
      <w:r>
        <w:rPr>
          <w:rStyle w:val="Terminal"/>
        </w:rPr>
        <w:t>export</w:t>
      </w:r>
      <w:r>
        <w:rPr>
          <w:rStyle w:val="Production"/>
          <w:vertAlign w:val="subscript"/>
        </w:rPr>
        <w:t>opt</w:t>
      </w:r>
      <w:r>
        <w:t xml:space="preserve">   </w:t>
      </w:r>
      <w:r>
        <w:rPr>
          <w:rStyle w:val="Production"/>
        </w:rPr>
        <w:t>AmbientVariableDeclaration</w:t>
      </w:r>
      <w:r>
        <w:br/>
      </w:r>
      <w:r>
        <w:rPr>
          <w:rStyle w:val="Terminal"/>
        </w:rPr>
        <w:t>export</w:t>
      </w:r>
      <w:r>
        <w:rPr>
          <w:rStyle w:val="Production"/>
          <w:vertAlign w:val="subscript"/>
        </w:rPr>
        <w:t>opt</w:t>
      </w:r>
      <w:r>
        <w:t xml:space="preserve">   </w:t>
      </w:r>
      <w:r>
        <w:rPr>
          <w:rStyle w:val="Production"/>
        </w:rPr>
        <w:t>AmbientLexicalDeclaration</w:t>
      </w:r>
      <w:r>
        <w:br/>
      </w:r>
      <w:r>
        <w:rPr>
          <w:rStyle w:val="Terminal"/>
        </w:rPr>
        <w:t>export</w:t>
      </w:r>
      <w:r>
        <w:rPr>
          <w:rStyle w:val="Production"/>
          <w:vertAlign w:val="subscript"/>
        </w:rPr>
        <w:t>opt</w:t>
      </w:r>
      <w:r>
        <w:t xml:space="preserve">   </w:t>
      </w:r>
      <w:r>
        <w:rPr>
          <w:rStyle w:val="Production"/>
        </w:rPr>
        <w:t>AmbientFunctionDeclaration</w:t>
      </w:r>
      <w:r>
        <w:br/>
      </w:r>
      <w:r>
        <w:rPr>
          <w:rStyle w:val="Terminal"/>
        </w:rPr>
        <w:t>export</w:t>
      </w:r>
      <w:r>
        <w:rPr>
          <w:rStyle w:val="Production"/>
          <w:vertAlign w:val="subscript"/>
        </w:rPr>
        <w:t>opt</w:t>
      </w:r>
      <w:r>
        <w:t xml:space="preserve">   </w:t>
      </w:r>
      <w:r>
        <w:rPr>
          <w:rStyle w:val="Production"/>
        </w:rPr>
        <w:t>AmbientClassDeclaration</w:t>
      </w:r>
      <w:r>
        <w:br/>
      </w:r>
      <w:r>
        <w:rPr>
          <w:rStyle w:val="Terminal"/>
        </w:rPr>
        <w:t>export</w:t>
      </w:r>
      <w:r>
        <w:rPr>
          <w:rStyle w:val="Production"/>
          <w:vertAlign w:val="subscript"/>
        </w:rPr>
        <w:t>opt</w:t>
      </w:r>
      <w:r>
        <w:t xml:space="preserve">   </w:t>
      </w:r>
      <w:r>
        <w:rPr>
          <w:rStyle w:val="Production"/>
        </w:rPr>
        <w:t>InterfaceDeclaration</w:t>
      </w:r>
      <w:r>
        <w:br/>
      </w:r>
      <w:r>
        <w:rPr>
          <w:rStyle w:val="Terminal"/>
        </w:rPr>
        <w:t>export</w:t>
      </w:r>
      <w:r>
        <w:rPr>
          <w:rStyle w:val="Production"/>
          <w:vertAlign w:val="subscript"/>
        </w:rPr>
        <w:t>opt</w:t>
      </w:r>
      <w:r>
        <w:t xml:space="preserve">   </w:t>
      </w:r>
      <w:r>
        <w:rPr>
          <w:rStyle w:val="Production"/>
        </w:rPr>
        <w:t>AmbientEnumDeclaration</w:t>
      </w:r>
      <w:r>
        <w:br/>
      </w:r>
      <w:r>
        <w:rPr>
          <w:rStyle w:val="Terminal"/>
        </w:rPr>
        <w:t>export</w:t>
      </w:r>
      <w:r>
        <w:rPr>
          <w:rStyle w:val="Production"/>
          <w:vertAlign w:val="subscript"/>
        </w:rPr>
        <w:t>opt</w:t>
      </w:r>
      <w:r>
        <w:t xml:space="preserve">   </w:t>
      </w:r>
      <w:r>
        <w:rPr>
          <w:rStyle w:val="Production"/>
        </w:rPr>
        <w:t>AmbientNamespaceDeclaration</w:t>
      </w:r>
      <w:r>
        <w:br/>
      </w:r>
      <w:r>
        <w:rPr>
          <w:rStyle w:val="Terminal"/>
        </w:rPr>
        <w:t>export</w:t>
      </w:r>
      <w:r>
        <w:rPr>
          <w:rStyle w:val="Production"/>
          <w:vertAlign w:val="subscript"/>
        </w:rPr>
        <w:t>opt</w:t>
      </w:r>
      <w:r>
        <w:t xml:space="preserve">   </w:t>
      </w:r>
      <w:r>
        <w:rPr>
          <w:rStyle w:val="Production"/>
        </w:rPr>
        <w:t>ImportAliasDeclaration</w:t>
      </w:r>
    </w:p>
    <w:p w:rsidR="003F080A" w:rsidRDefault="003F080A" w:rsidP="003F080A">
      <w:pPr>
        <w:pStyle w:val="Grammar"/>
      </w:pPr>
      <w:r>
        <w:rPr>
          <w:rStyle w:val="Production"/>
        </w:rPr>
        <w:t>AmbientModuleDeclaration:</w:t>
      </w:r>
      <w:r>
        <w:br/>
      </w:r>
      <w:r>
        <w:rPr>
          <w:rStyle w:val="Terminal"/>
        </w:rPr>
        <w:t>declare</w:t>
      </w:r>
      <w:r>
        <w:t xml:space="preserve">   </w:t>
      </w:r>
      <w:r>
        <w:rPr>
          <w:rStyle w:val="Terminal"/>
        </w:rPr>
        <w:t>module</w:t>
      </w:r>
      <w:r>
        <w:t xml:space="preserve">   </w:t>
      </w:r>
      <w:r>
        <w:rPr>
          <w:rStyle w:val="Production"/>
        </w:rPr>
        <w:t>StringLiteral</w:t>
      </w:r>
      <w:r>
        <w:t xml:space="preserve">   </w:t>
      </w:r>
      <w:r>
        <w:rPr>
          <w:rStyle w:val="Terminal"/>
        </w:rPr>
        <w:t>{</w:t>
      </w:r>
      <w:r>
        <w:t xml:space="preserve">    </w:t>
      </w:r>
      <w:r>
        <w:rPr>
          <w:rStyle w:val="Production"/>
        </w:rPr>
        <w:t>DeclarationModule</w:t>
      </w:r>
      <w:r>
        <w:t xml:space="preserve">   </w:t>
      </w:r>
      <w:r>
        <w:rPr>
          <w:rStyle w:val="Terminal"/>
        </w:rPr>
        <w:t>}</w:t>
      </w:r>
    </w:p>
    <w:p w:rsidR="003F080A" w:rsidRPr="00C63C76" w:rsidRDefault="003F080A" w:rsidP="00C63C76"/>
    <w:sectPr w:rsidR="003F080A" w:rsidRPr="00C63C76" w:rsidSect="001719CA">
      <w:type w:val="oddPag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6903" w:rsidRDefault="00276903" w:rsidP="009349E4">
      <w:pPr>
        <w:spacing w:after="0" w:line="240" w:lineRule="auto"/>
      </w:pPr>
      <w:r>
        <w:separator/>
      </w:r>
    </w:p>
  </w:endnote>
  <w:endnote w:type="continuationSeparator" w:id="0">
    <w:p w:rsidR="00276903" w:rsidRDefault="00276903" w:rsidP="009349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Segoe UI Light">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2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88002842"/>
      <w:docPartObj>
        <w:docPartGallery w:val="Page Numbers (Bottom of Page)"/>
        <w:docPartUnique/>
      </w:docPartObj>
    </w:sdtPr>
    <w:sdtEndPr>
      <w:rPr>
        <w:noProof/>
      </w:rPr>
    </w:sdtEndPr>
    <w:sdtContent>
      <w:p w:rsidR="006857A8" w:rsidRPr="0044410D" w:rsidRDefault="006857A8">
        <w:pPr>
          <w:pStyle w:val="Footer"/>
          <w:jc w:val="center"/>
        </w:pPr>
        <w:r>
          <w:fldChar w:fldCharType="begin"/>
        </w:r>
        <w:r>
          <w:instrText xml:space="preserve"> PAGE   \* MERGEFORMAT </w:instrText>
        </w:r>
        <w:r>
          <w:fldChar w:fldCharType="separate"/>
        </w:r>
        <w:r w:rsidR="00317A31">
          <w:rPr>
            <w:noProof/>
          </w:rPr>
          <w:t>vi</w:t>
        </w:r>
        <w:r>
          <w:rPr>
            <w:noProof/>
          </w:rPr>
          <w:fldChar w:fldCharType="end"/>
        </w:r>
      </w:p>
    </w:sdtContent>
  </w:sdt>
  <w:p w:rsidR="006857A8" w:rsidRPr="0044410D" w:rsidRDefault="006857A8">
    <w:pPr>
      <w:pStyle w:val="Footer"/>
    </w:pPr>
  </w:p>
  <w:p w:rsidR="006857A8" w:rsidRDefault="006857A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9495423"/>
      <w:docPartObj>
        <w:docPartGallery w:val="Page Numbers (Bottom of Page)"/>
        <w:docPartUnique/>
      </w:docPartObj>
    </w:sdtPr>
    <w:sdtEndPr>
      <w:rPr>
        <w:noProof/>
      </w:rPr>
    </w:sdtEndPr>
    <w:sdtContent>
      <w:p w:rsidR="006857A8" w:rsidRPr="0044410D" w:rsidRDefault="006857A8">
        <w:pPr>
          <w:pStyle w:val="Footer"/>
          <w:jc w:val="center"/>
        </w:pPr>
        <w:r>
          <w:fldChar w:fldCharType="begin"/>
        </w:r>
        <w:r>
          <w:instrText xml:space="preserve"> PAGE   \* MERGEFORMAT </w:instrText>
        </w:r>
        <w:r>
          <w:fldChar w:fldCharType="separate"/>
        </w:r>
        <w:r w:rsidR="00317A31">
          <w:rPr>
            <w:noProof/>
          </w:rPr>
          <w:t>16</w:t>
        </w:r>
        <w:r>
          <w:rPr>
            <w:noProof/>
          </w:rPr>
          <w:fldChar w:fldCharType="end"/>
        </w:r>
      </w:p>
    </w:sdtContent>
  </w:sdt>
  <w:p w:rsidR="006857A8" w:rsidRPr="0044410D" w:rsidRDefault="006857A8">
    <w:pPr>
      <w:pStyle w:val="Footer"/>
    </w:pPr>
  </w:p>
  <w:p w:rsidR="006857A8" w:rsidRDefault="006857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4940519"/>
      <w:docPartObj>
        <w:docPartGallery w:val="Page Numbers (Bottom of Page)"/>
        <w:docPartUnique/>
      </w:docPartObj>
    </w:sdtPr>
    <w:sdtEndPr>
      <w:rPr>
        <w:noProof/>
      </w:rPr>
    </w:sdtEndPr>
    <w:sdtContent>
      <w:p w:rsidR="006857A8" w:rsidRPr="0044410D" w:rsidRDefault="006857A8">
        <w:pPr>
          <w:pStyle w:val="Footer"/>
          <w:jc w:val="center"/>
        </w:pPr>
        <w:r>
          <w:fldChar w:fldCharType="begin"/>
        </w:r>
        <w:r>
          <w:instrText xml:space="preserve"> PAGE   \* MERGEFORMAT </w:instrText>
        </w:r>
        <w:r>
          <w:fldChar w:fldCharType="separate"/>
        </w:r>
        <w:r w:rsidR="00317A31">
          <w:rPr>
            <w:noProof/>
          </w:rPr>
          <w:t>105</w:t>
        </w:r>
        <w:r>
          <w:rPr>
            <w:noProof/>
          </w:rPr>
          <w:fldChar w:fldCharType="end"/>
        </w:r>
      </w:p>
    </w:sdtContent>
  </w:sdt>
  <w:p w:rsidR="006857A8" w:rsidRPr="0044410D" w:rsidRDefault="006857A8">
    <w:pPr>
      <w:pStyle w:val="Footer"/>
    </w:pPr>
  </w:p>
  <w:p w:rsidR="006857A8" w:rsidRDefault="006857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6903" w:rsidRDefault="00276903" w:rsidP="009349E4">
      <w:pPr>
        <w:spacing w:after="0" w:line="240" w:lineRule="auto"/>
      </w:pPr>
      <w:r>
        <w:separator/>
      </w:r>
    </w:p>
  </w:footnote>
  <w:footnote w:type="continuationSeparator" w:id="0">
    <w:p w:rsidR="00276903" w:rsidRDefault="00276903" w:rsidP="009349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F745E"/>
    <w:multiLevelType w:val="hybridMultilevel"/>
    <w:tmpl w:val="FEA46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C67E68"/>
    <w:multiLevelType w:val="hybridMultilevel"/>
    <w:tmpl w:val="4A807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41659"/>
    <w:multiLevelType w:val="hybridMultilevel"/>
    <w:tmpl w:val="023C1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DD6DB4"/>
    <w:multiLevelType w:val="hybridMultilevel"/>
    <w:tmpl w:val="D97C1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D76B97"/>
    <w:multiLevelType w:val="hybridMultilevel"/>
    <w:tmpl w:val="7D6C1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DE3633"/>
    <w:multiLevelType w:val="hybridMultilevel"/>
    <w:tmpl w:val="FA624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FD3FE2"/>
    <w:multiLevelType w:val="multilevel"/>
    <w:tmpl w:val="04090025"/>
    <w:styleLink w:val="Appendix"/>
    <w:lvl w:ilvl="0">
      <w:start w:val="1"/>
      <w:numFmt w:val="upperLetter"/>
      <w:pStyle w:val="Appendix1"/>
      <w:lvlText w:val="%1"/>
      <w:lvlJc w:val="left"/>
      <w:pPr>
        <w:ind w:left="432" w:hanging="432"/>
      </w:pPr>
    </w:lvl>
    <w:lvl w:ilvl="1">
      <w:start w:val="1"/>
      <w:numFmt w:val="decimal"/>
      <w:pStyle w:val="Appendix2"/>
      <w:lvlText w:val="%1.%2"/>
      <w:lvlJc w:val="left"/>
      <w:pPr>
        <w:ind w:left="576" w:hanging="576"/>
      </w:pPr>
    </w:lvl>
    <w:lvl w:ilvl="2">
      <w:start w:val="1"/>
      <w:numFmt w:val="decimal"/>
      <w:pStyle w:val="Appendix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15:restartNumberingAfterBreak="0">
    <w:nsid w:val="0BD4696C"/>
    <w:multiLevelType w:val="hybridMultilevel"/>
    <w:tmpl w:val="332A36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D313D53"/>
    <w:multiLevelType w:val="hybridMultilevel"/>
    <w:tmpl w:val="C01EF2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D674E7"/>
    <w:multiLevelType w:val="hybridMultilevel"/>
    <w:tmpl w:val="33AA48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F1C5BD7"/>
    <w:multiLevelType w:val="multilevel"/>
    <w:tmpl w:val="04090025"/>
    <w:numStyleLink w:val="Appendix"/>
  </w:abstractNum>
  <w:abstractNum w:abstractNumId="11" w15:restartNumberingAfterBreak="0">
    <w:nsid w:val="10AD71CC"/>
    <w:multiLevelType w:val="hybridMultilevel"/>
    <w:tmpl w:val="D264DE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18C5E2D"/>
    <w:multiLevelType w:val="hybridMultilevel"/>
    <w:tmpl w:val="641E73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1F939B0"/>
    <w:multiLevelType w:val="hybridMultilevel"/>
    <w:tmpl w:val="BC00FA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752A2F"/>
    <w:multiLevelType w:val="hybridMultilevel"/>
    <w:tmpl w:val="2BEEA9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4A35C2E"/>
    <w:multiLevelType w:val="hybridMultilevel"/>
    <w:tmpl w:val="433820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6B26485"/>
    <w:multiLevelType w:val="hybridMultilevel"/>
    <w:tmpl w:val="32F2F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6F26F30"/>
    <w:multiLevelType w:val="hybridMultilevel"/>
    <w:tmpl w:val="A822B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BA3BFD"/>
    <w:multiLevelType w:val="hybridMultilevel"/>
    <w:tmpl w:val="12A6E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AFB3E58"/>
    <w:multiLevelType w:val="hybridMultilevel"/>
    <w:tmpl w:val="DF7E9B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B33267A"/>
    <w:multiLevelType w:val="hybridMultilevel"/>
    <w:tmpl w:val="7D34CA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DA920FA"/>
    <w:multiLevelType w:val="hybridMultilevel"/>
    <w:tmpl w:val="8A844C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DDA5D2A"/>
    <w:multiLevelType w:val="hybridMultilevel"/>
    <w:tmpl w:val="C12AEE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0C8571D"/>
    <w:multiLevelType w:val="hybridMultilevel"/>
    <w:tmpl w:val="51C41F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1474685"/>
    <w:multiLevelType w:val="hybridMultilevel"/>
    <w:tmpl w:val="DB0AAA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24A2217"/>
    <w:multiLevelType w:val="hybridMultilevel"/>
    <w:tmpl w:val="1D5485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262935C9"/>
    <w:multiLevelType w:val="hybridMultilevel"/>
    <w:tmpl w:val="367EDB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7581618"/>
    <w:multiLevelType w:val="hybridMultilevel"/>
    <w:tmpl w:val="77B4AE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AF11ACB"/>
    <w:multiLevelType w:val="hybridMultilevel"/>
    <w:tmpl w:val="3C3E6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D6D671D"/>
    <w:multiLevelType w:val="hybridMultilevel"/>
    <w:tmpl w:val="3C1EDD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1AE202A"/>
    <w:multiLevelType w:val="hybridMultilevel"/>
    <w:tmpl w:val="3594D2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36EE7619"/>
    <w:multiLevelType w:val="hybridMultilevel"/>
    <w:tmpl w:val="F746BE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3D5B1F80"/>
    <w:multiLevelType w:val="hybridMultilevel"/>
    <w:tmpl w:val="47EC8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1F62FDF"/>
    <w:multiLevelType w:val="hybridMultilevel"/>
    <w:tmpl w:val="9B7C8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424C2082"/>
    <w:multiLevelType w:val="hybridMultilevel"/>
    <w:tmpl w:val="8CC874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6915F72"/>
    <w:multiLevelType w:val="hybridMultilevel"/>
    <w:tmpl w:val="E7E24F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6E7488A"/>
    <w:multiLevelType w:val="hybridMultilevel"/>
    <w:tmpl w:val="487AF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6EE5F57"/>
    <w:multiLevelType w:val="hybridMultilevel"/>
    <w:tmpl w:val="C45ED8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7750A3A"/>
    <w:multiLevelType w:val="hybridMultilevel"/>
    <w:tmpl w:val="FA308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48425D02"/>
    <w:multiLevelType w:val="hybridMultilevel"/>
    <w:tmpl w:val="D4D454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89E1CD4"/>
    <w:multiLevelType w:val="hybridMultilevel"/>
    <w:tmpl w:val="47560C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4CB44ABD"/>
    <w:multiLevelType w:val="multilevel"/>
    <w:tmpl w:val="0A526424"/>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2" w15:restartNumberingAfterBreak="0">
    <w:nsid w:val="4D672462"/>
    <w:multiLevelType w:val="hybridMultilevel"/>
    <w:tmpl w:val="E5126E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E3E6975"/>
    <w:multiLevelType w:val="hybridMultilevel"/>
    <w:tmpl w:val="056EC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EB81CFB"/>
    <w:multiLevelType w:val="hybridMultilevel"/>
    <w:tmpl w:val="DDE8CC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06916AA"/>
    <w:multiLevelType w:val="hybridMultilevel"/>
    <w:tmpl w:val="69F42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52500A95"/>
    <w:multiLevelType w:val="hybridMultilevel"/>
    <w:tmpl w:val="49967C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53743D81"/>
    <w:multiLevelType w:val="hybridMultilevel"/>
    <w:tmpl w:val="96D84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6942EDA"/>
    <w:multiLevelType w:val="hybridMultilevel"/>
    <w:tmpl w:val="47E82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B366E1B"/>
    <w:multiLevelType w:val="hybridMultilevel"/>
    <w:tmpl w:val="B060E0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D490DB5"/>
    <w:multiLevelType w:val="hybridMultilevel"/>
    <w:tmpl w:val="37A079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E0D75C0"/>
    <w:multiLevelType w:val="hybridMultilevel"/>
    <w:tmpl w:val="137865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61C87E03"/>
    <w:multiLevelType w:val="hybridMultilevel"/>
    <w:tmpl w:val="23E693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62051C8C"/>
    <w:multiLevelType w:val="hybridMultilevel"/>
    <w:tmpl w:val="DD9AE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62E70474"/>
    <w:multiLevelType w:val="hybridMultilevel"/>
    <w:tmpl w:val="0B7043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636149B2"/>
    <w:multiLevelType w:val="hybridMultilevel"/>
    <w:tmpl w:val="CE587D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58B5A92"/>
    <w:multiLevelType w:val="hybridMultilevel"/>
    <w:tmpl w:val="AE30E71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68D212F0"/>
    <w:multiLevelType w:val="hybridMultilevel"/>
    <w:tmpl w:val="678A8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69176AE3"/>
    <w:multiLevelType w:val="hybridMultilevel"/>
    <w:tmpl w:val="B4E2E27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A4D6BF9"/>
    <w:multiLevelType w:val="hybridMultilevel"/>
    <w:tmpl w:val="13203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B0F67CB"/>
    <w:multiLevelType w:val="hybridMultilevel"/>
    <w:tmpl w:val="24DED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D6C0BB2"/>
    <w:multiLevelType w:val="hybridMultilevel"/>
    <w:tmpl w:val="B3FEA4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E6C6762"/>
    <w:multiLevelType w:val="hybridMultilevel"/>
    <w:tmpl w:val="E54661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70FA0003"/>
    <w:multiLevelType w:val="hybridMultilevel"/>
    <w:tmpl w:val="37366F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73AA23E3"/>
    <w:multiLevelType w:val="hybridMultilevel"/>
    <w:tmpl w:val="FEB2A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4D44C19"/>
    <w:multiLevelType w:val="hybridMultilevel"/>
    <w:tmpl w:val="546C1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7523034B"/>
    <w:multiLevelType w:val="hybridMultilevel"/>
    <w:tmpl w:val="00D682A8"/>
    <w:lvl w:ilvl="0" w:tplc="04090001">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67" w15:restartNumberingAfterBreak="0">
    <w:nsid w:val="759776BE"/>
    <w:multiLevelType w:val="hybridMultilevel"/>
    <w:tmpl w:val="683C2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76D64FE8"/>
    <w:multiLevelType w:val="hybridMultilevel"/>
    <w:tmpl w:val="A02C4F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7AAA2883"/>
    <w:multiLevelType w:val="hybridMultilevel"/>
    <w:tmpl w:val="EBA6F4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7B94234A"/>
    <w:multiLevelType w:val="hybridMultilevel"/>
    <w:tmpl w:val="338A8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7FE65F1C"/>
    <w:multiLevelType w:val="hybridMultilevel"/>
    <w:tmpl w:val="DB3400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4"/>
  </w:num>
  <w:num w:numId="2">
    <w:abstractNumId w:val="1"/>
  </w:num>
  <w:num w:numId="3">
    <w:abstractNumId w:val="71"/>
  </w:num>
  <w:num w:numId="4">
    <w:abstractNumId w:val="44"/>
  </w:num>
  <w:num w:numId="5">
    <w:abstractNumId w:val="41"/>
  </w:num>
  <w:num w:numId="6">
    <w:abstractNumId w:val="18"/>
  </w:num>
  <w:num w:numId="7">
    <w:abstractNumId w:val="13"/>
  </w:num>
  <w:num w:numId="8">
    <w:abstractNumId w:val="19"/>
  </w:num>
  <w:num w:numId="9">
    <w:abstractNumId w:val="50"/>
  </w:num>
  <w:num w:numId="10">
    <w:abstractNumId w:val="52"/>
  </w:num>
  <w:num w:numId="11">
    <w:abstractNumId w:val="34"/>
  </w:num>
  <w:num w:numId="12">
    <w:abstractNumId w:val="57"/>
  </w:num>
  <w:num w:numId="13">
    <w:abstractNumId w:val="31"/>
  </w:num>
  <w:num w:numId="14">
    <w:abstractNumId w:val="16"/>
  </w:num>
  <w:num w:numId="15">
    <w:abstractNumId w:val="22"/>
  </w:num>
  <w:num w:numId="16">
    <w:abstractNumId w:val="36"/>
  </w:num>
  <w:num w:numId="17">
    <w:abstractNumId w:val="4"/>
  </w:num>
  <w:num w:numId="18">
    <w:abstractNumId w:val="61"/>
  </w:num>
  <w:num w:numId="19">
    <w:abstractNumId w:val="65"/>
  </w:num>
  <w:num w:numId="20">
    <w:abstractNumId w:val="5"/>
  </w:num>
  <w:num w:numId="21">
    <w:abstractNumId w:val="26"/>
  </w:num>
  <w:num w:numId="22">
    <w:abstractNumId w:val="35"/>
  </w:num>
  <w:num w:numId="23">
    <w:abstractNumId w:val="0"/>
  </w:num>
  <w:num w:numId="24">
    <w:abstractNumId w:val="15"/>
  </w:num>
  <w:num w:numId="25">
    <w:abstractNumId w:val="9"/>
  </w:num>
  <w:num w:numId="26">
    <w:abstractNumId w:val="8"/>
  </w:num>
  <w:num w:numId="27">
    <w:abstractNumId w:val="47"/>
  </w:num>
  <w:num w:numId="28">
    <w:abstractNumId w:val="46"/>
  </w:num>
  <w:num w:numId="29">
    <w:abstractNumId w:val="58"/>
  </w:num>
  <w:num w:numId="30">
    <w:abstractNumId w:val="24"/>
  </w:num>
  <w:num w:numId="31">
    <w:abstractNumId w:val="32"/>
  </w:num>
  <w:num w:numId="32">
    <w:abstractNumId w:val="55"/>
  </w:num>
  <w:num w:numId="33">
    <w:abstractNumId w:val="54"/>
  </w:num>
  <w:num w:numId="34">
    <w:abstractNumId w:val="27"/>
  </w:num>
  <w:num w:numId="35">
    <w:abstractNumId w:val="25"/>
  </w:num>
  <w:num w:numId="36">
    <w:abstractNumId w:val="12"/>
  </w:num>
  <w:num w:numId="37">
    <w:abstractNumId w:val="48"/>
  </w:num>
  <w:num w:numId="38">
    <w:abstractNumId w:val="59"/>
  </w:num>
  <w:num w:numId="39">
    <w:abstractNumId w:val="39"/>
  </w:num>
  <w:num w:numId="40">
    <w:abstractNumId w:val="6"/>
  </w:num>
  <w:num w:numId="41">
    <w:abstractNumId w:val="10"/>
    <w:lvlOverride w:ilvl="1">
      <w:lvl w:ilvl="1">
        <w:start w:val="1"/>
        <w:numFmt w:val="decimal"/>
        <w:pStyle w:val="Appendix2"/>
        <w:lvlText w:val="%1.%2"/>
        <w:lvlJc w:val="left"/>
        <w:pPr>
          <w:ind w:left="576" w:hanging="576"/>
        </w:pPr>
      </w:lvl>
    </w:lvlOverride>
    <w:lvlOverride w:ilvl="2">
      <w:lvl w:ilvl="2">
        <w:start w:val="1"/>
        <w:numFmt w:val="decimal"/>
        <w:pStyle w:val="Appendix3"/>
        <w:lvlText w:val="%1.%2.%3"/>
        <w:lvlJc w:val="left"/>
        <w:pPr>
          <w:ind w:left="720" w:hanging="720"/>
        </w:pPr>
      </w:lvl>
    </w:lvlOverride>
  </w:num>
  <w:num w:numId="42">
    <w:abstractNumId w:val="49"/>
  </w:num>
  <w:num w:numId="43">
    <w:abstractNumId w:val="62"/>
  </w:num>
  <w:num w:numId="44">
    <w:abstractNumId w:val="11"/>
  </w:num>
  <w:num w:numId="45">
    <w:abstractNumId w:val="42"/>
  </w:num>
  <w:num w:numId="46">
    <w:abstractNumId w:val="69"/>
  </w:num>
  <w:num w:numId="47">
    <w:abstractNumId w:val="2"/>
  </w:num>
  <w:num w:numId="48">
    <w:abstractNumId w:val="33"/>
  </w:num>
  <w:num w:numId="49">
    <w:abstractNumId w:val="17"/>
  </w:num>
  <w:num w:numId="50">
    <w:abstractNumId w:val="43"/>
  </w:num>
  <w:num w:numId="51">
    <w:abstractNumId w:val="30"/>
  </w:num>
  <w:num w:numId="52">
    <w:abstractNumId w:val="21"/>
  </w:num>
  <w:num w:numId="53">
    <w:abstractNumId w:val="56"/>
  </w:num>
  <w:num w:numId="54">
    <w:abstractNumId w:val="64"/>
  </w:num>
  <w:num w:numId="55">
    <w:abstractNumId w:val="68"/>
  </w:num>
  <w:num w:numId="56">
    <w:abstractNumId w:val="20"/>
  </w:num>
  <w:num w:numId="57">
    <w:abstractNumId w:val="29"/>
  </w:num>
  <w:num w:numId="58">
    <w:abstractNumId w:val="40"/>
  </w:num>
  <w:num w:numId="59">
    <w:abstractNumId w:val="66"/>
  </w:num>
  <w:num w:numId="60">
    <w:abstractNumId w:val="51"/>
  </w:num>
  <w:num w:numId="61">
    <w:abstractNumId w:val="23"/>
  </w:num>
  <w:num w:numId="62">
    <w:abstractNumId w:val="37"/>
  </w:num>
  <w:num w:numId="63">
    <w:abstractNumId w:val="60"/>
  </w:num>
  <w:num w:numId="64">
    <w:abstractNumId w:val="67"/>
  </w:num>
  <w:num w:numId="65">
    <w:abstractNumId w:val="53"/>
  </w:num>
  <w:num w:numId="66">
    <w:abstractNumId w:val="70"/>
  </w:num>
  <w:num w:numId="67">
    <w:abstractNumId w:val="28"/>
  </w:num>
  <w:num w:numId="68">
    <w:abstractNumId w:val="38"/>
  </w:num>
  <w:num w:numId="69">
    <w:abstractNumId w:val="3"/>
  </w:num>
  <w:num w:numId="70">
    <w:abstractNumId w:val="45"/>
  </w:num>
  <w:num w:numId="71">
    <w:abstractNumId w:val="63"/>
  </w:num>
  <w:num w:numId="72">
    <w:abstractNumId w:val="7"/>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BE1"/>
    <w:rsid w:val="0000049C"/>
    <w:rsid w:val="00001451"/>
    <w:rsid w:val="0000158F"/>
    <w:rsid w:val="00001A9E"/>
    <w:rsid w:val="00001CC8"/>
    <w:rsid w:val="000028B8"/>
    <w:rsid w:val="00002CD9"/>
    <w:rsid w:val="00002D64"/>
    <w:rsid w:val="00002DB4"/>
    <w:rsid w:val="00003A84"/>
    <w:rsid w:val="00003B2E"/>
    <w:rsid w:val="00004A83"/>
    <w:rsid w:val="00004C57"/>
    <w:rsid w:val="000056EF"/>
    <w:rsid w:val="00005869"/>
    <w:rsid w:val="000058F8"/>
    <w:rsid w:val="0000594A"/>
    <w:rsid w:val="0000686A"/>
    <w:rsid w:val="00006E43"/>
    <w:rsid w:val="00007666"/>
    <w:rsid w:val="00010DBA"/>
    <w:rsid w:val="0001106F"/>
    <w:rsid w:val="000114E0"/>
    <w:rsid w:val="000116DE"/>
    <w:rsid w:val="000118DA"/>
    <w:rsid w:val="000122A2"/>
    <w:rsid w:val="00012470"/>
    <w:rsid w:val="000125A5"/>
    <w:rsid w:val="00012614"/>
    <w:rsid w:val="00012708"/>
    <w:rsid w:val="00012AA5"/>
    <w:rsid w:val="000133B8"/>
    <w:rsid w:val="00013FF7"/>
    <w:rsid w:val="00014E85"/>
    <w:rsid w:val="0001519C"/>
    <w:rsid w:val="00015A1A"/>
    <w:rsid w:val="00016322"/>
    <w:rsid w:val="00016393"/>
    <w:rsid w:val="000170F7"/>
    <w:rsid w:val="000173A1"/>
    <w:rsid w:val="00017818"/>
    <w:rsid w:val="00017A17"/>
    <w:rsid w:val="000200C8"/>
    <w:rsid w:val="000205F7"/>
    <w:rsid w:val="0002135A"/>
    <w:rsid w:val="00021808"/>
    <w:rsid w:val="000218C3"/>
    <w:rsid w:val="00021B1E"/>
    <w:rsid w:val="00021B44"/>
    <w:rsid w:val="000229A3"/>
    <w:rsid w:val="00023396"/>
    <w:rsid w:val="00023C23"/>
    <w:rsid w:val="0002401D"/>
    <w:rsid w:val="0002406E"/>
    <w:rsid w:val="0002416D"/>
    <w:rsid w:val="00024A04"/>
    <w:rsid w:val="0002507C"/>
    <w:rsid w:val="00025996"/>
    <w:rsid w:val="0002642A"/>
    <w:rsid w:val="00026B15"/>
    <w:rsid w:val="00026DAC"/>
    <w:rsid w:val="0002761D"/>
    <w:rsid w:val="000279AB"/>
    <w:rsid w:val="000279B0"/>
    <w:rsid w:val="00027DA5"/>
    <w:rsid w:val="0003077D"/>
    <w:rsid w:val="000309C6"/>
    <w:rsid w:val="0003113A"/>
    <w:rsid w:val="000319F4"/>
    <w:rsid w:val="000324DA"/>
    <w:rsid w:val="00032842"/>
    <w:rsid w:val="00032DE2"/>
    <w:rsid w:val="00033595"/>
    <w:rsid w:val="00033799"/>
    <w:rsid w:val="0003465B"/>
    <w:rsid w:val="0003484C"/>
    <w:rsid w:val="00034883"/>
    <w:rsid w:val="00034FEF"/>
    <w:rsid w:val="00035B15"/>
    <w:rsid w:val="00036748"/>
    <w:rsid w:val="00036771"/>
    <w:rsid w:val="00036FB8"/>
    <w:rsid w:val="000371F4"/>
    <w:rsid w:val="00040095"/>
    <w:rsid w:val="0004019A"/>
    <w:rsid w:val="00041789"/>
    <w:rsid w:val="00041B99"/>
    <w:rsid w:val="000420AA"/>
    <w:rsid w:val="00043DFB"/>
    <w:rsid w:val="00044B6C"/>
    <w:rsid w:val="00044DEF"/>
    <w:rsid w:val="00044DFA"/>
    <w:rsid w:val="0004526D"/>
    <w:rsid w:val="00045429"/>
    <w:rsid w:val="00045580"/>
    <w:rsid w:val="00045A1D"/>
    <w:rsid w:val="00046B57"/>
    <w:rsid w:val="00046E85"/>
    <w:rsid w:val="00047014"/>
    <w:rsid w:val="0004776F"/>
    <w:rsid w:val="00047893"/>
    <w:rsid w:val="00047A4A"/>
    <w:rsid w:val="00047E36"/>
    <w:rsid w:val="00047F86"/>
    <w:rsid w:val="00050294"/>
    <w:rsid w:val="000502E0"/>
    <w:rsid w:val="00050365"/>
    <w:rsid w:val="00050BA1"/>
    <w:rsid w:val="00051024"/>
    <w:rsid w:val="00051271"/>
    <w:rsid w:val="0005159A"/>
    <w:rsid w:val="0005194A"/>
    <w:rsid w:val="00051B9C"/>
    <w:rsid w:val="000521EB"/>
    <w:rsid w:val="000526F2"/>
    <w:rsid w:val="000529D4"/>
    <w:rsid w:val="000531A2"/>
    <w:rsid w:val="00053A1D"/>
    <w:rsid w:val="00054339"/>
    <w:rsid w:val="0005476D"/>
    <w:rsid w:val="00054C8C"/>
    <w:rsid w:val="0005505E"/>
    <w:rsid w:val="000553BC"/>
    <w:rsid w:val="000555E3"/>
    <w:rsid w:val="000569C8"/>
    <w:rsid w:val="00057934"/>
    <w:rsid w:val="000600B6"/>
    <w:rsid w:val="0006010A"/>
    <w:rsid w:val="00060493"/>
    <w:rsid w:val="00060595"/>
    <w:rsid w:val="000609AB"/>
    <w:rsid w:val="00060F39"/>
    <w:rsid w:val="000613E2"/>
    <w:rsid w:val="0006174C"/>
    <w:rsid w:val="000617F5"/>
    <w:rsid w:val="0006182E"/>
    <w:rsid w:val="00061857"/>
    <w:rsid w:val="00062918"/>
    <w:rsid w:val="000630AF"/>
    <w:rsid w:val="00063342"/>
    <w:rsid w:val="00064020"/>
    <w:rsid w:val="00064040"/>
    <w:rsid w:val="00064050"/>
    <w:rsid w:val="000641A1"/>
    <w:rsid w:val="0006496D"/>
    <w:rsid w:val="000649C7"/>
    <w:rsid w:val="00065809"/>
    <w:rsid w:val="0006586D"/>
    <w:rsid w:val="0006598F"/>
    <w:rsid w:val="00065EA0"/>
    <w:rsid w:val="0006686B"/>
    <w:rsid w:val="00066AF0"/>
    <w:rsid w:val="00066F6C"/>
    <w:rsid w:val="0006712A"/>
    <w:rsid w:val="0006763F"/>
    <w:rsid w:val="00067D68"/>
    <w:rsid w:val="00067E0E"/>
    <w:rsid w:val="00070340"/>
    <w:rsid w:val="000705C3"/>
    <w:rsid w:val="00070D0E"/>
    <w:rsid w:val="00070F93"/>
    <w:rsid w:val="00071367"/>
    <w:rsid w:val="00071582"/>
    <w:rsid w:val="00071900"/>
    <w:rsid w:val="00071BB3"/>
    <w:rsid w:val="00071F30"/>
    <w:rsid w:val="00072F35"/>
    <w:rsid w:val="00073023"/>
    <w:rsid w:val="000732B9"/>
    <w:rsid w:val="00074BAE"/>
    <w:rsid w:val="00074E7E"/>
    <w:rsid w:val="0007527E"/>
    <w:rsid w:val="00076B5E"/>
    <w:rsid w:val="0007706B"/>
    <w:rsid w:val="00077117"/>
    <w:rsid w:val="00077882"/>
    <w:rsid w:val="00077B8C"/>
    <w:rsid w:val="00077C85"/>
    <w:rsid w:val="0008085C"/>
    <w:rsid w:val="0008105D"/>
    <w:rsid w:val="00081250"/>
    <w:rsid w:val="000818E3"/>
    <w:rsid w:val="00082658"/>
    <w:rsid w:val="00082676"/>
    <w:rsid w:val="00083648"/>
    <w:rsid w:val="00083682"/>
    <w:rsid w:val="00083B66"/>
    <w:rsid w:val="000842C0"/>
    <w:rsid w:val="00084641"/>
    <w:rsid w:val="00084BC5"/>
    <w:rsid w:val="00085315"/>
    <w:rsid w:val="00085731"/>
    <w:rsid w:val="000859A7"/>
    <w:rsid w:val="00087324"/>
    <w:rsid w:val="00087A3F"/>
    <w:rsid w:val="000900CB"/>
    <w:rsid w:val="00090AAE"/>
    <w:rsid w:val="00090C5C"/>
    <w:rsid w:val="00090CF0"/>
    <w:rsid w:val="00092705"/>
    <w:rsid w:val="00092744"/>
    <w:rsid w:val="00092792"/>
    <w:rsid w:val="00093030"/>
    <w:rsid w:val="000930B8"/>
    <w:rsid w:val="00093644"/>
    <w:rsid w:val="00093C67"/>
    <w:rsid w:val="00093D73"/>
    <w:rsid w:val="000941FD"/>
    <w:rsid w:val="00094546"/>
    <w:rsid w:val="000951BD"/>
    <w:rsid w:val="00095C14"/>
    <w:rsid w:val="0009636D"/>
    <w:rsid w:val="0009641B"/>
    <w:rsid w:val="00096A70"/>
    <w:rsid w:val="00097C9B"/>
    <w:rsid w:val="000A0587"/>
    <w:rsid w:val="000A0D78"/>
    <w:rsid w:val="000A0F7F"/>
    <w:rsid w:val="000A1983"/>
    <w:rsid w:val="000A2552"/>
    <w:rsid w:val="000A2A6E"/>
    <w:rsid w:val="000A2FA4"/>
    <w:rsid w:val="000A3230"/>
    <w:rsid w:val="000A3825"/>
    <w:rsid w:val="000A38E3"/>
    <w:rsid w:val="000A4987"/>
    <w:rsid w:val="000A52C1"/>
    <w:rsid w:val="000A52F5"/>
    <w:rsid w:val="000A5506"/>
    <w:rsid w:val="000A56E2"/>
    <w:rsid w:val="000A5A0C"/>
    <w:rsid w:val="000A5AC7"/>
    <w:rsid w:val="000A5BB6"/>
    <w:rsid w:val="000A663E"/>
    <w:rsid w:val="000A7A60"/>
    <w:rsid w:val="000A7A99"/>
    <w:rsid w:val="000B00E3"/>
    <w:rsid w:val="000B0906"/>
    <w:rsid w:val="000B23A4"/>
    <w:rsid w:val="000B289E"/>
    <w:rsid w:val="000B373A"/>
    <w:rsid w:val="000B3CCB"/>
    <w:rsid w:val="000B4347"/>
    <w:rsid w:val="000B4FF4"/>
    <w:rsid w:val="000B563B"/>
    <w:rsid w:val="000B5B6A"/>
    <w:rsid w:val="000B61C4"/>
    <w:rsid w:val="000B61D8"/>
    <w:rsid w:val="000B6270"/>
    <w:rsid w:val="000B7176"/>
    <w:rsid w:val="000B71A6"/>
    <w:rsid w:val="000B7AD1"/>
    <w:rsid w:val="000B7C15"/>
    <w:rsid w:val="000B7E50"/>
    <w:rsid w:val="000C070B"/>
    <w:rsid w:val="000C0F8E"/>
    <w:rsid w:val="000C165E"/>
    <w:rsid w:val="000C17F0"/>
    <w:rsid w:val="000C191C"/>
    <w:rsid w:val="000C23A6"/>
    <w:rsid w:val="000C254B"/>
    <w:rsid w:val="000C2AFD"/>
    <w:rsid w:val="000C2B02"/>
    <w:rsid w:val="000C32F3"/>
    <w:rsid w:val="000C3BDF"/>
    <w:rsid w:val="000C401F"/>
    <w:rsid w:val="000C4D88"/>
    <w:rsid w:val="000C4F60"/>
    <w:rsid w:val="000C5F1F"/>
    <w:rsid w:val="000C60CC"/>
    <w:rsid w:val="000C6678"/>
    <w:rsid w:val="000C727C"/>
    <w:rsid w:val="000C7884"/>
    <w:rsid w:val="000D02A7"/>
    <w:rsid w:val="000D0764"/>
    <w:rsid w:val="000D1047"/>
    <w:rsid w:val="000D104C"/>
    <w:rsid w:val="000D1335"/>
    <w:rsid w:val="000D15A0"/>
    <w:rsid w:val="000D15F8"/>
    <w:rsid w:val="000D217B"/>
    <w:rsid w:val="000D3775"/>
    <w:rsid w:val="000D3D7E"/>
    <w:rsid w:val="000D3F8C"/>
    <w:rsid w:val="000D4289"/>
    <w:rsid w:val="000D4380"/>
    <w:rsid w:val="000D470F"/>
    <w:rsid w:val="000D49B1"/>
    <w:rsid w:val="000D5683"/>
    <w:rsid w:val="000D6EE0"/>
    <w:rsid w:val="000D73D8"/>
    <w:rsid w:val="000D75DC"/>
    <w:rsid w:val="000E04E9"/>
    <w:rsid w:val="000E050C"/>
    <w:rsid w:val="000E1002"/>
    <w:rsid w:val="000E1216"/>
    <w:rsid w:val="000E14B2"/>
    <w:rsid w:val="000E1822"/>
    <w:rsid w:val="000E2DFA"/>
    <w:rsid w:val="000E374C"/>
    <w:rsid w:val="000E3858"/>
    <w:rsid w:val="000E5BD4"/>
    <w:rsid w:val="000E5FDE"/>
    <w:rsid w:val="000E6985"/>
    <w:rsid w:val="000E75AE"/>
    <w:rsid w:val="000E7C00"/>
    <w:rsid w:val="000F06E6"/>
    <w:rsid w:val="000F0F86"/>
    <w:rsid w:val="000F24A9"/>
    <w:rsid w:val="000F27D8"/>
    <w:rsid w:val="000F2815"/>
    <w:rsid w:val="000F282F"/>
    <w:rsid w:val="000F2CB8"/>
    <w:rsid w:val="000F39B8"/>
    <w:rsid w:val="000F3DFC"/>
    <w:rsid w:val="000F442B"/>
    <w:rsid w:val="000F4621"/>
    <w:rsid w:val="000F4F6B"/>
    <w:rsid w:val="000F57A0"/>
    <w:rsid w:val="000F59FB"/>
    <w:rsid w:val="000F5DE8"/>
    <w:rsid w:val="000F6403"/>
    <w:rsid w:val="000F6554"/>
    <w:rsid w:val="000F6C12"/>
    <w:rsid w:val="000F6EC7"/>
    <w:rsid w:val="000F753F"/>
    <w:rsid w:val="00100CC2"/>
    <w:rsid w:val="00101A01"/>
    <w:rsid w:val="00102352"/>
    <w:rsid w:val="00102643"/>
    <w:rsid w:val="001027A1"/>
    <w:rsid w:val="0010313E"/>
    <w:rsid w:val="0010320F"/>
    <w:rsid w:val="001036A3"/>
    <w:rsid w:val="0010399F"/>
    <w:rsid w:val="00103FE9"/>
    <w:rsid w:val="00104C7C"/>
    <w:rsid w:val="00105FBF"/>
    <w:rsid w:val="0010666F"/>
    <w:rsid w:val="001073B8"/>
    <w:rsid w:val="00107851"/>
    <w:rsid w:val="00107DD8"/>
    <w:rsid w:val="00110069"/>
    <w:rsid w:val="00110380"/>
    <w:rsid w:val="00110E38"/>
    <w:rsid w:val="00111119"/>
    <w:rsid w:val="001112F5"/>
    <w:rsid w:val="001113C8"/>
    <w:rsid w:val="001116CC"/>
    <w:rsid w:val="00112507"/>
    <w:rsid w:val="00112D84"/>
    <w:rsid w:val="0011352A"/>
    <w:rsid w:val="00113784"/>
    <w:rsid w:val="00113B29"/>
    <w:rsid w:val="00114573"/>
    <w:rsid w:val="0011473C"/>
    <w:rsid w:val="0011503B"/>
    <w:rsid w:val="00115383"/>
    <w:rsid w:val="00115884"/>
    <w:rsid w:val="00115901"/>
    <w:rsid w:val="00115AE7"/>
    <w:rsid w:val="001167B4"/>
    <w:rsid w:val="00116E1D"/>
    <w:rsid w:val="00117055"/>
    <w:rsid w:val="00117B9B"/>
    <w:rsid w:val="00117E4D"/>
    <w:rsid w:val="00117EB8"/>
    <w:rsid w:val="001202A1"/>
    <w:rsid w:val="00121785"/>
    <w:rsid w:val="00121D5C"/>
    <w:rsid w:val="00121DA9"/>
    <w:rsid w:val="00121FF2"/>
    <w:rsid w:val="00122148"/>
    <w:rsid w:val="001226BD"/>
    <w:rsid w:val="00122AB6"/>
    <w:rsid w:val="00123BC7"/>
    <w:rsid w:val="00124B3C"/>
    <w:rsid w:val="001252B1"/>
    <w:rsid w:val="001263FB"/>
    <w:rsid w:val="00126451"/>
    <w:rsid w:val="0012684B"/>
    <w:rsid w:val="001271CF"/>
    <w:rsid w:val="00130036"/>
    <w:rsid w:val="001309C7"/>
    <w:rsid w:val="00130FED"/>
    <w:rsid w:val="0013112F"/>
    <w:rsid w:val="00131184"/>
    <w:rsid w:val="00131334"/>
    <w:rsid w:val="0013154A"/>
    <w:rsid w:val="00131BA1"/>
    <w:rsid w:val="00131D5D"/>
    <w:rsid w:val="00132366"/>
    <w:rsid w:val="0013241B"/>
    <w:rsid w:val="0013324F"/>
    <w:rsid w:val="0013327B"/>
    <w:rsid w:val="001338F9"/>
    <w:rsid w:val="00133987"/>
    <w:rsid w:val="00133A91"/>
    <w:rsid w:val="00133D33"/>
    <w:rsid w:val="00134178"/>
    <w:rsid w:val="00134285"/>
    <w:rsid w:val="00134416"/>
    <w:rsid w:val="00134B7F"/>
    <w:rsid w:val="00134D07"/>
    <w:rsid w:val="0013513A"/>
    <w:rsid w:val="0013576A"/>
    <w:rsid w:val="00135C88"/>
    <w:rsid w:val="0013674E"/>
    <w:rsid w:val="00136CE4"/>
    <w:rsid w:val="00136E05"/>
    <w:rsid w:val="00137BF4"/>
    <w:rsid w:val="0014088C"/>
    <w:rsid w:val="00140968"/>
    <w:rsid w:val="00140DCD"/>
    <w:rsid w:val="0014156C"/>
    <w:rsid w:val="001418BF"/>
    <w:rsid w:val="00141A2C"/>
    <w:rsid w:val="00141F14"/>
    <w:rsid w:val="00141FD0"/>
    <w:rsid w:val="00142A3E"/>
    <w:rsid w:val="00142A51"/>
    <w:rsid w:val="00142BF7"/>
    <w:rsid w:val="0014347C"/>
    <w:rsid w:val="00143613"/>
    <w:rsid w:val="001438C1"/>
    <w:rsid w:val="00143C03"/>
    <w:rsid w:val="001446D5"/>
    <w:rsid w:val="00144BE6"/>
    <w:rsid w:val="00145529"/>
    <w:rsid w:val="00145676"/>
    <w:rsid w:val="00145DBD"/>
    <w:rsid w:val="001460BD"/>
    <w:rsid w:val="00146524"/>
    <w:rsid w:val="0014681D"/>
    <w:rsid w:val="00146C63"/>
    <w:rsid w:val="00146DF1"/>
    <w:rsid w:val="001471A4"/>
    <w:rsid w:val="001472AB"/>
    <w:rsid w:val="001476A4"/>
    <w:rsid w:val="001502CE"/>
    <w:rsid w:val="0015060B"/>
    <w:rsid w:val="00150AB2"/>
    <w:rsid w:val="00150E2D"/>
    <w:rsid w:val="00151024"/>
    <w:rsid w:val="00151707"/>
    <w:rsid w:val="00151D61"/>
    <w:rsid w:val="00151E85"/>
    <w:rsid w:val="0015280F"/>
    <w:rsid w:val="00152C74"/>
    <w:rsid w:val="0015390D"/>
    <w:rsid w:val="00153CC3"/>
    <w:rsid w:val="00154C88"/>
    <w:rsid w:val="00154EB7"/>
    <w:rsid w:val="001554EC"/>
    <w:rsid w:val="00155A0D"/>
    <w:rsid w:val="00155F0B"/>
    <w:rsid w:val="00156396"/>
    <w:rsid w:val="00156C92"/>
    <w:rsid w:val="001574CF"/>
    <w:rsid w:val="00157978"/>
    <w:rsid w:val="00157F49"/>
    <w:rsid w:val="00157FAD"/>
    <w:rsid w:val="00161074"/>
    <w:rsid w:val="00161AD1"/>
    <w:rsid w:val="00161C3C"/>
    <w:rsid w:val="00161DB3"/>
    <w:rsid w:val="00162186"/>
    <w:rsid w:val="001629F8"/>
    <w:rsid w:val="00162D4D"/>
    <w:rsid w:val="00162FB8"/>
    <w:rsid w:val="00163720"/>
    <w:rsid w:val="001638C7"/>
    <w:rsid w:val="00163A88"/>
    <w:rsid w:val="00163BC4"/>
    <w:rsid w:val="00163D25"/>
    <w:rsid w:val="00163DCB"/>
    <w:rsid w:val="001640CA"/>
    <w:rsid w:val="001646B4"/>
    <w:rsid w:val="0016489B"/>
    <w:rsid w:val="00164EC6"/>
    <w:rsid w:val="00165378"/>
    <w:rsid w:val="0016566A"/>
    <w:rsid w:val="001659E2"/>
    <w:rsid w:val="00167420"/>
    <w:rsid w:val="001675F3"/>
    <w:rsid w:val="00167725"/>
    <w:rsid w:val="001703B6"/>
    <w:rsid w:val="00170479"/>
    <w:rsid w:val="00170C8F"/>
    <w:rsid w:val="00171084"/>
    <w:rsid w:val="001719CA"/>
    <w:rsid w:val="00171AFB"/>
    <w:rsid w:val="00171D1F"/>
    <w:rsid w:val="00171E43"/>
    <w:rsid w:val="00171EBF"/>
    <w:rsid w:val="00171F6A"/>
    <w:rsid w:val="00172266"/>
    <w:rsid w:val="0017327A"/>
    <w:rsid w:val="00173B98"/>
    <w:rsid w:val="00173EA0"/>
    <w:rsid w:val="001740C1"/>
    <w:rsid w:val="001744E4"/>
    <w:rsid w:val="00174833"/>
    <w:rsid w:val="00174960"/>
    <w:rsid w:val="00174AFC"/>
    <w:rsid w:val="00174EF9"/>
    <w:rsid w:val="00175C86"/>
    <w:rsid w:val="001760D1"/>
    <w:rsid w:val="001764DB"/>
    <w:rsid w:val="00176A5A"/>
    <w:rsid w:val="00176CE2"/>
    <w:rsid w:val="0017761F"/>
    <w:rsid w:val="00177D68"/>
    <w:rsid w:val="00177E32"/>
    <w:rsid w:val="00180627"/>
    <w:rsid w:val="001809B2"/>
    <w:rsid w:val="00180E19"/>
    <w:rsid w:val="00183CB0"/>
    <w:rsid w:val="00183D96"/>
    <w:rsid w:val="00183DCD"/>
    <w:rsid w:val="0018431C"/>
    <w:rsid w:val="0018436D"/>
    <w:rsid w:val="001847F4"/>
    <w:rsid w:val="00184D0E"/>
    <w:rsid w:val="00184E68"/>
    <w:rsid w:val="0018578C"/>
    <w:rsid w:val="00186872"/>
    <w:rsid w:val="00187262"/>
    <w:rsid w:val="00190A19"/>
    <w:rsid w:val="00190CFB"/>
    <w:rsid w:val="0019148F"/>
    <w:rsid w:val="00191E11"/>
    <w:rsid w:val="0019211F"/>
    <w:rsid w:val="00192D4C"/>
    <w:rsid w:val="00192F80"/>
    <w:rsid w:val="00193407"/>
    <w:rsid w:val="00193484"/>
    <w:rsid w:val="00193790"/>
    <w:rsid w:val="00193920"/>
    <w:rsid w:val="00193FA2"/>
    <w:rsid w:val="00194039"/>
    <w:rsid w:val="0019424A"/>
    <w:rsid w:val="001945B1"/>
    <w:rsid w:val="00194D4F"/>
    <w:rsid w:val="0019559B"/>
    <w:rsid w:val="00195632"/>
    <w:rsid w:val="001959D9"/>
    <w:rsid w:val="00196AB3"/>
    <w:rsid w:val="00196ACC"/>
    <w:rsid w:val="00196C14"/>
    <w:rsid w:val="00196DBD"/>
    <w:rsid w:val="00196EF8"/>
    <w:rsid w:val="00197DA4"/>
    <w:rsid w:val="00197F52"/>
    <w:rsid w:val="00197FE0"/>
    <w:rsid w:val="001A0003"/>
    <w:rsid w:val="001A0A4F"/>
    <w:rsid w:val="001A0EF0"/>
    <w:rsid w:val="001A0F69"/>
    <w:rsid w:val="001A1CEE"/>
    <w:rsid w:val="001A1FD5"/>
    <w:rsid w:val="001A22D5"/>
    <w:rsid w:val="001A272D"/>
    <w:rsid w:val="001A296A"/>
    <w:rsid w:val="001A2DEF"/>
    <w:rsid w:val="001A2FD2"/>
    <w:rsid w:val="001A30EE"/>
    <w:rsid w:val="001A34CF"/>
    <w:rsid w:val="001A3772"/>
    <w:rsid w:val="001A44B0"/>
    <w:rsid w:val="001A4931"/>
    <w:rsid w:val="001A4A7B"/>
    <w:rsid w:val="001A4E32"/>
    <w:rsid w:val="001A50C9"/>
    <w:rsid w:val="001A6403"/>
    <w:rsid w:val="001A64FD"/>
    <w:rsid w:val="001A6764"/>
    <w:rsid w:val="001A68D0"/>
    <w:rsid w:val="001A6D5C"/>
    <w:rsid w:val="001A6DEF"/>
    <w:rsid w:val="001A7252"/>
    <w:rsid w:val="001A76B9"/>
    <w:rsid w:val="001B1DE3"/>
    <w:rsid w:val="001B21EA"/>
    <w:rsid w:val="001B234D"/>
    <w:rsid w:val="001B2710"/>
    <w:rsid w:val="001B2B31"/>
    <w:rsid w:val="001B3120"/>
    <w:rsid w:val="001B35F2"/>
    <w:rsid w:val="001B3DD9"/>
    <w:rsid w:val="001B42DC"/>
    <w:rsid w:val="001B45ED"/>
    <w:rsid w:val="001B488D"/>
    <w:rsid w:val="001B4F32"/>
    <w:rsid w:val="001B5186"/>
    <w:rsid w:val="001B5471"/>
    <w:rsid w:val="001B5600"/>
    <w:rsid w:val="001B5B9A"/>
    <w:rsid w:val="001B607C"/>
    <w:rsid w:val="001B6B9C"/>
    <w:rsid w:val="001B6E41"/>
    <w:rsid w:val="001B6EE4"/>
    <w:rsid w:val="001B753E"/>
    <w:rsid w:val="001B78C6"/>
    <w:rsid w:val="001B7DD9"/>
    <w:rsid w:val="001C017B"/>
    <w:rsid w:val="001C0192"/>
    <w:rsid w:val="001C045C"/>
    <w:rsid w:val="001C08B3"/>
    <w:rsid w:val="001C1795"/>
    <w:rsid w:val="001C18E9"/>
    <w:rsid w:val="001C20EB"/>
    <w:rsid w:val="001C2A8C"/>
    <w:rsid w:val="001C3143"/>
    <w:rsid w:val="001C3D06"/>
    <w:rsid w:val="001C42C1"/>
    <w:rsid w:val="001C4ED5"/>
    <w:rsid w:val="001C5B0C"/>
    <w:rsid w:val="001C5F8E"/>
    <w:rsid w:val="001C6C10"/>
    <w:rsid w:val="001C75D9"/>
    <w:rsid w:val="001C7A7C"/>
    <w:rsid w:val="001D064C"/>
    <w:rsid w:val="001D0793"/>
    <w:rsid w:val="001D1195"/>
    <w:rsid w:val="001D15E2"/>
    <w:rsid w:val="001D1787"/>
    <w:rsid w:val="001D2357"/>
    <w:rsid w:val="001D2886"/>
    <w:rsid w:val="001D2B57"/>
    <w:rsid w:val="001D2F6C"/>
    <w:rsid w:val="001D31E0"/>
    <w:rsid w:val="001D42FE"/>
    <w:rsid w:val="001D563F"/>
    <w:rsid w:val="001D5B5C"/>
    <w:rsid w:val="001D60F9"/>
    <w:rsid w:val="001D6414"/>
    <w:rsid w:val="001D6BDA"/>
    <w:rsid w:val="001D786F"/>
    <w:rsid w:val="001D78A4"/>
    <w:rsid w:val="001D7DA8"/>
    <w:rsid w:val="001D7F2B"/>
    <w:rsid w:val="001D7F88"/>
    <w:rsid w:val="001E02FC"/>
    <w:rsid w:val="001E0511"/>
    <w:rsid w:val="001E077D"/>
    <w:rsid w:val="001E0AF4"/>
    <w:rsid w:val="001E0CC6"/>
    <w:rsid w:val="001E0EAD"/>
    <w:rsid w:val="001E1174"/>
    <w:rsid w:val="001E124A"/>
    <w:rsid w:val="001E1308"/>
    <w:rsid w:val="001E14DD"/>
    <w:rsid w:val="001E20A2"/>
    <w:rsid w:val="001E2555"/>
    <w:rsid w:val="001E3224"/>
    <w:rsid w:val="001E3B07"/>
    <w:rsid w:val="001E3FC8"/>
    <w:rsid w:val="001E4530"/>
    <w:rsid w:val="001E5234"/>
    <w:rsid w:val="001E568A"/>
    <w:rsid w:val="001E56D2"/>
    <w:rsid w:val="001E5C97"/>
    <w:rsid w:val="001E5CE6"/>
    <w:rsid w:val="001E6DE9"/>
    <w:rsid w:val="001E721F"/>
    <w:rsid w:val="001E74A9"/>
    <w:rsid w:val="001E78AA"/>
    <w:rsid w:val="001E790F"/>
    <w:rsid w:val="001E7BB7"/>
    <w:rsid w:val="001E7C97"/>
    <w:rsid w:val="001F0591"/>
    <w:rsid w:val="001F0620"/>
    <w:rsid w:val="001F0C58"/>
    <w:rsid w:val="001F0E24"/>
    <w:rsid w:val="001F1BDD"/>
    <w:rsid w:val="001F1C1A"/>
    <w:rsid w:val="001F1F83"/>
    <w:rsid w:val="001F298D"/>
    <w:rsid w:val="001F2B4A"/>
    <w:rsid w:val="001F2FD4"/>
    <w:rsid w:val="001F304F"/>
    <w:rsid w:val="001F3321"/>
    <w:rsid w:val="001F37CF"/>
    <w:rsid w:val="001F4C70"/>
    <w:rsid w:val="001F4F25"/>
    <w:rsid w:val="001F516F"/>
    <w:rsid w:val="001F5C71"/>
    <w:rsid w:val="001F6099"/>
    <w:rsid w:val="001F73B5"/>
    <w:rsid w:val="001F75F3"/>
    <w:rsid w:val="001F7E1A"/>
    <w:rsid w:val="00200182"/>
    <w:rsid w:val="00200BA2"/>
    <w:rsid w:val="00200C6D"/>
    <w:rsid w:val="00200DEE"/>
    <w:rsid w:val="00200EDF"/>
    <w:rsid w:val="002020E8"/>
    <w:rsid w:val="002027BD"/>
    <w:rsid w:val="00202831"/>
    <w:rsid w:val="00202AE2"/>
    <w:rsid w:val="00202B48"/>
    <w:rsid w:val="00202C82"/>
    <w:rsid w:val="0020390F"/>
    <w:rsid w:val="00204C48"/>
    <w:rsid w:val="00204D8F"/>
    <w:rsid w:val="00205658"/>
    <w:rsid w:val="0020595F"/>
    <w:rsid w:val="00205D69"/>
    <w:rsid w:val="00205F5B"/>
    <w:rsid w:val="00206404"/>
    <w:rsid w:val="00206A27"/>
    <w:rsid w:val="00206F11"/>
    <w:rsid w:val="00207DF7"/>
    <w:rsid w:val="00207E83"/>
    <w:rsid w:val="002101A9"/>
    <w:rsid w:val="00210A3E"/>
    <w:rsid w:val="00211518"/>
    <w:rsid w:val="00211749"/>
    <w:rsid w:val="00211EA2"/>
    <w:rsid w:val="002125DC"/>
    <w:rsid w:val="00213010"/>
    <w:rsid w:val="002130F8"/>
    <w:rsid w:val="00213178"/>
    <w:rsid w:val="00213834"/>
    <w:rsid w:val="002138B5"/>
    <w:rsid w:val="00213CB3"/>
    <w:rsid w:val="00213DD2"/>
    <w:rsid w:val="002146BD"/>
    <w:rsid w:val="002148FC"/>
    <w:rsid w:val="002149AD"/>
    <w:rsid w:val="00214D45"/>
    <w:rsid w:val="00215217"/>
    <w:rsid w:val="00215D9A"/>
    <w:rsid w:val="002163B7"/>
    <w:rsid w:val="002166B1"/>
    <w:rsid w:val="002166F1"/>
    <w:rsid w:val="00216C9C"/>
    <w:rsid w:val="0021732F"/>
    <w:rsid w:val="00220699"/>
    <w:rsid w:val="0022095E"/>
    <w:rsid w:val="00220EF4"/>
    <w:rsid w:val="002226E2"/>
    <w:rsid w:val="0022275E"/>
    <w:rsid w:val="00222EEE"/>
    <w:rsid w:val="002233A8"/>
    <w:rsid w:val="002235CC"/>
    <w:rsid w:val="00223810"/>
    <w:rsid w:val="00224218"/>
    <w:rsid w:val="002245AD"/>
    <w:rsid w:val="002249A0"/>
    <w:rsid w:val="002249E1"/>
    <w:rsid w:val="002250CB"/>
    <w:rsid w:val="002251B8"/>
    <w:rsid w:val="0022526F"/>
    <w:rsid w:val="00225CD3"/>
    <w:rsid w:val="00225CE8"/>
    <w:rsid w:val="00225EFD"/>
    <w:rsid w:val="002261C4"/>
    <w:rsid w:val="002266B3"/>
    <w:rsid w:val="00226BD0"/>
    <w:rsid w:val="00226E70"/>
    <w:rsid w:val="00227479"/>
    <w:rsid w:val="00227CD4"/>
    <w:rsid w:val="00227DC5"/>
    <w:rsid w:val="002303EC"/>
    <w:rsid w:val="0023056D"/>
    <w:rsid w:val="00230C72"/>
    <w:rsid w:val="0023106B"/>
    <w:rsid w:val="002324F6"/>
    <w:rsid w:val="00232676"/>
    <w:rsid w:val="00232774"/>
    <w:rsid w:val="002335A8"/>
    <w:rsid w:val="002336D1"/>
    <w:rsid w:val="00233FB4"/>
    <w:rsid w:val="002343D3"/>
    <w:rsid w:val="00234A43"/>
    <w:rsid w:val="002355F0"/>
    <w:rsid w:val="00235C54"/>
    <w:rsid w:val="0023605E"/>
    <w:rsid w:val="0023608B"/>
    <w:rsid w:val="002360F6"/>
    <w:rsid w:val="0023616B"/>
    <w:rsid w:val="0023621C"/>
    <w:rsid w:val="002364B9"/>
    <w:rsid w:val="00236652"/>
    <w:rsid w:val="00236C93"/>
    <w:rsid w:val="00236D68"/>
    <w:rsid w:val="00237134"/>
    <w:rsid w:val="00237527"/>
    <w:rsid w:val="00237AE4"/>
    <w:rsid w:val="00237E15"/>
    <w:rsid w:val="00241304"/>
    <w:rsid w:val="002417DC"/>
    <w:rsid w:val="00241C32"/>
    <w:rsid w:val="0024201E"/>
    <w:rsid w:val="00242037"/>
    <w:rsid w:val="00242811"/>
    <w:rsid w:val="002430DA"/>
    <w:rsid w:val="00243756"/>
    <w:rsid w:val="00243B41"/>
    <w:rsid w:val="002445F4"/>
    <w:rsid w:val="00244881"/>
    <w:rsid w:val="002449DD"/>
    <w:rsid w:val="00244A77"/>
    <w:rsid w:val="00244D00"/>
    <w:rsid w:val="002452A4"/>
    <w:rsid w:val="002458B3"/>
    <w:rsid w:val="00246B11"/>
    <w:rsid w:val="0024731E"/>
    <w:rsid w:val="002479E7"/>
    <w:rsid w:val="00247A1A"/>
    <w:rsid w:val="00247D98"/>
    <w:rsid w:val="00250700"/>
    <w:rsid w:val="00250ADB"/>
    <w:rsid w:val="00250C6F"/>
    <w:rsid w:val="00250E57"/>
    <w:rsid w:val="00251A28"/>
    <w:rsid w:val="00251BE1"/>
    <w:rsid w:val="00251C8D"/>
    <w:rsid w:val="00251D22"/>
    <w:rsid w:val="00251D83"/>
    <w:rsid w:val="00252AC1"/>
    <w:rsid w:val="00252BAB"/>
    <w:rsid w:val="00252EB2"/>
    <w:rsid w:val="0025346C"/>
    <w:rsid w:val="00253839"/>
    <w:rsid w:val="00253BA0"/>
    <w:rsid w:val="00253C36"/>
    <w:rsid w:val="002542BA"/>
    <w:rsid w:val="002548D6"/>
    <w:rsid w:val="00254D2E"/>
    <w:rsid w:val="00254E29"/>
    <w:rsid w:val="00254F6E"/>
    <w:rsid w:val="0025502D"/>
    <w:rsid w:val="002553A5"/>
    <w:rsid w:val="00255426"/>
    <w:rsid w:val="00255BD4"/>
    <w:rsid w:val="00255C89"/>
    <w:rsid w:val="002571D4"/>
    <w:rsid w:val="002573FA"/>
    <w:rsid w:val="00257B08"/>
    <w:rsid w:val="00257E10"/>
    <w:rsid w:val="00260678"/>
    <w:rsid w:val="00260A49"/>
    <w:rsid w:val="002610DA"/>
    <w:rsid w:val="00261CD0"/>
    <w:rsid w:val="00263F24"/>
    <w:rsid w:val="00264169"/>
    <w:rsid w:val="002643D3"/>
    <w:rsid w:val="00265321"/>
    <w:rsid w:val="0026544D"/>
    <w:rsid w:val="00265F72"/>
    <w:rsid w:val="002664D9"/>
    <w:rsid w:val="002665E6"/>
    <w:rsid w:val="00266CE4"/>
    <w:rsid w:val="00266D6A"/>
    <w:rsid w:val="002676BA"/>
    <w:rsid w:val="00267EE6"/>
    <w:rsid w:val="0027052E"/>
    <w:rsid w:val="00270658"/>
    <w:rsid w:val="00270BE3"/>
    <w:rsid w:val="00270D59"/>
    <w:rsid w:val="00270FB1"/>
    <w:rsid w:val="002713EC"/>
    <w:rsid w:val="00272174"/>
    <w:rsid w:val="002723F7"/>
    <w:rsid w:val="00272683"/>
    <w:rsid w:val="00272C46"/>
    <w:rsid w:val="002736CB"/>
    <w:rsid w:val="00273BD2"/>
    <w:rsid w:val="00273E66"/>
    <w:rsid w:val="0027422D"/>
    <w:rsid w:val="002743F5"/>
    <w:rsid w:val="00274F55"/>
    <w:rsid w:val="00274FA2"/>
    <w:rsid w:val="0027542F"/>
    <w:rsid w:val="0027580E"/>
    <w:rsid w:val="00275819"/>
    <w:rsid w:val="00275A08"/>
    <w:rsid w:val="00275CB4"/>
    <w:rsid w:val="002760C5"/>
    <w:rsid w:val="002762AC"/>
    <w:rsid w:val="00276903"/>
    <w:rsid w:val="00276EFF"/>
    <w:rsid w:val="00277005"/>
    <w:rsid w:val="002770A3"/>
    <w:rsid w:val="00277147"/>
    <w:rsid w:val="002801C0"/>
    <w:rsid w:val="0028020D"/>
    <w:rsid w:val="00280871"/>
    <w:rsid w:val="00280ACE"/>
    <w:rsid w:val="0028135A"/>
    <w:rsid w:val="002816B1"/>
    <w:rsid w:val="0028202C"/>
    <w:rsid w:val="00283542"/>
    <w:rsid w:val="0028481A"/>
    <w:rsid w:val="002856D1"/>
    <w:rsid w:val="00286516"/>
    <w:rsid w:val="0028655D"/>
    <w:rsid w:val="002869C7"/>
    <w:rsid w:val="00286AD2"/>
    <w:rsid w:val="00286D0F"/>
    <w:rsid w:val="002871DF"/>
    <w:rsid w:val="00287CC0"/>
    <w:rsid w:val="00287D6B"/>
    <w:rsid w:val="00287FC4"/>
    <w:rsid w:val="0029091A"/>
    <w:rsid w:val="00290CEC"/>
    <w:rsid w:val="0029121B"/>
    <w:rsid w:val="002915EB"/>
    <w:rsid w:val="002929EF"/>
    <w:rsid w:val="00292EA3"/>
    <w:rsid w:val="00293340"/>
    <w:rsid w:val="0029341D"/>
    <w:rsid w:val="00293C53"/>
    <w:rsid w:val="00293F13"/>
    <w:rsid w:val="002946EA"/>
    <w:rsid w:val="00294DC7"/>
    <w:rsid w:val="00295298"/>
    <w:rsid w:val="00295444"/>
    <w:rsid w:val="0029558F"/>
    <w:rsid w:val="0029572F"/>
    <w:rsid w:val="00295787"/>
    <w:rsid w:val="002958CF"/>
    <w:rsid w:val="002963F5"/>
    <w:rsid w:val="00296E04"/>
    <w:rsid w:val="0029704D"/>
    <w:rsid w:val="00297352"/>
    <w:rsid w:val="002974F0"/>
    <w:rsid w:val="002979E5"/>
    <w:rsid w:val="00297DEF"/>
    <w:rsid w:val="002A06D4"/>
    <w:rsid w:val="002A1ABC"/>
    <w:rsid w:val="002A1EAD"/>
    <w:rsid w:val="002A2999"/>
    <w:rsid w:val="002A333A"/>
    <w:rsid w:val="002A39A4"/>
    <w:rsid w:val="002A45D7"/>
    <w:rsid w:val="002A4816"/>
    <w:rsid w:val="002A51E1"/>
    <w:rsid w:val="002A5A42"/>
    <w:rsid w:val="002A60E8"/>
    <w:rsid w:val="002A6305"/>
    <w:rsid w:val="002A68CE"/>
    <w:rsid w:val="002A6E03"/>
    <w:rsid w:val="002A6EDD"/>
    <w:rsid w:val="002A7A3A"/>
    <w:rsid w:val="002B0197"/>
    <w:rsid w:val="002B0A02"/>
    <w:rsid w:val="002B136C"/>
    <w:rsid w:val="002B14E4"/>
    <w:rsid w:val="002B1E3C"/>
    <w:rsid w:val="002B1EAF"/>
    <w:rsid w:val="002B22D0"/>
    <w:rsid w:val="002B24E7"/>
    <w:rsid w:val="002B2992"/>
    <w:rsid w:val="002B33C1"/>
    <w:rsid w:val="002B3A8D"/>
    <w:rsid w:val="002B4D99"/>
    <w:rsid w:val="002B4FB1"/>
    <w:rsid w:val="002B53CE"/>
    <w:rsid w:val="002B6E9F"/>
    <w:rsid w:val="002B6EE1"/>
    <w:rsid w:val="002B7627"/>
    <w:rsid w:val="002B78DB"/>
    <w:rsid w:val="002B7903"/>
    <w:rsid w:val="002B7E4A"/>
    <w:rsid w:val="002C07BB"/>
    <w:rsid w:val="002C0E22"/>
    <w:rsid w:val="002C0E8F"/>
    <w:rsid w:val="002C14F9"/>
    <w:rsid w:val="002C1DE2"/>
    <w:rsid w:val="002C1F8E"/>
    <w:rsid w:val="002C25B2"/>
    <w:rsid w:val="002C26EF"/>
    <w:rsid w:val="002C28AC"/>
    <w:rsid w:val="002C3872"/>
    <w:rsid w:val="002C3BF5"/>
    <w:rsid w:val="002C407F"/>
    <w:rsid w:val="002C4599"/>
    <w:rsid w:val="002C49E8"/>
    <w:rsid w:val="002C51B5"/>
    <w:rsid w:val="002C51F6"/>
    <w:rsid w:val="002C5266"/>
    <w:rsid w:val="002C5842"/>
    <w:rsid w:val="002C6000"/>
    <w:rsid w:val="002C66FC"/>
    <w:rsid w:val="002C681E"/>
    <w:rsid w:val="002C6945"/>
    <w:rsid w:val="002C6E73"/>
    <w:rsid w:val="002C6E99"/>
    <w:rsid w:val="002D0FE8"/>
    <w:rsid w:val="002D10CB"/>
    <w:rsid w:val="002D11A4"/>
    <w:rsid w:val="002D169C"/>
    <w:rsid w:val="002D1DD0"/>
    <w:rsid w:val="002D2041"/>
    <w:rsid w:val="002D2753"/>
    <w:rsid w:val="002D2CDB"/>
    <w:rsid w:val="002D2DA1"/>
    <w:rsid w:val="002D3181"/>
    <w:rsid w:val="002D36E3"/>
    <w:rsid w:val="002D3920"/>
    <w:rsid w:val="002D3AA9"/>
    <w:rsid w:val="002D3F44"/>
    <w:rsid w:val="002D3FDC"/>
    <w:rsid w:val="002D4D40"/>
    <w:rsid w:val="002D6200"/>
    <w:rsid w:val="002D62A5"/>
    <w:rsid w:val="002D6A71"/>
    <w:rsid w:val="002D6D6D"/>
    <w:rsid w:val="002D75C4"/>
    <w:rsid w:val="002E006D"/>
    <w:rsid w:val="002E02FE"/>
    <w:rsid w:val="002E1101"/>
    <w:rsid w:val="002E1644"/>
    <w:rsid w:val="002E1758"/>
    <w:rsid w:val="002E19D0"/>
    <w:rsid w:val="002E1F84"/>
    <w:rsid w:val="002E23BF"/>
    <w:rsid w:val="002E268F"/>
    <w:rsid w:val="002E276A"/>
    <w:rsid w:val="002E2FA8"/>
    <w:rsid w:val="002E31F1"/>
    <w:rsid w:val="002E3D58"/>
    <w:rsid w:val="002E3D92"/>
    <w:rsid w:val="002E3E4D"/>
    <w:rsid w:val="002E3E76"/>
    <w:rsid w:val="002E409B"/>
    <w:rsid w:val="002E6102"/>
    <w:rsid w:val="002E64EF"/>
    <w:rsid w:val="002E7403"/>
    <w:rsid w:val="002E74AC"/>
    <w:rsid w:val="002E753C"/>
    <w:rsid w:val="002E7E2A"/>
    <w:rsid w:val="002F02FA"/>
    <w:rsid w:val="002F107E"/>
    <w:rsid w:val="002F16DA"/>
    <w:rsid w:val="002F18E9"/>
    <w:rsid w:val="002F2742"/>
    <w:rsid w:val="002F31FB"/>
    <w:rsid w:val="002F3317"/>
    <w:rsid w:val="002F3ABA"/>
    <w:rsid w:val="002F3E6A"/>
    <w:rsid w:val="002F4507"/>
    <w:rsid w:val="002F4EE6"/>
    <w:rsid w:val="002F5E13"/>
    <w:rsid w:val="002F67FF"/>
    <w:rsid w:val="002F6982"/>
    <w:rsid w:val="002F6CB8"/>
    <w:rsid w:val="002F765F"/>
    <w:rsid w:val="00300041"/>
    <w:rsid w:val="003000D3"/>
    <w:rsid w:val="00300771"/>
    <w:rsid w:val="00300D5D"/>
    <w:rsid w:val="00300E35"/>
    <w:rsid w:val="0030183A"/>
    <w:rsid w:val="00301E96"/>
    <w:rsid w:val="003029CD"/>
    <w:rsid w:val="0030361A"/>
    <w:rsid w:val="0030420C"/>
    <w:rsid w:val="00305195"/>
    <w:rsid w:val="003060DE"/>
    <w:rsid w:val="00306790"/>
    <w:rsid w:val="003069D1"/>
    <w:rsid w:val="00306A7C"/>
    <w:rsid w:val="00306BAA"/>
    <w:rsid w:val="003070F2"/>
    <w:rsid w:val="0030730C"/>
    <w:rsid w:val="003074B9"/>
    <w:rsid w:val="003078D6"/>
    <w:rsid w:val="00307A51"/>
    <w:rsid w:val="00307AAC"/>
    <w:rsid w:val="00307EB7"/>
    <w:rsid w:val="00310163"/>
    <w:rsid w:val="00310A30"/>
    <w:rsid w:val="00310A86"/>
    <w:rsid w:val="00310F0E"/>
    <w:rsid w:val="0031102D"/>
    <w:rsid w:val="0031115E"/>
    <w:rsid w:val="003116C4"/>
    <w:rsid w:val="00312D76"/>
    <w:rsid w:val="00312FB9"/>
    <w:rsid w:val="00314213"/>
    <w:rsid w:val="0031436A"/>
    <w:rsid w:val="003144B9"/>
    <w:rsid w:val="00314992"/>
    <w:rsid w:val="003152E8"/>
    <w:rsid w:val="00315417"/>
    <w:rsid w:val="00315B3C"/>
    <w:rsid w:val="00315F14"/>
    <w:rsid w:val="0031609C"/>
    <w:rsid w:val="0031609E"/>
    <w:rsid w:val="0031673E"/>
    <w:rsid w:val="00316952"/>
    <w:rsid w:val="003173E9"/>
    <w:rsid w:val="00317A31"/>
    <w:rsid w:val="00317B1F"/>
    <w:rsid w:val="00321138"/>
    <w:rsid w:val="003216A7"/>
    <w:rsid w:val="003218AC"/>
    <w:rsid w:val="00321E93"/>
    <w:rsid w:val="0032221F"/>
    <w:rsid w:val="00322D49"/>
    <w:rsid w:val="00323CF9"/>
    <w:rsid w:val="0032427E"/>
    <w:rsid w:val="003243EB"/>
    <w:rsid w:val="00324CB7"/>
    <w:rsid w:val="00324EA1"/>
    <w:rsid w:val="0032508E"/>
    <w:rsid w:val="00325B7D"/>
    <w:rsid w:val="00325FB7"/>
    <w:rsid w:val="00326302"/>
    <w:rsid w:val="003275DA"/>
    <w:rsid w:val="003276B6"/>
    <w:rsid w:val="00327A6A"/>
    <w:rsid w:val="00330132"/>
    <w:rsid w:val="0033028F"/>
    <w:rsid w:val="0033033C"/>
    <w:rsid w:val="00330ACA"/>
    <w:rsid w:val="00330E07"/>
    <w:rsid w:val="00331172"/>
    <w:rsid w:val="00332164"/>
    <w:rsid w:val="00332B63"/>
    <w:rsid w:val="00334000"/>
    <w:rsid w:val="003348BE"/>
    <w:rsid w:val="003349A5"/>
    <w:rsid w:val="0033595E"/>
    <w:rsid w:val="003361F1"/>
    <w:rsid w:val="00336B81"/>
    <w:rsid w:val="00336CC6"/>
    <w:rsid w:val="00337513"/>
    <w:rsid w:val="003376D0"/>
    <w:rsid w:val="00337D01"/>
    <w:rsid w:val="003400B1"/>
    <w:rsid w:val="00340681"/>
    <w:rsid w:val="003408A3"/>
    <w:rsid w:val="0034100B"/>
    <w:rsid w:val="0034139A"/>
    <w:rsid w:val="003419D4"/>
    <w:rsid w:val="00341B34"/>
    <w:rsid w:val="00341F93"/>
    <w:rsid w:val="0034298F"/>
    <w:rsid w:val="00342A61"/>
    <w:rsid w:val="0034340B"/>
    <w:rsid w:val="00343610"/>
    <w:rsid w:val="003437FB"/>
    <w:rsid w:val="003438E1"/>
    <w:rsid w:val="00343AE0"/>
    <w:rsid w:val="00343F81"/>
    <w:rsid w:val="00344CFE"/>
    <w:rsid w:val="00345304"/>
    <w:rsid w:val="003455B6"/>
    <w:rsid w:val="003455BC"/>
    <w:rsid w:val="003456D9"/>
    <w:rsid w:val="00345F07"/>
    <w:rsid w:val="00346243"/>
    <w:rsid w:val="0034639F"/>
    <w:rsid w:val="0034684B"/>
    <w:rsid w:val="0035020D"/>
    <w:rsid w:val="00350246"/>
    <w:rsid w:val="00350267"/>
    <w:rsid w:val="00350736"/>
    <w:rsid w:val="003509D1"/>
    <w:rsid w:val="00350F2B"/>
    <w:rsid w:val="00351218"/>
    <w:rsid w:val="00352707"/>
    <w:rsid w:val="00352E30"/>
    <w:rsid w:val="00353809"/>
    <w:rsid w:val="00353BEA"/>
    <w:rsid w:val="00353C09"/>
    <w:rsid w:val="00353FFF"/>
    <w:rsid w:val="0035441D"/>
    <w:rsid w:val="00354940"/>
    <w:rsid w:val="00354CB9"/>
    <w:rsid w:val="00354E2D"/>
    <w:rsid w:val="00355116"/>
    <w:rsid w:val="0035594D"/>
    <w:rsid w:val="00355AA6"/>
    <w:rsid w:val="00355CB7"/>
    <w:rsid w:val="0035625D"/>
    <w:rsid w:val="00356348"/>
    <w:rsid w:val="0035642B"/>
    <w:rsid w:val="00356B7E"/>
    <w:rsid w:val="003576AE"/>
    <w:rsid w:val="00357936"/>
    <w:rsid w:val="00357CA2"/>
    <w:rsid w:val="0036079A"/>
    <w:rsid w:val="00360884"/>
    <w:rsid w:val="00361287"/>
    <w:rsid w:val="003613C2"/>
    <w:rsid w:val="00361D0D"/>
    <w:rsid w:val="00362071"/>
    <w:rsid w:val="003623FE"/>
    <w:rsid w:val="00362CC4"/>
    <w:rsid w:val="00362D45"/>
    <w:rsid w:val="00362F8D"/>
    <w:rsid w:val="0036366C"/>
    <w:rsid w:val="00363A13"/>
    <w:rsid w:val="00363CC7"/>
    <w:rsid w:val="003643A9"/>
    <w:rsid w:val="0036557D"/>
    <w:rsid w:val="00366216"/>
    <w:rsid w:val="0036663C"/>
    <w:rsid w:val="00367611"/>
    <w:rsid w:val="00367AE3"/>
    <w:rsid w:val="00367C3D"/>
    <w:rsid w:val="00367C68"/>
    <w:rsid w:val="00367C8D"/>
    <w:rsid w:val="00370829"/>
    <w:rsid w:val="00370A78"/>
    <w:rsid w:val="00371204"/>
    <w:rsid w:val="00371655"/>
    <w:rsid w:val="00371734"/>
    <w:rsid w:val="0037194D"/>
    <w:rsid w:val="00371E3C"/>
    <w:rsid w:val="00372150"/>
    <w:rsid w:val="003721EC"/>
    <w:rsid w:val="00372349"/>
    <w:rsid w:val="003728BC"/>
    <w:rsid w:val="00372C74"/>
    <w:rsid w:val="0037339C"/>
    <w:rsid w:val="0037447C"/>
    <w:rsid w:val="003744D2"/>
    <w:rsid w:val="00375078"/>
    <w:rsid w:val="00375661"/>
    <w:rsid w:val="00375D69"/>
    <w:rsid w:val="00375E2F"/>
    <w:rsid w:val="00376066"/>
    <w:rsid w:val="00376A5F"/>
    <w:rsid w:val="00377152"/>
    <w:rsid w:val="0037730C"/>
    <w:rsid w:val="00377C0E"/>
    <w:rsid w:val="00380109"/>
    <w:rsid w:val="003803AB"/>
    <w:rsid w:val="00380A64"/>
    <w:rsid w:val="00380DB7"/>
    <w:rsid w:val="00381312"/>
    <w:rsid w:val="0038135D"/>
    <w:rsid w:val="00381F95"/>
    <w:rsid w:val="0038297D"/>
    <w:rsid w:val="00382D82"/>
    <w:rsid w:val="00383997"/>
    <w:rsid w:val="00384B6A"/>
    <w:rsid w:val="00385727"/>
    <w:rsid w:val="00385969"/>
    <w:rsid w:val="00385ABB"/>
    <w:rsid w:val="00385B0D"/>
    <w:rsid w:val="003860DC"/>
    <w:rsid w:val="00386696"/>
    <w:rsid w:val="00386D19"/>
    <w:rsid w:val="00386FE7"/>
    <w:rsid w:val="003879D3"/>
    <w:rsid w:val="00390458"/>
    <w:rsid w:val="0039086B"/>
    <w:rsid w:val="00390CB0"/>
    <w:rsid w:val="00390E21"/>
    <w:rsid w:val="003913AA"/>
    <w:rsid w:val="00391F3E"/>
    <w:rsid w:val="00392564"/>
    <w:rsid w:val="00392DAD"/>
    <w:rsid w:val="00393FEF"/>
    <w:rsid w:val="003940D4"/>
    <w:rsid w:val="0039416E"/>
    <w:rsid w:val="00394380"/>
    <w:rsid w:val="00394433"/>
    <w:rsid w:val="00394971"/>
    <w:rsid w:val="00394CF2"/>
    <w:rsid w:val="00395E6F"/>
    <w:rsid w:val="0039659C"/>
    <w:rsid w:val="00397764"/>
    <w:rsid w:val="003A0739"/>
    <w:rsid w:val="003A08E1"/>
    <w:rsid w:val="003A0B27"/>
    <w:rsid w:val="003A1CB6"/>
    <w:rsid w:val="003A22A1"/>
    <w:rsid w:val="003A2645"/>
    <w:rsid w:val="003A2AB9"/>
    <w:rsid w:val="003A3659"/>
    <w:rsid w:val="003A38F7"/>
    <w:rsid w:val="003A3B47"/>
    <w:rsid w:val="003A3E7F"/>
    <w:rsid w:val="003A477C"/>
    <w:rsid w:val="003A4945"/>
    <w:rsid w:val="003A5524"/>
    <w:rsid w:val="003A56C6"/>
    <w:rsid w:val="003A60AB"/>
    <w:rsid w:val="003A629C"/>
    <w:rsid w:val="003A7193"/>
    <w:rsid w:val="003A73B1"/>
    <w:rsid w:val="003B0BE5"/>
    <w:rsid w:val="003B10D7"/>
    <w:rsid w:val="003B1A00"/>
    <w:rsid w:val="003B24D5"/>
    <w:rsid w:val="003B2871"/>
    <w:rsid w:val="003B2B7F"/>
    <w:rsid w:val="003B2CFE"/>
    <w:rsid w:val="003B2F63"/>
    <w:rsid w:val="003B353E"/>
    <w:rsid w:val="003B3613"/>
    <w:rsid w:val="003B461B"/>
    <w:rsid w:val="003B520A"/>
    <w:rsid w:val="003B5295"/>
    <w:rsid w:val="003B54F1"/>
    <w:rsid w:val="003B570E"/>
    <w:rsid w:val="003B6327"/>
    <w:rsid w:val="003B63C6"/>
    <w:rsid w:val="003B6A6F"/>
    <w:rsid w:val="003B6DBB"/>
    <w:rsid w:val="003B72F7"/>
    <w:rsid w:val="003C016D"/>
    <w:rsid w:val="003C0320"/>
    <w:rsid w:val="003C06BA"/>
    <w:rsid w:val="003C0E09"/>
    <w:rsid w:val="003C132A"/>
    <w:rsid w:val="003C13C0"/>
    <w:rsid w:val="003C1653"/>
    <w:rsid w:val="003C16F1"/>
    <w:rsid w:val="003C17B6"/>
    <w:rsid w:val="003C1D95"/>
    <w:rsid w:val="003C2A60"/>
    <w:rsid w:val="003C2A72"/>
    <w:rsid w:val="003C2E78"/>
    <w:rsid w:val="003C33A8"/>
    <w:rsid w:val="003C3BAA"/>
    <w:rsid w:val="003C3E59"/>
    <w:rsid w:val="003C42D5"/>
    <w:rsid w:val="003C454F"/>
    <w:rsid w:val="003C501D"/>
    <w:rsid w:val="003C51C2"/>
    <w:rsid w:val="003C5236"/>
    <w:rsid w:val="003C5D03"/>
    <w:rsid w:val="003C697B"/>
    <w:rsid w:val="003C6E8F"/>
    <w:rsid w:val="003C74E5"/>
    <w:rsid w:val="003C7770"/>
    <w:rsid w:val="003C7BC2"/>
    <w:rsid w:val="003D08AB"/>
    <w:rsid w:val="003D0CDE"/>
    <w:rsid w:val="003D1454"/>
    <w:rsid w:val="003D150F"/>
    <w:rsid w:val="003D16AC"/>
    <w:rsid w:val="003D188E"/>
    <w:rsid w:val="003D19F3"/>
    <w:rsid w:val="003D1A44"/>
    <w:rsid w:val="003D201D"/>
    <w:rsid w:val="003D2696"/>
    <w:rsid w:val="003D2A26"/>
    <w:rsid w:val="003D2F21"/>
    <w:rsid w:val="003D34E6"/>
    <w:rsid w:val="003D3B29"/>
    <w:rsid w:val="003D3B8B"/>
    <w:rsid w:val="003D3DB9"/>
    <w:rsid w:val="003D400F"/>
    <w:rsid w:val="003D461F"/>
    <w:rsid w:val="003D46E3"/>
    <w:rsid w:val="003D47DE"/>
    <w:rsid w:val="003D48CD"/>
    <w:rsid w:val="003D49AB"/>
    <w:rsid w:val="003D4E20"/>
    <w:rsid w:val="003D52BF"/>
    <w:rsid w:val="003D5839"/>
    <w:rsid w:val="003D5E18"/>
    <w:rsid w:val="003D6035"/>
    <w:rsid w:val="003D639E"/>
    <w:rsid w:val="003D686C"/>
    <w:rsid w:val="003D7136"/>
    <w:rsid w:val="003D7163"/>
    <w:rsid w:val="003D7DC7"/>
    <w:rsid w:val="003E088C"/>
    <w:rsid w:val="003E08CF"/>
    <w:rsid w:val="003E10FF"/>
    <w:rsid w:val="003E11A6"/>
    <w:rsid w:val="003E1978"/>
    <w:rsid w:val="003E1D4A"/>
    <w:rsid w:val="003E2612"/>
    <w:rsid w:val="003E2F51"/>
    <w:rsid w:val="003E3353"/>
    <w:rsid w:val="003E353C"/>
    <w:rsid w:val="003E37A3"/>
    <w:rsid w:val="003E37D4"/>
    <w:rsid w:val="003E460F"/>
    <w:rsid w:val="003E592F"/>
    <w:rsid w:val="003E5BE3"/>
    <w:rsid w:val="003E6DD6"/>
    <w:rsid w:val="003F005B"/>
    <w:rsid w:val="003F080A"/>
    <w:rsid w:val="003F21EC"/>
    <w:rsid w:val="003F27CD"/>
    <w:rsid w:val="003F2F60"/>
    <w:rsid w:val="003F3232"/>
    <w:rsid w:val="003F3299"/>
    <w:rsid w:val="003F3407"/>
    <w:rsid w:val="003F35D7"/>
    <w:rsid w:val="003F38C5"/>
    <w:rsid w:val="003F39A9"/>
    <w:rsid w:val="003F3F2F"/>
    <w:rsid w:val="003F4325"/>
    <w:rsid w:val="003F4FD7"/>
    <w:rsid w:val="003F526A"/>
    <w:rsid w:val="003F553B"/>
    <w:rsid w:val="003F62D2"/>
    <w:rsid w:val="003F6845"/>
    <w:rsid w:val="003F7AC4"/>
    <w:rsid w:val="003F7E8C"/>
    <w:rsid w:val="0040003B"/>
    <w:rsid w:val="00400180"/>
    <w:rsid w:val="00400438"/>
    <w:rsid w:val="004005DD"/>
    <w:rsid w:val="00400644"/>
    <w:rsid w:val="00400700"/>
    <w:rsid w:val="0040078C"/>
    <w:rsid w:val="00401107"/>
    <w:rsid w:val="00401237"/>
    <w:rsid w:val="004017BE"/>
    <w:rsid w:val="00401D18"/>
    <w:rsid w:val="004022C3"/>
    <w:rsid w:val="004029EB"/>
    <w:rsid w:val="004029F8"/>
    <w:rsid w:val="00402D9E"/>
    <w:rsid w:val="00402EF6"/>
    <w:rsid w:val="0040363F"/>
    <w:rsid w:val="00403CB7"/>
    <w:rsid w:val="004045B0"/>
    <w:rsid w:val="004046B3"/>
    <w:rsid w:val="00404B10"/>
    <w:rsid w:val="0040522E"/>
    <w:rsid w:val="0040549E"/>
    <w:rsid w:val="00405660"/>
    <w:rsid w:val="004059F8"/>
    <w:rsid w:val="00406144"/>
    <w:rsid w:val="004061C4"/>
    <w:rsid w:val="004064C5"/>
    <w:rsid w:val="00407360"/>
    <w:rsid w:val="00407D07"/>
    <w:rsid w:val="00407D70"/>
    <w:rsid w:val="00410102"/>
    <w:rsid w:val="00410D07"/>
    <w:rsid w:val="00410EB2"/>
    <w:rsid w:val="004116DF"/>
    <w:rsid w:val="00411740"/>
    <w:rsid w:val="004117A2"/>
    <w:rsid w:val="004117E3"/>
    <w:rsid w:val="004119AA"/>
    <w:rsid w:val="004119C0"/>
    <w:rsid w:val="00411B86"/>
    <w:rsid w:val="00411EB0"/>
    <w:rsid w:val="004124A8"/>
    <w:rsid w:val="0041285D"/>
    <w:rsid w:val="004128D3"/>
    <w:rsid w:val="004137A7"/>
    <w:rsid w:val="004140F8"/>
    <w:rsid w:val="004142FB"/>
    <w:rsid w:val="004150CE"/>
    <w:rsid w:val="004152C2"/>
    <w:rsid w:val="004155DA"/>
    <w:rsid w:val="004158EA"/>
    <w:rsid w:val="00415E41"/>
    <w:rsid w:val="00415EE3"/>
    <w:rsid w:val="00416091"/>
    <w:rsid w:val="00416855"/>
    <w:rsid w:val="00416949"/>
    <w:rsid w:val="0041795A"/>
    <w:rsid w:val="00417DAF"/>
    <w:rsid w:val="00417E02"/>
    <w:rsid w:val="004208AC"/>
    <w:rsid w:val="00421EF0"/>
    <w:rsid w:val="004220E2"/>
    <w:rsid w:val="0042213C"/>
    <w:rsid w:val="00422F3E"/>
    <w:rsid w:val="004238C2"/>
    <w:rsid w:val="00423E7A"/>
    <w:rsid w:val="00424EF1"/>
    <w:rsid w:val="004257CB"/>
    <w:rsid w:val="0042605D"/>
    <w:rsid w:val="004260C1"/>
    <w:rsid w:val="004260DD"/>
    <w:rsid w:val="004262B4"/>
    <w:rsid w:val="00426930"/>
    <w:rsid w:val="0043099D"/>
    <w:rsid w:val="00430B5C"/>
    <w:rsid w:val="00430F1E"/>
    <w:rsid w:val="00430F30"/>
    <w:rsid w:val="004312E6"/>
    <w:rsid w:val="0043172E"/>
    <w:rsid w:val="0043276E"/>
    <w:rsid w:val="00433734"/>
    <w:rsid w:val="00433788"/>
    <w:rsid w:val="0043408A"/>
    <w:rsid w:val="0043409E"/>
    <w:rsid w:val="00434BBD"/>
    <w:rsid w:val="00434FA3"/>
    <w:rsid w:val="004353EA"/>
    <w:rsid w:val="00435C5D"/>
    <w:rsid w:val="004364C9"/>
    <w:rsid w:val="00436628"/>
    <w:rsid w:val="00436F2A"/>
    <w:rsid w:val="00436FE8"/>
    <w:rsid w:val="0043798F"/>
    <w:rsid w:val="00437B8C"/>
    <w:rsid w:val="004404B3"/>
    <w:rsid w:val="00440C38"/>
    <w:rsid w:val="0044143E"/>
    <w:rsid w:val="004415E0"/>
    <w:rsid w:val="0044172F"/>
    <w:rsid w:val="00441767"/>
    <w:rsid w:val="00441B86"/>
    <w:rsid w:val="00441C6B"/>
    <w:rsid w:val="004427C3"/>
    <w:rsid w:val="004430C9"/>
    <w:rsid w:val="00443DC0"/>
    <w:rsid w:val="00444059"/>
    <w:rsid w:val="0044410D"/>
    <w:rsid w:val="004448B0"/>
    <w:rsid w:val="00444A5A"/>
    <w:rsid w:val="00445229"/>
    <w:rsid w:val="004456D8"/>
    <w:rsid w:val="00445DA0"/>
    <w:rsid w:val="004460BC"/>
    <w:rsid w:val="00446140"/>
    <w:rsid w:val="0044690E"/>
    <w:rsid w:val="00447A35"/>
    <w:rsid w:val="00447C13"/>
    <w:rsid w:val="00447E4A"/>
    <w:rsid w:val="004502D7"/>
    <w:rsid w:val="0045134F"/>
    <w:rsid w:val="00451E2C"/>
    <w:rsid w:val="00452732"/>
    <w:rsid w:val="00452941"/>
    <w:rsid w:val="0045308C"/>
    <w:rsid w:val="00453424"/>
    <w:rsid w:val="00454005"/>
    <w:rsid w:val="00454176"/>
    <w:rsid w:val="00454214"/>
    <w:rsid w:val="00454490"/>
    <w:rsid w:val="00454D6E"/>
    <w:rsid w:val="00455043"/>
    <w:rsid w:val="004551B8"/>
    <w:rsid w:val="00455301"/>
    <w:rsid w:val="004561E7"/>
    <w:rsid w:val="00456A16"/>
    <w:rsid w:val="00457114"/>
    <w:rsid w:val="004573D1"/>
    <w:rsid w:val="0045797D"/>
    <w:rsid w:val="00457FC8"/>
    <w:rsid w:val="004602BF"/>
    <w:rsid w:val="0046046F"/>
    <w:rsid w:val="00460C71"/>
    <w:rsid w:val="004614B3"/>
    <w:rsid w:val="00462582"/>
    <w:rsid w:val="00462989"/>
    <w:rsid w:val="00462F40"/>
    <w:rsid w:val="00463387"/>
    <w:rsid w:val="004635B0"/>
    <w:rsid w:val="00463C6E"/>
    <w:rsid w:val="00463EE8"/>
    <w:rsid w:val="004643F1"/>
    <w:rsid w:val="00464D5F"/>
    <w:rsid w:val="004650D5"/>
    <w:rsid w:val="00465A83"/>
    <w:rsid w:val="00466971"/>
    <w:rsid w:val="00466BD0"/>
    <w:rsid w:val="00467757"/>
    <w:rsid w:val="0046795A"/>
    <w:rsid w:val="004708B2"/>
    <w:rsid w:val="004708FE"/>
    <w:rsid w:val="00472437"/>
    <w:rsid w:val="0047262F"/>
    <w:rsid w:val="00472872"/>
    <w:rsid w:val="00472C33"/>
    <w:rsid w:val="00473C26"/>
    <w:rsid w:val="00473D71"/>
    <w:rsid w:val="00473D74"/>
    <w:rsid w:val="00474151"/>
    <w:rsid w:val="00474946"/>
    <w:rsid w:val="00474B95"/>
    <w:rsid w:val="00474CAB"/>
    <w:rsid w:val="004757C9"/>
    <w:rsid w:val="00475FF1"/>
    <w:rsid w:val="00476F17"/>
    <w:rsid w:val="004777BE"/>
    <w:rsid w:val="00477DF2"/>
    <w:rsid w:val="00477FF9"/>
    <w:rsid w:val="00480F56"/>
    <w:rsid w:val="00481101"/>
    <w:rsid w:val="004812D9"/>
    <w:rsid w:val="00481702"/>
    <w:rsid w:val="00481D68"/>
    <w:rsid w:val="0048216A"/>
    <w:rsid w:val="0048218E"/>
    <w:rsid w:val="00482C2F"/>
    <w:rsid w:val="0048330A"/>
    <w:rsid w:val="00483588"/>
    <w:rsid w:val="00483DD3"/>
    <w:rsid w:val="00483FFD"/>
    <w:rsid w:val="004840DA"/>
    <w:rsid w:val="004841C2"/>
    <w:rsid w:val="00484415"/>
    <w:rsid w:val="00484DC4"/>
    <w:rsid w:val="00484F15"/>
    <w:rsid w:val="0048515E"/>
    <w:rsid w:val="00485415"/>
    <w:rsid w:val="00485D47"/>
    <w:rsid w:val="00485E97"/>
    <w:rsid w:val="00486057"/>
    <w:rsid w:val="004862EB"/>
    <w:rsid w:val="0048642E"/>
    <w:rsid w:val="004867AD"/>
    <w:rsid w:val="00487320"/>
    <w:rsid w:val="00487ADC"/>
    <w:rsid w:val="00487B41"/>
    <w:rsid w:val="004905BD"/>
    <w:rsid w:val="004907E3"/>
    <w:rsid w:val="00490882"/>
    <w:rsid w:val="00490A5D"/>
    <w:rsid w:val="00490B44"/>
    <w:rsid w:val="00490B6F"/>
    <w:rsid w:val="00490CA0"/>
    <w:rsid w:val="00490DE7"/>
    <w:rsid w:val="00490E6B"/>
    <w:rsid w:val="00491389"/>
    <w:rsid w:val="00491A51"/>
    <w:rsid w:val="00491F18"/>
    <w:rsid w:val="00491FFD"/>
    <w:rsid w:val="004926B1"/>
    <w:rsid w:val="00492935"/>
    <w:rsid w:val="00492960"/>
    <w:rsid w:val="00492D13"/>
    <w:rsid w:val="00492FEA"/>
    <w:rsid w:val="00493182"/>
    <w:rsid w:val="004931ED"/>
    <w:rsid w:val="004934AD"/>
    <w:rsid w:val="00493564"/>
    <w:rsid w:val="0049395E"/>
    <w:rsid w:val="0049410E"/>
    <w:rsid w:val="00494615"/>
    <w:rsid w:val="004948BF"/>
    <w:rsid w:val="0049497A"/>
    <w:rsid w:val="004949C5"/>
    <w:rsid w:val="00494DC0"/>
    <w:rsid w:val="004957E4"/>
    <w:rsid w:val="00495823"/>
    <w:rsid w:val="00495D81"/>
    <w:rsid w:val="004961B3"/>
    <w:rsid w:val="004962EE"/>
    <w:rsid w:val="004976C5"/>
    <w:rsid w:val="004A00D1"/>
    <w:rsid w:val="004A01C5"/>
    <w:rsid w:val="004A0AA8"/>
    <w:rsid w:val="004A0D7D"/>
    <w:rsid w:val="004A11C3"/>
    <w:rsid w:val="004A1578"/>
    <w:rsid w:val="004A1DCA"/>
    <w:rsid w:val="004A1E2B"/>
    <w:rsid w:val="004A1EFE"/>
    <w:rsid w:val="004A1F95"/>
    <w:rsid w:val="004A20D2"/>
    <w:rsid w:val="004A246F"/>
    <w:rsid w:val="004A2792"/>
    <w:rsid w:val="004A2B16"/>
    <w:rsid w:val="004A329C"/>
    <w:rsid w:val="004A32E6"/>
    <w:rsid w:val="004A33D5"/>
    <w:rsid w:val="004A3BC5"/>
    <w:rsid w:val="004A4027"/>
    <w:rsid w:val="004A40A7"/>
    <w:rsid w:val="004A48CF"/>
    <w:rsid w:val="004A5608"/>
    <w:rsid w:val="004A5966"/>
    <w:rsid w:val="004A5B71"/>
    <w:rsid w:val="004A751A"/>
    <w:rsid w:val="004A7B5D"/>
    <w:rsid w:val="004A7F40"/>
    <w:rsid w:val="004B0035"/>
    <w:rsid w:val="004B1179"/>
    <w:rsid w:val="004B198A"/>
    <w:rsid w:val="004B1E29"/>
    <w:rsid w:val="004B25AF"/>
    <w:rsid w:val="004B2D4C"/>
    <w:rsid w:val="004B30A0"/>
    <w:rsid w:val="004B3645"/>
    <w:rsid w:val="004B3F62"/>
    <w:rsid w:val="004B557A"/>
    <w:rsid w:val="004B655A"/>
    <w:rsid w:val="004B6597"/>
    <w:rsid w:val="004B78D2"/>
    <w:rsid w:val="004B7A24"/>
    <w:rsid w:val="004B7C25"/>
    <w:rsid w:val="004B7C9E"/>
    <w:rsid w:val="004B7E07"/>
    <w:rsid w:val="004C01C5"/>
    <w:rsid w:val="004C02CD"/>
    <w:rsid w:val="004C03F0"/>
    <w:rsid w:val="004C0A1A"/>
    <w:rsid w:val="004C0A2F"/>
    <w:rsid w:val="004C139B"/>
    <w:rsid w:val="004C1F13"/>
    <w:rsid w:val="004C1F86"/>
    <w:rsid w:val="004C21C2"/>
    <w:rsid w:val="004C3415"/>
    <w:rsid w:val="004C3717"/>
    <w:rsid w:val="004C3E1F"/>
    <w:rsid w:val="004C404D"/>
    <w:rsid w:val="004C4422"/>
    <w:rsid w:val="004C4838"/>
    <w:rsid w:val="004C5081"/>
    <w:rsid w:val="004C5318"/>
    <w:rsid w:val="004C5365"/>
    <w:rsid w:val="004C5395"/>
    <w:rsid w:val="004C58DE"/>
    <w:rsid w:val="004C5A5A"/>
    <w:rsid w:val="004C6AA0"/>
    <w:rsid w:val="004C6C1C"/>
    <w:rsid w:val="004C7070"/>
    <w:rsid w:val="004C78B3"/>
    <w:rsid w:val="004D026E"/>
    <w:rsid w:val="004D08C9"/>
    <w:rsid w:val="004D15E6"/>
    <w:rsid w:val="004D160D"/>
    <w:rsid w:val="004D1AC4"/>
    <w:rsid w:val="004D2167"/>
    <w:rsid w:val="004D2344"/>
    <w:rsid w:val="004D246F"/>
    <w:rsid w:val="004D24FA"/>
    <w:rsid w:val="004D2521"/>
    <w:rsid w:val="004D283A"/>
    <w:rsid w:val="004D28D6"/>
    <w:rsid w:val="004D2F49"/>
    <w:rsid w:val="004D32E5"/>
    <w:rsid w:val="004D374B"/>
    <w:rsid w:val="004D3CFA"/>
    <w:rsid w:val="004D40DD"/>
    <w:rsid w:val="004D4774"/>
    <w:rsid w:val="004D4B54"/>
    <w:rsid w:val="004D519A"/>
    <w:rsid w:val="004D5E74"/>
    <w:rsid w:val="004D5FC4"/>
    <w:rsid w:val="004D6533"/>
    <w:rsid w:val="004D68FD"/>
    <w:rsid w:val="004D6AE3"/>
    <w:rsid w:val="004D7005"/>
    <w:rsid w:val="004D72F0"/>
    <w:rsid w:val="004D7AA9"/>
    <w:rsid w:val="004D7AFB"/>
    <w:rsid w:val="004E080C"/>
    <w:rsid w:val="004E0B0A"/>
    <w:rsid w:val="004E23D6"/>
    <w:rsid w:val="004E2E12"/>
    <w:rsid w:val="004E33A6"/>
    <w:rsid w:val="004E3569"/>
    <w:rsid w:val="004E37CF"/>
    <w:rsid w:val="004E3887"/>
    <w:rsid w:val="004E3BF9"/>
    <w:rsid w:val="004E3E54"/>
    <w:rsid w:val="004E44AC"/>
    <w:rsid w:val="004E4C5F"/>
    <w:rsid w:val="004E534A"/>
    <w:rsid w:val="004E6275"/>
    <w:rsid w:val="004E62E1"/>
    <w:rsid w:val="004E632B"/>
    <w:rsid w:val="004E6A2A"/>
    <w:rsid w:val="004E6CBA"/>
    <w:rsid w:val="004E7680"/>
    <w:rsid w:val="004F0373"/>
    <w:rsid w:val="004F0B93"/>
    <w:rsid w:val="004F119B"/>
    <w:rsid w:val="004F12E7"/>
    <w:rsid w:val="004F211F"/>
    <w:rsid w:val="004F26C1"/>
    <w:rsid w:val="004F2BA2"/>
    <w:rsid w:val="004F3566"/>
    <w:rsid w:val="004F3ACD"/>
    <w:rsid w:val="004F3AE0"/>
    <w:rsid w:val="004F3ECF"/>
    <w:rsid w:val="004F49E5"/>
    <w:rsid w:val="004F4B77"/>
    <w:rsid w:val="004F5674"/>
    <w:rsid w:val="004F5CBB"/>
    <w:rsid w:val="004F5F60"/>
    <w:rsid w:val="004F5FA6"/>
    <w:rsid w:val="004F6584"/>
    <w:rsid w:val="004F7370"/>
    <w:rsid w:val="004F7C1A"/>
    <w:rsid w:val="005000E6"/>
    <w:rsid w:val="005004D3"/>
    <w:rsid w:val="005007A0"/>
    <w:rsid w:val="0050101F"/>
    <w:rsid w:val="00501217"/>
    <w:rsid w:val="00501CFF"/>
    <w:rsid w:val="00501EB8"/>
    <w:rsid w:val="00501F53"/>
    <w:rsid w:val="00502040"/>
    <w:rsid w:val="00502123"/>
    <w:rsid w:val="0050268D"/>
    <w:rsid w:val="00502C0A"/>
    <w:rsid w:val="00502D24"/>
    <w:rsid w:val="00502DFC"/>
    <w:rsid w:val="00502E2A"/>
    <w:rsid w:val="005031FD"/>
    <w:rsid w:val="00503287"/>
    <w:rsid w:val="005038E3"/>
    <w:rsid w:val="00503F2B"/>
    <w:rsid w:val="00503F8D"/>
    <w:rsid w:val="00504117"/>
    <w:rsid w:val="005045D5"/>
    <w:rsid w:val="0050485D"/>
    <w:rsid w:val="00504899"/>
    <w:rsid w:val="00504FBA"/>
    <w:rsid w:val="00505260"/>
    <w:rsid w:val="00506150"/>
    <w:rsid w:val="00506640"/>
    <w:rsid w:val="00506D64"/>
    <w:rsid w:val="005076F2"/>
    <w:rsid w:val="00507811"/>
    <w:rsid w:val="005078BE"/>
    <w:rsid w:val="00507E53"/>
    <w:rsid w:val="00507EBD"/>
    <w:rsid w:val="0051028A"/>
    <w:rsid w:val="0051069B"/>
    <w:rsid w:val="00510845"/>
    <w:rsid w:val="00510E07"/>
    <w:rsid w:val="0051148B"/>
    <w:rsid w:val="0051172C"/>
    <w:rsid w:val="00511AF1"/>
    <w:rsid w:val="00511B63"/>
    <w:rsid w:val="005125D7"/>
    <w:rsid w:val="00512ABF"/>
    <w:rsid w:val="005145A9"/>
    <w:rsid w:val="00514628"/>
    <w:rsid w:val="00514666"/>
    <w:rsid w:val="00514AF0"/>
    <w:rsid w:val="005157CC"/>
    <w:rsid w:val="005158AD"/>
    <w:rsid w:val="00515915"/>
    <w:rsid w:val="005162D4"/>
    <w:rsid w:val="005169E7"/>
    <w:rsid w:val="00516CE6"/>
    <w:rsid w:val="00516D70"/>
    <w:rsid w:val="00516DE2"/>
    <w:rsid w:val="00516E5D"/>
    <w:rsid w:val="00517B96"/>
    <w:rsid w:val="00517D66"/>
    <w:rsid w:val="00517F62"/>
    <w:rsid w:val="00520286"/>
    <w:rsid w:val="005203C1"/>
    <w:rsid w:val="0052072B"/>
    <w:rsid w:val="00520C1E"/>
    <w:rsid w:val="00520C74"/>
    <w:rsid w:val="0052109B"/>
    <w:rsid w:val="005211FD"/>
    <w:rsid w:val="00521267"/>
    <w:rsid w:val="0052147A"/>
    <w:rsid w:val="00521500"/>
    <w:rsid w:val="005218F1"/>
    <w:rsid w:val="005220F8"/>
    <w:rsid w:val="00522257"/>
    <w:rsid w:val="005222AB"/>
    <w:rsid w:val="00522344"/>
    <w:rsid w:val="00522593"/>
    <w:rsid w:val="00522C1D"/>
    <w:rsid w:val="00522D7C"/>
    <w:rsid w:val="005231A3"/>
    <w:rsid w:val="00523328"/>
    <w:rsid w:val="00523466"/>
    <w:rsid w:val="00523472"/>
    <w:rsid w:val="005234EC"/>
    <w:rsid w:val="005236AD"/>
    <w:rsid w:val="00523993"/>
    <w:rsid w:val="00523D8B"/>
    <w:rsid w:val="0052460B"/>
    <w:rsid w:val="005249B8"/>
    <w:rsid w:val="0052563C"/>
    <w:rsid w:val="00525ADC"/>
    <w:rsid w:val="00525C69"/>
    <w:rsid w:val="00525F2F"/>
    <w:rsid w:val="0052682A"/>
    <w:rsid w:val="005268F5"/>
    <w:rsid w:val="0052748C"/>
    <w:rsid w:val="00527543"/>
    <w:rsid w:val="0052771E"/>
    <w:rsid w:val="0052776F"/>
    <w:rsid w:val="00527B09"/>
    <w:rsid w:val="00527C63"/>
    <w:rsid w:val="00527E90"/>
    <w:rsid w:val="00527F65"/>
    <w:rsid w:val="005310AB"/>
    <w:rsid w:val="0053116B"/>
    <w:rsid w:val="005313A9"/>
    <w:rsid w:val="00531450"/>
    <w:rsid w:val="00532FB3"/>
    <w:rsid w:val="005331C9"/>
    <w:rsid w:val="0053344D"/>
    <w:rsid w:val="00533635"/>
    <w:rsid w:val="00533CD8"/>
    <w:rsid w:val="00533F20"/>
    <w:rsid w:val="0053449A"/>
    <w:rsid w:val="00534AD6"/>
    <w:rsid w:val="00534DAA"/>
    <w:rsid w:val="005357FD"/>
    <w:rsid w:val="00535CEF"/>
    <w:rsid w:val="00536A68"/>
    <w:rsid w:val="00536AAD"/>
    <w:rsid w:val="00536B60"/>
    <w:rsid w:val="00536FA9"/>
    <w:rsid w:val="00537A9E"/>
    <w:rsid w:val="00537DF6"/>
    <w:rsid w:val="00540744"/>
    <w:rsid w:val="00540F64"/>
    <w:rsid w:val="005412EE"/>
    <w:rsid w:val="005420A6"/>
    <w:rsid w:val="00542414"/>
    <w:rsid w:val="005438FB"/>
    <w:rsid w:val="00543A3C"/>
    <w:rsid w:val="00543E88"/>
    <w:rsid w:val="005440B2"/>
    <w:rsid w:val="0054438C"/>
    <w:rsid w:val="005455A2"/>
    <w:rsid w:val="005455E7"/>
    <w:rsid w:val="00545759"/>
    <w:rsid w:val="00546114"/>
    <w:rsid w:val="00546B7A"/>
    <w:rsid w:val="00546D7B"/>
    <w:rsid w:val="00546DE3"/>
    <w:rsid w:val="0054735E"/>
    <w:rsid w:val="005514D2"/>
    <w:rsid w:val="00551824"/>
    <w:rsid w:val="00551A83"/>
    <w:rsid w:val="00551CEC"/>
    <w:rsid w:val="00551FFD"/>
    <w:rsid w:val="005522BF"/>
    <w:rsid w:val="00552434"/>
    <w:rsid w:val="00552761"/>
    <w:rsid w:val="00552C5A"/>
    <w:rsid w:val="00553C74"/>
    <w:rsid w:val="00553FC5"/>
    <w:rsid w:val="00554686"/>
    <w:rsid w:val="005547F1"/>
    <w:rsid w:val="00555695"/>
    <w:rsid w:val="0055578D"/>
    <w:rsid w:val="005562B0"/>
    <w:rsid w:val="00556313"/>
    <w:rsid w:val="00556713"/>
    <w:rsid w:val="00556A33"/>
    <w:rsid w:val="00556ABB"/>
    <w:rsid w:val="00556EFE"/>
    <w:rsid w:val="00557F9E"/>
    <w:rsid w:val="00560024"/>
    <w:rsid w:val="00561AD8"/>
    <w:rsid w:val="00563991"/>
    <w:rsid w:val="00563A83"/>
    <w:rsid w:val="00563AA7"/>
    <w:rsid w:val="00563D2F"/>
    <w:rsid w:val="00563D8D"/>
    <w:rsid w:val="005644A7"/>
    <w:rsid w:val="0056574A"/>
    <w:rsid w:val="00565D17"/>
    <w:rsid w:val="00567434"/>
    <w:rsid w:val="005679F8"/>
    <w:rsid w:val="00570160"/>
    <w:rsid w:val="005703E1"/>
    <w:rsid w:val="0057165C"/>
    <w:rsid w:val="0057179B"/>
    <w:rsid w:val="0057281D"/>
    <w:rsid w:val="00573155"/>
    <w:rsid w:val="00573585"/>
    <w:rsid w:val="00573A4F"/>
    <w:rsid w:val="00573B53"/>
    <w:rsid w:val="0057403F"/>
    <w:rsid w:val="005745D9"/>
    <w:rsid w:val="005746B6"/>
    <w:rsid w:val="0057516F"/>
    <w:rsid w:val="00575787"/>
    <w:rsid w:val="00575BEA"/>
    <w:rsid w:val="00575E4C"/>
    <w:rsid w:val="00575EFC"/>
    <w:rsid w:val="005771F8"/>
    <w:rsid w:val="005771FC"/>
    <w:rsid w:val="00577221"/>
    <w:rsid w:val="00577A0B"/>
    <w:rsid w:val="00577BE5"/>
    <w:rsid w:val="005802E6"/>
    <w:rsid w:val="00580519"/>
    <w:rsid w:val="00580769"/>
    <w:rsid w:val="00581A22"/>
    <w:rsid w:val="00582518"/>
    <w:rsid w:val="00582558"/>
    <w:rsid w:val="00582570"/>
    <w:rsid w:val="005830A4"/>
    <w:rsid w:val="00583DA0"/>
    <w:rsid w:val="0058429C"/>
    <w:rsid w:val="00584470"/>
    <w:rsid w:val="00584793"/>
    <w:rsid w:val="005847D4"/>
    <w:rsid w:val="0058495C"/>
    <w:rsid w:val="00584B7D"/>
    <w:rsid w:val="005854DD"/>
    <w:rsid w:val="005857CF"/>
    <w:rsid w:val="00585C6B"/>
    <w:rsid w:val="00585D8B"/>
    <w:rsid w:val="00585F8A"/>
    <w:rsid w:val="00586513"/>
    <w:rsid w:val="00586A79"/>
    <w:rsid w:val="00586F6F"/>
    <w:rsid w:val="00586FB0"/>
    <w:rsid w:val="00586FD5"/>
    <w:rsid w:val="0058745D"/>
    <w:rsid w:val="005876CE"/>
    <w:rsid w:val="0059011C"/>
    <w:rsid w:val="005909A1"/>
    <w:rsid w:val="00590A0C"/>
    <w:rsid w:val="00591498"/>
    <w:rsid w:val="0059156B"/>
    <w:rsid w:val="005918AC"/>
    <w:rsid w:val="00591FA3"/>
    <w:rsid w:val="00592355"/>
    <w:rsid w:val="00592801"/>
    <w:rsid w:val="00592957"/>
    <w:rsid w:val="00593133"/>
    <w:rsid w:val="005937F4"/>
    <w:rsid w:val="005942AD"/>
    <w:rsid w:val="00594346"/>
    <w:rsid w:val="0059456F"/>
    <w:rsid w:val="0059461E"/>
    <w:rsid w:val="00594C47"/>
    <w:rsid w:val="00594F9E"/>
    <w:rsid w:val="00595903"/>
    <w:rsid w:val="005959E8"/>
    <w:rsid w:val="00595A73"/>
    <w:rsid w:val="00595B2F"/>
    <w:rsid w:val="00595D86"/>
    <w:rsid w:val="00596E63"/>
    <w:rsid w:val="00597E29"/>
    <w:rsid w:val="00597E52"/>
    <w:rsid w:val="005A02C8"/>
    <w:rsid w:val="005A0592"/>
    <w:rsid w:val="005A0A77"/>
    <w:rsid w:val="005A1863"/>
    <w:rsid w:val="005A1A84"/>
    <w:rsid w:val="005A1B5B"/>
    <w:rsid w:val="005A1C0C"/>
    <w:rsid w:val="005A2154"/>
    <w:rsid w:val="005A21E0"/>
    <w:rsid w:val="005A22DA"/>
    <w:rsid w:val="005A2560"/>
    <w:rsid w:val="005A2FC0"/>
    <w:rsid w:val="005A3394"/>
    <w:rsid w:val="005A3419"/>
    <w:rsid w:val="005A3981"/>
    <w:rsid w:val="005A3F78"/>
    <w:rsid w:val="005A4ECC"/>
    <w:rsid w:val="005A556F"/>
    <w:rsid w:val="005A5F94"/>
    <w:rsid w:val="005A622B"/>
    <w:rsid w:val="005A684A"/>
    <w:rsid w:val="005A6A5D"/>
    <w:rsid w:val="005A6AC8"/>
    <w:rsid w:val="005A6EC0"/>
    <w:rsid w:val="005A74CB"/>
    <w:rsid w:val="005B077E"/>
    <w:rsid w:val="005B14EE"/>
    <w:rsid w:val="005B18DE"/>
    <w:rsid w:val="005B1CEA"/>
    <w:rsid w:val="005B2577"/>
    <w:rsid w:val="005B2E4A"/>
    <w:rsid w:val="005B39EC"/>
    <w:rsid w:val="005B3CB7"/>
    <w:rsid w:val="005B43AC"/>
    <w:rsid w:val="005B4A7A"/>
    <w:rsid w:val="005B4BCA"/>
    <w:rsid w:val="005B5AED"/>
    <w:rsid w:val="005B6662"/>
    <w:rsid w:val="005B6A80"/>
    <w:rsid w:val="005B6FBC"/>
    <w:rsid w:val="005B768F"/>
    <w:rsid w:val="005C009F"/>
    <w:rsid w:val="005C0154"/>
    <w:rsid w:val="005C0BC1"/>
    <w:rsid w:val="005C0F1B"/>
    <w:rsid w:val="005C0F4A"/>
    <w:rsid w:val="005C0FCF"/>
    <w:rsid w:val="005C167D"/>
    <w:rsid w:val="005C2638"/>
    <w:rsid w:val="005C26F3"/>
    <w:rsid w:val="005C27FF"/>
    <w:rsid w:val="005C28E7"/>
    <w:rsid w:val="005C2B79"/>
    <w:rsid w:val="005C2FBB"/>
    <w:rsid w:val="005C35A7"/>
    <w:rsid w:val="005C3653"/>
    <w:rsid w:val="005C45F5"/>
    <w:rsid w:val="005C4D3B"/>
    <w:rsid w:val="005C51E9"/>
    <w:rsid w:val="005C56D2"/>
    <w:rsid w:val="005C5988"/>
    <w:rsid w:val="005C5CAA"/>
    <w:rsid w:val="005C5EA5"/>
    <w:rsid w:val="005C6833"/>
    <w:rsid w:val="005C68A3"/>
    <w:rsid w:val="005C6B5F"/>
    <w:rsid w:val="005C72D5"/>
    <w:rsid w:val="005C72EF"/>
    <w:rsid w:val="005C72F1"/>
    <w:rsid w:val="005C7467"/>
    <w:rsid w:val="005C7871"/>
    <w:rsid w:val="005C7F47"/>
    <w:rsid w:val="005C7F9D"/>
    <w:rsid w:val="005D0297"/>
    <w:rsid w:val="005D091B"/>
    <w:rsid w:val="005D0FD7"/>
    <w:rsid w:val="005D10C8"/>
    <w:rsid w:val="005D1220"/>
    <w:rsid w:val="005D1270"/>
    <w:rsid w:val="005D135F"/>
    <w:rsid w:val="005D17F7"/>
    <w:rsid w:val="005D1BBB"/>
    <w:rsid w:val="005D20E9"/>
    <w:rsid w:val="005D24B2"/>
    <w:rsid w:val="005D262D"/>
    <w:rsid w:val="005D26F5"/>
    <w:rsid w:val="005D331F"/>
    <w:rsid w:val="005D3799"/>
    <w:rsid w:val="005D38EC"/>
    <w:rsid w:val="005D44C1"/>
    <w:rsid w:val="005D50A4"/>
    <w:rsid w:val="005D5372"/>
    <w:rsid w:val="005D5F44"/>
    <w:rsid w:val="005D6BCC"/>
    <w:rsid w:val="005D7555"/>
    <w:rsid w:val="005D794F"/>
    <w:rsid w:val="005D7F2A"/>
    <w:rsid w:val="005E0064"/>
    <w:rsid w:val="005E0765"/>
    <w:rsid w:val="005E0D10"/>
    <w:rsid w:val="005E0F5A"/>
    <w:rsid w:val="005E1245"/>
    <w:rsid w:val="005E12C2"/>
    <w:rsid w:val="005E1D3E"/>
    <w:rsid w:val="005E22B9"/>
    <w:rsid w:val="005E255E"/>
    <w:rsid w:val="005E29D6"/>
    <w:rsid w:val="005E2A5C"/>
    <w:rsid w:val="005E2FC9"/>
    <w:rsid w:val="005E3156"/>
    <w:rsid w:val="005E326E"/>
    <w:rsid w:val="005E34FF"/>
    <w:rsid w:val="005E56E7"/>
    <w:rsid w:val="005E62A2"/>
    <w:rsid w:val="005E6454"/>
    <w:rsid w:val="005E680B"/>
    <w:rsid w:val="005E681B"/>
    <w:rsid w:val="005E6CFD"/>
    <w:rsid w:val="005E6DB1"/>
    <w:rsid w:val="005F0129"/>
    <w:rsid w:val="005F01E5"/>
    <w:rsid w:val="005F07E6"/>
    <w:rsid w:val="005F0835"/>
    <w:rsid w:val="005F0B6D"/>
    <w:rsid w:val="005F0CED"/>
    <w:rsid w:val="005F1A49"/>
    <w:rsid w:val="005F216E"/>
    <w:rsid w:val="005F22AB"/>
    <w:rsid w:val="005F3111"/>
    <w:rsid w:val="005F329C"/>
    <w:rsid w:val="005F32B7"/>
    <w:rsid w:val="005F425F"/>
    <w:rsid w:val="005F4294"/>
    <w:rsid w:val="005F43D1"/>
    <w:rsid w:val="005F4B61"/>
    <w:rsid w:val="005F4F55"/>
    <w:rsid w:val="005F4F6E"/>
    <w:rsid w:val="005F5213"/>
    <w:rsid w:val="005F5D33"/>
    <w:rsid w:val="005F6379"/>
    <w:rsid w:val="005F6763"/>
    <w:rsid w:val="005F68BF"/>
    <w:rsid w:val="005F7269"/>
    <w:rsid w:val="00600415"/>
    <w:rsid w:val="0060081E"/>
    <w:rsid w:val="006016B5"/>
    <w:rsid w:val="006016B6"/>
    <w:rsid w:val="00602359"/>
    <w:rsid w:val="00602552"/>
    <w:rsid w:val="006027F8"/>
    <w:rsid w:val="00602C3C"/>
    <w:rsid w:val="00602D71"/>
    <w:rsid w:val="00603445"/>
    <w:rsid w:val="006035B9"/>
    <w:rsid w:val="00603956"/>
    <w:rsid w:val="00603A78"/>
    <w:rsid w:val="00604184"/>
    <w:rsid w:val="00604675"/>
    <w:rsid w:val="006046F7"/>
    <w:rsid w:val="00604851"/>
    <w:rsid w:val="00604C06"/>
    <w:rsid w:val="00605318"/>
    <w:rsid w:val="0060553B"/>
    <w:rsid w:val="00605613"/>
    <w:rsid w:val="006063DB"/>
    <w:rsid w:val="0060669E"/>
    <w:rsid w:val="00606766"/>
    <w:rsid w:val="00606D61"/>
    <w:rsid w:val="0060793C"/>
    <w:rsid w:val="00607C62"/>
    <w:rsid w:val="00610558"/>
    <w:rsid w:val="00610625"/>
    <w:rsid w:val="006112A7"/>
    <w:rsid w:val="00611702"/>
    <w:rsid w:val="006117D8"/>
    <w:rsid w:val="006122F0"/>
    <w:rsid w:val="006123E9"/>
    <w:rsid w:val="0061272E"/>
    <w:rsid w:val="00613398"/>
    <w:rsid w:val="00613847"/>
    <w:rsid w:val="00613C2F"/>
    <w:rsid w:val="00613CC9"/>
    <w:rsid w:val="0061472F"/>
    <w:rsid w:val="0061475A"/>
    <w:rsid w:val="00614A10"/>
    <w:rsid w:val="006158C5"/>
    <w:rsid w:val="00615FF5"/>
    <w:rsid w:val="0061615F"/>
    <w:rsid w:val="00616DDE"/>
    <w:rsid w:val="00616E67"/>
    <w:rsid w:val="00617379"/>
    <w:rsid w:val="00617A69"/>
    <w:rsid w:val="00617BC6"/>
    <w:rsid w:val="00617C55"/>
    <w:rsid w:val="006207AD"/>
    <w:rsid w:val="006207BC"/>
    <w:rsid w:val="006216C2"/>
    <w:rsid w:val="006220E9"/>
    <w:rsid w:val="0062212F"/>
    <w:rsid w:val="0062293A"/>
    <w:rsid w:val="00622AA0"/>
    <w:rsid w:val="0062376A"/>
    <w:rsid w:val="00623BB7"/>
    <w:rsid w:val="00623BB8"/>
    <w:rsid w:val="006246CF"/>
    <w:rsid w:val="00624799"/>
    <w:rsid w:val="00624A91"/>
    <w:rsid w:val="00624B14"/>
    <w:rsid w:val="00624D40"/>
    <w:rsid w:val="006250BB"/>
    <w:rsid w:val="006255EC"/>
    <w:rsid w:val="00625B54"/>
    <w:rsid w:val="00626352"/>
    <w:rsid w:val="0062643E"/>
    <w:rsid w:val="006267C7"/>
    <w:rsid w:val="0062683F"/>
    <w:rsid w:val="006271E6"/>
    <w:rsid w:val="00627754"/>
    <w:rsid w:val="00627A84"/>
    <w:rsid w:val="00627C00"/>
    <w:rsid w:val="00630DEE"/>
    <w:rsid w:val="006314C8"/>
    <w:rsid w:val="006316BB"/>
    <w:rsid w:val="0063291A"/>
    <w:rsid w:val="00632D38"/>
    <w:rsid w:val="0063300F"/>
    <w:rsid w:val="00633247"/>
    <w:rsid w:val="00633278"/>
    <w:rsid w:val="0063348A"/>
    <w:rsid w:val="00633680"/>
    <w:rsid w:val="00634E6E"/>
    <w:rsid w:val="006351C4"/>
    <w:rsid w:val="0063553A"/>
    <w:rsid w:val="0063584A"/>
    <w:rsid w:val="00636A03"/>
    <w:rsid w:val="00636ACB"/>
    <w:rsid w:val="00637494"/>
    <w:rsid w:val="00637897"/>
    <w:rsid w:val="00637B2E"/>
    <w:rsid w:val="00640ABF"/>
    <w:rsid w:val="00640E07"/>
    <w:rsid w:val="00641DC6"/>
    <w:rsid w:val="006429A8"/>
    <w:rsid w:val="00643688"/>
    <w:rsid w:val="00643A6E"/>
    <w:rsid w:val="00643B12"/>
    <w:rsid w:val="00643CBD"/>
    <w:rsid w:val="00644092"/>
    <w:rsid w:val="00644EB7"/>
    <w:rsid w:val="00645414"/>
    <w:rsid w:val="006475BA"/>
    <w:rsid w:val="00647991"/>
    <w:rsid w:val="00647B88"/>
    <w:rsid w:val="00647E2A"/>
    <w:rsid w:val="0065025F"/>
    <w:rsid w:val="006502A2"/>
    <w:rsid w:val="006503BA"/>
    <w:rsid w:val="00650AF4"/>
    <w:rsid w:val="00650C63"/>
    <w:rsid w:val="00650E87"/>
    <w:rsid w:val="00650F4E"/>
    <w:rsid w:val="006514B3"/>
    <w:rsid w:val="006517E0"/>
    <w:rsid w:val="006526E7"/>
    <w:rsid w:val="006527A9"/>
    <w:rsid w:val="00652F2C"/>
    <w:rsid w:val="006538B8"/>
    <w:rsid w:val="006545D8"/>
    <w:rsid w:val="006551A1"/>
    <w:rsid w:val="00655CED"/>
    <w:rsid w:val="006561AE"/>
    <w:rsid w:val="006562C5"/>
    <w:rsid w:val="00656E4D"/>
    <w:rsid w:val="00657122"/>
    <w:rsid w:val="00657BF7"/>
    <w:rsid w:val="006604C5"/>
    <w:rsid w:val="006605C2"/>
    <w:rsid w:val="00662394"/>
    <w:rsid w:val="0066299B"/>
    <w:rsid w:val="00663142"/>
    <w:rsid w:val="00663247"/>
    <w:rsid w:val="0066330B"/>
    <w:rsid w:val="00663C90"/>
    <w:rsid w:val="00663D28"/>
    <w:rsid w:val="00663F2D"/>
    <w:rsid w:val="006645CA"/>
    <w:rsid w:val="00664747"/>
    <w:rsid w:val="00664B56"/>
    <w:rsid w:val="0066510F"/>
    <w:rsid w:val="00665472"/>
    <w:rsid w:val="00665867"/>
    <w:rsid w:val="00665877"/>
    <w:rsid w:val="00665BC0"/>
    <w:rsid w:val="006661C4"/>
    <w:rsid w:val="0066666A"/>
    <w:rsid w:val="006667E7"/>
    <w:rsid w:val="00666A44"/>
    <w:rsid w:val="00666AEB"/>
    <w:rsid w:val="00666D8C"/>
    <w:rsid w:val="00667122"/>
    <w:rsid w:val="00670471"/>
    <w:rsid w:val="00670505"/>
    <w:rsid w:val="00670780"/>
    <w:rsid w:val="00670A7E"/>
    <w:rsid w:val="00670D44"/>
    <w:rsid w:val="006713A0"/>
    <w:rsid w:val="006714DA"/>
    <w:rsid w:val="00671673"/>
    <w:rsid w:val="006717D7"/>
    <w:rsid w:val="00671C08"/>
    <w:rsid w:val="006721ED"/>
    <w:rsid w:val="00672F90"/>
    <w:rsid w:val="0067331E"/>
    <w:rsid w:val="00673FDA"/>
    <w:rsid w:val="006744C8"/>
    <w:rsid w:val="006747E8"/>
    <w:rsid w:val="00674B2F"/>
    <w:rsid w:val="006755EB"/>
    <w:rsid w:val="006759DC"/>
    <w:rsid w:val="006768BD"/>
    <w:rsid w:val="00676B66"/>
    <w:rsid w:val="006772AD"/>
    <w:rsid w:val="006775EF"/>
    <w:rsid w:val="00680014"/>
    <w:rsid w:val="0068031A"/>
    <w:rsid w:val="0068051A"/>
    <w:rsid w:val="006808E3"/>
    <w:rsid w:val="00680B4D"/>
    <w:rsid w:val="006812B0"/>
    <w:rsid w:val="00681987"/>
    <w:rsid w:val="00681BD5"/>
    <w:rsid w:val="00681CC0"/>
    <w:rsid w:val="00681F2E"/>
    <w:rsid w:val="006821B7"/>
    <w:rsid w:val="006826BC"/>
    <w:rsid w:val="00682A64"/>
    <w:rsid w:val="00682EA2"/>
    <w:rsid w:val="00683787"/>
    <w:rsid w:val="00683D5C"/>
    <w:rsid w:val="00683D77"/>
    <w:rsid w:val="00684020"/>
    <w:rsid w:val="00684322"/>
    <w:rsid w:val="00684734"/>
    <w:rsid w:val="0068514E"/>
    <w:rsid w:val="006856E0"/>
    <w:rsid w:val="006857A8"/>
    <w:rsid w:val="00685884"/>
    <w:rsid w:val="006858F5"/>
    <w:rsid w:val="0068613F"/>
    <w:rsid w:val="00686EA3"/>
    <w:rsid w:val="00687984"/>
    <w:rsid w:val="006879DD"/>
    <w:rsid w:val="00687DDF"/>
    <w:rsid w:val="00690497"/>
    <w:rsid w:val="00690BDF"/>
    <w:rsid w:val="00690CA0"/>
    <w:rsid w:val="00690D8B"/>
    <w:rsid w:val="00691BF8"/>
    <w:rsid w:val="00691C62"/>
    <w:rsid w:val="00691E67"/>
    <w:rsid w:val="00691FD5"/>
    <w:rsid w:val="006929E8"/>
    <w:rsid w:val="00692AE3"/>
    <w:rsid w:val="00693315"/>
    <w:rsid w:val="0069349F"/>
    <w:rsid w:val="00693B96"/>
    <w:rsid w:val="00693C34"/>
    <w:rsid w:val="00693E2F"/>
    <w:rsid w:val="006947AC"/>
    <w:rsid w:val="00694A36"/>
    <w:rsid w:val="00695B91"/>
    <w:rsid w:val="00695D74"/>
    <w:rsid w:val="00697B3E"/>
    <w:rsid w:val="00697F1C"/>
    <w:rsid w:val="006A044E"/>
    <w:rsid w:val="006A0FD2"/>
    <w:rsid w:val="006A24D3"/>
    <w:rsid w:val="006A27EC"/>
    <w:rsid w:val="006A358B"/>
    <w:rsid w:val="006A48B3"/>
    <w:rsid w:val="006A544C"/>
    <w:rsid w:val="006A5C7A"/>
    <w:rsid w:val="006A5EB3"/>
    <w:rsid w:val="006A63E8"/>
    <w:rsid w:val="006A6957"/>
    <w:rsid w:val="006B043A"/>
    <w:rsid w:val="006B04DD"/>
    <w:rsid w:val="006B0D0F"/>
    <w:rsid w:val="006B0D77"/>
    <w:rsid w:val="006B0ED4"/>
    <w:rsid w:val="006B11BB"/>
    <w:rsid w:val="006B1AC4"/>
    <w:rsid w:val="006B1F43"/>
    <w:rsid w:val="006B2DE7"/>
    <w:rsid w:val="006B2FFD"/>
    <w:rsid w:val="006B420A"/>
    <w:rsid w:val="006B4BDE"/>
    <w:rsid w:val="006B579B"/>
    <w:rsid w:val="006B59E1"/>
    <w:rsid w:val="006B5FAC"/>
    <w:rsid w:val="006B6218"/>
    <w:rsid w:val="006B65A7"/>
    <w:rsid w:val="006B6BCB"/>
    <w:rsid w:val="006B6D90"/>
    <w:rsid w:val="006B6F18"/>
    <w:rsid w:val="006B7E37"/>
    <w:rsid w:val="006B7EE0"/>
    <w:rsid w:val="006C01D3"/>
    <w:rsid w:val="006C0583"/>
    <w:rsid w:val="006C1760"/>
    <w:rsid w:val="006C18A3"/>
    <w:rsid w:val="006C1ADC"/>
    <w:rsid w:val="006C1D32"/>
    <w:rsid w:val="006C272D"/>
    <w:rsid w:val="006C409C"/>
    <w:rsid w:val="006C4570"/>
    <w:rsid w:val="006C4809"/>
    <w:rsid w:val="006C4FE1"/>
    <w:rsid w:val="006C52E7"/>
    <w:rsid w:val="006C5BA7"/>
    <w:rsid w:val="006C5C73"/>
    <w:rsid w:val="006C5F0E"/>
    <w:rsid w:val="006C677C"/>
    <w:rsid w:val="006C6B2C"/>
    <w:rsid w:val="006C6B66"/>
    <w:rsid w:val="006C6EDD"/>
    <w:rsid w:val="006C71DB"/>
    <w:rsid w:val="006C72A6"/>
    <w:rsid w:val="006C741C"/>
    <w:rsid w:val="006C7EC0"/>
    <w:rsid w:val="006D0043"/>
    <w:rsid w:val="006D0367"/>
    <w:rsid w:val="006D1245"/>
    <w:rsid w:val="006D1448"/>
    <w:rsid w:val="006D182A"/>
    <w:rsid w:val="006D1EAF"/>
    <w:rsid w:val="006D1FAB"/>
    <w:rsid w:val="006D1FC0"/>
    <w:rsid w:val="006D2212"/>
    <w:rsid w:val="006D241E"/>
    <w:rsid w:val="006D2493"/>
    <w:rsid w:val="006D25F5"/>
    <w:rsid w:val="006D28A3"/>
    <w:rsid w:val="006D2AFE"/>
    <w:rsid w:val="006D2B43"/>
    <w:rsid w:val="006D2D81"/>
    <w:rsid w:val="006D2E35"/>
    <w:rsid w:val="006D3142"/>
    <w:rsid w:val="006D318B"/>
    <w:rsid w:val="006D391F"/>
    <w:rsid w:val="006D3A66"/>
    <w:rsid w:val="006D47EF"/>
    <w:rsid w:val="006D510E"/>
    <w:rsid w:val="006D57E9"/>
    <w:rsid w:val="006D589B"/>
    <w:rsid w:val="006D5F19"/>
    <w:rsid w:val="006D6D75"/>
    <w:rsid w:val="006D6ED1"/>
    <w:rsid w:val="006D71B7"/>
    <w:rsid w:val="006D7E90"/>
    <w:rsid w:val="006E03E2"/>
    <w:rsid w:val="006E0733"/>
    <w:rsid w:val="006E07BB"/>
    <w:rsid w:val="006E127F"/>
    <w:rsid w:val="006E161D"/>
    <w:rsid w:val="006E1972"/>
    <w:rsid w:val="006E3A9B"/>
    <w:rsid w:val="006E4644"/>
    <w:rsid w:val="006E49E1"/>
    <w:rsid w:val="006E59E8"/>
    <w:rsid w:val="006E6439"/>
    <w:rsid w:val="006E66C6"/>
    <w:rsid w:val="006E69B8"/>
    <w:rsid w:val="006E6E67"/>
    <w:rsid w:val="006E700D"/>
    <w:rsid w:val="006E76E2"/>
    <w:rsid w:val="006E79C6"/>
    <w:rsid w:val="006E7E60"/>
    <w:rsid w:val="006F00A6"/>
    <w:rsid w:val="006F08D0"/>
    <w:rsid w:val="006F138D"/>
    <w:rsid w:val="006F1CF3"/>
    <w:rsid w:val="006F1E3A"/>
    <w:rsid w:val="006F22E4"/>
    <w:rsid w:val="006F2405"/>
    <w:rsid w:val="006F2538"/>
    <w:rsid w:val="006F2CF5"/>
    <w:rsid w:val="006F3452"/>
    <w:rsid w:val="006F3926"/>
    <w:rsid w:val="006F3E64"/>
    <w:rsid w:val="006F40AB"/>
    <w:rsid w:val="006F4145"/>
    <w:rsid w:val="006F45B0"/>
    <w:rsid w:val="006F4AE8"/>
    <w:rsid w:val="006F4E9A"/>
    <w:rsid w:val="006F52C3"/>
    <w:rsid w:val="006F5C9D"/>
    <w:rsid w:val="006F5DA9"/>
    <w:rsid w:val="006F5FD2"/>
    <w:rsid w:val="006F6490"/>
    <w:rsid w:val="006F660C"/>
    <w:rsid w:val="006F7085"/>
    <w:rsid w:val="006F7E41"/>
    <w:rsid w:val="006F7F4B"/>
    <w:rsid w:val="0070019C"/>
    <w:rsid w:val="00700489"/>
    <w:rsid w:val="00700CD6"/>
    <w:rsid w:val="00701B0F"/>
    <w:rsid w:val="00702AC1"/>
    <w:rsid w:val="00702E04"/>
    <w:rsid w:val="00702F56"/>
    <w:rsid w:val="00703713"/>
    <w:rsid w:val="0070380C"/>
    <w:rsid w:val="007040B0"/>
    <w:rsid w:val="00704467"/>
    <w:rsid w:val="00704AE0"/>
    <w:rsid w:val="00704B33"/>
    <w:rsid w:val="00704BBE"/>
    <w:rsid w:val="00705E6A"/>
    <w:rsid w:val="007061D4"/>
    <w:rsid w:val="007065C4"/>
    <w:rsid w:val="007065CA"/>
    <w:rsid w:val="00706C5E"/>
    <w:rsid w:val="00706EDD"/>
    <w:rsid w:val="00707159"/>
    <w:rsid w:val="007072F8"/>
    <w:rsid w:val="00707703"/>
    <w:rsid w:val="00710E01"/>
    <w:rsid w:val="00711CB7"/>
    <w:rsid w:val="00711D4E"/>
    <w:rsid w:val="00712AE3"/>
    <w:rsid w:val="00712C5C"/>
    <w:rsid w:val="0071316E"/>
    <w:rsid w:val="0071398D"/>
    <w:rsid w:val="00714D01"/>
    <w:rsid w:val="00714EA1"/>
    <w:rsid w:val="00716D6C"/>
    <w:rsid w:val="00717893"/>
    <w:rsid w:val="0072006D"/>
    <w:rsid w:val="00720075"/>
    <w:rsid w:val="0072092B"/>
    <w:rsid w:val="0072143D"/>
    <w:rsid w:val="00721E62"/>
    <w:rsid w:val="007220BD"/>
    <w:rsid w:val="0072219D"/>
    <w:rsid w:val="00722748"/>
    <w:rsid w:val="00723019"/>
    <w:rsid w:val="00723DB3"/>
    <w:rsid w:val="007248FD"/>
    <w:rsid w:val="007256E2"/>
    <w:rsid w:val="007259D1"/>
    <w:rsid w:val="00725A4B"/>
    <w:rsid w:val="007262A7"/>
    <w:rsid w:val="00726B7B"/>
    <w:rsid w:val="00726B98"/>
    <w:rsid w:val="00726D11"/>
    <w:rsid w:val="0072778F"/>
    <w:rsid w:val="00730000"/>
    <w:rsid w:val="007308CB"/>
    <w:rsid w:val="00730943"/>
    <w:rsid w:val="00730C0B"/>
    <w:rsid w:val="00730EB6"/>
    <w:rsid w:val="007312F6"/>
    <w:rsid w:val="00731675"/>
    <w:rsid w:val="00731EE4"/>
    <w:rsid w:val="00732AA1"/>
    <w:rsid w:val="00732C7D"/>
    <w:rsid w:val="00732E48"/>
    <w:rsid w:val="007330E5"/>
    <w:rsid w:val="007331B0"/>
    <w:rsid w:val="007336CA"/>
    <w:rsid w:val="0073392C"/>
    <w:rsid w:val="00733A19"/>
    <w:rsid w:val="00734C9A"/>
    <w:rsid w:val="00734F58"/>
    <w:rsid w:val="0073511D"/>
    <w:rsid w:val="007354D4"/>
    <w:rsid w:val="007356C3"/>
    <w:rsid w:val="0073633E"/>
    <w:rsid w:val="0073658C"/>
    <w:rsid w:val="007366B6"/>
    <w:rsid w:val="007372B4"/>
    <w:rsid w:val="0073758D"/>
    <w:rsid w:val="0073785B"/>
    <w:rsid w:val="00737FBF"/>
    <w:rsid w:val="00740C77"/>
    <w:rsid w:val="00740DCF"/>
    <w:rsid w:val="00740EE9"/>
    <w:rsid w:val="0074128D"/>
    <w:rsid w:val="007416DA"/>
    <w:rsid w:val="00741FDC"/>
    <w:rsid w:val="007428ED"/>
    <w:rsid w:val="00742E05"/>
    <w:rsid w:val="00742F00"/>
    <w:rsid w:val="007430BB"/>
    <w:rsid w:val="0074312B"/>
    <w:rsid w:val="0074339D"/>
    <w:rsid w:val="007434BF"/>
    <w:rsid w:val="007441D4"/>
    <w:rsid w:val="00744C0B"/>
    <w:rsid w:val="007450AA"/>
    <w:rsid w:val="007453BA"/>
    <w:rsid w:val="0074545C"/>
    <w:rsid w:val="00745D21"/>
    <w:rsid w:val="00745F33"/>
    <w:rsid w:val="00746539"/>
    <w:rsid w:val="00746640"/>
    <w:rsid w:val="00746BA2"/>
    <w:rsid w:val="00746D5B"/>
    <w:rsid w:val="00746F92"/>
    <w:rsid w:val="0074792A"/>
    <w:rsid w:val="00747ACA"/>
    <w:rsid w:val="00750878"/>
    <w:rsid w:val="00750EAB"/>
    <w:rsid w:val="00751ABD"/>
    <w:rsid w:val="00751F7E"/>
    <w:rsid w:val="00752048"/>
    <w:rsid w:val="00752E8F"/>
    <w:rsid w:val="007536A1"/>
    <w:rsid w:val="00753A7D"/>
    <w:rsid w:val="00754491"/>
    <w:rsid w:val="0075461F"/>
    <w:rsid w:val="00754959"/>
    <w:rsid w:val="007557C3"/>
    <w:rsid w:val="00755915"/>
    <w:rsid w:val="00755A14"/>
    <w:rsid w:val="00756251"/>
    <w:rsid w:val="00756334"/>
    <w:rsid w:val="00756BF1"/>
    <w:rsid w:val="00757408"/>
    <w:rsid w:val="00757886"/>
    <w:rsid w:val="007602CB"/>
    <w:rsid w:val="0076043C"/>
    <w:rsid w:val="00760888"/>
    <w:rsid w:val="00760C7D"/>
    <w:rsid w:val="00760E8C"/>
    <w:rsid w:val="00760FAE"/>
    <w:rsid w:val="00761742"/>
    <w:rsid w:val="00761BED"/>
    <w:rsid w:val="00761D43"/>
    <w:rsid w:val="00761E6E"/>
    <w:rsid w:val="00762649"/>
    <w:rsid w:val="00762A09"/>
    <w:rsid w:val="00762CBA"/>
    <w:rsid w:val="00762CF1"/>
    <w:rsid w:val="007636BF"/>
    <w:rsid w:val="0076375D"/>
    <w:rsid w:val="0076396F"/>
    <w:rsid w:val="00763D0A"/>
    <w:rsid w:val="00763D4C"/>
    <w:rsid w:val="00764C8E"/>
    <w:rsid w:val="00764D38"/>
    <w:rsid w:val="00764DE2"/>
    <w:rsid w:val="007656D4"/>
    <w:rsid w:val="007657A4"/>
    <w:rsid w:val="00765DEA"/>
    <w:rsid w:val="00765E78"/>
    <w:rsid w:val="00766BC0"/>
    <w:rsid w:val="00766EFF"/>
    <w:rsid w:val="00767696"/>
    <w:rsid w:val="00767F57"/>
    <w:rsid w:val="00770B57"/>
    <w:rsid w:val="00770F34"/>
    <w:rsid w:val="00771523"/>
    <w:rsid w:val="007715B4"/>
    <w:rsid w:val="00773A48"/>
    <w:rsid w:val="00775252"/>
    <w:rsid w:val="007756EE"/>
    <w:rsid w:val="007757BA"/>
    <w:rsid w:val="00776924"/>
    <w:rsid w:val="00776FB9"/>
    <w:rsid w:val="00777A41"/>
    <w:rsid w:val="00780897"/>
    <w:rsid w:val="00780E42"/>
    <w:rsid w:val="00781310"/>
    <w:rsid w:val="00781B50"/>
    <w:rsid w:val="0078207F"/>
    <w:rsid w:val="00782716"/>
    <w:rsid w:val="0078286A"/>
    <w:rsid w:val="00783A14"/>
    <w:rsid w:val="00783E3D"/>
    <w:rsid w:val="0078433A"/>
    <w:rsid w:val="00784E13"/>
    <w:rsid w:val="007852AC"/>
    <w:rsid w:val="007852B1"/>
    <w:rsid w:val="0078553D"/>
    <w:rsid w:val="00785EA4"/>
    <w:rsid w:val="00786641"/>
    <w:rsid w:val="00786959"/>
    <w:rsid w:val="00786D2C"/>
    <w:rsid w:val="007876D0"/>
    <w:rsid w:val="007879D9"/>
    <w:rsid w:val="00787CC6"/>
    <w:rsid w:val="00787E66"/>
    <w:rsid w:val="00787FA8"/>
    <w:rsid w:val="00791023"/>
    <w:rsid w:val="00791356"/>
    <w:rsid w:val="0079260B"/>
    <w:rsid w:val="00792AF7"/>
    <w:rsid w:val="00792EBE"/>
    <w:rsid w:val="007939A2"/>
    <w:rsid w:val="0079438C"/>
    <w:rsid w:val="007943AF"/>
    <w:rsid w:val="00795316"/>
    <w:rsid w:val="00795590"/>
    <w:rsid w:val="00795656"/>
    <w:rsid w:val="00795667"/>
    <w:rsid w:val="007958BF"/>
    <w:rsid w:val="00795F52"/>
    <w:rsid w:val="0079600D"/>
    <w:rsid w:val="007967C2"/>
    <w:rsid w:val="00796CA6"/>
    <w:rsid w:val="00797E03"/>
    <w:rsid w:val="007A00EF"/>
    <w:rsid w:val="007A0900"/>
    <w:rsid w:val="007A0B52"/>
    <w:rsid w:val="007A0F87"/>
    <w:rsid w:val="007A12FA"/>
    <w:rsid w:val="007A15E9"/>
    <w:rsid w:val="007A1840"/>
    <w:rsid w:val="007A1B4D"/>
    <w:rsid w:val="007A2204"/>
    <w:rsid w:val="007A2685"/>
    <w:rsid w:val="007A26CC"/>
    <w:rsid w:val="007A2C26"/>
    <w:rsid w:val="007A2CBE"/>
    <w:rsid w:val="007A3544"/>
    <w:rsid w:val="007A3DFA"/>
    <w:rsid w:val="007A4347"/>
    <w:rsid w:val="007A49EA"/>
    <w:rsid w:val="007A55B1"/>
    <w:rsid w:val="007A5A5F"/>
    <w:rsid w:val="007A5DD1"/>
    <w:rsid w:val="007A5DEC"/>
    <w:rsid w:val="007A5E24"/>
    <w:rsid w:val="007A639B"/>
    <w:rsid w:val="007A7577"/>
    <w:rsid w:val="007A79AC"/>
    <w:rsid w:val="007A7BB4"/>
    <w:rsid w:val="007A7FF7"/>
    <w:rsid w:val="007B07CA"/>
    <w:rsid w:val="007B080E"/>
    <w:rsid w:val="007B0893"/>
    <w:rsid w:val="007B0C39"/>
    <w:rsid w:val="007B121C"/>
    <w:rsid w:val="007B1A1D"/>
    <w:rsid w:val="007B1F6C"/>
    <w:rsid w:val="007B24C6"/>
    <w:rsid w:val="007B2548"/>
    <w:rsid w:val="007B28D7"/>
    <w:rsid w:val="007B2B47"/>
    <w:rsid w:val="007B2B71"/>
    <w:rsid w:val="007B2C57"/>
    <w:rsid w:val="007B368D"/>
    <w:rsid w:val="007B3D8D"/>
    <w:rsid w:val="007B41AB"/>
    <w:rsid w:val="007B4ED0"/>
    <w:rsid w:val="007B5248"/>
    <w:rsid w:val="007B5608"/>
    <w:rsid w:val="007B5EF6"/>
    <w:rsid w:val="007B652A"/>
    <w:rsid w:val="007B6A6C"/>
    <w:rsid w:val="007B6EFC"/>
    <w:rsid w:val="007B727A"/>
    <w:rsid w:val="007B739E"/>
    <w:rsid w:val="007B78C9"/>
    <w:rsid w:val="007B7D15"/>
    <w:rsid w:val="007B7F2E"/>
    <w:rsid w:val="007C073F"/>
    <w:rsid w:val="007C11C4"/>
    <w:rsid w:val="007C1F72"/>
    <w:rsid w:val="007C2054"/>
    <w:rsid w:val="007C29BF"/>
    <w:rsid w:val="007C2EB9"/>
    <w:rsid w:val="007C4957"/>
    <w:rsid w:val="007C4B3C"/>
    <w:rsid w:val="007C4E4A"/>
    <w:rsid w:val="007C4F9B"/>
    <w:rsid w:val="007C5488"/>
    <w:rsid w:val="007C568B"/>
    <w:rsid w:val="007C5973"/>
    <w:rsid w:val="007C6DAE"/>
    <w:rsid w:val="007C7B69"/>
    <w:rsid w:val="007D0330"/>
    <w:rsid w:val="007D03F3"/>
    <w:rsid w:val="007D1300"/>
    <w:rsid w:val="007D14AF"/>
    <w:rsid w:val="007D1CCF"/>
    <w:rsid w:val="007D2542"/>
    <w:rsid w:val="007D3143"/>
    <w:rsid w:val="007D33EB"/>
    <w:rsid w:val="007D3FC1"/>
    <w:rsid w:val="007D48C6"/>
    <w:rsid w:val="007D4DF3"/>
    <w:rsid w:val="007D531B"/>
    <w:rsid w:val="007D5AEF"/>
    <w:rsid w:val="007D6299"/>
    <w:rsid w:val="007D6389"/>
    <w:rsid w:val="007D7064"/>
    <w:rsid w:val="007D735E"/>
    <w:rsid w:val="007D7C97"/>
    <w:rsid w:val="007E0056"/>
    <w:rsid w:val="007E06D7"/>
    <w:rsid w:val="007E06E5"/>
    <w:rsid w:val="007E2D0B"/>
    <w:rsid w:val="007E34BF"/>
    <w:rsid w:val="007E35C3"/>
    <w:rsid w:val="007E363F"/>
    <w:rsid w:val="007E36A2"/>
    <w:rsid w:val="007E48FE"/>
    <w:rsid w:val="007E513C"/>
    <w:rsid w:val="007E5931"/>
    <w:rsid w:val="007E5D2D"/>
    <w:rsid w:val="007E6C5A"/>
    <w:rsid w:val="007E702F"/>
    <w:rsid w:val="007E7FD2"/>
    <w:rsid w:val="007F0112"/>
    <w:rsid w:val="007F0305"/>
    <w:rsid w:val="007F09B2"/>
    <w:rsid w:val="007F0A77"/>
    <w:rsid w:val="007F0D44"/>
    <w:rsid w:val="007F0FFC"/>
    <w:rsid w:val="007F1068"/>
    <w:rsid w:val="007F1A45"/>
    <w:rsid w:val="007F1B0E"/>
    <w:rsid w:val="007F1C47"/>
    <w:rsid w:val="007F1D45"/>
    <w:rsid w:val="007F2604"/>
    <w:rsid w:val="007F2A43"/>
    <w:rsid w:val="007F2A71"/>
    <w:rsid w:val="007F2C2D"/>
    <w:rsid w:val="007F328B"/>
    <w:rsid w:val="007F3AF6"/>
    <w:rsid w:val="007F4F6D"/>
    <w:rsid w:val="007F595B"/>
    <w:rsid w:val="007F616B"/>
    <w:rsid w:val="007F61E0"/>
    <w:rsid w:val="007F6A08"/>
    <w:rsid w:val="007F6B5D"/>
    <w:rsid w:val="007F6C13"/>
    <w:rsid w:val="007F6D86"/>
    <w:rsid w:val="007F7101"/>
    <w:rsid w:val="008002B7"/>
    <w:rsid w:val="008006E6"/>
    <w:rsid w:val="00801BC3"/>
    <w:rsid w:val="008021DF"/>
    <w:rsid w:val="00802CCB"/>
    <w:rsid w:val="00802ED6"/>
    <w:rsid w:val="00802F1B"/>
    <w:rsid w:val="008033B1"/>
    <w:rsid w:val="008035A3"/>
    <w:rsid w:val="00803BC9"/>
    <w:rsid w:val="008041F9"/>
    <w:rsid w:val="0080422B"/>
    <w:rsid w:val="0080434D"/>
    <w:rsid w:val="008049BF"/>
    <w:rsid w:val="00804D5E"/>
    <w:rsid w:val="00805CDD"/>
    <w:rsid w:val="00805E27"/>
    <w:rsid w:val="00805F95"/>
    <w:rsid w:val="00806041"/>
    <w:rsid w:val="008063C4"/>
    <w:rsid w:val="00806AAE"/>
    <w:rsid w:val="00806EC6"/>
    <w:rsid w:val="00807056"/>
    <w:rsid w:val="0080749D"/>
    <w:rsid w:val="008076CC"/>
    <w:rsid w:val="00807917"/>
    <w:rsid w:val="00807FD9"/>
    <w:rsid w:val="008103FD"/>
    <w:rsid w:val="00810632"/>
    <w:rsid w:val="008106C0"/>
    <w:rsid w:val="00810775"/>
    <w:rsid w:val="0081091A"/>
    <w:rsid w:val="00810E3D"/>
    <w:rsid w:val="00811007"/>
    <w:rsid w:val="0081170A"/>
    <w:rsid w:val="00812300"/>
    <w:rsid w:val="0081269A"/>
    <w:rsid w:val="00812C62"/>
    <w:rsid w:val="00813BCB"/>
    <w:rsid w:val="00813C40"/>
    <w:rsid w:val="008140B4"/>
    <w:rsid w:val="00814243"/>
    <w:rsid w:val="008147F2"/>
    <w:rsid w:val="00814AAF"/>
    <w:rsid w:val="00814C65"/>
    <w:rsid w:val="00814F54"/>
    <w:rsid w:val="008151F4"/>
    <w:rsid w:val="00815514"/>
    <w:rsid w:val="00815A8D"/>
    <w:rsid w:val="008167EA"/>
    <w:rsid w:val="00816FE8"/>
    <w:rsid w:val="00817F8A"/>
    <w:rsid w:val="008200E8"/>
    <w:rsid w:val="00820588"/>
    <w:rsid w:val="008215E7"/>
    <w:rsid w:val="008216F1"/>
    <w:rsid w:val="00821B01"/>
    <w:rsid w:val="00821F01"/>
    <w:rsid w:val="0082204C"/>
    <w:rsid w:val="00822178"/>
    <w:rsid w:val="008222E6"/>
    <w:rsid w:val="00822EB8"/>
    <w:rsid w:val="00823654"/>
    <w:rsid w:val="00823B15"/>
    <w:rsid w:val="00823B40"/>
    <w:rsid w:val="00823F4C"/>
    <w:rsid w:val="00824793"/>
    <w:rsid w:val="00824FAB"/>
    <w:rsid w:val="00825AC2"/>
    <w:rsid w:val="00825C54"/>
    <w:rsid w:val="00826041"/>
    <w:rsid w:val="00826832"/>
    <w:rsid w:val="008268F4"/>
    <w:rsid w:val="00826D2D"/>
    <w:rsid w:val="00826E5F"/>
    <w:rsid w:val="00827789"/>
    <w:rsid w:val="008279D2"/>
    <w:rsid w:val="00827DDE"/>
    <w:rsid w:val="00830203"/>
    <w:rsid w:val="0083066F"/>
    <w:rsid w:val="00830A72"/>
    <w:rsid w:val="00830B4D"/>
    <w:rsid w:val="00831113"/>
    <w:rsid w:val="008314EC"/>
    <w:rsid w:val="00831B98"/>
    <w:rsid w:val="00831F02"/>
    <w:rsid w:val="00832375"/>
    <w:rsid w:val="008326EC"/>
    <w:rsid w:val="00832CE6"/>
    <w:rsid w:val="00832F1C"/>
    <w:rsid w:val="0083403A"/>
    <w:rsid w:val="00834492"/>
    <w:rsid w:val="008348DE"/>
    <w:rsid w:val="00834DD9"/>
    <w:rsid w:val="00835106"/>
    <w:rsid w:val="00835224"/>
    <w:rsid w:val="0083545A"/>
    <w:rsid w:val="00835746"/>
    <w:rsid w:val="00835F00"/>
    <w:rsid w:val="008360B7"/>
    <w:rsid w:val="008364A8"/>
    <w:rsid w:val="00836B3C"/>
    <w:rsid w:val="00836C68"/>
    <w:rsid w:val="008378EF"/>
    <w:rsid w:val="008419D0"/>
    <w:rsid w:val="00841A06"/>
    <w:rsid w:val="008439D1"/>
    <w:rsid w:val="00843AF7"/>
    <w:rsid w:val="00843B6F"/>
    <w:rsid w:val="00843C26"/>
    <w:rsid w:val="00844781"/>
    <w:rsid w:val="0084484F"/>
    <w:rsid w:val="00844F73"/>
    <w:rsid w:val="008467D5"/>
    <w:rsid w:val="00846F61"/>
    <w:rsid w:val="0084741B"/>
    <w:rsid w:val="0084759F"/>
    <w:rsid w:val="00847958"/>
    <w:rsid w:val="00847CCC"/>
    <w:rsid w:val="00850038"/>
    <w:rsid w:val="008500B1"/>
    <w:rsid w:val="008500B7"/>
    <w:rsid w:val="008500F4"/>
    <w:rsid w:val="0085067F"/>
    <w:rsid w:val="00850B7F"/>
    <w:rsid w:val="00850BA7"/>
    <w:rsid w:val="00851855"/>
    <w:rsid w:val="00851BE4"/>
    <w:rsid w:val="00852615"/>
    <w:rsid w:val="0085364C"/>
    <w:rsid w:val="008537F9"/>
    <w:rsid w:val="00853978"/>
    <w:rsid w:val="008539B4"/>
    <w:rsid w:val="0085415A"/>
    <w:rsid w:val="00854AB1"/>
    <w:rsid w:val="00854FFE"/>
    <w:rsid w:val="008558C6"/>
    <w:rsid w:val="00856307"/>
    <w:rsid w:val="00856413"/>
    <w:rsid w:val="00856C8A"/>
    <w:rsid w:val="00856E3A"/>
    <w:rsid w:val="008576C0"/>
    <w:rsid w:val="0086009E"/>
    <w:rsid w:val="00860222"/>
    <w:rsid w:val="0086024C"/>
    <w:rsid w:val="00860C60"/>
    <w:rsid w:val="00860F53"/>
    <w:rsid w:val="00860F89"/>
    <w:rsid w:val="00860F90"/>
    <w:rsid w:val="00861232"/>
    <w:rsid w:val="00862076"/>
    <w:rsid w:val="008624DE"/>
    <w:rsid w:val="0086345A"/>
    <w:rsid w:val="008634B6"/>
    <w:rsid w:val="00863C43"/>
    <w:rsid w:val="00863E37"/>
    <w:rsid w:val="0086410E"/>
    <w:rsid w:val="00864347"/>
    <w:rsid w:val="00864625"/>
    <w:rsid w:val="0086464F"/>
    <w:rsid w:val="008652D2"/>
    <w:rsid w:val="00865EB3"/>
    <w:rsid w:val="00865EBB"/>
    <w:rsid w:val="008660D9"/>
    <w:rsid w:val="0086634F"/>
    <w:rsid w:val="00866BB4"/>
    <w:rsid w:val="00866CD3"/>
    <w:rsid w:val="008676AD"/>
    <w:rsid w:val="0086770D"/>
    <w:rsid w:val="00867C45"/>
    <w:rsid w:val="00870296"/>
    <w:rsid w:val="00870C33"/>
    <w:rsid w:val="008710C3"/>
    <w:rsid w:val="00872152"/>
    <w:rsid w:val="008738F3"/>
    <w:rsid w:val="00873F3B"/>
    <w:rsid w:val="00874004"/>
    <w:rsid w:val="0087438B"/>
    <w:rsid w:val="008746D1"/>
    <w:rsid w:val="0087486F"/>
    <w:rsid w:val="0087521B"/>
    <w:rsid w:val="00875D57"/>
    <w:rsid w:val="0087622F"/>
    <w:rsid w:val="00876A29"/>
    <w:rsid w:val="00876B11"/>
    <w:rsid w:val="00877053"/>
    <w:rsid w:val="008774A4"/>
    <w:rsid w:val="008778F6"/>
    <w:rsid w:val="00877948"/>
    <w:rsid w:val="00877A10"/>
    <w:rsid w:val="00877C80"/>
    <w:rsid w:val="00880161"/>
    <w:rsid w:val="0088056A"/>
    <w:rsid w:val="008809C4"/>
    <w:rsid w:val="00880B99"/>
    <w:rsid w:val="00881CBE"/>
    <w:rsid w:val="00882169"/>
    <w:rsid w:val="0088229B"/>
    <w:rsid w:val="00882596"/>
    <w:rsid w:val="008832D0"/>
    <w:rsid w:val="00884083"/>
    <w:rsid w:val="008845E9"/>
    <w:rsid w:val="008849EA"/>
    <w:rsid w:val="00885129"/>
    <w:rsid w:val="00885194"/>
    <w:rsid w:val="008859B3"/>
    <w:rsid w:val="00885F6F"/>
    <w:rsid w:val="0088698A"/>
    <w:rsid w:val="008870FD"/>
    <w:rsid w:val="00887311"/>
    <w:rsid w:val="008901A2"/>
    <w:rsid w:val="0089037F"/>
    <w:rsid w:val="0089058D"/>
    <w:rsid w:val="00890619"/>
    <w:rsid w:val="00890822"/>
    <w:rsid w:val="00890C79"/>
    <w:rsid w:val="00890D6B"/>
    <w:rsid w:val="00890ED6"/>
    <w:rsid w:val="0089153B"/>
    <w:rsid w:val="00891604"/>
    <w:rsid w:val="00891843"/>
    <w:rsid w:val="0089244F"/>
    <w:rsid w:val="00892CA9"/>
    <w:rsid w:val="008932F9"/>
    <w:rsid w:val="0089360A"/>
    <w:rsid w:val="00893667"/>
    <w:rsid w:val="00893883"/>
    <w:rsid w:val="00893BE7"/>
    <w:rsid w:val="008944BE"/>
    <w:rsid w:val="00894ADF"/>
    <w:rsid w:val="008961B3"/>
    <w:rsid w:val="008969AE"/>
    <w:rsid w:val="00896A34"/>
    <w:rsid w:val="00896A72"/>
    <w:rsid w:val="00896E61"/>
    <w:rsid w:val="008975C3"/>
    <w:rsid w:val="00897B8E"/>
    <w:rsid w:val="008A0173"/>
    <w:rsid w:val="008A050F"/>
    <w:rsid w:val="008A0C34"/>
    <w:rsid w:val="008A0EEE"/>
    <w:rsid w:val="008A0F4C"/>
    <w:rsid w:val="008A10CF"/>
    <w:rsid w:val="008A18E1"/>
    <w:rsid w:val="008A1A14"/>
    <w:rsid w:val="008A1D7E"/>
    <w:rsid w:val="008A293B"/>
    <w:rsid w:val="008A29BA"/>
    <w:rsid w:val="008A2E00"/>
    <w:rsid w:val="008A3222"/>
    <w:rsid w:val="008A350D"/>
    <w:rsid w:val="008A3549"/>
    <w:rsid w:val="008A36D2"/>
    <w:rsid w:val="008A468E"/>
    <w:rsid w:val="008A4CE4"/>
    <w:rsid w:val="008A4EB8"/>
    <w:rsid w:val="008A5036"/>
    <w:rsid w:val="008A5115"/>
    <w:rsid w:val="008A6741"/>
    <w:rsid w:val="008A762D"/>
    <w:rsid w:val="008B0ACF"/>
    <w:rsid w:val="008B0C90"/>
    <w:rsid w:val="008B13C5"/>
    <w:rsid w:val="008B1438"/>
    <w:rsid w:val="008B189E"/>
    <w:rsid w:val="008B227B"/>
    <w:rsid w:val="008B2322"/>
    <w:rsid w:val="008B2396"/>
    <w:rsid w:val="008B308D"/>
    <w:rsid w:val="008B3168"/>
    <w:rsid w:val="008B4E35"/>
    <w:rsid w:val="008B5002"/>
    <w:rsid w:val="008B533D"/>
    <w:rsid w:val="008B5E77"/>
    <w:rsid w:val="008B721B"/>
    <w:rsid w:val="008B7349"/>
    <w:rsid w:val="008B76F2"/>
    <w:rsid w:val="008B7CC1"/>
    <w:rsid w:val="008C0222"/>
    <w:rsid w:val="008C0B4C"/>
    <w:rsid w:val="008C1061"/>
    <w:rsid w:val="008C111D"/>
    <w:rsid w:val="008C14C7"/>
    <w:rsid w:val="008C2012"/>
    <w:rsid w:val="008C2208"/>
    <w:rsid w:val="008C2A10"/>
    <w:rsid w:val="008C39DE"/>
    <w:rsid w:val="008C3B65"/>
    <w:rsid w:val="008C3DBF"/>
    <w:rsid w:val="008C4057"/>
    <w:rsid w:val="008C41E3"/>
    <w:rsid w:val="008C439A"/>
    <w:rsid w:val="008C4B77"/>
    <w:rsid w:val="008C4D03"/>
    <w:rsid w:val="008C5AF4"/>
    <w:rsid w:val="008C5CE3"/>
    <w:rsid w:val="008C5F66"/>
    <w:rsid w:val="008C6078"/>
    <w:rsid w:val="008C72E9"/>
    <w:rsid w:val="008C74CD"/>
    <w:rsid w:val="008D0D72"/>
    <w:rsid w:val="008D0DE2"/>
    <w:rsid w:val="008D12D0"/>
    <w:rsid w:val="008D133B"/>
    <w:rsid w:val="008D1F2E"/>
    <w:rsid w:val="008D27B8"/>
    <w:rsid w:val="008D3616"/>
    <w:rsid w:val="008D38AB"/>
    <w:rsid w:val="008D543F"/>
    <w:rsid w:val="008D6109"/>
    <w:rsid w:val="008D61FD"/>
    <w:rsid w:val="008D6588"/>
    <w:rsid w:val="008D65C9"/>
    <w:rsid w:val="008D6AC7"/>
    <w:rsid w:val="008D6E05"/>
    <w:rsid w:val="008D6F1E"/>
    <w:rsid w:val="008E0C1B"/>
    <w:rsid w:val="008E10B2"/>
    <w:rsid w:val="008E14C5"/>
    <w:rsid w:val="008E1560"/>
    <w:rsid w:val="008E17BA"/>
    <w:rsid w:val="008E2DFF"/>
    <w:rsid w:val="008E2F59"/>
    <w:rsid w:val="008E4214"/>
    <w:rsid w:val="008E56EA"/>
    <w:rsid w:val="008E6361"/>
    <w:rsid w:val="008E7124"/>
    <w:rsid w:val="008E7E08"/>
    <w:rsid w:val="008E7FA5"/>
    <w:rsid w:val="008F035B"/>
    <w:rsid w:val="008F0398"/>
    <w:rsid w:val="008F07A8"/>
    <w:rsid w:val="008F0B8D"/>
    <w:rsid w:val="008F2949"/>
    <w:rsid w:val="008F2FA3"/>
    <w:rsid w:val="008F3BB9"/>
    <w:rsid w:val="008F3F35"/>
    <w:rsid w:val="008F3F84"/>
    <w:rsid w:val="008F4735"/>
    <w:rsid w:val="008F652E"/>
    <w:rsid w:val="008F673D"/>
    <w:rsid w:val="008F6A09"/>
    <w:rsid w:val="008F70BC"/>
    <w:rsid w:val="008F7A7E"/>
    <w:rsid w:val="008F7FBC"/>
    <w:rsid w:val="00900321"/>
    <w:rsid w:val="0090069F"/>
    <w:rsid w:val="00900781"/>
    <w:rsid w:val="0090194E"/>
    <w:rsid w:val="00901AF2"/>
    <w:rsid w:val="00901F80"/>
    <w:rsid w:val="0090210D"/>
    <w:rsid w:val="00902300"/>
    <w:rsid w:val="00903500"/>
    <w:rsid w:val="00903CCF"/>
    <w:rsid w:val="00903F35"/>
    <w:rsid w:val="009040F6"/>
    <w:rsid w:val="00904207"/>
    <w:rsid w:val="0090455D"/>
    <w:rsid w:val="00904F13"/>
    <w:rsid w:val="0090509B"/>
    <w:rsid w:val="009052F8"/>
    <w:rsid w:val="00905312"/>
    <w:rsid w:val="00905A58"/>
    <w:rsid w:val="009064B5"/>
    <w:rsid w:val="00906D60"/>
    <w:rsid w:val="00906F43"/>
    <w:rsid w:val="009070CE"/>
    <w:rsid w:val="009103BE"/>
    <w:rsid w:val="00910BF6"/>
    <w:rsid w:val="00910EC9"/>
    <w:rsid w:val="00911197"/>
    <w:rsid w:val="0091131C"/>
    <w:rsid w:val="00911AC4"/>
    <w:rsid w:val="00912628"/>
    <w:rsid w:val="0091332D"/>
    <w:rsid w:val="0091370C"/>
    <w:rsid w:val="00913BF7"/>
    <w:rsid w:val="00913E90"/>
    <w:rsid w:val="00914067"/>
    <w:rsid w:val="00914437"/>
    <w:rsid w:val="009144BF"/>
    <w:rsid w:val="0091518A"/>
    <w:rsid w:val="0091519E"/>
    <w:rsid w:val="00915357"/>
    <w:rsid w:val="009157A4"/>
    <w:rsid w:val="009163DE"/>
    <w:rsid w:val="00916730"/>
    <w:rsid w:val="0091675B"/>
    <w:rsid w:val="00916A38"/>
    <w:rsid w:val="00916CC6"/>
    <w:rsid w:val="00916E85"/>
    <w:rsid w:val="009175D0"/>
    <w:rsid w:val="009177FE"/>
    <w:rsid w:val="00917916"/>
    <w:rsid w:val="00917AC4"/>
    <w:rsid w:val="00917E7E"/>
    <w:rsid w:val="0092000A"/>
    <w:rsid w:val="00920440"/>
    <w:rsid w:val="00921F9E"/>
    <w:rsid w:val="00922941"/>
    <w:rsid w:val="00922D81"/>
    <w:rsid w:val="00922F1F"/>
    <w:rsid w:val="00922F25"/>
    <w:rsid w:val="009247A6"/>
    <w:rsid w:val="009247ED"/>
    <w:rsid w:val="00924C0E"/>
    <w:rsid w:val="00924E66"/>
    <w:rsid w:val="009253A4"/>
    <w:rsid w:val="00925762"/>
    <w:rsid w:val="00925BE5"/>
    <w:rsid w:val="009261DB"/>
    <w:rsid w:val="00926F98"/>
    <w:rsid w:val="00927061"/>
    <w:rsid w:val="00927854"/>
    <w:rsid w:val="00927C88"/>
    <w:rsid w:val="00927F3C"/>
    <w:rsid w:val="009308DB"/>
    <w:rsid w:val="00930AE8"/>
    <w:rsid w:val="00931AF5"/>
    <w:rsid w:val="00931B7A"/>
    <w:rsid w:val="00932520"/>
    <w:rsid w:val="00932B71"/>
    <w:rsid w:val="00933368"/>
    <w:rsid w:val="009337A9"/>
    <w:rsid w:val="00933D2B"/>
    <w:rsid w:val="009349E4"/>
    <w:rsid w:val="00934AAB"/>
    <w:rsid w:val="00934C61"/>
    <w:rsid w:val="009354FC"/>
    <w:rsid w:val="0093579E"/>
    <w:rsid w:val="00935999"/>
    <w:rsid w:val="00935C88"/>
    <w:rsid w:val="00936506"/>
    <w:rsid w:val="00936F9C"/>
    <w:rsid w:val="0093713F"/>
    <w:rsid w:val="0093715C"/>
    <w:rsid w:val="00940FA6"/>
    <w:rsid w:val="0094154C"/>
    <w:rsid w:val="00941D8E"/>
    <w:rsid w:val="009420EF"/>
    <w:rsid w:val="00942411"/>
    <w:rsid w:val="00942A3C"/>
    <w:rsid w:val="00942B76"/>
    <w:rsid w:val="00943C6D"/>
    <w:rsid w:val="00943F27"/>
    <w:rsid w:val="009444D7"/>
    <w:rsid w:val="00944834"/>
    <w:rsid w:val="00944F1C"/>
    <w:rsid w:val="009455BF"/>
    <w:rsid w:val="009459E4"/>
    <w:rsid w:val="00945AF4"/>
    <w:rsid w:val="00945DD6"/>
    <w:rsid w:val="00946C19"/>
    <w:rsid w:val="00946D45"/>
    <w:rsid w:val="00946EA7"/>
    <w:rsid w:val="009471D5"/>
    <w:rsid w:val="0094764E"/>
    <w:rsid w:val="00947B07"/>
    <w:rsid w:val="00947E5C"/>
    <w:rsid w:val="009501F4"/>
    <w:rsid w:val="00950243"/>
    <w:rsid w:val="009505B0"/>
    <w:rsid w:val="009509C3"/>
    <w:rsid w:val="00950AED"/>
    <w:rsid w:val="009519A3"/>
    <w:rsid w:val="00951A80"/>
    <w:rsid w:val="00951E5F"/>
    <w:rsid w:val="0095204A"/>
    <w:rsid w:val="00952FDA"/>
    <w:rsid w:val="009531C9"/>
    <w:rsid w:val="009536E9"/>
    <w:rsid w:val="00953BD1"/>
    <w:rsid w:val="00953E63"/>
    <w:rsid w:val="00953F6B"/>
    <w:rsid w:val="009540A7"/>
    <w:rsid w:val="009540E6"/>
    <w:rsid w:val="00954461"/>
    <w:rsid w:val="009545FB"/>
    <w:rsid w:val="00954B6A"/>
    <w:rsid w:val="00955669"/>
    <w:rsid w:val="00955ED3"/>
    <w:rsid w:val="00956429"/>
    <w:rsid w:val="00956C26"/>
    <w:rsid w:val="00957A57"/>
    <w:rsid w:val="00960529"/>
    <w:rsid w:val="00960DC5"/>
    <w:rsid w:val="00961767"/>
    <w:rsid w:val="00963765"/>
    <w:rsid w:val="00964F52"/>
    <w:rsid w:val="0096533B"/>
    <w:rsid w:val="00965BDD"/>
    <w:rsid w:val="00966198"/>
    <w:rsid w:val="00966314"/>
    <w:rsid w:val="0096663E"/>
    <w:rsid w:val="0096737E"/>
    <w:rsid w:val="00967C0B"/>
    <w:rsid w:val="00967F6A"/>
    <w:rsid w:val="00970AFA"/>
    <w:rsid w:val="00971B59"/>
    <w:rsid w:val="0097203C"/>
    <w:rsid w:val="0097268C"/>
    <w:rsid w:val="00972C0A"/>
    <w:rsid w:val="00973207"/>
    <w:rsid w:val="00973680"/>
    <w:rsid w:val="009738B2"/>
    <w:rsid w:val="00973D77"/>
    <w:rsid w:val="00974EA5"/>
    <w:rsid w:val="0097599A"/>
    <w:rsid w:val="00975F72"/>
    <w:rsid w:val="00976D6B"/>
    <w:rsid w:val="00976F00"/>
    <w:rsid w:val="00977446"/>
    <w:rsid w:val="00977E2E"/>
    <w:rsid w:val="009802EE"/>
    <w:rsid w:val="009805BC"/>
    <w:rsid w:val="009807ED"/>
    <w:rsid w:val="00980C24"/>
    <w:rsid w:val="00980C69"/>
    <w:rsid w:val="00980E6C"/>
    <w:rsid w:val="0098158A"/>
    <w:rsid w:val="00981D53"/>
    <w:rsid w:val="00981E69"/>
    <w:rsid w:val="009829AF"/>
    <w:rsid w:val="00982E41"/>
    <w:rsid w:val="0098392E"/>
    <w:rsid w:val="009839B8"/>
    <w:rsid w:val="0098492B"/>
    <w:rsid w:val="009850B9"/>
    <w:rsid w:val="00985279"/>
    <w:rsid w:val="0098574B"/>
    <w:rsid w:val="00985D11"/>
    <w:rsid w:val="00985E17"/>
    <w:rsid w:val="0098668F"/>
    <w:rsid w:val="00986CAF"/>
    <w:rsid w:val="00986D44"/>
    <w:rsid w:val="00987A92"/>
    <w:rsid w:val="00987AB7"/>
    <w:rsid w:val="00987BE1"/>
    <w:rsid w:val="00987EC4"/>
    <w:rsid w:val="0099122D"/>
    <w:rsid w:val="00991480"/>
    <w:rsid w:val="009914F2"/>
    <w:rsid w:val="0099154E"/>
    <w:rsid w:val="00991BA1"/>
    <w:rsid w:val="00991BDB"/>
    <w:rsid w:val="0099297C"/>
    <w:rsid w:val="00992AD4"/>
    <w:rsid w:val="00992C68"/>
    <w:rsid w:val="00992D7B"/>
    <w:rsid w:val="00992DFF"/>
    <w:rsid w:val="00993520"/>
    <w:rsid w:val="00993F48"/>
    <w:rsid w:val="00993F8B"/>
    <w:rsid w:val="00994DD8"/>
    <w:rsid w:val="00994EB7"/>
    <w:rsid w:val="00995964"/>
    <w:rsid w:val="00995BFE"/>
    <w:rsid w:val="00995DFD"/>
    <w:rsid w:val="009961E3"/>
    <w:rsid w:val="0099668C"/>
    <w:rsid w:val="0099674D"/>
    <w:rsid w:val="00996C34"/>
    <w:rsid w:val="0099780D"/>
    <w:rsid w:val="00997972"/>
    <w:rsid w:val="00997B8B"/>
    <w:rsid w:val="009A0144"/>
    <w:rsid w:val="009A04FD"/>
    <w:rsid w:val="009A0630"/>
    <w:rsid w:val="009A0C00"/>
    <w:rsid w:val="009A124E"/>
    <w:rsid w:val="009A2030"/>
    <w:rsid w:val="009A2E2C"/>
    <w:rsid w:val="009A3059"/>
    <w:rsid w:val="009A30FB"/>
    <w:rsid w:val="009A31FC"/>
    <w:rsid w:val="009A3AA3"/>
    <w:rsid w:val="009A3CBE"/>
    <w:rsid w:val="009A4139"/>
    <w:rsid w:val="009A4BD3"/>
    <w:rsid w:val="009A4EF7"/>
    <w:rsid w:val="009A50FE"/>
    <w:rsid w:val="009A52C7"/>
    <w:rsid w:val="009A5730"/>
    <w:rsid w:val="009A58E0"/>
    <w:rsid w:val="009A5A84"/>
    <w:rsid w:val="009A5DF8"/>
    <w:rsid w:val="009A607E"/>
    <w:rsid w:val="009A6493"/>
    <w:rsid w:val="009A6E9C"/>
    <w:rsid w:val="009A74B0"/>
    <w:rsid w:val="009A7854"/>
    <w:rsid w:val="009A7D83"/>
    <w:rsid w:val="009B0228"/>
    <w:rsid w:val="009B0DAD"/>
    <w:rsid w:val="009B1EC6"/>
    <w:rsid w:val="009B22BD"/>
    <w:rsid w:val="009B2C07"/>
    <w:rsid w:val="009B3E63"/>
    <w:rsid w:val="009B3E73"/>
    <w:rsid w:val="009B4513"/>
    <w:rsid w:val="009B5284"/>
    <w:rsid w:val="009B61C1"/>
    <w:rsid w:val="009B67D5"/>
    <w:rsid w:val="009B6C79"/>
    <w:rsid w:val="009B722C"/>
    <w:rsid w:val="009B75EB"/>
    <w:rsid w:val="009B76CC"/>
    <w:rsid w:val="009C0987"/>
    <w:rsid w:val="009C0A3D"/>
    <w:rsid w:val="009C1522"/>
    <w:rsid w:val="009C17AD"/>
    <w:rsid w:val="009C247E"/>
    <w:rsid w:val="009C2602"/>
    <w:rsid w:val="009C2D2D"/>
    <w:rsid w:val="009C2E1A"/>
    <w:rsid w:val="009C3058"/>
    <w:rsid w:val="009C3654"/>
    <w:rsid w:val="009C394F"/>
    <w:rsid w:val="009C47C1"/>
    <w:rsid w:val="009C5424"/>
    <w:rsid w:val="009C5433"/>
    <w:rsid w:val="009C570F"/>
    <w:rsid w:val="009C57FC"/>
    <w:rsid w:val="009C5A04"/>
    <w:rsid w:val="009C5A7F"/>
    <w:rsid w:val="009C5A84"/>
    <w:rsid w:val="009C5EAF"/>
    <w:rsid w:val="009C6BED"/>
    <w:rsid w:val="009C6EF7"/>
    <w:rsid w:val="009C7E4E"/>
    <w:rsid w:val="009D01FC"/>
    <w:rsid w:val="009D0533"/>
    <w:rsid w:val="009D073F"/>
    <w:rsid w:val="009D0852"/>
    <w:rsid w:val="009D0909"/>
    <w:rsid w:val="009D0EED"/>
    <w:rsid w:val="009D1786"/>
    <w:rsid w:val="009D1BC6"/>
    <w:rsid w:val="009D1BE6"/>
    <w:rsid w:val="009D3582"/>
    <w:rsid w:val="009D3854"/>
    <w:rsid w:val="009D4695"/>
    <w:rsid w:val="009D4810"/>
    <w:rsid w:val="009D5067"/>
    <w:rsid w:val="009D6088"/>
    <w:rsid w:val="009D772B"/>
    <w:rsid w:val="009D7F48"/>
    <w:rsid w:val="009E0DDA"/>
    <w:rsid w:val="009E12EA"/>
    <w:rsid w:val="009E1428"/>
    <w:rsid w:val="009E19EE"/>
    <w:rsid w:val="009E1A3F"/>
    <w:rsid w:val="009E2534"/>
    <w:rsid w:val="009E2ECA"/>
    <w:rsid w:val="009E341C"/>
    <w:rsid w:val="009E3FAE"/>
    <w:rsid w:val="009E43E3"/>
    <w:rsid w:val="009E457E"/>
    <w:rsid w:val="009E47D7"/>
    <w:rsid w:val="009E4CEA"/>
    <w:rsid w:val="009E551F"/>
    <w:rsid w:val="009E564A"/>
    <w:rsid w:val="009E59A5"/>
    <w:rsid w:val="009E5B9C"/>
    <w:rsid w:val="009E5DD2"/>
    <w:rsid w:val="009E5F40"/>
    <w:rsid w:val="009E74B2"/>
    <w:rsid w:val="009E7EEC"/>
    <w:rsid w:val="009F0447"/>
    <w:rsid w:val="009F0579"/>
    <w:rsid w:val="009F17FE"/>
    <w:rsid w:val="009F1CD9"/>
    <w:rsid w:val="009F23CA"/>
    <w:rsid w:val="009F27AF"/>
    <w:rsid w:val="009F28EC"/>
    <w:rsid w:val="009F2BED"/>
    <w:rsid w:val="009F38C9"/>
    <w:rsid w:val="009F39EA"/>
    <w:rsid w:val="009F3ADD"/>
    <w:rsid w:val="009F3B0E"/>
    <w:rsid w:val="009F475E"/>
    <w:rsid w:val="009F53D4"/>
    <w:rsid w:val="009F56A4"/>
    <w:rsid w:val="009F578E"/>
    <w:rsid w:val="009F5792"/>
    <w:rsid w:val="009F5E29"/>
    <w:rsid w:val="009F5EE1"/>
    <w:rsid w:val="009F62A1"/>
    <w:rsid w:val="009F6F5E"/>
    <w:rsid w:val="009F761C"/>
    <w:rsid w:val="009F7691"/>
    <w:rsid w:val="009F7835"/>
    <w:rsid w:val="009F7D14"/>
    <w:rsid w:val="00A00011"/>
    <w:rsid w:val="00A00573"/>
    <w:rsid w:val="00A0067C"/>
    <w:rsid w:val="00A00DDC"/>
    <w:rsid w:val="00A014CA"/>
    <w:rsid w:val="00A01D57"/>
    <w:rsid w:val="00A02268"/>
    <w:rsid w:val="00A022C2"/>
    <w:rsid w:val="00A02815"/>
    <w:rsid w:val="00A02BA3"/>
    <w:rsid w:val="00A02DBF"/>
    <w:rsid w:val="00A03371"/>
    <w:rsid w:val="00A03962"/>
    <w:rsid w:val="00A03A7F"/>
    <w:rsid w:val="00A04954"/>
    <w:rsid w:val="00A059EA"/>
    <w:rsid w:val="00A05B99"/>
    <w:rsid w:val="00A05EC2"/>
    <w:rsid w:val="00A06264"/>
    <w:rsid w:val="00A06910"/>
    <w:rsid w:val="00A06A67"/>
    <w:rsid w:val="00A06CF6"/>
    <w:rsid w:val="00A06D27"/>
    <w:rsid w:val="00A070B6"/>
    <w:rsid w:val="00A0713D"/>
    <w:rsid w:val="00A07684"/>
    <w:rsid w:val="00A105C6"/>
    <w:rsid w:val="00A10652"/>
    <w:rsid w:val="00A10939"/>
    <w:rsid w:val="00A110CB"/>
    <w:rsid w:val="00A11610"/>
    <w:rsid w:val="00A11774"/>
    <w:rsid w:val="00A1179E"/>
    <w:rsid w:val="00A11B45"/>
    <w:rsid w:val="00A11B4C"/>
    <w:rsid w:val="00A127AA"/>
    <w:rsid w:val="00A12E85"/>
    <w:rsid w:val="00A13083"/>
    <w:rsid w:val="00A134EF"/>
    <w:rsid w:val="00A135A9"/>
    <w:rsid w:val="00A13695"/>
    <w:rsid w:val="00A138E6"/>
    <w:rsid w:val="00A13BCB"/>
    <w:rsid w:val="00A13C45"/>
    <w:rsid w:val="00A13D70"/>
    <w:rsid w:val="00A13F9D"/>
    <w:rsid w:val="00A144BF"/>
    <w:rsid w:val="00A15111"/>
    <w:rsid w:val="00A15909"/>
    <w:rsid w:val="00A163ED"/>
    <w:rsid w:val="00A16C14"/>
    <w:rsid w:val="00A16D97"/>
    <w:rsid w:val="00A16F96"/>
    <w:rsid w:val="00A1777B"/>
    <w:rsid w:val="00A17ACA"/>
    <w:rsid w:val="00A20444"/>
    <w:rsid w:val="00A20478"/>
    <w:rsid w:val="00A2048E"/>
    <w:rsid w:val="00A212E2"/>
    <w:rsid w:val="00A21598"/>
    <w:rsid w:val="00A23207"/>
    <w:rsid w:val="00A23414"/>
    <w:rsid w:val="00A24859"/>
    <w:rsid w:val="00A25254"/>
    <w:rsid w:val="00A25ABB"/>
    <w:rsid w:val="00A25EC1"/>
    <w:rsid w:val="00A25F0A"/>
    <w:rsid w:val="00A25F17"/>
    <w:rsid w:val="00A2629C"/>
    <w:rsid w:val="00A26438"/>
    <w:rsid w:val="00A26E36"/>
    <w:rsid w:val="00A272CB"/>
    <w:rsid w:val="00A2740F"/>
    <w:rsid w:val="00A27879"/>
    <w:rsid w:val="00A27ABB"/>
    <w:rsid w:val="00A30029"/>
    <w:rsid w:val="00A307AE"/>
    <w:rsid w:val="00A30BBB"/>
    <w:rsid w:val="00A3147C"/>
    <w:rsid w:val="00A31743"/>
    <w:rsid w:val="00A31FC9"/>
    <w:rsid w:val="00A322E4"/>
    <w:rsid w:val="00A32CD1"/>
    <w:rsid w:val="00A336F2"/>
    <w:rsid w:val="00A34212"/>
    <w:rsid w:val="00A358A4"/>
    <w:rsid w:val="00A36449"/>
    <w:rsid w:val="00A40BAF"/>
    <w:rsid w:val="00A413E0"/>
    <w:rsid w:val="00A4169D"/>
    <w:rsid w:val="00A4172F"/>
    <w:rsid w:val="00A41A25"/>
    <w:rsid w:val="00A41C58"/>
    <w:rsid w:val="00A41D39"/>
    <w:rsid w:val="00A42103"/>
    <w:rsid w:val="00A421EC"/>
    <w:rsid w:val="00A42475"/>
    <w:rsid w:val="00A42EED"/>
    <w:rsid w:val="00A42EFA"/>
    <w:rsid w:val="00A42F8E"/>
    <w:rsid w:val="00A433D2"/>
    <w:rsid w:val="00A43AE5"/>
    <w:rsid w:val="00A440C8"/>
    <w:rsid w:val="00A441D4"/>
    <w:rsid w:val="00A44684"/>
    <w:rsid w:val="00A4499F"/>
    <w:rsid w:val="00A44CFE"/>
    <w:rsid w:val="00A4510F"/>
    <w:rsid w:val="00A455B9"/>
    <w:rsid w:val="00A45774"/>
    <w:rsid w:val="00A45E9A"/>
    <w:rsid w:val="00A4641A"/>
    <w:rsid w:val="00A46527"/>
    <w:rsid w:val="00A46670"/>
    <w:rsid w:val="00A466B5"/>
    <w:rsid w:val="00A4676A"/>
    <w:rsid w:val="00A46CA9"/>
    <w:rsid w:val="00A47252"/>
    <w:rsid w:val="00A47566"/>
    <w:rsid w:val="00A47C6A"/>
    <w:rsid w:val="00A47E02"/>
    <w:rsid w:val="00A50D7F"/>
    <w:rsid w:val="00A50FBD"/>
    <w:rsid w:val="00A5100A"/>
    <w:rsid w:val="00A5155F"/>
    <w:rsid w:val="00A5189F"/>
    <w:rsid w:val="00A51E8E"/>
    <w:rsid w:val="00A528CA"/>
    <w:rsid w:val="00A5293C"/>
    <w:rsid w:val="00A529E0"/>
    <w:rsid w:val="00A52A2D"/>
    <w:rsid w:val="00A52AD7"/>
    <w:rsid w:val="00A531B6"/>
    <w:rsid w:val="00A5325A"/>
    <w:rsid w:val="00A53780"/>
    <w:rsid w:val="00A53CA1"/>
    <w:rsid w:val="00A542BE"/>
    <w:rsid w:val="00A542FD"/>
    <w:rsid w:val="00A545C3"/>
    <w:rsid w:val="00A54766"/>
    <w:rsid w:val="00A54C11"/>
    <w:rsid w:val="00A55400"/>
    <w:rsid w:val="00A5562D"/>
    <w:rsid w:val="00A55A27"/>
    <w:rsid w:val="00A56084"/>
    <w:rsid w:val="00A57100"/>
    <w:rsid w:val="00A57382"/>
    <w:rsid w:val="00A57626"/>
    <w:rsid w:val="00A579D4"/>
    <w:rsid w:val="00A603A7"/>
    <w:rsid w:val="00A603C6"/>
    <w:rsid w:val="00A6043B"/>
    <w:rsid w:val="00A613EF"/>
    <w:rsid w:val="00A62AB8"/>
    <w:rsid w:val="00A635F6"/>
    <w:rsid w:val="00A640FB"/>
    <w:rsid w:val="00A64F78"/>
    <w:rsid w:val="00A6516C"/>
    <w:rsid w:val="00A65A2B"/>
    <w:rsid w:val="00A65D47"/>
    <w:rsid w:val="00A6603C"/>
    <w:rsid w:val="00A66CE9"/>
    <w:rsid w:val="00A675BE"/>
    <w:rsid w:val="00A67A5C"/>
    <w:rsid w:val="00A67B1B"/>
    <w:rsid w:val="00A67F88"/>
    <w:rsid w:val="00A706B9"/>
    <w:rsid w:val="00A708F4"/>
    <w:rsid w:val="00A715D2"/>
    <w:rsid w:val="00A71996"/>
    <w:rsid w:val="00A71A7A"/>
    <w:rsid w:val="00A71C2F"/>
    <w:rsid w:val="00A71EE2"/>
    <w:rsid w:val="00A7210A"/>
    <w:rsid w:val="00A72E69"/>
    <w:rsid w:val="00A738B0"/>
    <w:rsid w:val="00A73C6E"/>
    <w:rsid w:val="00A73CD3"/>
    <w:rsid w:val="00A742A6"/>
    <w:rsid w:val="00A74FF7"/>
    <w:rsid w:val="00A76B55"/>
    <w:rsid w:val="00A76CD9"/>
    <w:rsid w:val="00A77246"/>
    <w:rsid w:val="00A77733"/>
    <w:rsid w:val="00A77760"/>
    <w:rsid w:val="00A777B4"/>
    <w:rsid w:val="00A779E3"/>
    <w:rsid w:val="00A77F00"/>
    <w:rsid w:val="00A80192"/>
    <w:rsid w:val="00A801DB"/>
    <w:rsid w:val="00A8075D"/>
    <w:rsid w:val="00A807D9"/>
    <w:rsid w:val="00A808CC"/>
    <w:rsid w:val="00A815DC"/>
    <w:rsid w:val="00A816E6"/>
    <w:rsid w:val="00A82607"/>
    <w:rsid w:val="00A82A5F"/>
    <w:rsid w:val="00A82B1D"/>
    <w:rsid w:val="00A83F9A"/>
    <w:rsid w:val="00A842D6"/>
    <w:rsid w:val="00A84822"/>
    <w:rsid w:val="00A84FF9"/>
    <w:rsid w:val="00A865A1"/>
    <w:rsid w:val="00A8676E"/>
    <w:rsid w:val="00A86844"/>
    <w:rsid w:val="00A870F7"/>
    <w:rsid w:val="00A87F4F"/>
    <w:rsid w:val="00A92245"/>
    <w:rsid w:val="00A925FD"/>
    <w:rsid w:val="00A93CA1"/>
    <w:rsid w:val="00A94466"/>
    <w:rsid w:val="00A94496"/>
    <w:rsid w:val="00A944CE"/>
    <w:rsid w:val="00A94C95"/>
    <w:rsid w:val="00A94F35"/>
    <w:rsid w:val="00A95585"/>
    <w:rsid w:val="00A95674"/>
    <w:rsid w:val="00A95CFB"/>
    <w:rsid w:val="00A974D4"/>
    <w:rsid w:val="00A974F3"/>
    <w:rsid w:val="00A97F88"/>
    <w:rsid w:val="00A97FA7"/>
    <w:rsid w:val="00AA0006"/>
    <w:rsid w:val="00AA00BA"/>
    <w:rsid w:val="00AA0129"/>
    <w:rsid w:val="00AA0956"/>
    <w:rsid w:val="00AA0C5C"/>
    <w:rsid w:val="00AA0F53"/>
    <w:rsid w:val="00AA113D"/>
    <w:rsid w:val="00AA1D99"/>
    <w:rsid w:val="00AA1F23"/>
    <w:rsid w:val="00AA20C0"/>
    <w:rsid w:val="00AA317B"/>
    <w:rsid w:val="00AA33C7"/>
    <w:rsid w:val="00AA398A"/>
    <w:rsid w:val="00AA4738"/>
    <w:rsid w:val="00AA4C45"/>
    <w:rsid w:val="00AA4D8A"/>
    <w:rsid w:val="00AA5632"/>
    <w:rsid w:val="00AA57A8"/>
    <w:rsid w:val="00AA5EA5"/>
    <w:rsid w:val="00AA6AFD"/>
    <w:rsid w:val="00AA6D99"/>
    <w:rsid w:val="00AA6DAC"/>
    <w:rsid w:val="00AA717D"/>
    <w:rsid w:val="00AA7519"/>
    <w:rsid w:val="00AA797A"/>
    <w:rsid w:val="00AA7A8C"/>
    <w:rsid w:val="00AA7E48"/>
    <w:rsid w:val="00AB17B4"/>
    <w:rsid w:val="00AB18A3"/>
    <w:rsid w:val="00AB1CD1"/>
    <w:rsid w:val="00AB2003"/>
    <w:rsid w:val="00AB24BB"/>
    <w:rsid w:val="00AB2A89"/>
    <w:rsid w:val="00AB2BA7"/>
    <w:rsid w:val="00AB4801"/>
    <w:rsid w:val="00AB6A2F"/>
    <w:rsid w:val="00AB6BE1"/>
    <w:rsid w:val="00AB7DB4"/>
    <w:rsid w:val="00AC15BF"/>
    <w:rsid w:val="00AC161E"/>
    <w:rsid w:val="00AC172C"/>
    <w:rsid w:val="00AC1EBE"/>
    <w:rsid w:val="00AC210E"/>
    <w:rsid w:val="00AC29AE"/>
    <w:rsid w:val="00AC2D87"/>
    <w:rsid w:val="00AC31CD"/>
    <w:rsid w:val="00AC332C"/>
    <w:rsid w:val="00AC5FE0"/>
    <w:rsid w:val="00AC6A6F"/>
    <w:rsid w:val="00AC73D5"/>
    <w:rsid w:val="00AC762E"/>
    <w:rsid w:val="00AC77D4"/>
    <w:rsid w:val="00AC7834"/>
    <w:rsid w:val="00AC7B5A"/>
    <w:rsid w:val="00AD00E7"/>
    <w:rsid w:val="00AD0A31"/>
    <w:rsid w:val="00AD1FFA"/>
    <w:rsid w:val="00AD26F0"/>
    <w:rsid w:val="00AD27B7"/>
    <w:rsid w:val="00AD27FE"/>
    <w:rsid w:val="00AD2BC1"/>
    <w:rsid w:val="00AD43FC"/>
    <w:rsid w:val="00AD4628"/>
    <w:rsid w:val="00AD4947"/>
    <w:rsid w:val="00AD51FA"/>
    <w:rsid w:val="00AD53D1"/>
    <w:rsid w:val="00AD5595"/>
    <w:rsid w:val="00AD5AF3"/>
    <w:rsid w:val="00AD749A"/>
    <w:rsid w:val="00AD7740"/>
    <w:rsid w:val="00AD7956"/>
    <w:rsid w:val="00AD7FF8"/>
    <w:rsid w:val="00AE0057"/>
    <w:rsid w:val="00AE010F"/>
    <w:rsid w:val="00AE0765"/>
    <w:rsid w:val="00AE0A39"/>
    <w:rsid w:val="00AE0ACB"/>
    <w:rsid w:val="00AE0C27"/>
    <w:rsid w:val="00AE1673"/>
    <w:rsid w:val="00AE189C"/>
    <w:rsid w:val="00AE2545"/>
    <w:rsid w:val="00AE28BE"/>
    <w:rsid w:val="00AE2C64"/>
    <w:rsid w:val="00AE40D7"/>
    <w:rsid w:val="00AE41F3"/>
    <w:rsid w:val="00AE4469"/>
    <w:rsid w:val="00AE528B"/>
    <w:rsid w:val="00AE5B0F"/>
    <w:rsid w:val="00AE6A2E"/>
    <w:rsid w:val="00AE6DE9"/>
    <w:rsid w:val="00AE74A9"/>
    <w:rsid w:val="00AE7885"/>
    <w:rsid w:val="00AE7F7D"/>
    <w:rsid w:val="00AF01BD"/>
    <w:rsid w:val="00AF14D0"/>
    <w:rsid w:val="00AF2BB7"/>
    <w:rsid w:val="00AF2E02"/>
    <w:rsid w:val="00AF338B"/>
    <w:rsid w:val="00AF5019"/>
    <w:rsid w:val="00AF5160"/>
    <w:rsid w:val="00AF5436"/>
    <w:rsid w:val="00AF55B2"/>
    <w:rsid w:val="00AF5603"/>
    <w:rsid w:val="00AF676A"/>
    <w:rsid w:val="00AF70AC"/>
    <w:rsid w:val="00AF73E0"/>
    <w:rsid w:val="00AF7867"/>
    <w:rsid w:val="00AF7EA0"/>
    <w:rsid w:val="00B004A9"/>
    <w:rsid w:val="00B0083E"/>
    <w:rsid w:val="00B00C1C"/>
    <w:rsid w:val="00B02057"/>
    <w:rsid w:val="00B02EA6"/>
    <w:rsid w:val="00B03B84"/>
    <w:rsid w:val="00B03BD7"/>
    <w:rsid w:val="00B044ED"/>
    <w:rsid w:val="00B04590"/>
    <w:rsid w:val="00B04E67"/>
    <w:rsid w:val="00B05C64"/>
    <w:rsid w:val="00B05D9F"/>
    <w:rsid w:val="00B06179"/>
    <w:rsid w:val="00B06908"/>
    <w:rsid w:val="00B06AC1"/>
    <w:rsid w:val="00B06F96"/>
    <w:rsid w:val="00B07244"/>
    <w:rsid w:val="00B074EE"/>
    <w:rsid w:val="00B07E64"/>
    <w:rsid w:val="00B101AF"/>
    <w:rsid w:val="00B10771"/>
    <w:rsid w:val="00B10D25"/>
    <w:rsid w:val="00B12BE1"/>
    <w:rsid w:val="00B13045"/>
    <w:rsid w:val="00B136EA"/>
    <w:rsid w:val="00B13775"/>
    <w:rsid w:val="00B138A6"/>
    <w:rsid w:val="00B141AC"/>
    <w:rsid w:val="00B1465B"/>
    <w:rsid w:val="00B14A4B"/>
    <w:rsid w:val="00B14B51"/>
    <w:rsid w:val="00B14B6E"/>
    <w:rsid w:val="00B14DFB"/>
    <w:rsid w:val="00B14E32"/>
    <w:rsid w:val="00B15164"/>
    <w:rsid w:val="00B1545C"/>
    <w:rsid w:val="00B15629"/>
    <w:rsid w:val="00B15D91"/>
    <w:rsid w:val="00B15D93"/>
    <w:rsid w:val="00B16402"/>
    <w:rsid w:val="00B16575"/>
    <w:rsid w:val="00B166D0"/>
    <w:rsid w:val="00B167DF"/>
    <w:rsid w:val="00B16B4D"/>
    <w:rsid w:val="00B16C0D"/>
    <w:rsid w:val="00B170F1"/>
    <w:rsid w:val="00B17181"/>
    <w:rsid w:val="00B17852"/>
    <w:rsid w:val="00B17BE7"/>
    <w:rsid w:val="00B17D43"/>
    <w:rsid w:val="00B20567"/>
    <w:rsid w:val="00B20DDA"/>
    <w:rsid w:val="00B2110B"/>
    <w:rsid w:val="00B211D0"/>
    <w:rsid w:val="00B2146C"/>
    <w:rsid w:val="00B22071"/>
    <w:rsid w:val="00B222BB"/>
    <w:rsid w:val="00B22716"/>
    <w:rsid w:val="00B22A23"/>
    <w:rsid w:val="00B22DE3"/>
    <w:rsid w:val="00B23207"/>
    <w:rsid w:val="00B232B8"/>
    <w:rsid w:val="00B23410"/>
    <w:rsid w:val="00B234CA"/>
    <w:rsid w:val="00B2367B"/>
    <w:rsid w:val="00B23754"/>
    <w:rsid w:val="00B2396C"/>
    <w:rsid w:val="00B23F42"/>
    <w:rsid w:val="00B2480B"/>
    <w:rsid w:val="00B24A03"/>
    <w:rsid w:val="00B24E9C"/>
    <w:rsid w:val="00B2574E"/>
    <w:rsid w:val="00B259F3"/>
    <w:rsid w:val="00B25E34"/>
    <w:rsid w:val="00B265BA"/>
    <w:rsid w:val="00B27839"/>
    <w:rsid w:val="00B27942"/>
    <w:rsid w:val="00B27960"/>
    <w:rsid w:val="00B27DA9"/>
    <w:rsid w:val="00B30712"/>
    <w:rsid w:val="00B30D0C"/>
    <w:rsid w:val="00B313F3"/>
    <w:rsid w:val="00B328DB"/>
    <w:rsid w:val="00B33B35"/>
    <w:rsid w:val="00B33E73"/>
    <w:rsid w:val="00B347CF"/>
    <w:rsid w:val="00B349A5"/>
    <w:rsid w:val="00B35C4A"/>
    <w:rsid w:val="00B367C2"/>
    <w:rsid w:val="00B36E87"/>
    <w:rsid w:val="00B4060B"/>
    <w:rsid w:val="00B416FD"/>
    <w:rsid w:val="00B4189F"/>
    <w:rsid w:val="00B4224E"/>
    <w:rsid w:val="00B42BAF"/>
    <w:rsid w:val="00B42F8B"/>
    <w:rsid w:val="00B436DC"/>
    <w:rsid w:val="00B43D4D"/>
    <w:rsid w:val="00B445ED"/>
    <w:rsid w:val="00B448DB"/>
    <w:rsid w:val="00B4567D"/>
    <w:rsid w:val="00B45CC5"/>
    <w:rsid w:val="00B45D26"/>
    <w:rsid w:val="00B45F7F"/>
    <w:rsid w:val="00B45FC0"/>
    <w:rsid w:val="00B46482"/>
    <w:rsid w:val="00B464B1"/>
    <w:rsid w:val="00B478FD"/>
    <w:rsid w:val="00B479D2"/>
    <w:rsid w:val="00B47C3A"/>
    <w:rsid w:val="00B47D3C"/>
    <w:rsid w:val="00B501B4"/>
    <w:rsid w:val="00B510DB"/>
    <w:rsid w:val="00B510EF"/>
    <w:rsid w:val="00B51482"/>
    <w:rsid w:val="00B51DCC"/>
    <w:rsid w:val="00B5240D"/>
    <w:rsid w:val="00B529A8"/>
    <w:rsid w:val="00B52B35"/>
    <w:rsid w:val="00B531A3"/>
    <w:rsid w:val="00B53477"/>
    <w:rsid w:val="00B53D4F"/>
    <w:rsid w:val="00B54177"/>
    <w:rsid w:val="00B552A1"/>
    <w:rsid w:val="00B5659D"/>
    <w:rsid w:val="00B56601"/>
    <w:rsid w:val="00B572B0"/>
    <w:rsid w:val="00B57C98"/>
    <w:rsid w:val="00B602E8"/>
    <w:rsid w:val="00B609C3"/>
    <w:rsid w:val="00B60BD0"/>
    <w:rsid w:val="00B61862"/>
    <w:rsid w:val="00B618FF"/>
    <w:rsid w:val="00B61C4B"/>
    <w:rsid w:val="00B61D36"/>
    <w:rsid w:val="00B62C5F"/>
    <w:rsid w:val="00B62ED4"/>
    <w:rsid w:val="00B63966"/>
    <w:rsid w:val="00B63B99"/>
    <w:rsid w:val="00B64709"/>
    <w:rsid w:val="00B6491F"/>
    <w:rsid w:val="00B65286"/>
    <w:rsid w:val="00B65469"/>
    <w:rsid w:val="00B6608C"/>
    <w:rsid w:val="00B6632E"/>
    <w:rsid w:val="00B663C5"/>
    <w:rsid w:val="00B66539"/>
    <w:rsid w:val="00B66EB7"/>
    <w:rsid w:val="00B670EF"/>
    <w:rsid w:val="00B6746E"/>
    <w:rsid w:val="00B67893"/>
    <w:rsid w:val="00B67A6E"/>
    <w:rsid w:val="00B70352"/>
    <w:rsid w:val="00B70934"/>
    <w:rsid w:val="00B70955"/>
    <w:rsid w:val="00B7132F"/>
    <w:rsid w:val="00B7195C"/>
    <w:rsid w:val="00B72958"/>
    <w:rsid w:val="00B72C75"/>
    <w:rsid w:val="00B73CC4"/>
    <w:rsid w:val="00B749C9"/>
    <w:rsid w:val="00B756C9"/>
    <w:rsid w:val="00B757C9"/>
    <w:rsid w:val="00B75A37"/>
    <w:rsid w:val="00B75AA8"/>
    <w:rsid w:val="00B77267"/>
    <w:rsid w:val="00B77708"/>
    <w:rsid w:val="00B77AAB"/>
    <w:rsid w:val="00B77DE6"/>
    <w:rsid w:val="00B77EA1"/>
    <w:rsid w:val="00B801FB"/>
    <w:rsid w:val="00B803B4"/>
    <w:rsid w:val="00B80715"/>
    <w:rsid w:val="00B80A53"/>
    <w:rsid w:val="00B80FD8"/>
    <w:rsid w:val="00B8231C"/>
    <w:rsid w:val="00B82755"/>
    <w:rsid w:val="00B827EC"/>
    <w:rsid w:val="00B82B45"/>
    <w:rsid w:val="00B833FC"/>
    <w:rsid w:val="00B836F6"/>
    <w:rsid w:val="00B83872"/>
    <w:rsid w:val="00B83DFB"/>
    <w:rsid w:val="00B84B49"/>
    <w:rsid w:val="00B84DAF"/>
    <w:rsid w:val="00B84DBD"/>
    <w:rsid w:val="00B863B7"/>
    <w:rsid w:val="00B871B1"/>
    <w:rsid w:val="00B874E1"/>
    <w:rsid w:val="00B87714"/>
    <w:rsid w:val="00B900B5"/>
    <w:rsid w:val="00B9029A"/>
    <w:rsid w:val="00B90622"/>
    <w:rsid w:val="00B915CD"/>
    <w:rsid w:val="00B91A7E"/>
    <w:rsid w:val="00B92FFE"/>
    <w:rsid w:val="00B9341B"/>
    <w:rsid w:val="00B938B8"/>
    <w:rsid w:val="00B93C31"/>
    <w:rsid w:val="00B940F5"/>
    <w:rsid w:val="00B94180"/>
    <w:rsid w:val="00B944D8"/>
    <w:rsid w:val="00B94B62"/>
    <w:rsid w:val="00B94BB4"/>
    <w:rsid w:val="00B94FF0"/>
    <w:rsid w:val="00B95E16"/>
    <w:rsid w:val="00B9660A"/>
    <w:rsid w:val="00B96973"/>
    <w:rsid w:val="00B96A3A"/>
    <w:rsid w:val="00B9755E"/>
    <w:rsid w:val="00B976B7"/>
    <w:rsid w:val="00B97BAD"/>
    <w:rsid w:val="00BA1302"/>
    <w:rsid w:val="00BA1506"/>
    <w:rsid w:val="00BA2091"/>
    <w:rsid w:val="00BA2B3D"/>
    <w:rsid w:val="00BA40DC"/>
    <w:rsid w:val="00BA4137"/>
    <w:rsid w:val="00BA480B"/>
    <w:rsid w:val="00BA5411"/>
    <w:rsid w:val="00BA54EB"/>
    <w:rsid w:val="00BA5667"/>
    <w:rsid w:val="00BA62CC"/>
    <w:rsid w:val="00BA6397"/>
    <w:rsid w:val="00BA651C"/>
    <w:rsid w:val="00BA6AB7"/>
    <w:rsid w:val="00BA6EE1"/>
    <w:rsid w:val="00BA6F43"/>
    <w:rsid w:val="00BA70A4"/>
    <w:rsid w:val="00BA795D"/>
    <w:rsid w:val="00BA79C5"/>
    <w:rsid w:val="00BA7CD6"/>
    <w:rsid w:val="00BB0418"/>
    <w:rsid w:val="00BB07AA"/>
    <w:rsid w:val="00BB1218"/>
    <w:rsid w:val="00BB1678"/>
    <w:rsid w:val="00BB16EC"/>
    <w:rsid w:val="00BB1D82"/>
    <w:rsid w:val="00BB1F16"/>
    <w:rsid w:val="00BB2AE9"/>
    <w:rsid w:val="00BB31D1"/>
    <w:rsid w:val="00BB3545"/>
    <w:rsid w:val="00BB377C"/>
    <w:rsid w:val="00BB3C57"/>
    <w:rsid w:val="00BB477E"/>
    <w:rsid w:val="00BB4A1E"/>
    <w:rsid w:val="00BB4E69"/>
    <w:rsid w:val="00BB54F1"/>
    <w:rsid w:val="00BB5816"/>
    <w:rsid w:val="00BB6D0E"/>
    <w:rsid w:val="00BB7B50"/>
    <w:rsid w:val="00BC0035"/>
    <w:rsid w:val="00BC0AC2"/>
    <w:rsid w:val="00BC0B44"/>
    <w:rsid w:val="00BC2243"/>
    <w:rsid w:val="00BC2783"/>
    <w:rsid w:val="00BC2B79"/>
    <w:rsid w:val="00BC2D2E"/>
    <w:rsid w:val="00BC323F"/>
    <w:rsid w:val="00BC3279"/>
    <w:rsid w:val="00BC3F61"/>
    <w:rsid w:val="00BC43C7"/>
    <w:rsid w:val="00BC4443"/>
    <w:rsid w:val="00BC463D"/>
    <w:rsid w:val="00BC476B"/>
    <w:rsid w:val="00BC4A6A"/>
    <w:rsid w:val="00BC4B8F"/>
    <w:rsid w:val="00BC4F5A"/>
    <w:rsid w:val="00BC50AB"/>
    <w:rsid w:val="00BC541E"/>
    <w:rsid w:val="00BC5863"/>
    <w:rsid w:val="00BC5F61"/>
    <w:rsid w:val="00BC6595"/>
    <w:rsid w:val="00BC65EC"/>
    <w:rsid w:val="00BD03F8"/>
    <w:rsid w:val="00BD0908"/>
    <w:rsid w:val="00BD0DCC"/>
    <w:rsid w:val="00BD0FD6"/>
    <w:rsid w:val="00BD136F"/>
    <w:rsid w:val="00BD1581"/>
    <w:rsid w:val="00BD15A0"/>
    <w:rsid w:val="00BD1A99"/>
    <w:rsid w:val="00BD242F"/>
    <w:rsid w:val="00BD30C9"/>
    <w:rsid w:val="00BD3808"/>
    <w:rsid w:val="00BD3975"/>
    <w:rsid w:val="00BD3AC9"/>
    <w:rsid w:val="00BD4095"/>
    <w:rsid w:val="00BD45CC"/>
    <w:rsid w:val="00BD4B50"/>
    <w:rsid w:val="00BD4C28"/>
    <w:rsid w:val="00BD4D3D"/>
    <w:rsid w:val="00BD4E4C"/>
    <w:rsid w:val="00BD7120"/>
    <w:rsid w:val="00BD7517"/>
    <w:rsid w:val="00BD7E46"/>
    <w:rsid w:val="00BD7F68"/>
    <w:rsid w:val="00BE04AE"/>
    <w:rsid w:val="00BE0B6A"/>
    <w:rsid w:val="00BE1A4F"/>
    <w:rsid w:val="00BE2081"/>
    <w:rsid w:val="00BE248E"/>
    <w:rsid w:val="00BE2B0A"/>
    <w:rsid w:val="00BE2B80"/>
    <w:rsid w:val="00BE3079"/>
    <w:rsid w:val="00BE3F69"/>
    <w:rsid w:val="00BE403A"/>
    <w:rsid w:val="00BE4C48"/>
    <w:rsid w:val="00BE5537"/>
    <w:rsid w:val="00BE59C5"/>
    <w:rsid w:val="00BE5B28"/>
    <w:rsid w:val="00BE5D59"/>
    <w:rsid w:val="00BE63ED"/>
    <w:rsid w:val="00BE6BD5"/>
    <w:rsid w:val="00BE6EE7"/>
    <w:rsid w:val="00BE7A54"/>
    <w:rsid w:val="00BF0630"/>
    <w:rsid w:val="00BF1002"/>
    <w:rsid w:val="00BF1299"/>
    <w:rsid w:val="00BF1509"/>
    <w:rsid w:val="00BF1857"/>
    <w:rsid w:val="00BF1DE3"/>
    <w:rsid w:val="00BF1E9F"/>
    <w:rsid w:val="00BF3269"/>
    <w:rsid w:val="00BF341A"/>
    <w:rsid w:val="00BF372A"/>
    <w:rsid w:val="00BF3D48"/>
    <w:rsid w:val="00BF4B75"/>
    <w:rsid w:val="00BF564A"/>
    <w:rsid w:val="00BF57FE"/>
    <w:rsid w:val="00BF5AB0"/>
    <w:rsid w:val="00BF6369"/>
    <w:rsid w:val="00BF6637"/>
    <w:rsid w:val="00BF6950"/>
    <w:rsid w:val="00BF722E"/>
    <w:rsid w:val="00BF771F"/>
    <w:rsid w:val="00BF7978"/>
    <w:rsid w:val="00C00334"/>
    <w:rsid w:val="00C0064E"/>
    <w:rsid w:val="00C008D3"/>
    <w:rsid w:val="00C0109B"/>
    <w:rsid w:val="00C01748"/>
    <w:rsid w:val="00C01926"/>
    <w:rsid w:val="00C0221C"/>
    <w:rsid w:val="00C026B2"/>
    <w:rsid w:val="00C02E06"/>
    <w:rsid w:val="00C033D8"/>
    <w:rsid w:val="00C034BE"/>
    <w:rsid w:val="00C0387D"/>
    <w:rsid w:val="00C039DC"/>
    <w:rsid w:val="00C04B7A"/>
    <w:rsid w:val="00C0594F"/>
    <w:rsid w:val="00C05DA7"/>
    <w:rsid w:val="00C065CA"/>
    <w:rsid w:val="00C11371"/>
    <w:rsid w:val="00C11642"/>
    <w:rsid w:val="00C11682"/>
    <w:rsid w:val="00C11B58"/>
    <w:rsid w:val="00C1235F"/>
    <w:rsid w:val="00C124A7"/>
    <w:rsid w:val="00C125A6"/>
    <w:rsid w:val="00C12A46"/>
    <w:rsid w:val="00C12D4E"/>
    <w:rsid w:val="00C13150"/>
    <w:rsid w:val="00C132C8"/>
    <w:rsid w:val="00C1390A"/>
    <w:rsid w:val="00C13972"/>
    <w:rsid w:val="00C14437"/>
    <w:rsid w:val="00C1473F"/>
    <w:rsid w:val="00C14D8B"/>
    <w:rsid w:val="00C15625"/>
    <w:rsid w:val="00C15A31"/>
    <w:rsid w:val="00C15C33"/>
    <w:rsid w:val="00C16596"/>
    <w:rsid w:val="00C16601"/>
    <w:rsid w:val="00C16A82"/>
    <w:rsid w:val="00C16E7C"/>
    <w:rsid w:val="00C173F0"/>
    <w:rsid w:val="00C17527"/>
    <w:rsid w:val="00C176FE"/>
    <w:rsid w:val="00C179EF"/>
    <w:rsid w:val="00C17ADB"/>
    <w:rsid w:val="00C17BA0"/>
    <w:rsid w:val="00C17D4F"/>
    <w:rsid w:val="00C20059"/>
    <w:rsid w:val="00C2011D"/>
    <w:rsid w:val="00C20817"/>
    <w:rsid w:val="00C20BE1"/>
    <w:rsid w:val="00C20DF8"/>
    <w:rsid w:val="00C215B9"/>
    <w:rsid w:val="00C21C9E"/>
    <w:rsid w:val="00C222A6"/>
    <w:rsid w:val="00C228E6"/>
    <w:rsid w:val="00C229D0"/>
    <w:rsid w:val="00C23297"/>
    <w:rsid w:val="00C23E8F"/>
    <w:rsid w:val="00C249EF"/>
    <w:rsid w:val="00C24EBD"/>
    <w:rsid w:val="00C24F8D"/>
    <w:rsid w:val="00C24FA2"/>
    <w:rsid w:val="00C253EF"/>
    <w:rsid w:val="00C2558D"/>
    <w:rsid w:val="00C25A3C"/>
    <w:rsid w:val="00C2679C"/>
    <w:rsid w:val="00C267FA"/>
    <w:rsid w:val="00C26A82"/>
    <w:rsid w:val="00C26B10"/>
    <w:rsid w:val="00C26D81"/>
    <w:rsid w:val="00C26EB4"/>
    <w:rsid w:val="00C26F06"/>
    <w:rsid w:val="00C27704"/>
    <w:rsid w:val="00C27CED"/>
    <w:rsid w:val="00C3018D"/>
    <w:rsid w:val="00C304B1"/>
    <w:rsid w:val="00C30783"/>
    <w:rsid w:val="00C31062"/>
    <w:rsid w:val="00C310E8"/>
    <w:rsid w:val="00C3143E"/>
    <w:rsid w:val="00C315C3"/>
    <w:rsid w:val="00C3185F"/>
    <w:rsid w:val="00C3198C"/>
    <w:rsid w:val="00C31A1A"/>
    <w:rsid w:val="00C323D3"/>
    <w:rsid w:val="00C32601"/>
    <w:rsid w:val="00C3302F"/>
    <w:rsid w:val="00C33388"/>
    <w:rsid w:val="00C33513"/>
    <w:rsid w:val="00C339C4"/>
    <w:rsid w:val="00C3468A"/>
    <w:rsid w:val="00C34BF8"/>
    <w:rsid w:val="00C34E4E"/>
    <w:rsid w:val="00C356C8"/>
    <w:rsid w:val="00C35AA4"/>
    <w:rsid w:val="00C36311"/>
    <w:rsid w:val="00C363A8"/>
    <w:rsid w:val="00C37548"/>
    <w:rsid w:val="00C37C5A"/>
    <w:rsid w:val="00C37D59"/>
    <w:rsid w:val="00C37F2F"/>
    <w:rsid w:val="00C406DF"/>
    <w:rsid w:val="00C40908"/>
    <w:rsid w:val="00C40B0A"/>
    <w:rsid w:val="00C40CB7"/>
    <w:rsid w:val="00C418E1"/>
    <w:rsid w:val="00C425CE"/>
    <w:rsid w:val="00C427A4"/>
    <w:rsid w:val="00C42DDC"/>
    <w:rsid w:val="00C4317A"/>
    <w:rsid w:val="00C432EE"/>
    <w:rsid w:val="00C43615"/>
    <w:rsid w:val="00C45CE4"/>
    <w:rsid w:val="00C45D9E"/>
    <w:rsid w:val="00C45F98"/>
    <w:rsid w:val="00C45FCC"/>
    <w:rsid w:val="00C4654F"/>
    <w:rsid w:val="00C4659F"/>
    <w:rsid w:val="00C47308"/>
    <w:rsid w:val="00C50A30"/>
    <w:rsid w:val="00C50AE7"/>
    <w:rsid w:val="00C50E09"/>
    <w:rsid w:val="00C50E8A"/>
    <w:rsid w:val="00C51107"/>
    <w:rsid w:val="00C51146"/>
    <w:rsid w:val="00C5133A"/>
    <w:rsid w:val="00C51C25"/>
    <w:rsid w:val="00C5247D"/>
    <w:rsid w:val="00C524E1"/>
    <w:rsid w:val="00C526D5"/>
    <w:rsid w:val="00C5279B"/>
    <w:rsid w:val="00C52884"/>
    <w:rsid w:val="00C52CEC"/>
    <w:rsid w:val="00C53285"/>
    <w:rsid w:val="00C5377A"/>
    <w:rsid w:val="00C53CB1"/>
    <w:rsid w:val="00C5426E"/>
    <w:rsid w:val="00C544BB"/>
    <w:rsid w:val="00C54A9F"/>
    <w:rsid w:val="00C55B22"/>
    <w:rsid w:val="00C568DD"/>
    <w:rsid w:val="00C5708F"/>
    <w:rsid w:val="00C57790"/>
    <w:rsid w:val="00C57E41"/>
    <w:rsid w:val="00C57ED1"/>
    <w:rsid w:val="00C6014C"/>
    <w:rsid w:val="00C606DD"/>
    <w:rsid w:val="00C60850"/>
    <w:rsid w:val="00C60CFB"/>
    <w:rsid w:val="00C61095"/>
    <w:rsid w:val="00C61DCA"/>
    <w:rsid w:val="00C6210E"/>
    <w:rsid w:val="00C622CF"/>
    <w:rsid w:val="00C62A65"/>
    <w:rsid w:val="00C62AF7"/>
    <w:rsid w:val="00C62E4A"/>
    <w:rsid w:val="00C62F9B"/>
    <w:rsid w:val="00C63585"/>
    <w:rsid w:val="00C6362E"/>
    <w:rsid w:val="00C6374B"/>
    <w:rsid w:val="00C638E8"/>
    <w:rsid w:val="00C63C76"/>
    <w:rsid w:val="00C643CF"/>
    <w:rsid w:val="00C643F1"/>
    <w:rsid w:val="00C6474C"/>
    <w:rsid w:val="00C64B28"/>
    <w:rsid w:val="00C64CCC"/>
    <w:rsid w:val="00C65396"/>
    <w:rsid w:val="00C65614"/>
    <w:rsid w:val="00C659AB"/>
    <w:rsid w:val="00C65BFD"/>
    <w:rsid w:val="00C65D3E"/>
    <w:rsid w:val="00C66004"/>
    <w:rsid w:val="00C66533"/>
    <w:rsid w:val="00C666B9"/>
    <w:rsid w:val="00C66763"/>
    <w:rsid w:val="00C6680C"/>
    <w:rsid w:val="00C66F87"/>
    <w:rsid w:val="00C67304"/>
    <w:rsid w:val="00C6770D"/>
    <w:rsid w:val="00C67CF4"/>
    <w:rsid w:val="00C70861"/>
    <w:rsid w:val="00C70A5A"/>
    <w:rsid w:val="00C71352"/>
    <w:rsid w:val="00C71B53"/>
    <w:rsid w:val="00C721CF"/>
    <w:rsid w:val="00C7263A"/>
    <w:rsid w:val="00C7280D"/>
    <w:rsid w:val="00C7333A"/>
    <w:rsid w:val="00C73612"/>
    <w:rsid w:val="00C73C25"/>
    <w:rsid w:val="00C743AF"/>
    <w:rsid w:val="00C74606"/>
    <w:rsid w:val="00C74827"/>
    <w:rsid w:val="00C75885"/>
    <w:rsid w:val="00C75FF7"/>
    <w:rsid w:val="00C76223"/>
    <w:rsid w:val="00C7655A"/>
    <w:rsid w:val="00C7680E"/>
    <w:rsid w:val="00C7715F"/>
    <w:rsid w:val="00C7733C"/>
    <w:rsid w:val="00C7799C"/>
    <w:rsid w:val="00C77F36"/>
    <w:rsid w:val="00C77F9C"/>
    <w:rsid w:val="00C80254"/>
    <w:rsid w:val="00C806ED"/>
    <w:rsid w:val="00C80FC4"/>
    <w:rsid w:val="00C8155B"/>
    <w:rsid w:val="00C81686"/>
    <w:rsid w:val="00C81F55"/>
    <w:rsid w:val="00C81F7E"/>
    <w:rsid w:val="00C82010"/>
    <w:rsid w:val="00C82BC8"/>
    <w:rsid w:val="00C83A6A"/>
    <w:rsid w:val="00C843EC"/>
    <w:rsid w:val="00C84D43"/>
    <w:rsid w:val="00C85000"/>
    <w:rsid w:val="00C85818"/>
    <w:rsid w:val="00C85A52"/>
    <w:rsid w:val="00C85ADE"/>
    <w:rsid w:val="00C85C73"/>
    <w:rsid w:val="00C87100"/>
    <w:rsid w:val="00C8730E"/>
    <w:rsid w:val="00C87831"/>
    <w:rsid w:val="00C8799B"/>
    <w:rsid w:val="00C900DB"/>
    <w:rsid w:val="00C9010C"/>
    <w:rsid w:val="00C9034A"/>
    <w:rsid w:val="00C90621"/>
    <w:rsid w:val="00C9066B"/>
    <w:rsid w:val="00C91720"/>
    <w:rsid w:val="00C91A0C"/>
    <w:rsid w:val="00C921D3"/>
    <w:rsid w:val="00C92EF7"/>
    <w:rsid w:val="00C934D1"/>
    <w:rsid w:val="00C93CBD"/>
    <w:rsid w:val="00C94023"/>
    <w:rsid w:val="00C94E51"/>
    <w:rsid w:val="00C95098"/>
    <w:rsid w:val="00C953F7"/>
    <w:rsid w:val="00C95443"/>
    <w:rsid w:val="00C95A46"/>
    <w:rsid w:val="00C9604C"/>
    <w:rsid w:val="00C965AA"/>
    <w:rsid w:val="00C969DC"/>
    <w:rsid w:val="00C97557"/>
    <w:rsid w:val="00C97571"/>
    <w:rsid w:val="00C97631"/>
    <w:rsid w:val="00C97655"/>
    <w:rsid w:val="00C97A8E"/>
    <w:rsid w:val="00C97D91"/>
    <w:rsid w:val="00CA0EC9"/>
    <w:rsid w:val="00CA115C"/>
    <w:rsid w:val="00CA12FD"/>
    <w:rsid w:val="00CA17A8"/>
    <w:rsid w:val="00CA20C1"/>
    <w:rsid w:val="00CA2F16"/>
    <w:rsid w:val="00CA2FDC"/>
    <w:rsid w:val="00CA3573"/>
    <w:rsid w:val="00CA4608"/>
    <w:rsid w:val="00CA4BCA"/>
    <w:rsid w:val="00CA4F5B"/>
    <w:rsid w:val="00CA5D5C"/>
    <w:rsid w:val="00CA67FF"/>
    <w:rsid w:val="00CA68ED"/>
    <w:rsid w:val="00CA6A4C"/>
    <w:rsid w:val="00CB0057"/>
    <w:rsid w:val="00CB00A2"/>
    <w:rsid w:val="00CB05DE"/>
    <w:rsid w:val="00CB063C"/>
    <w:rsid w:val="00CB0774"/>
    <w:rsid w:val="00CB1016"/>
    <w:rsid w:val="00CB143D"/>
    <w:rsid w:val="00CB2254"/>
    <w:rsid w:val="00CB241C"/>
    <w:rsid w:val="00CB24DA"/>
    <w:rsid w:val="00CB2806"/>
    <w:rsid w:val="00CB3847"/>
    <w:rsid w:val="00CB39CF"/>
    <w:rsid w:val="00CB4E5D"/>
    <w:rsid w:val="00CB4F1A"/>
    <w:rsid w:val="00CB65A8"/>
    <w:rsid w:val="00CB6AAD"/>
    <w:rsid w:val="00CB71E2"/>
    <w:rsid w:val="00CB73B8"/>
    <w:rsid w:val="00CB768D"/>
    <w:rsid w:val="00CB7AF1"/>
    <w:rsid w:val="00CC065D"/>
    <w:rsid w:val="00CC06D5"/>
    <w:rsid w:val="00CC0C14"/>
    <w:rsid w:val="00CC2FD1"/>
    <w:rsid w:val="00CC3C34"/>
    <w:rsid w:val="00CC3F8A"/>
    <w:rsid w:val="00CC4124"/>
    <w:rsid w:val="00CC4870"/>
    <w:rsid w:val="00CC4A8D"/>
    <w:rsid w:val="00CC4B2F"/>
    <w:rsid w:val="00CC4BEF"/>
    <w:rsid w:val="00CC4DB3"/>
    <w:rsid w:val="00CC556C"/>
    <w:rsid w:val="00CC5920"/>
    <w:rsid w:val="00CC5E2D"/>
    <w:rsid w:val="00CC5EEF"/>
    <w:rsid w:val="00CC639F"/>
    <w:rsid w:val="00CC64B3"/>
    <w:rsid w:val="00CC6594"/>
    <w:rsid w:val="00CC69F6"/>
    <w:rsid w:val="00CC709F"/>
    <w:rsid w:val="00CC7810"/>
    <w:rsid w:val="00CD0180"/>
    <w:rsid w:val="00CD0725"/>
    <w:rsid w:val="00CD0FDA"/>
    <w:rsid w:val="00CD1FBD"/>
    <w:rsid w:val="00CD3125"/>
    <w:rsid w:val="00CD3DB1"/>
    <w:rsid w:val="00CD4825"/>
    <w:rsid w:val="00CD4AD0"/>
    <w:rsid w:val="00CD5110"/>
    <w:rsid w:val="00CD5366"/>
    <w:rsid w:val="00CD53F6"/>
    <w:rsid w:val="00CD54CC"/>
    <w:rsid w:val="00CD578E"/>
    <w:rsid w:val="00CD68AD"/>
    <w:rsid w:val="00CD6DF0"/>
    <w:rsid w:val="00CD7595"/>
    <w:rsid w:val="00CD7854"/>
    <w:rsid w:val="00CD787F"/>
    <w:rsid w:val="00CE048A"/>
    <w:rsid w:val="00CE0E3B"/>
    <w:rsid w:val="00CE0F17"/>
    <w:rsid w:val="00CE172E"/>
    <w:rsid w:val="00CE1DEE"/>
    <w:rsid w:val="00CE204E"/>
    <w:rsid w:val="00CE285D"/>
    <w:rsid w:val="00CE2FAD"/>
    <w:rsid w:val="00CE31C3"/>
    <w:rsid w:val="00CE3D87"/>
    <w:rsid w:val="00CE40AA"/>
    <w:rsid w:val="00CE4902"/>
    <w:rsid w:val="00CE4A34"/>
    <w:rsid w:val="00CE4B2E"/>
    <w:rsid w:val="00CE4C38"/>
    <w:rsid w:val="00CE4D25"/>
    <w:rsid w:val="00CE5453"/>
    <w:rsid w:val="00CE7547"/>
    <w:rsid w:val="00CE7668"/>
    <w:rsid w:val="00CE7F97"/>
    <w:rsid w:val="00CF00E2"/>
    <w:rsid w:val="00CF0227"/>
    <w:rsid w:val="00CF0FB8"/>
    <w:rsid w:val="00CF1217"/>
    <w:rsid w:val="00CF170A"/>
    <w:rsid w:val="00CF1822"/>
    <w:rsid w:val="00CF1B1F"/>
    <w:rsid w:val="00CF1F34"/>
    <w:rsid w:val="00CF203F"/>
    <w:rsid w:val="00CF2819"/>
    <w:rsid w:val="00CF31D9"/>
    <w:rsid w:val="00CF3CB9"/>
    <w:rsid w:val="00CF3CD6"/>
    <w:rsid w:val="00CF4940"/>
    <w:rsid w:val="00CF49A6"/>
    <w:rsid w:val="00CF4AFA"/>
    <w:rsid w:val="00CF5A45"/>
    <w:rsid w:val="00CF73E6"/>
    <w:rsid w:val="00CF7820"/>
    <w:rsid w:val="00CF7A27"/>
    <w:rsid w:val="00D0037F"/>
    <w:rsid w:val="00D0117E"/>
    <w:rsid w:val="00D011F7"/>
    <w:rsid w:val="00D012A0"/>
    <w:rsid w:val="00D01931"/>
    <w:rsid w:val="00D02DCD"/>
    <w:rsid w:val="00D03145"/>
    <w:rsid w:val="00D03279"/>
    <w:rsid w:val="00D035A9"/>
    <w:rsid w:val="00D0363E"/>
    <w:rsid w:val="00D03918"/>
    <w:rsid w:val="00D03C78"/>
    <w:rsid w:val="00D04D38"/>
    <w:rsid w:val="00D04EC3"/>
    <w:rsid w:val="00D05392"/>
    <w:rsid w:val="00D056BA"/>
    <w:rsid w:val="00D06189"/>
    <w:rsid w:val="00D0735E"/>
    <w:rsid w:val="00D079C9"/>
    <w:rsid w:val="00D07E70"/>
    <w:rsid w:val="00D102B1"/>
    <w:rsid w:val="00D10428"/>
    <w:rsid w:val="00D1042C"/>
    <w:rsid w:val="00D10454"/>
    <w:rsid w:val="00D10B56"/>
    <w:rsid w:val="00D11F2E"/>
    <w:rsid w:val="00D1203A"/>
    <w:rsid w:val="00D123AE"/>
    <w:rsid w:val="00D1257E"/>
    <w:rsid w:val="00D1349C"/>
    <w:rsid w:val="00D135D3"/>
    <w:rsid w:val="00D13722"/>
    <w:rsid w:val="00D1386D"/>
    <w:rsid w:val="00D13E72"/>
    <w:rsid w:val="00D13EE5"/>
    <w:rsid w:val="00D13F27"/>
    <w:rsid w:val="00D1468D"/>
    <w:rsid w:val="00D14731"/>
    <w:rsid w:val="00D14816"/>
    <w:rsid w:val="00D155EE"/>
    <w:rsid w:val="00D15DC6"/>
    <w:rsid w:val="00D16239"/>
    <w:rsid w:val="00D20185"/>
    <w:rsid w:val="00D20559"/>
    <w:rsid w:val="00D21558"/>
    <w:rsid w:val="00D21C8A"/>
    <w:rsid w:val="00D222B7"/>
    <w:rsid w:val="00D223B8"/>
    <w:rsid w:val="00D224DD"/>
    <w:rsid w:val="00D22CD0"/>
    <w:rsid w:val="00D22D1B"/>
    <w:rsid w:val="00D23151"/>
    <w:rsid w:val="00D237F3"/>
    <w:rsid w:val="00D23A22"/>
    <w:rsid w:val="00D2459B"/>
    <w:rsid w:val="00D248E2"/>
    <w:rsid w:val="00D249AC"/>
    <w:rsid w:val="00D25159"/>
    <w:rsid w:val="00D26B35"/>
    <w:rsid w:val="00D270F6"/>
    <w:rsid w:val="00D30661"/>
    <w:rsid w:val="00D31594"/>
    <w:rsid w:val="00D315B8"/>
    <w:rsid w:val="00D317DE"/>
    <w:rsid w:val="00D31C46"/>
    <w:rsid w:val="00D3226E"/>
    <w:rsid w:val="00D32C3F"/>
    <w:rsid w:val="00D32DBB"/>
    <w:rsid w:val="00D33181"/>
    <w:rsid w:val="00D342CA"/>
    <w:rsid w:val="00D34F46"/>
    <w:rsid w:val="00D353DF"/>
    <w:rsid w:val="00D35724"/>
    <w:rsid w:val="00D358D3"/>
    <w:rsid w:val="00D359C2"/>
    <w:rsid w:val="00D35DCC"/>
    <w:rsid w:val="00D35E43"/>
    <w:rsid w:val="00D35F13"/>
    <w:rsid w:val="00D35F78"/>
    <w:rsid w:val="00D35F94"/>
    <w:rsid w:val="00D36383"/>
    <w:rsid w:val="00D36387"/>
    <w:rsid w:val="00D3653E"/>
    <w:rsid w:val="00D3686C"/>
    <w:rsid w:val="00D368AC"/>
    <w:rsid w:val="00D36D80"/>
    <w:rsid w:val="00D36DD4"/>
    <w:rsid w:val="00D37C4C"/>
    <w:rsid w:val="00D37CB1"/>
    <w:rsid w:val="00D405C6"/>
    <w:rsid w:val="00D41F63"/>
    <w:rsid w:val="00D42ADD"/>
    <w:rsid w:val="00D42B24"/>
    <w:rsid w:val="00D42BB8"/>
    <w:rsid w:val="00D42E83"/>
    <w:rsid w:val="00D43828"/>
    <w:rsid w:val="00D4412A"/>
    <w:rsid w:val="00D444C9"/>
    <w:rsid w:val="00D4475F"/>
    <w:rsid w:val="00D4518F"/>
    <w:rsid w:val="00D4522E"/>
    <w:rsid w:val="00D4531B"/>
    <w:rsid w:val="00D45736"/>
    <w:rsid w:val="00D45996"/>
    <w:rsid w:val="00D45FE6"/>
    <w:rsid w:val="00D46283"/>
    <w:rsid w:val="00D464AA"/>
    <w:rsid w:val="00D46C4C"/>
    <w:rsid w:val="00D47310"/>
    <w:rsid w:val="00D47529"/>
    <w:rsid w:val="00D476C5"/>
    <w:rsid w:val="00D47D13"/>
    <w:rsid w:val="00D5034E"/>
    <w:rsid w:val="00D505A5"/>
    <w:rsid w:val="00D50AE3"/>
    <w:rsid w:val="00D5183C"/>
    <w:rsid w:val="00D52059"/>
    <w:rsid w:val="00D526B9"/>
    <w:rsid w:val="00D52EFE"/>
    <w:rsid w:val="00D52FB6"/>
    <w:rsid w:val="00D5300F"/>
    <w:rsid w:val="00D532BC"/>
    <w:rsid w:val="00D53A0A"/>
    <w:rsid w:val="00D53B75"/>
    <w:rsid w:val="00D5413D"/>
    <w:rsid w:val="00D54DB2"/>
    <w:rsid w:val="00D55716"/>
    <w:rsid w:val="00D55A46"/>
    <w:rsid w:val="00D55E3B"/>
    <w:rsid w:val="00D5602B"/>
    <w:rsid w:val="00D564B4"/>
    <w:rsid w:val="00D57245"/>
    <w:rsid w:val="00D57808"/>
    <w:rsid w:val="00D57EE0"/>
    <w:rsid w:val="00D60970"/>
    <w:rsid w:val="00D61351"/>
    <w:rsid w:val="00D613F3"/>
    <w:rsid w:val="00D61669"/>
    <w:rsid w:val="00D61BE8"/>
    <w:rsid w:val="00D6209C"/>
    <w:rsid w:val="00D62C1E"/>
    <w:rsid w:val="00D63074"/>
    <w:rsid w:val="00D63348"/>
    <w:rsid w:val="00D6360C"/>
    <w:rsid w:val="00D63EF7"/>
    <w:rsid w:val="00D647A7"/>
    <w:rsid w:val="00D64C59"/>
    <w:rsid w:val="00D64F5E"/>
    <w:rsid w:val="00D65E99"/>
    <w:rsid w:val="00D661F4"/>
    <w:rsid w:val="00D66FEB"/>
    <w:rsid w:val="00D67232"/>
    <w:rsid w:val="00D6788B"/>
    <w:rsid w:val="00D70623"/>
    <w:rsid w:val="00D70823"/>
    <w:rsid w:val="00D708C4"/>
    <w:rsid w:val="00D709E7"/>
    <w:rsid w:val="00D7123F"/>
    <w:rsid w:val="00D717DC"/>
    <w:rsid w:val="00D71A55"/>
    <w:rsid w:val="00D71C23"/>
    <w:rsid w:val="00D721E8"/>
    <w:rsid w:val="00D7238B"/>
    <w:rsid w:val="00D73481"/>
    <w:rsid w:val="00D7355F"/>
    <w:rsid w:val="00D74071"/>
    <w:rsid w:val="00D744D0"/>
    <w:rsid w:val="00D74AF0"/>
    <w:rsid w:val="00D752D9"/>
    <w:rsid w:val="00D759EE"/>
    <w:rsid w:val="00D75A71"/>
    <w:rsid w:val="00D75D2C"/>
    <w:rsid w:val="00D77049"/>
    <w:rsid w:val="00D77447"/>
    <w:rsid w:val="00D80640"/>
    <w:rsid w:val="00D80D9B"/>
    <w:rsid w:val="00D811EB"/>
    <w:rsid w:val="00D81F83"/>
    <w:rsid w:val="00D82F88"/>
    <w:rsid w:val="00D82FBE"/>
    <w:rsid w:val="00D83C49"/>
    <w:rsid w:val="00D84FA9"/>
    <w:rsid w:val="00D8556F"/>
    <w:rsid w:val="00D8557A"/>
    <w:rsid w:val="00D85F52"/>
    <w:rsid w:val="00D863E9"/>
    <w:rsid w:val="00D86756"/>
    <w:rsid w:val="00D871D3"/>
    <w:rsid w:val="00D87A84"/>
    <w:rsid w:val="00D9073A"/>
    <w:rsid w:val="00D90D2D"/>
    <w:rsid w:val="00D91638"/>
    <w:rsid w:val="00D922A5"/>
    <w:rsid w:val="00D92692"/>
    <w:rsid w:val="00D92953"/>
    <w:rsid w:val="00D92D0B"/>
    <w:rsid w:val="00D92D13"/>
    <w:rsid w:val="00D92F61"/>
    <w:rsid w:val="00D93247"/>
    <w:rsid w:val="00D939C9"/>
    <w:rsid w:val="00D94BC4"/>
    <w:rsid w:val="00D94E7F"/>
    <w:rsid w:val="00D95403"/>
    <w:rsid w:val="00D955A9"/>
    <w:rsid w:val="00D959A1"/>
    <w:rsid w:val="00D9693B"/>
    <w:rsid w:val="00D96A8C"/>
    <w:rsid w:val="00D96C5D"/>
    <w:rsid w:val="00D96C6F"/>
    <w:rsid w:val="00D9787C"/>
    <w:rsid w:val="00D97A36"/>
    <w:rsid w:val="00D97E5B"/>
    <w:rsid w:val="00DA085B"/>
    <w:rsid w:val="00DA0875"/>
    <w:rsid w:val="00DA0E02"/>
    <w:rsid w:val="00DA0F3E"/>
    <w:rsid w:val="00DA0F99"/>
    <w:rsid w:val="00DA1137"/>
    <w:rsid w:val="00DA113C"/>
    <w:rsid w:val="00DA21D4"/>
    <w:rsid w:val="00DA22BE"/>
    <w:rsid w:val="00DA2D26"/>
    <w:rsid w:val="00DA2F2C"/>
    <w:rsid w:val="00DA2F3D"/>
    <w:rsid w:val="00DA3249"/>
    <w:rsid w:val="00DA3304"/>
    <w:rsid w:val="00DA340B"/>
    <w:rsid w:val="00DA366B"/>
    <w:rsid w:val="00DA3B2D"/>
    <w:rsid w:val="00DA3BF3"/>
    <w:rsid w:val="00DA4397"/>
    <w:rsid w:val="00DA5248"/>
    <w:rsid w:val="00DA5B07"/>
    <w:rsid w:val="00DA5E37"/>
    <w:rsid w:val="00DA6EBF"/>
    <w:rsid w:val="00DA6FF8"/>
    <w:rsid w:val="00DA7112"/>
    <w:rsid w:val="00DA7222"/>
    <w:rsid w:val="00DA7FF4"/>
    <w:rsid w:val="00DB09BE"/>
    <w:rsid w:val="00DB0ADA"/>
    <w:rsid w:val="00DB0C4A"/>
    <w:rsid w:val="00DB0DA5"/>
    <w:rsid w:val="00DB1624"/>
    <w:rsid w:val="00DB277C"/>
    <w:rsid w:val="00DB2A76"/>
    <w:rsid w:val="00DB2AF0"/>
    <w:rsid w:val="00DB32FB"/>
    <w:rsid w:val="00DB330B"/>
    <w:rsid w:val="00DB4768"/>
    <w:rsid w:val="00DB4788"/>
    <w:rsid w:val="00DB4A9A"/>
    <w:rsid w:val="00DB4CFF"/>
    <w:rsid w:val="00DB4EFF"/>
    <w:rsid w:val="00DB525A"/>
    <w:rsid w:val="00DB5265"/>
    <w:rsid w:val="00DB542A"/>
    <w:rsid w:val="00DB544C"/>
    <w:rsid w:val="00DB56E4"/>
    <w:rsid w:val="00DB57EE"/>
    <w:rsid w:val="00DB5905"/>
    <w:rsid w:val="00DB5B8D"/>
    <w:rsid w:val="00DB5E89"/>
    <w:rsid w:val="00DB6D6F"/>
    <w:rsid w:val="00DB707C"/>
    <w:rsid w:val="00DB7F2A"/>
    <w:rsid w:val="00DC0D6B"/>
    <w:rsid w:val="00DC1310"/>
    <w:rsid w:val="00DC190B"/>
    <w:rsid w:val="00DC1D52"/>
    <w:rsid w:val="00DC1E7F"/>
    <w:rsid w:val="00DC223D"/>
    <w:rsid w:val="00DC223F"/>
    <w:rsid w:val="00DC28BE"/>
    <w:rsid w:val="00DC2C18"/>
    <w:rsid w:val="00DC31B7"/>
    <w:rsid w:val="00DC32C3"/>
    <w:rsid w:val="00DC32FA"/>
    <w:rsid w:val="00DC3535"/>
    <w:rsid w:val="00DC3957"/>
    <w:rsid w:val="00DC395C"/>
    <w:rsid w:val="00DC43DD"/>
    <w:rsid w:val="00DC4993"/>
    <w:rsid w:val="00DC4AB5"/>
    <w:rsid w:val="00DC4C82"/>
    <w:rsid w:val="00DC4E24"/>
    <w:rsid w:val="00DC5001"/>
    <w:rsid w:val="00DC55CF"/>
    <w:rsid w:val="00DC62A9"/>
    <w:rsid w:val="00DC6B6F"/>
    <w:rsid w:val="00DC6EE8"/>
    <w:rsid w:val="00DC71BD"/>
    <w:rsid w:val="00DC751F"/>
    <w:rsid w:val="00DC7844"/>
    <w:rsid w:val="00DC7E27"/>
    <w:rsid w:val="00DD1195"/>
    <w:rsid w:val="00DD1B51"/>
    <w:rsid w:val="00DD2115"/>
    <w:rsid w:val="00DD22FF"/>
    <w:rsid w:val="00DD241C"/>
    <w:rsid w:val="00DD25C7"/>
    <w:rsid w:val="00DD34BD"/>
    <w:rsid w:val="00DD395B"/>
    <w:rsid w:val="00DD3AC0"/>
    <w:rsid w:val="00DD3F03"/>
    <w:rsid w:val="00DD40A6"/>
    <w:rsid w:val="00DD447D"/>
    <w:rsid w:val="00DD473A"/>
    <w:rsid w:val="00DD5048"/>
    <w:rsid w:val="00DD5450"/>
    <w:rsid w:val="00DD57D8"/>
    <w:rsid w:val="00DD5C54"/>
    <w:rsid w:val="00DD5DDD"/>
    <w:rsid w:val="00DD6A2B"/>
    <w:rsid w:val="00DD6A8A"/>
    <w:rsid w:val="00DD6ED2"/>
    <w:rsid w:val="00DD7534"/>
    <w:rsid w:val="00DE02C9"/>
    <w:rsid w:val="00DE0536"/>
    <w:rsid w:val="00DE055A"/>
    <w:rsid w:val="00DE0820"/>
    <w:rsid w:val="00DE098D"/>
    <w:rsid w:val="00DE0C89"/>
    <w:rsid w:val="00DE1676"/>
    <w:rsid w:val="00DE1A55"/>
    <w:rsid w:val="00DE2973"/>
    <w:rsid w:val="00DE29DB"/>
    <w:rsid w:val="00DE2B72"/>
    <w:rsid w:val="00DE33B5"/>
    <w:rsid w:val="00DE357C"/>
    <w:rsid w:val="00DE3623"/>
    <w:rsid w:val="00DE3C55"/>
    <w:rsid w:val="00DE3FF8"/>
    <w:rsid w:val="00DE43E0"/>
    <w:rsid w:val="00DE4821"/>
    <w:rsid w:val="00DE4D09"/>
    <w:rsid w:val="00DE4D61"/>
    <w:rsid w:val="00DE51D1"/>
    <w:rsid w:val="00DE7FCD"/>
    <w:rsid w:val="00DF030B"/>
    <w:rsid w:val="00DF03C4"/>
    <w:rsid w:val="00DF0C2F"/>
    <w:rsid w:val="00DF0EE5"/>
    <w:rsid w:val="00DF1B60"/>
    <w:rsid w:val="00DF1DFB"/>
    <w:rsid w:val="00DF1EE1"/>
    <w:rsid w:val="00DF22C8"/>
    <w:rsid w:val="00DF2930"/>
    <w:rsid w:val="00DF2ADE"/>
    <w:rsid w:val="00DF36A6"/>
    <w:rsid w:val="00DF39E7"/>
    <w:rsid w:val="00DF3F31"/>
    <w:rsid w:val="00DF41E6"/>
    <w:rsid w:val="00DF4708"/>
    <w:rsid w:val="00DF5034"/>
    <w:rsid w:val="00DF5B3C"/>
    <w:rsid w:val="00DF63E9"/>
    <w:rsid w:val="00DF70EE"/>
    <w:rsid w:val="00DF7150"/>
    <w:rsid w:val="00DF71C2"/>
    <w:rsid w:val="00DF76F6"/>
    <w:rsid w:val="00DF7D19"/>
    <w:rsid w:val="00DF7DD0"/>
    <w:rsid w:val="00DF7E57"/>
    <w:rsid w:val="00E00DA2"/>
    <w:rsid w:val="00E01096"/>
    <w:rsid w:val="00E01184"/>
    <w:rsid w:val="00E013A3"/>
    <w:rsid w:val="00E0156C"/>
    <w:rsid w:val="00E01664"/>
    <w:rsid w:val="00E021C1"/>
    <w:rsid w:val="00E024D2"/>
    <w:rsid w:val="00E02A0A"/>
    <w:rsid w:val="00E02BEB"/>
    <w:rsid w:val="00E03ECA"/>
    <w:rsid w:val="00E03F8D"/>
    <w:rsid w:val="00E040F6"/>
    <w:rsid w:val="00E05361"/>
    <w:rsid w:val="00E05501"/>
    <w:rsid w:val="00E0553C"/>
    <w:rsid w:val="00E056D1"/>
    <w:rsid w:val="00E05901"/>
    <w:rsid w:val="00E05AFE"/>
    <w:rsid w:val="00E05B31"/>
    <w:rsid w:val="00E061F8"/>
    <w:rsid w:val="00E0625C"/>
    <w:rsid w:val="00E062DF"/>
    <w:rsid w:val="00E078DE"/>
    <w:rsid w:val="00E07FFD"/>
    <w:rsid w:val="00E10651"/>
    <w:rsid w:val="00E110F6"/>
    <w:rsid w:val="00E11C89"/>
    <w:rsid w:val="00E12051"/>
    <w:rsid w:val="00E12360"/>
    <w:rsid w:val="00E123DA"/>
    <w:rsid w:val="00E125BE"/>
    <w:rsid w:val="00E1279B"/>
    <w:rsid w:val="00E13235"/>
    <w:rsid w:val="00E133CC"/>
    <w:rsid w:val="00E14214"/>
    <w:rsid w:val="00E14516"/>
    <w:rsid w:val="00E1453F"/>
    <w:rsid w:val="00E15FB1"/>
    <w:rsid w:val="00E1604A"/>
    <w:rsid w:val="00E164ED"/>
    <w:rsid w:val="00E1652D"/>
    <w:rsid w:val="00E1734B"/>
    <w:rsid w:val="00E1791E"/>
    <w:rsid w:val="00E17CD6"/>
    <w:rsid w:val="00E20794"/>
    <w:rsid w:val="00E20A63"/>
    <w:rsid w:val="00E20E3D"/>
    <w:rsid w:val="00E20F19"/>
    <w:rsid w:val="00E218F6"/>
    <w:rsid w:val="00E2244A"/>
    <w:rsid w:val="00E22E05"/>
    <w:rsid w:val="00E2307D"/>
    <w:rsid w:val="00E235AF"/>
    <w:rsid w:val="00E23655"/>
    <w:rsid w:val="00E2395E"/>
    <w:rsid w:val="00E239CB"/>
    <w:rsid w:val="00E2490C"/>
    <w:rsid w:val="00E249CB"/>
    <w:rsid w:val="00E24CE2"/>
    <w:rsid w:val="00E24EB2"/>
    <w:rsid w:val="00E252A0"/>
    <w:rsid w:val="00E2549E"/>
    <w:rsid w:val="00E25691"/>
    <w:rsid w:val="00E256CF"/>
    <w:rsid w:val="00E256E6"/>
    <w:rsid w:val="00E25CD3"/>
    <w:rsid w:val="00E26BEF"/>
    <w:rsid w:val="00E27502"/>
    <w:rsid w:val="00E2772D"/>
    <w:rsid w:val="00E27D9D"/>
    <w:rsid w:val="00E30D5B"/>
    <w:rsid w:val="00E314E1"/>
    <w:rsid w:val="00E32E6A"/>
    <w:rsid w:val="00E33164"/>
    <w:rsid w:val="00E336D8"/>
    <w:rsid w:val="00E337CB"/>
    <w:rsid w:val="00E343CE"/>
    <w:rsid w:val="00E34C91"/>
    <w:rsid w:val="00E34FF3"/>
    <w:rsid w:val="00E35EDC"/>
    <w:rsid w:val="00E35EE3"/>
    <w:rsid w:val="00E36607"/>
    <w:rsid w:val="00E3784D"/>
    <w:rsid w:val="00E37988"/>
    <w:rsid w:val="00E37BF7"/>
    <w:rsid w:val="00E37CF7"/>
    <w:rsid w:val="00E37E7F"/>
    <w:rsid w:val="00E40022"/>
    <w:rsid w:val="00E406E5"/>
    <w:rsid w:val="00E4078F"/>
    <w:rsid w:val="00E40893"/>
    <w:rsid w:val="00E41780"/>
    <w:rsid w:val="00E421CB"/>
    <w:rsid w:val="00E42274"/>
    <w:rsid w:val="00E4241E"/>
    <w:rsid w:val="00E43598"/>
    <w:rsid w:val="00E43A54"/>
    <w:rsid w:val="00E43EEA"/>
    <w:rsid w:val="00E44DD9"/>
    <w:rsid w:val="00E4548C"/>
    <w:rsid w:val="00E45C0C"/>
    <w:rsid w:val="00E4659A"/>
    <w:rsid w:val="00E46825"/>
    <w:rsid w:val="00E46D45"/>
    <w:rsid w:val="00E471D7"/>
    <w:rsid w:val="00E4741F"/>
    <w:rsid w:val="00E47C25"/>
    <w:rsid w:val="00E47DED"/>
    <w:rsid w:val="00E50235"/>
    <w:rsid w:val="00E50DC6"/>
    <w:rsid w:val="00E51BB4"/>
    <w:rsid w:val="00E51D9D"/>
    <w:rsid w:val="00E52035"/>
    <w:rsid w:val="00E524EC"/>
    <w:rsid w:val="00E52A2A"/>
    <w:rsid w:val="00E52EA3"/>
    <w:rsid w:val="00E530A2"/>
    <w:rsid w:val="00E536E2"/>
    <w:rsid w:val="00E53F7E"/>
    <w:rsid w:val="00E54166"/>
    <w:rsid w:val="00E546C9"/>
    <w:rsid w:val="00E55146"/>
    <w:rsid w:val="00E55849"/>
    <w:rsid w:val="00E562B4"/>
    <w:rsid w:val="00E56331"/>
    <w:rsid w:val="00E5663F"/>
    <w:rsid w:val="00E566AE"/>
    <w:rsid w:val="00E57935"/>
    <w:rsid w:val="00E57B5F"/>
    <w:rsid w:val="00E57D89"/>
    <w:rsid w:val="00E57E14"/>
    <w:rsid w:val="00E57E16"/>
    <w:rsid w:val="00E600E0"/>
    <w:rsid w:val="00E607D5"/>
    <w:rsid w:val="00E60848"/>
    <w:rsid w:val="00E60D68"/>
    <w:rsid w:val="00E616E3"/>
    <w:rsid w:val="00E61817"/>
    <w:rsid w:val="00E61928"/>
    <w:rsid w:val="00E61EDA"/>
    <w:rsid w:val="00E6242D"/>
    <w:rsid w:val="00E625CD"/>
    <w:rsid w:val="00E6292E"/>
    <w:rsid w:val="00E62DF4"/>
    <w:rsid w:val="00E63B40"/>
    <w:rsid w:val="00E63CD9"/>
    <w:rsid w:val="00E64B01"/>
    <w:rsid w:val="00E64CE5"/>
    <w:rsid w:val="00E65292"/>
    <w:rsid w:val="00E65328"/>
    <w:rsid w:val="00E657B6"/>
    <w:rsid w:val="00E65FF9"/>
    <w:rsid w:val="00E66057"/>
    <w:rsid w:val="00E67210"/>
    <w:rsid w:val="00E7012F"/>
    <w:rsid w:val="00E70E5B"/>
    <w:rsid w:val="00E7154A"/>
    <w:rsid w:val="00E715B7"/>
    <w:rsid w:val="00E7179C"/>
    <w:rsid w:val="00E7228C"/>
    <w:rsid w:val="00E7258E"/>
    <w:rsid w:val="00E730DF"/>
    <w:rsid w:val="00E74096"/>
    <w:rsid w:val="00E74632"/>
    <w:rsid w:val="00E747BE"/>
    <w:rsid w:val="00E74CED"/>
    <w:rsid w:val="00E74CFA"/>
    <w:rsid w:val="00E76AB8"/>
    <w:rsid w:val="00E76B9E"/>
    <w:rsid w:val="00E76C46"/>
    <w:rsid w:val="00E77B8C"/>
    <w:rsid w:val="00E80D47"/>
    <w:rsid w:val="00E81466"/>
    <w:rsid w:val="00E83066"/>
    <w:rsid w:val="00E84A7A"/>
    <w:rsid w:val="00E84E39"/>
    <w:rsid w:val="00E85238"/>
    <w:rsid w:val="00E856F9"/>
    <w:rsid w:val="00E85F31"/>
    <w:rsid w:val="00E85F67"/>
    <w:rsid w:val="00E86142"/>
    <w:rsid w:val="00E8671C"/>
    <w:rsid w:val="00E87451"/>
    <w:rsid w:val="00E87BE0"/>
    <w:rsid w:val="00E9046F"/>
    <w:rsid w:val="00E9148D"/>
    <w:rsid w:val="00E92FA7"/>
    <w:rsid w:val="00E94C1B"/>
    <w:rsid w:val="00E94D80"/>
    <w:rsid w:val="00E952FF"/>
    <w:rsid w:val="00E96B4C"/>
    <w:rsid w:val="00E97172"/>
    <w:rsid w:val="00E97BB9"/>
    <w:rsid w:val="00E97D9B"/>
    <w:rsid w:val="00E97DE8"/>
    <w:rsid w:val="00E97F15"/>
    <w:rsid w:val="00EA118C"/>
    <w:rsid w:val="00EA1320"/>
    <w:rsid w:val="00EA1A24"/>
    <w:rsid w:val="00EA1B6A"/>
    <w:rsid w:val="00EA29E1"/>
    <w:rsid w:val="00EA2E15"/>
    <w:rsid w:val="00EA30F8"/>
    <w:rsid w:val="00EA31CF"/>
    <w:rsid w:val="00EA32B8"/>
    <w:rsid w:val="00EA3B27"/>
    <w:rsid w:val="00EA45B1"/>
    <w:rsid w:val="00EA4AE7"/>
    <w:rsid w:val="00EA4B67"/>
    <w:rsid w:val="00EA57A7"/>
    <w:rsid w:val="00EA58B9"/>
    <w:rsid w:val="00EA60C0"/>
    <w:rsid w:val="00EA62EC"/>
    <w:rsid w:val="00EA67BE"/>
    <w:rsid w:val="00EA6C71"/>
    <w:rsid w:val="00EA72C7"/>
    <w:rsid w:val="00EA7844"/>
    <w:rsid w:val="00EA7BFB"/>
    <w:rsid w:val="00EB012A"/>
    <w:rsid w:val="00EB0D1A"/>
    <w:rsid w:val="00EB14DB"/>
    <w:rsid w:val="00EB157F"/>
    <w:rsid w:val="00EB1745"/>
    <w:rsid w:val="00EB18BD"/>
    <w:rsid w:val="00EB1D96"/>
    <w:rsid w:val="00EB20AE"/>
    <w:rsid w:val="00EB2728"/>
    <w:rsid w:val="00EB2C16"/>
    <w:rsid w:val="00EB2EB0"/>
    <w:rsid w:val="00EB33FA"/>
    <w:rsid w:val="00EB35FB"/>
    <w:rsid w:val="00EB59BB"/>
    <w:rsid w:val="00EB5AFD"/>
    <w:rsid w:val="00EB6CF7"/>
    <w:rsid w:val="00EB6D5D"/>
    <w:rsid w:val="00EB7DE8"/>
    <w:rsid w:val="00EC0F5C"/>
    <w:rsid w:val="00EC105D"/>
    <w:rsid w:val="00EC11E3"/>
    <w:rsid w:val="00EC11F4"/>
    <w:rsid w:val="00EC2630"/>
    <w:rsid w:val="00EC2B4F"/>
    <w:rsid w:val="00EC3C5F"/>
    <w:rsid w:val="00EC43AF"/>
    <w:rsid w:val="00EC4A8C"/>
    <w:rsid w:val="00EC4ADB"/>
    <w:rsid w:val="00EC4F54"/>
    <w:rsid w:val="00EC533E"/>
    <w:rsid w:val="00EC56C5"/>
    <w:rsid w:val="00EC5E75"/>
    <w:rsid w:val="00EC63CA"/>
    <w:rsid w:val="00EC6D7D"/>
    <w:rsid w:val="00EC706E"/>
    <w:rsid w:val="00EC7E21"/>
    <w:rsid w:val="00ED03EB"/>
    <w:rsid w:val="00ED0D93"/>
    <w:rsid w:val="00ED14FD"/>
    <w:rsid w:val="00ED15BA"/>
    <w:rsid w:val="00ED27AC"/>
    <w:rsid w:val="00ED367B"/>
    <w:rsid w:val="00ED388A"/>
    <w:rsid w:val="00ED438A"/>
    <w:rsid w:val="00ED4861"/>
    <w:rsid w:val="00ED4AD2"/>
    <w:rsid w:val="00ED5291"/>
    <w:rsid w:val="00ED574E"/>
    <w:rsid w:val="00ED5C72"/>
    <w:rsid w:val="00ED5C73"/>
    <w:rsid w:val="00ED6086"/>
    <w:rsid w:val="00ED645E"/>
    <w:rsid w:val="00ED68CE"/>
    <w:rsid w:val="00ED707D"/>
    <w:rsid w:val="00ED7635"/>
    <w:rsid w:val="00ED76A6"/>
    <w:rsid w:val="00EE0872"/>
    <w:rsid w:val="00EE0C5D"/>
    <w:rsid w:val="00EE0D8B"/>
    <w:rsid w:val="00EE10E2"/>
    <w:rsid w:val="00EE2CFA"/>
    <w:rsid w:val="00EE3107"/>
    <w:rsid w:val="00EE3870"/>
    <w:rsid w:val="00EE433C"/>
    <w:rsid w:val="00EE4811"/>
    <w:rsid w:val="00EE49A3"/>
    <w:rsid w:val="00EE799C"/>
    <w:rsid w:val="00EF0188"/>
    <w:rsid w:val="00EF118F"/>
    <w:rsid w:val="00EF1EAF"/>
    <w:rsid w:val="00EF27FC"/>
    <w:rsid w:val="00EF2F14"/>
    <w:rsid w:val="00EF3A16"/>
    <w:rsid w:val="00EF40AD"/>
    <w:rsid w:val="00EF44D8"/>
    <w:rsid w:val="00EF4567"/>
    <w:rsid w:val="00EF4B24"/>
    <w:rsid w:val="00EF4EDF"/>
    <w:rsid w:val="00EF5177"/>
    <w:rsid w:val="00EF55AD"/>
    <w:rsid w:val="00EF5EB5"/>
    <w:rsid w:val="00EF5F13"/>
    <w:rsid w:val="00EF6D24"/>
    <w:rsid w:val="00EF70B2"/>
    <w:rsid w:val="00EF789E"/>
    <w:rsid w:val="00F00627"/>
    <w:rsid w:val="00F006E3"/>
    <w:rsid w:val="00F0139F"/>
    <w:rsid w:val="00F02058"/>
    <w:rsid w:val="00F028DC"/>
    <w:rsid w:val="00F02D61"/>
    <w:rsid w:val="00F02FBD"/>
    <w:rsid w:val="00F033E5"/>
    <w:rsid w:val="00F046B7"/>
    <w:rsid w:val="00F056B7"/>
    <w:rsid w:val="00F05B10"/>
    <w:rsid w:val="00F05BD7"/>
    <w:rsid w:val="00F05FBC"/>
    <w:rsid w:val="00F06E75"/>
    <w:rsid w:val="00F06FC0"/>
    <w:rsid w:val="00F070F9"/>
    <w:rsid w:val="00F071AA"/>
    <w:rsid w:val="00F07B87"/>
    <w:rsid w:val="00F07C1A"/>
    <w:rsid w:val="00F100F6"/>
    <w:rsid w:val="00F102A3"/>
    <w:rsid w:val="00F1066F"/>
    <w:rsid w:val="00F111B8"/>
    <w:rsid w:val="00F11745"/>
    <w:rsid w:val="00F119F0"/>
    <w:rsid w:val="00F11F8D"/>
    <w:rsid w:val="00F123B1"/>
    <w:rsid w:val="00F12793"/>
    <w:rsid w:val="00F1328F"/>
    <w:rsid w:val="00F133C1"/>
    <w:rsid w:val="00F1346E"/>
    <w:rsid w:val="00F13579"/>
    <w:rsid w:val="00F1378E"/>
    <w:rsid w:val="00F143AE"/>
    <w:rsid w:val="00F14792"/>
    <w:rsid w:val="00F15D6C"/>
    <w:rsid w:val="00F15E43"/>
    <w:rsid w:val="00F16111"/>
    <w:rsid w:val="00F171C5"/>
    <w:rsid w:val="00F1764D"/>
    <w:rsid w:val="00F1768A"/>
    <w:rsid w:val="00F17D2A"/>
    <w:rsid w:val="00F20B57"/>
    <w:rsid w:val="00F20ECB"/>
    <w:rsid w:val="00F20FFA"/>
    <w:rsid w:val="00F210A7"/>
    <w:rsid w:val="00F21814"/>
    <w:rsid w:val="00F21F4E"/>
    <w:rsid w:val="00F21F70"/>
    <w:rsid w:val="00F22120"/>
    <w:rsid w:val="00F23473"/>
    <w:rsid w:val="00F237D6"/>
    <w:rsid w:val="00F23DFB"/>
    <w:rsid w:val="00F2478E"/>
    <w:rsid w:val="00F24979"/>
    <w:rsid w:val="00F24C59"/>
    <w:rsid w:val="00F24C6E"/>
    <w:rsid w:val="00F25173"/>
    <w:rsid w:val="00F26169"/>
    <w:rsid w:val="00F27181"/>
    <w:rsid w:val="00F27AA6"/>
    <w:rsid w:val="00F27D62"/>
    <w:rsid w:val="00F27FD3"/>
    <w:rsid w:val="00F3046E"/>
    <w:rsid w:val="00F30F7A"/>
    <w:rsid w:val="00F31FC2"/>
    <w:rsid w:val="00F324B3"/>
    <w:rsid w:val="00F32597"/>
    <w:rsid w:val="00F33716"/>
    <w:rsid w:val="00F3372E"/>
    <w:rsid w:val="00F3438F"/>
    <w:rsid w:val="00F34B07"/>
    <w:rsid w:val="00F352E7"/>
    <w:rsid w:val="00F35431"/>
    <w:rsid w:val="00F36880"/>
    <w:rsid w:val="00F368A6"/>
    <w:rsid w:val="00F36BF9"/>
    <w:rsid w:val="00F37A0A"/>
    <w:rsid w:val="00F37EFC"/>
    <w:rsid w:val="00F37FBC"/>
    <w:rsid w:val="00F40092"/>
    <w:rsid w:val="00F40118"/>
    <w:rsid w:val="00F40B18"/>
    <w:rsid w:val="00F40EB8"/>
    <w:rsid w:val="00F40F50"/>
    <w:rsid w:val="00F41452"/>
    <w:rsid w:val="00F4185F"/>
    <w:rsid w:val="00F41B55"/>
    <w:rsid w:val="00F41C45"/>
    <w:rsid w:val="00F41CFD"/>
    <w:rsid w:val="00F41FD0"/>
    <w:rsid w:val="00F420A3"/>
    <w:rsid w:val="00F424CF"/>
    <w:rsid w:val="00F4303E"/>
    <w:rsid w:val="00F43162"/>
    <w:rsid w:val="00F434DE"/>
    <w:rsid w:val="00F4367D"/>
    <w:rsid w:val="00F43AF4"/>
    <w:rsid w:val="00F43B79"/>
    <w:rsid w:val="00F447D7"/>
    <w:rsid w:val="00F449DA"/>
    <w:rsid w:val="00F44AAF"/>
    <w:rsid w:val="00F45D9A"/>
    <w:rsid w:val="00F462D5"/>
    <w:rsid w:val="00F466E9"/>
    <w:rsid w:val="00F4699F"/>
    <w:rsid w:val="00F469EF"/>
    <w:rsid w:val="00F4726B"/>
    <w:rsid w:val="00F47341"/>
    <w:rsid w:val="00F51710"/>
    <w:rsid w:val="00F524FA"/>
    <w:rsid w:val="00F52E3B"/>
    <w:rsid w:val="00F52F45"/>
    <w:rsid w:val="00F53196"/>
    <w:rsid w:val="00F55176"/>
    <w:rsid w:val="00F5517A"/>
    <w:rsid w:val="00F55A2E"/>
    <w:rsid w:val="00F55A77"/>
    <w:rsid w:val="00F56560"/>
    <w:rsid w:val="00F56FBC"/>
    <w:rsid w:val="00F5750F"/>
    <w:rsid w:val="00F57708"/>
    <w:rsid w:val="00F5798E"/>
    <w:rsid w:val="00F6040C"/>
    <w:rsid w:val="00F614EF"/>
    <w:rsid w:val="00F623EE"/>
    <w:rsid w:val="00F63434"/>
    <w:rsid w:val="00F63BB9"/>
    <w:rsid w:val="00F63DC1"/>
    <w:rsid w:val="00F642A3"/>
    <w:rsid w:val="00F654AD"/>
    <w:rsid w:val="00F65AD4"/>
    <w:rsid w:val="00F668F0"/>
    <w:rsid w:val="00F66923"/>
    <w:rsid w:val="00F66DA2"/>
    <w:rsid w:val="00F6758B"/>
    <w:rsid w:val="00F67AAC"/>
    <w:rsid w:val="00F70079"/>
    <w:rsid w:val="00F701E3"/>
    <w:rsid w:val="00F7086C"/>
    <w:rsid w:val="00F7090C"/>
    <w:rsid w:val="00F70A5A"/>
    <w:rsid w:val="00F71314"/>
    <w:rsid w:val="00F72150"/>
    <w:rsid w:val="00F722B7"/>
    <w:rsid w:val="00F7252D"/>
    <w:rsid w:val="00F72758"/>
    <w:rsid w:val="00F72AA5"/>
    <w:rsid w:val="00F72FB4"/>
    <w:rsid w:val="00F73937"/>
    <w:rsid w:val="00F7501F"/>
    <w:rsid w:val="00F75487"/>
    <w:rsid w:val="00F755CD"/>
    <w:rsid w:val="00F75E28"/>
    <w:rsid w:val="00F76081"/>
    <w:rsid w:val="00F76255"/>
    <w:rsid w:val="00F768F2"/>
    <w:rsid w:val="00F76985"/>
    <w:rsid w:val="00F778B3"/>
    <w:rsid w:val="00F77CD9"/>
    <w:rsid w:val="00F80083"/>
    <w:rsid w:val="00F807C3"/>
    <w:rsid w:val="00F809A1"/>
    <w:rsid w:val="00F80C83"/>
    <w:rsid w:val="00F80FBF"/>
    <w:rsid w:val="00F8250F"/>
    <w:rsid w:val="00F827AA"/>
    <w:rsid w:val="00F82CB8"/>
    <w:rsid w:val="00F82EEA"/>
    <w:rsid w:val="00F82F04"/>
    <w:rsid w:val="00F8302F"/>
    <w:rsid w:val="00F830C2"/>
    <w:rsid w:val="00F8453A"/>
    <w:rsid w:val="00F845FF"/>
    <w:rsid w:val="00F84980"/>
    <w:rsid w:val="00F84AD8"/>
    <w:rsid w:val="00F84CB3"/>
    <w:rsid w:val="00F852F6"/>
    <w:rsid w:val="00F853CF"/>
    <w:rsid w:val="00F85408"/>
    <w:rsid w:val="00F856A3"/>
    <w:rsid w:val="00F857B8"/>
    <w:rsid w:val="00F85D44"/>
    <w:rsid w:val="00F860DD"/>
    <w:rsid w:val="00F862DF"/>
    <w:rsid w:val="00F86491"/>
    <w:rsid w:val="00F9039F"/>
    <w:rsid w:val="00F9047B"/>
    <w:rsid w:val="00F9096A"/>
    <w:rsid w:val="00F90DF8"/>
    <w:rsid w:val="00F90E70"/>
    <w:rsid w:val="00F920D7"/>
    <w:rsid w:val="00F9256F"/>
    <w:rsid w:val="00F92CD2"/>
    <w:rsid w:val="00F93386"/>
    <w:rsid w:val="00F934AD"/>
    <w:rsid w:val="00F936DF"/>
    <w:rsid w:val="00F93752"/>
    <w:rsid w:val="00F9416C"/>
    <w:rsid w:val="00F94375"/>
    <w:rsid w:val="00F9492D"/>
    <w:rsid w:val="00F94E48"/>
    <w:rsid w:val="00F95564"/>
    <w:rsid w:val="00F959EA"/>
    <w:rsid w:val="00F95E9D"/>
    <w:rsid w:val="00F96229"/>
    <w:rsid w:val="00F9665F"/>
    <w:rsid w:val="00F96FE2"/>
    <w:rsid w:val="00F97502"/>
    <w:rsid w:val="00F97944"/>
    <w:rsid w:val="00F97AA9"/>
    <w:rsid w:val="00FA02E0"/>
    <w:rsid w:val="00FA06D9"/>
    <w:rsid w:val="00FA0748"/>
    <w:rsid w:val="00FA0D41"/>
    <w:rsid w:val="00FA115D"/>
    <w:rsid w:val="00FA119E"/>
    <w:rsid w:val="00FA209E"/>
    <w:rsid w:val="00FA22D3"/>
    <w:rsid w:val="00FA2DEC"/>
    <w:rsid w:val="00FA2DEF"/>
    <w:rsid w:val="00FA319F"/>
    <w:rsid w:val="00FA3238"/>
    <w:rsid w:val="00FA42AD"/>
    <w:rsid w:val="00FA44D9"/>
    <w:rsid w:val="00FA4B92"/>
    <w:rsid w:val="00FA7099"/>
    <w:rsid w:val="00FA72C1"/>
    <w:rsid w:val="00FA77C7"/>
    <w:rsid w:val="00FA7AC3"/>
    <w:rsid w:val="00FB0322"/>
    <w:rsid w:val="00FB03E9"/>
    <w:rsid w:val="00FB12FF"/>
    <w:rsid w:val="00FB1364"/>
    <w:rsid w:val="00FB13EF"/>
    <w:rsid w:val="00FB1D1E"/>
    <w:rsid w:val="00FB3A7F"/>
    <w:rsid w:val="00FB42BE"/>
    <w:rsid w:val="00FB42E3"/>
    <w:rsid w:val="00FB4457"/>
    <w:rsid w:val="00FB4916"/>
    <w:rsid w:val="00FB4A1A"/>
    <w:rsid w:val="00FB4D44"/>
    <w:rsid w:val="00FB4E03"/>
    <w:rsid w:val="00FB530D"/>
    <w:rsid w:val="00FB5BDD"/>
    <w:rsid w:val="00FB6DB1"/>
    <w:rsid w:val="00FB7EA0"/>
    <w:rsid w:val="00FC04A3"/>
    <w:rsid w:val="00FC082D"/>
    <w:rsid w:val="00FC103C"/>
    <w:rsid w:val="00FC1D56"/>
    <w:rsid w:val="00FC1F0F"/>
    <w:rsid w:val="00FC2AE4"/>
    <w:rsid w:val="00FC3399"/>
    <w:rsid w:val="00FC3464"/>
    <w:rsid w:val="00FC349D"/>
    <w:rsid w:val="00FC3A8E"/>
    <w:rsid w:val="00FC3AD5"/>
    <w:rsid w:val="00FC3B51"/>
    <w:rsid w:val="00FC46CE"/>
    <w:rsid w:val="00FC4BB3"/>
    <w:rsid w:val="00FC516E"/>
    <w:rsid w:val="00FC541D"/>
    <w:rsid w:val="00FC59CC"/>
    <w:rsid w:val="00FC5A22"/>
    <w:rsid w:val="00FC6D68"/>
    <w:rsid w:val="00FC7667"/>
    <w:rsid w:val="00FC79E9"/>
    <w:rsid w:val="00FD139A"/>
    <w:rsid w:val="00FD1939"/>
    <w:rsid w:val="00FD229A"/>
    <w:rsid w:val="00FD22EA"/>
    <w:rsid w:val="00FD309E"/>
    <w:rsid w:val="00FD39A9"/>
    <w:rsid w:val="00FD3CF9"/>
    <w:rsid w:val="00FD41F7"/>
    <w:rsid w:val="00FD4275"/>
    <w:rsid w:val="00FD43B8"/>
    <w:rsid w:val="00FD44C3"/>
    <w:rsid w:val="00FD488A"/>
    <w:rsid w:val="00FD50C7"/>
    <w:rsid w:val="00FD53A3"/>
    <w:rsid w:val="00FD5647"/>
    <w:rsid w:val="00FD583C"/>
    <w:rsid w:val="00FD66BE"/>
    <w:rsid w:val="00FD6CFE"/>
    <w:rsid w:val="00FD6E00"/>
    <w:rsid w:val="00FD7FF1"/>
    <w:rsid w:val="00FE01ED"/>
    <w:rsid w:val="00FE1295"/>
    <w:rsid w:val="00FE17B1"/>
    <w:rsid w:val="00FE25B2"/>
    <w:rsid w:val="00FE2972"/>
    <w:rsid w:val="00FE2E74"/>
    <w:rsid w:val="00FE330C"/>
    <w:rsid w:val="00FE3DA0"/>
    <w:rsid w:val="00FE4928"/>
    <w:rsid w:val="00FE5FDA"/>
    <w:rsid w:val="00FE61AA"/>
    <w:rsid w:val="00FE6A6C"/>
    <w:rsid w:val="00FE6BFB"/>
    <w:rsid w:val="00FE7567"/>
    <w:rsid w:val="00FE7CD2"/>
    <w:rsid w:val="00FE7EC5"/>
    <w:rsid w:val="00FF0889"/>
    <w:rsid w:val="00FF11C8"/>
    <w:rsid w:val="00FF13EC"/>
    <w:rsid w:val="00FF1872"/>
    <w:rsid w:val="00FF2F0A"/>
    <w:rsid w:val="00FF3F6B"/>
    <w:rsid w:val="00FF43F7"/>
    <w:rsid w:val="00FF473B"/>
    <w:rsid w:val="00FF4B35"/>
    <w:rsid w:val="00FF4EBA"/>
    <w:rsid w:val="00FF4ECA"/>
    <w:rsid w:val="00FF5543"/>
    <w:rsid w:val="00FF5712"/>
    <w:rsid w:val="00FF5D17"/>
    <w:rsid w:val="00FF5DC9"/>
    <w:rsid w:val="00FF5F8E"/>
    <w:rsid w:val="00FF612E"/>
    <w:rsid w:val="00FF62A4"/>
    <w:rsid w:val="00FF6DB8"/>
    <w:rsid w:val="00FF70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873C7A"/>
  <w15:docId w15:val="{2EAACA73-4FFE-4B50-AF73-5A242B8EC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0485D"/>
    <w:rPr>
      <w:sz w:val="20"/>
    </w:rPr>
  </w:style>
  <w:style w:type="paragraph" w:styleId="Heading1">
    <w:name w:val="heading 1"/>
    <w:basedOn w:val="Normal"/>
    <w:next w:val="Normal"/>
    <w:link w:val="Heading1Char"/>
    <w:uiPriority w:val="9"/>
    <w:qFormat/>
    <w:rsid w:val="001719CA"/>
    <w:pPr>
      <w:keepNext/>
      <w:keepLines/>
      <w:numPr>
        <w:numId w:val="5"/>
      </w:numPr>
      <w:spacing w:before="400" w:after="80"/>
      <w:outlineLvl w:val="0"/>
    </w:pPr>
    <w:rPr>
      <w:rFonts w:asciiTheme="majorHAnsi" w:eastAsiaTheme="majorEastAsia" w:hAnsiTheme="majorHAnsi" w:cstheme="majorBidi"/>
      <w:bCs/>
      <w:color w:val="1F497D" w:themeColor="text2"/>
      <w:sz w:val="40"/>
      <w:szCs w:val="28"/>
    </w:rPr>
  </w:style>
  <w:style w:type="paragraph" w:styleId="Heading2">
    <w:name w:val="heading 2"/>
    <w:basedOn w:val="Normal"/>
    <w:next w:val="Normal"/>
    <w:link w:val="Heading2Char"/>
    <w:uiPriority w:val="9"/>
    <w:unhideWhenUsed/>
    <w:qFormat/>
    <w:rsid w:val="00C51C25"/>
    <w:pPr>
      <w:keepNext/>
      <w:keepLines/>
      <w:numPr>
        <w:ilvl w:val="1"/>
        <w:numId w:val="5"/>
      </w:numPr>
      <w:spacing w:before="320" w:after="40"/>
      <w:outlineLvl w:val="1"/>
    </w:pPr>
    <w:rPr>
      <w:rFonts w:asciiTheme="majorHAnsi" w:eastAsiaTheme="majorEastAsia" w:hAnsiTheme="majorHAnsi" w:cstheme="majorBidi"/>
      <w:bCs/>
      <w:color w:val="1F497D" w:themeColor="text2"/>
      <w:sz w:val="28"/>
      <w:szCs w:val="26"/>
    </w:rPr>
  </w:style>
  <w:style w:type="paragraph" w:styleId="Heading3">
    <w:name w:val="heading 3"/>
    <w:basedOn w:val="Normal"/>
    <w:next w:val="Normal"/>
    <w:link w:val="Heading3Char"/>
    <w:uiPriority w:val="9"/>
    <w:unhideWhenUsed/>
    <w:qFormat/>
    <w:rsid w:val="00004C57"/>
    <w:pPr>
      <w:keepNext/>
      <w:keepLines/>
      <w:numPr>
        <w:ilvl w:val="2"/>
        <w:numId w:val="5"/>
      </w:numPr>
      <w:spacing w:before="240" w:after="40"/>
      <w:outlineLvl w:val="2"/>
    </w:pPr>
    <w:rPr>
      <w:rFonts w:asciiTheme="majorHAnsi" w:eastAsiaTheme="majorEastAsia" w:hAnsiTheme="majorHAnsi" w:cstheme="majorBidi"/>
      <w:bCs/>
      <w:color w:val="1F497D" w:themeColor="text2"/>
      <w:sz w:val="24"/>
    </w:rPr>
  </w:style>
  <w:style w:type="paragraph" w:styleId="Heading4">
    <w:name w:val="heading 4"/>
    <w:basedOn w:val="Normal"/>
    <w:next w:val="Normal"/>
    <w:link w:val="Heading4Char"/>
    <w:uiPriority w:val="9"/>
    <w:unhideWhenUsed/>
    <w:qFormat/>
    <w:rsid w:val="00004C57"/>
    <w:pPr>
      <w:keepNext/>
      <w:keepLines/>
      <w:numPr>
        <w:ilvl w:val="3"/>
        <w:numId w:val="5"/>
      </w:numPr>
      <w:spacing w:before="240" w:after="40"/>
      <w:outlineLvl w:val="3"/>
    </w:pPr>
    <w:rPr>
      <w:rFonts w:asciiTheme="majorHAnsi" w:eastAsiaTheme="majorEastAsia" w:hAnsiTheme="majorHAnsi" w:cstheme="majorBidi"/>
      <w:bCs/>
      <w:iCs/>
      <w:color w:val="1F497D" w:themeColor="text2"/>
      <w:sz w:val="24"/>
    </w:rPr>
  </w:style>
  <w:style w:type="paragraph" w:styleId="Heading5">
    <w:name w:val="heading 5"/>
    <w:basedOn w:val="Normal"/>
    <w:next w:val="Normal"/>
    <w:link w:val="Heading5Char"/>
    <w:uiPriority w:val="9"/>
    <w:semiHidden/>
    <w:unhideWhenUsed/>
    <w:rsid w:val="00B27839"/>
    <w:pPr>
      <w:keepNext/>
      <w:keepLines/>
      <w:numPr>
        <w:ilvl w:val="4"/>
        <w:numId w:val="5"/>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B27839"/>
    <w:pPr>
      <w:keepNext/>
      <w:keepLines/>
      <w:numPr>
        <w:ilvl w:val="5"/>
        <w:numId w:val="5"/>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B27839"/>
    <w:pPr>
      <w:keepNext/>
      <w:keepLines/>
      <w:numPr>
        <w:ilvl w:val="6"/>
        <w:numId w:val="5"/>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B27839"/>
    <w:pPr>
      <w:keepNext/>
      <w:keepLines/>
      <w:numPr>
        <w:ilvl w:val="7"/>
        <w:numId w:val="5"/>
      </w:numPr>
      <w:spacing w:before="200" w:after="0"/>
      <w:outlineLvl w:val="7"/>
    </w:pPr>
    <w:rPr>
      <w:rFonts w:asciiTheme="majorHAnsi" w:eastAsiaTheme="majorEastAsia" w:hAnsiTheme="majorHAnsi" w:cstheme="majorBidi"/>
      <w:color w:val="404040" w:themeColor="text1" w:themeTint="BF"/>
      <w:szCs w:val="20"/>
    </w:rPr>
  </w:style>
  <w:style w:type="paragraph" w:styleId="Heading9">
    <w:name w:val="heading 9"/>
    <w:basedOn w:val="Normal"/>
    <w:next w:val="Normal"/>
    <w:link w:val="Heading9Char"/>
    <w:uiPriority w:val="9"/>
    <w:semiHidden/>
    <w:unhideWhenUsed/>
    <w:qFormat/>
    <w:rsid w:val="00B27839"/>
    <w:pPr>
      <w:keepNext/>
      <w:keepLines/>
      <w:numPr>
        <w:ilvl w:val="8"/>
        <w:numId w:val="5"/>
      </w:numPr>
      <w:spacing w:before="200" w:after="0"/>
      <w:outlineLvl w:val="8"/>
    </w:pPr>
    <w:rPr>
      <w:rFonts w:asciiTheme="majorHAnsi" w:eastAsiaTheme="majorEastAsia" w:hAnsiTheme="majorHAnsi" w:cstheme="majorBidi"/>
      <w:i/>
      <w:iCs/>
      <w:color w:val="404040" w:themeColor="text1" w:themeTint="BF"/>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719CA"/>
    <w:rPr>
      <w:rFonts w:asciiTheme="majorHAnsi" w:eastAsiaTheme="majorEastAsia" w:hAnsiTheme="majorHAnsi" w:cstheme="majorBidi"/>
      <w:bCs/>
      <w:color w:val="1F497D" w:themeColor="text2"/>
      <w:sz w:val="40"/>
      <w:szCs w:val="28"/>
    </w:rPr>
  </w:style>
  <w:style w:type="character" w:customStyle="1" w:styleId="Heading2Char">
    <w:name w:val="Heading 2 Char"/>
    <w:basedOn w:val="DefaultParagraphFont"/>
    <w:link w:val="Heading2"/>
    <w:uiPriority w:val="9"/>
    <w:rsid w:val="00C51C25"/>
    <w:rPr>
      <w:rFonts w:asciiTheme="majorHAnsi" w:eastAsiaTheme="majorEastAsia" w:hAnsiTheme="majorHAnsi" w:cstheme="majorBidi"/>
      <w:bCs/>
      <w:color w:val="1F497D" w:themeColor="text2"/>
      <w:sz w:val="28"/>
      <w:szCs w:val="26"/>
    </w:rPr>
  </w:style>
  <w:style w:type="character" w:customStyle="1" w:styleId="Heading3Char">
    <w:name w:val="Heading 3 Char"/>
    <w:basedOn w:val="DefaultParagraphFont"/>
    <w:link w:val="Heading3"/>
    <w:uiPriority w:val="9"/>
    <w:rsid w:val="00004C57"/>
    <w:rPr>
      <w:rFonts w:asciiTheme="majorHAnsi" w:eastAsiaTheme="majorEastAsia" w:hAnsiTheme="majorHAnsi" w:cstheme="majorBidi"/>
      <w:bCs/>
      <w:color w:val="1F497D" w:themeColor="text2"/>
      <w:sz w:val="24"/>
    </w:rPr>
  </w:style>
  <w:style w:type="character" w:customStyle="1" w:styleId="Heading4Char">
    <w:name w:val="Heading 4 Char"/>
    <w:basedOn w:val="DefaultParagraphFont"/>
    <w:link w:val="Heading4"/>
    <w:uiPriority w:val="9"/>
    <w:rsid w:val="00004C57"/>
    <w:rPr>
      <w:rFonts w:asciiTheme="majorHAnsi" w:eastAsiaTheme="majorEastAsia" w:hAnsiTheme="majorHAnsi" w:cstheme="majorBidi"/>
      <w:bCs/>
      <w:iCs/>
      <w:color w:val="1F497D" w:themeColor="text2"/>
      <w:sz w:val="24"/>
    </w:rPr>
  </w:style>
  <w:style w:type="character" w:customStyle="1" w:styleId="Heading5Char">
    <w:name w:val="Heading 5 Char"/>
    <w:basedOn w:val="DefaultParagraphFont"/>
    <w:link w:val="Heading5"/>
    <w:uiPriority w:val="9"/>
    <w:semiHidden/>
    <w:rsid w:val="00B27839"/>
    <w:rPr>
      <w:rFonts w:asciiTheme="majorHAnsi" w:eastAsiaTheme="majorEastAsia" w:hAnsiTheme="majorHAnsi" w:cstheme="majorBidi"/>
      <w:color w:val="243F60" w:themeColor="accent1" w:themeShade="7F"/>
      <w:sz w:val="20"/>
    </w:rPr>
  </w:style>
  <w:style w:type="character" w:customStyle="1" w:styleId="Heading6Char">
    <w:name w:val="Heading 6 Char"/>
    <w:basedOn w:val="DefaultParagraphFont"/>
    <w:link w:val="Heading6"/>
    <w:uiPriority w:val="9"/>
    <w:semiHidden/>
    <w:rsid w:val="00B27839"/>
    <w:rPr>
      <w:rFonts w:asciiTheme="majorHAnsi" w:eastAsiaTheme="majorEastAsia" w:hAnsiTheme="majorHAnsi" w:cstheme="majorBidi"/>
      <w:i/>
      <w:iCs/>
      <w:color w:val="243F60" w:themeColor="accent1" w:themeShade="7F"/>
      <w:sz w:val="20"/>
    </w:rPr>
  </w:style>
  <w:style w:type="character" w:customStyle="1" w:styleId="Heading7Char">
    <w:name w:val="Heading 7 Char"/>
    <w:basedOn w:val="DefaultParagraphFont"/>
    <w:link w:val="Heading7"/>
    <w:uiPriority w:val="9"/>
    <w:semiHidden/>
    <w:rsid w:val="00B27839"/>
    <w:rPr>
      <w:rFonts w:asciiTheme="majorHAnsi" w:eastAsiaTheme="majorEastAsia" w:hAnsiTheme="majorHAnsi" w:cstheme="majorBidi"/>
      <w:i/>
      <w:iCs/>
      <w:color w:val="404040" w:themeColor="text1" w:themeTint="BF"/>
      <w:sz w:val="20"/>
    </w:rPr>
  </w:style>
  <w:style w:type="character" w:customStyle="1" w:styleId="Heading8Char">
    <w:name w:val="Heading 8 Char"/>
    <w:basedOn w:val="DefaultParagraphFont"/>
    <w:link w:val="Heading8"/>
    <w:uiPriority w:val="9"/>
    <w:semiHidden/>
    <w:rsid w:val="00B27839"/>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B27839"/>
    <w:rPr>
      <w:rFonts w:asciiTheme="majorHAnsi" w:eastAsiaTheme="majorEastAsia" w:hAnsiTheme="majorHAnsi" w:cstheme="majorBidi"/>
      <w:i/>
      <w:iCs/>
      <w:color w:val="404040" w:themeColor="text1" w:themeTint="BF"/>
      <w:sz w:val="20"/>
      <w:szCs w:val="20"/>
    </w:rPr>
  </w:style>
  <w:style w:type="character" w:customStyle="1" w:styleId="CodeFragment">
    <w:name w:val="Code Fragment"/>
    <w:basedOn w:val="DefaultParagraphFont"/>
    <w:uiPriority w:val="1"/>
    <w:qFormat/>
    <w:rsid w:val="004D08C9"/>
    <w:rPr>
      <w:rFonts w:ascii="Consolas" w:hAnsi="Consolas" w:cs="Consolas"/>
      <w:sz w:val="19"/>
      <w:bdr w:val="none" w:sz="0" w:space="0" w:color="auto"/>
      <w:shd w:val="clear" w:color="auto" w:fill="F7F7F7"/>
    </w:rPr>
  </w:style>
  <w:style w:type="paragraph" w:styleId="ListParagraph">
    <w:name w:val="List Paragraph"/>
    <w:basedOn w:val="Normal"/>
    <w:uiPriority w:val="34"/>
    <w:qFormat/>
    <w:rsid w:val="007A15E9"/>
    <w:pPr>
      <w:ind w:left="720"/>
      <w:contextualSpacing/>
    </w:pPr>
  </w:style>
  <w:style w:type="paragraph" w:customStyle="1" w:styleId="Code">
    <w:name w:val="Code"/>
    <w:basedOn w:val="Normal"/>
    <w:qFormat/>
    <w:rsid w:val="004D08C9"/>
    <w:pPr>
      <w:keepLines/>
      <w:pBdr>
        <w:top w:val="single" w:sz="48" w:space="1" w:color="F7F7F7"/>
        <w:left w:val="single" w:sz="48" w:space="4" w:color="F7F7F7"/>
        <w:bottom w:val="single" w:sz="48" w:space="1" w:color="F7F7F7"/>
        <w:right w:val="single" w:sz="48" w:space="4" w:color="F7F7F7"/>
      </w:pBdr>
      <w:shd w:val="clear" w:color="auto" w:fill="F7F7F7"/>
      <w:ind w:left="216"/>
    </w:pPr>
    <w:rPr>
      <w:rFonts w:ascii="Consolas" w:hAnsi="Consolas"/>
      <w:noProof/>
      <w:sz w:val="19"/>
    </w:rPr>
  </w:style>
  <w:style w:type="paragraph" w:customStyle="1" w:styleId="Grammar">
    <w:name w:val="Grammar"/>
    <w:basedOn w:val="Normal"/>
    <w:link w:val="GrammarChar"/>
    <w:qFormat/>
    <w:rsid w:val="009A7854"/>
    <w:pPr>
      <w:keepLines/>
      <w:ind w:left="1080" w:hanging="360"/>
    </w:pPr>
    <w:rPr>
      <w:noProof/>
    </w:rPr>
  </w:style>
  <w:style w:type="character" w:customStyle="1" w:styleId="GrammarChar">
    <w:name w:val="Grammar Char"/>
    <w:basedOn w:val="DefaultParagraphFont"/>
    <w:link w:val="Grammar"/>
    <w:rsid w:val="009A7854"/>
    <w:rPr>
      <w:noProof/>
      <w:sz w:val="20"/>
    </w:rPr>
  </w:style>
  <w:style w:type="character" w:customStyle="1" w:styleId="Terminal">
    <w:name w:val="Terminal"/>
    <w:basedOn w:val="DefaultParagraphFont"/>
    <w:rsid w:val="0032508E"/>
    <w:rPr>
      <w:rFonts w:ascii="Consolas" w:hAnsi="Consolas"/>
      <w:b w:val="0"/>
      <w:i w:val="0"/>
      <w:noProof/>
      <w:sz w:val="18"/>
    </w:rPr>
  </w:style>
  <w:style w:type="character" w:customStyle="1" w:styleId="Production">
    <w:name w:val="Production"/>
    <w:basedOn w:val="DefaultParagraphFont"/>
    <w:uiPriority w:val="1"/>
    <w:qFormat/>
    <w:rsid w:val="009805BC"/>
    <w:rPr>
      <w:i/>
    </w:rPr>
  </w:style>
  <w:style w:type="character" w:styleId="CommentReference">
    <w:name w:val="annotation reference"/>
    <w:basedOn w:val="DefaultParagraphFont"/>
    <w:uiPriority w:val="99"/>
    <w:semiHidden/>
    <w:unhideWhenUsed/>
    <w:rsid w:val="0087622F"/>
    <w:rPr>
      <w:sz w:val="16"/>
      <w:szCs w:val="16"/>
    </w:rPr>
  </w:style>
  <w:style w:type="paragraph" w:styleId="CommentText">
    <w:name w:val="annotation text"/>
    <w:basedOn w:val="Normal"/>
    <w:link w:val="CommentTextChar"/>
    <w:uiPriority w:val="99"/>
    <w:semiHidden/>
    <w:unhideWhenUsed/>
    <w:rsid w:val="0087622F"/>
    <w:pPr>
      <w:spacing w:line="240" w:lineRule="auto"/>
    </w:pPr>
    <w:rPr>
      <w:szCs w:val="20"/>
    </w:rPr>
  </w:style>
  <w:style w:type="character" w:customStyle="1" w:styleId="CommentTextChar">
    <w:name w:val="Comment Text Char"/>
    <w:basedOn w:val="DefaultParagraphFont"/>
    <w:link w:val="CommentText"/>
    <w:uiPriority w:val="99"/>
    <w:semiHidden/>
    <w:rsid w:val="0087622F"/>
    <w:rPr>
      <w:sz w:val="20"/>
      <w:szCs w:val="20"/>
    </w:rPr>
  </w:style>
  <w:style w:type="paragraph" w:styleId="CommentSubject">
    <w:name w:val="annotation subject"/>
    <w:basedOn w:val="CommentText"/>
    <w:next w:val="CommentText"/>
    <w:link w:val="CommentSubjectChar"/>
    <w:uiPriority w:val="99"/>
    <w:semiHidden/>
    <w:unhideWhenUsed/>
    <w:rsid w:val="0087622F"/>
    <w:rPr>
      <w:b/>
      <w:bCs/>
    </w:rPr>
  </w:style>
  <w:style w:type="character" w:customStyle="1" w:styleId="CommentSubjectChar">
    <w:name w:val="Comment Subject Char"/>
    <w:basedOn w:val="CommentTextChar"/>
    <w:link w:val="CommentSubject"/>
    <w:uiPriority w:val="99"/>
    <w:semiHidden/>
    <w:rsid w:val="0087622F"/>
    <w:rPr>
      <w:b/>
      <w:bCs/>
      <w:sz w:val="20"/>
      <w:szCs w:val="20"/>
    </w:rPr>
  </w:style>
  <w:style w:type="paragraph" w:styleId="BalloonText">
    <w:name w:val="Balloon Text"/>
    <w:basedOn w:val="Normal"/>
    <w:link w:val="BalloonTextChar"/>
    <w:uiPriority w:val="99"/>
    <w:semiHidden/>
    <w:unhideWhenUsed/>
    <w:rsid w:val="0087622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7622F"/>
    <w:rPr>
      <w:rFonts w:ascii="Tahoma" w:hAnsi="Tahoma" w:cs="Tahoma"/>
      <w:sz w:val="16"/>
      <w:szCs w:val="16"/>
    </w:rPr>
  </w:style>
  <w:style w:type="character" w:customStyle="1" w:styleId="CodeItalic">
    <w:name w:val="Code Italic"/>
    <w:basedOn w:val="DefaultParagraphFont"/>
    <w:uiPriority w:val="1"/>
    <w:qFormat/>
    <w:rsid w:val="00C31A1A"/>
    <w:rPr>
      <w:rFonts w:asciiTheme="minorHAnsi" w:hAnsiTheme="minorHAnsi"/>
      <w:b w:val="0"/>
      <w:i/>
    </w:rPr>
  </w:style>
  <w:style w:type="paragraph" w:styleId="Header">
    <w:name w:val="header"/>
    <w:basedOn w:val="Normal"/>
    <w:link w:val="HeaderChar"/>
    <w:uiPriority w:val="99"/>
    <w:unhideWhenUsed/>
    <w:rsid w:val="009349E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349E4"/>
    <w:rPr>
      <w:sz w:val="20"/>
    </w:rPr>
  </w:style>
  <w:style w:type="paragraph" w:styleId="Footer">
    <w:name w:val="footer"/>
    <w:basedOn w:val="Normal"/>
    <w:link w:val="FooterChar"/>
    <w:uiPriority w:val="99"/>
    <w:unhideWhenUsed/>
    <w:rsid w:val="009349E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349E4"/>
    <w:rPr>
      <w:sz w:val="20"/>
    </w:rPr>
  </w:style>
  <w:style w:type="character" w:styleId="Hyperlink">
    <w:name w:val="Hyperlink"/>
    <w:basedOn w:val="DefaultParagraphFont"/>
    <w:uiPriority w:val="99"/>
    <w:unhideWhenUsed/>
    <w:rsid w:val="005A6A5D"/>
    <w:rPr>
      <w:color w:val="0000FF" w:themeColor="hyperlink"/>
      <w:u w:val="single"/>
    </w:rPr>
  </w:style>
  <w:style w:type="character" w:styleId="FollowedHyperlink">
    <w:name w:val="FollowedHyperlink"/>
    <w:basedOn w:val="DefaultParagraphFont"/>
    <w:uiPriority w:val="99"/>
    <w:semiHidden/>
    <w:unhideWhenUsed/>
    <w:rsid w:val="009E4CEA"/>
    <w:rPr>
      <w:color w:val="800080" w:themeColor="followedHyperlink"/>
      <w:u w:val="single"/>
    </w:rPr>
  </w:style>
  <w:style w:type="character" w:styleId="Strong">
    <w:name w:val="Strong"/>
    <w:basedOn w:val="DefaultParagraphFont"/>
    <w:uiPriority w:val="22"/>
    <w:qFormat/>
    <w:rsid w:val="009A3AA3"/>
    <w:rPr>
      <w:b/>
      <w:bCs/>
    </w:rPr>
  </w:style>
  <w:style w:type="table" w:styleId="TableGrid">
    <w:name w:val="Table Grid"/>
    <w:basedOn w:val="TableNormal"/>
    <w:uiPriority w:val="59"/>
    <w:rsid w:val="00F668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5578D"/>
    <w:rPr>
      <w:color w:val="808080"/>
    </w:rPr>
  </w:style>
  <w:style w:type="paragraph" w:styleId="TOCHeading">
    <w:name w:val="TOC Heading"/>
    <w:basedOn w:val="Heading1"/>
    <w:next w:val="Normal"/>
    <w:uiPriority w:val="39"/>
    <w:unhideWhenUsed/>
    <w:qFormat/>
    <w:rsid w:val="00DE357C"/>
    <w:pPr>
      <w:numPr>
        <w:numId w:val="0"/>
      </w:numPr>
      <w:spacing w:before="480" w:after="0"/>
      <w:outlineLvl w:val="9"/>
    </w:pPr>
    <w:rPr>
      <w:b/>
      <w:color w:val="365F91" w:themeColor="accent1" w:themeShade="BF"/>
      <w:sz w:val="28"/>
      <w:lang w:eastAsia="ja-JP"/>
    </w:rPr>
  </w:style>
  <w:style w:type="paragraph" w:styleId="TOC1">
    <w:name w:val="toc 1"/>
    <w:basedOn w:val="Normal"/>
    <w:next w:val="Normal"/>
    <w:autoRedefine/>
    <w:uiPriority w:val="39"/>
    <w:unhideWhenUsed/>
    <w:rsid w:val="00941D8E"/>
    <w:pPr>
      <w:tabs>
        <w:tab w:val="left" w:pos="400"/>
        <w:tab w:val="right" w:leader="dot" w:pos="9350"/>
      </w:tabs>
      <w:spacing w:before="100" w:after="0"/>
    </w:pPr>
  </w:style>
  <w:style w:type="paragraph" w:styleId="TOC3">
    <w:name w:val="toc 3"/>
    <w:basedOn w:val="Normal"/>
    <w:next w:val="Normal"/>
    <w:autoRedefine/>
    <w:uiPriority w:val="39"/>
    <w:unhideWhenUsed/>
    <w:rsid w:val="003B63C6"/>
    <w:pPr>
      <w:tabs>
        <w:tab w:val="left" w:pos="1100"/>
        <w:tab w:val="right" w:leader="dot" w:pos="9350"/>
      </w:tabs>
      <w:spacing w:after="0"/>
      <w:ind w:left="403"/>
    </w:pPr>
  </w:style>
  <w:style w:type="paragraph" w:styleId="TOC2">
    <w:name w:val="toc 2"/>
    <w:basedOn w:val="Normal"/>
    <w:next w:val="Normal"/>
    <w:autoRedefine/>
    <w:uiPriority w:val="39"/>
    <w:unhideWhenUsed/>
    <w:rsid w:val="003B63C6"/>
    <w:pPr>
      <w:spacing w:after="0"/>
      <w:ind w:left="202"/>
    </w:pPr>
  </w:style>
  <w:style w:type="paragraph" w:styleId="TOC4">
    <w:name w:val="toc 4"/>
    <w:basedOn w:val="Normal"/>
    <w:next w:val="Normal"/>
    <w:autoRedefine/>
    <w:uiPriority w:val="39"/>
    <w:unhideWhenUsed/>
    <w:rsid w:val="00117E4D"/>
    <w:pPr>
      <w:spacing w:after="100"/>
      <w:ind w:left="660"/>
    </w:pPr>
    <w:rPr>
      <w:rFonts w:eastAsiaTheme="minorEastAsia"/>
      <w:sz w:val="22"/>
    </w:rPr>
  </w:style>
  <w:style w:type="paragraph" w:styleId="TOC5">
    <w:name w:val="toc 5"/>
    <w:basedOn w:val="Normal"/>
    <w:next w:val="Normal"/>
    <w:autoRedefine/>
    <w:uiPriority w:val="39"/>
    <w:unhideWhenUsed/>
    <w:rsid w:val="00117E4D"/>
    <w:pPr>
      <w:spacing w:after="100"/>
      <w:ind w:left="880"/>
    </w:pPr>
    <w:rPr>
      <w:rFonts w:eastAsiaTheme="minorEastAsia"/>
      <w:sz w:val="22"/>
    </w:rPr>
  </w:style>
  <w:style w:type="paragraph" w:styleId="TOC6">
    <w:name w:val="toc 6"/>
    <w:basedOn w:val="Normal"/>
    <w:next w:val="Normal"/>
    <w:autoRedefine/>
    <w:uiPriority w:val="39"/>
    <w:unhideWhenUsed/>
    <w:rsid w:val="00117E4D"/>
    <w:pPr>
      <w:spacing w:after="100"/>
      <w:ind w:left="1100"/>
    </w:pPr>
    <w:rPr>
      <w:rFonts w:eastAsiaTheme="minorEastAsia"/>
      <w:sz w:val="22"/>
    </w:rPr>
  </w:style>
  <w:style w:type="paragraph" w:styleId="TOC7">
    <w:name w:val="toc 7"/>
    <w:basedOn w:val="Normal"/>
    <w:next w:val="Normal"/>
    <w:autoRedefine/>
    <w:uiPriority w:val="39"/>
    <w:unhideWhenUsed/>
    <w:rsid w:val="00117E4D"/>
    <w:pPr>
      <w:spacing w:after="100"/>
      <w:ind w:left="1320"/>
    </w:pPr>
    <w:rPr>
      <w:rFonts w:eastAsiaTheme="minorEastAsia"/>
      <w:sz w:val="22"/>
    </w:rPr>
  </w:style>
  <w:style w:type="paragraph" w:styleId="TOC8">
    <w:name w:val="toc 8"/>
    <w:basedOn w:val="Normal"/>
    <w:next w:val="Normal"/>
    <w:autoRedefine/>
    <w:uiPriority w:val="39"/>
    <w:unhideWhenUsed/>
    <w:rsid w:val="00117E4D"/>
    <w:pPr>
      <w:spacing w:after="100"/>
      <w:ind w:left="1540"/>
    </w:pPr>
    <w:rPr>
      <w:rFonts w:eastAsiaTheme="minorEastAsia"/>
      <w:sz w:val="22"/>
    </w:rPr>
  </w:style>
  <w:style w:type="paragraph" w:styleId="TOC9">
    <w:name w:val="toc 9"/>
    <w:basedOn w:val="Normal"/>
    <w:next w:val="Normal"/>
    <w:autoRedefine/>
    <w:uiPriority w:val="39"/>
    <w:unhideWhenUsed/>
    <w:rsid w:val="00117E4D"/>
    <w:pPr>
      <w:spacing w:after="100"/>
      <w:ind w:left="1760"/>
    </w:pPr>
    <w:rPr>
      <w:rFonts w:eastAsiaTheme="minorEastAsia"/>
      <w:sz w:val="22"/>
    </w:rPr>
  </w:style>
  <w:style w:type="paragraph" w:styleId="HTMLPreformatted">
    <w:name w:val="HTML Preformatted"/>
    <w:basedOn w:val="Normal"/>
    <w:link w:val="HTMLPreformattedChar"/>
    <w:uiPriority w:val="99"/>
    <w:semiHidden/>
    <w:unhideWhenUsed/>
    <w:rsid w:val="003F38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Cs w:val="20"/>
    </w:rPr>
  </w:style>
  <w:style w:type="character" w:customStyle="1" w:styleId="HTMLPreformattedChar">
    <w:name w:val="HTML Preformatted Char"/>
    <w:basedOn w:val="DefaultParagraphFont"/>
    <w:link w:val="HTMLPreformatted"/>
    <w:uiPriority w:val="99"/>
    <w:semiHidden/>
    <w:rsid w:val="003F38C5"/>
    <w:rPr>
      <w:rFonts w:ascii="Courier New" w:eastAsia="Times New Roman" w:hAnsi="Courier New" w:cs="Courier New"/>
      <w:sz w:val="20"/>
      <w:szCs w:val="20"/>
    </w:rPr>
  </w:style>
  <w:style w:type="paragraph" w:styleId="NormalWeb">
    <w:name w:val="Normal (Web)"/>
    <w:basedOn w:val="Normal"/>
    <w:uiPriority w:val="99"/>
    <w:semiHidden/>
    <w:unhideWhenUsed/>
    <w:rsid w:val="002D4D40"/>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Appendix">
    <w:name w:val="Appendix"/>
    <w:uiPriority w:val="99"/>
    <w:rsid w:val="00856E3A"/>
    <w:pPr>
      <w:numPr>
        <w:numId w:val="40"/>
      </w:numPr>
    </w:pPr>
  </w:style>
  <w:style w:type="paragraph" w:customStyle="1" w:styleId="Appendix1">
    <w:name w:val="Appendix 1"/>
    <w:basedOn w:val="Heading1"/>
    <w:next w:val="Normal"/>
    <w:qFormat/>
    <w:rsid w:val="00856E3A"/>
    <w:pPr>
      <w:numPr>
        <w:numId w:val="41"/>
      </w:numPr>
    </w:pPr>
  </w:style>
  <w:style w:type="paragraph" w:customStyle="1" w:styleId="Appendix2">
    <w:name w:val="Appendix 2"/>
    <w:basedOn w:val="Heading2"/>
    <w:next w:val="Normal"/>
    <w:qFormat/>
    <w:rsid w:val="00856E3A"/>
    <w:pPr>
      <w:numPr>
        <w:numId w:val="41"/>
      </w:numPr>
    </w:pPr>
  </w:style>
  <w:style w:type="paragraph" w:customStyle="1" w:styleId="Appendix3">
    <w:name w:val="Appendix 3"/>
    <w:basedOn w:val="Heading3"/>
    <w:next w:val="Normal"/>
    <w:qFormat/>
    <w:rsid w:val="00856E3A"/>
    <w:pPr>
      <w:numPr>
        <w:numId w:val="41"/>
      </w:numPr>
    </w:pPr>
  </w:style>
  <w:style w:type="paragraph" w:customStyle="1" w:styleId="TitlePage">
    <w:name w:val="Title Page"/>
    <w:basedOn w:val="Normal"/>
    <w:qFormat/>
    <w:rsid w:val="009A7854"/>
  </w:style>
  <w:style w:type="paragraph" w:customStyle="1" w:styleId="Indented">
    <w:name w:val="Indented"/>
    <w:basedOn w:val="Normal"/>
    <w:qFormat/>
    <w:rsid w:val="00832F1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3098">
      <w:bodyDiv w:val="1"/>
      <w:marLeft w:val="0"/>
      <w:marRight w:val="0"/>
      <w:marTop w:val="0"/>
      <w:marBottom w:val="0"/>
      <w:divBdr>
        <w:top w:val="none" w:sz="0" w:space="0" w:color="auto"/>
        <w:left w:val="none" w:sz="0" w:space="0" w:color="auto"/>
        <w:bottom w:val="none" w:sz="0" w:space="0" w:color="auto"/>
        <w:right w:val="none" w:sz="0" w:space="0" w:color="auto"/>
      </w:divBdr>
    </w:div>
    <w:div w:id="6174119">
      <w:bodyDiv w:val="1"/>
      <w:marLeft w:val="0"/>
      <w:marRight w:val="0"/>
      <w:marTop w:val="0"/>
      <w:marBottom w:val="0"/>
      <w:divBdr>
        <w:top w:val="none" w:sz="0" w:space="0" w:color="auto"/>
        <w:left w:val="none" w:sz="0" w:space="0" w:color="auto"/>
        <w:bottom w:val="none" w:sz="0" w:space="0" w:color="auto"/>
        <w:right w:val="none" w:sz="0" w:space="0" w:color="auto"/>
      </w:divBdr>
    </w:div>
    <w:div w:id="12927382">
      <w:bodyDiv w:val="1"/>
      <w:marLeft w:val="0"/>
      <w:marRight w:val="0"/>
      <w:marTop w:val="0"/>
      <w:marBottom w:val="0"/>
      <w:divBdr>
        <w:top w:val="none" w:sz="0" w:space="0" w:color="auto"/>
        <w:left w:val="none" w:sz="0" w:space="0" w:color="auto"/>
        <w:bottom w:val="none" w:sz="0" w:space="0" w:color="auto"/>
        <w:right w:val="none" w:sz="0" w:space="0" w:color="auto"/>
      </w:divBdr>
    </w:div>
    <w:div w:id="13458719">
      <w:bodyDiv w:val="1"/>
      <w:marLeft w:val="0"/>
      <w:marRight w:val="0"/>
      <w:marTop w:val="0"/>
      <w:marBottom w:val="0"/>
      <w:divBdr>
        <w:top w:val="none" w:sz="0" w:space="0" w:color="auto"/>
        <w:left w:val="none" w:sz="0" w:space="0" w:color="auto"/>
        <w:bottom w:val="none" w:sz="0" w:space="0" w:color="auto"/>
        <w:right w:val="none" w:sz="0" w:space="0" w:color="auto"/>
      </w:divBdr>
    </w:div>
    <w:div w:id="16784919">
      <w:bodyDiv w:val="1"/>
      <w:marLeft w:val="0"/>
      <w:marRight w:val="0"/>
      <w:marTop w:val="0"/>
      <w:marBottom w:val="0"/>
      <w:divBdr>
        <w:top w:val="none" w:sz="0" w:space="0" w:color="auto"/>
        <w:left w:val="none" w:sz="0" w:space="0" w:color="auto"/>
        <w:bottom w:val="none" w:sz="0" w:space="0" w:color="auto"/>
        <w:right w:val="none" w:sz="0" w:space="0" w:color="auto"/>
      </w:divBdr>
    </w:div>
    <w:div w:id="22244112">
      <w:bodyDiv w:val="1"/>
      <w:marLeft w:val="0"/>
      <w:marRight w:val="0"/>
      <w:marTop w:val="0"/>
      <w:marBottom w:val="0"/>
      <w:divBdr>
        <w:top w:val="none" w:sz="0" w:space="0" w:color="auto"/>
        <w:left w:val="none" w:sz="0" w:space="0" w:color="auto"/>
        <w:bottom w:val="none" w:sz="0" w:space="0" w:color="auto"/>
        <w:right w:val="none" w:sz="0" w:space="0" w:color="auto"/>
      </w:divBdr>
    </w:div>
    <w:div w:id="26224432">
      <w:bodyDiv w:val="1"/>
      <w:marLeft w:val="0"/>
      <w:marRight w:val="0"/>
      <w:marTop w:val="0"/>
      <w:marBottom w:val="0"/>
      <w:divBdr>
        <w:top w:val="none" w:sz="0" w:space="0" w:color="auto"/>
        <w:left w:val="none" w:sz="0" w:space="0" w:color="auto"/>
        <w:bottom w:val="none" w:sz="0" w:space="0" w:color="auto"/>
        <w:right w:val="none" w:sz="0" w:space="0" w:color="auto"/>
      </w:divBdr>
    </w:div>
    <w:div w:id="28845250">
      <w:bodyDiv w:val="1"/>
      <w:marLeft w:val="0"/>
      <w:marRight w:val="0"/>
      <w:marTop w:val="0"/>
      <w:marBottom w:val="0"/>
      <w:divBdr>
        <w:top w:val="none" w:sz="0" w:space="0" w:color="auto"/>
        <w:left w:val="none" w:sz="0" w:space="0" w:color="auto"/>
        <w:bottom w:val="none" w:sz="0" w:space="0" w:color="auto"/>
        <w:right w:val="none" w:sz="0" w:space="0" w:color="auto"/>
      </w:divBdr>
    </w:div>
    <w:div w:id="31079502">
      <w:bodyDiv w:val="1"/>
      <w:marLeft w:val="0"/>
      <w:marRight w:val="0"/>
      <w:marTop w:val="0"/>
      <w:marBottom w:val="0"/>
      <w:divBdr>
        <w:top w:val="none" w:sz="0" w:space="0" w:color="auto"/>
        <w:left w:val="none" w:sz="0" w:space="0" w:color="auto"/>
        <w:bottom w:val="none" w:sz="0" w:space="0" w:color="auto"/>
        <w:right w:val="none" w:sz="0" w:space="0" w:color="auto"/>
      </w:divBdr>
    </w:div>
    <w:div w:id="32965196">
      <w:bodyDiv w:val="1"/>
      <w:marLeft w:val="0"/>
      <w:marRight w:val="0"/>
      <w:marTop w:val="0"/>
      <w:marBottom w:val="0"/>
      <w:divBdr>
        <w:top w:val="none" w:sz="0" w:space="0" w:color="auto"/>
        <w:left w:val="none" w:sz="0" w:space="0" w:color="auto"/>
        <w:bottom w:val="none" w:sz="0" w:space="0" w:color="auto"/>
        <w:right w:val="none" w:sz="0" w:space="0" w:color="auto"/>
      </w:divBdr>
    </w:div>
    <w:div w:id="35469416">
      <w:bodyDiv w:val="1"/>
      <w:marLeft w:val="0"/>
      <w:marRight w:val="0"/>
      <w:marTop w:val="0"/>
      <w:marBottom w:val="0"/>
      <w:divBdr>
        <w:top w:val="none" w:sz="0" w:space="0" w:color="auto"/>
        <w:left w:val="none" w:sz="0" w:space="0" w:color="auto"/>
        <w:bottom w:val="none" w:sz="0" w:space="0" w:color="auto"/>
        <w:right w:val="none" w:sz="0" w:space="0" w:color="auto"/>
      </w:divBdr>
    </w:div>
    <w:div w:id="39792080">
      <w:bodyDiv w:val="1"/>
      <w:marLeft w:val="0"/>
      <w:marRight w:val="0"/>
      <w:marTop w:val="0"/>
      <w:marBottom w:val="0"/>
      <w:divBdr>
        <w:top w:val="none" w:sz="0" w:space="0" w:color="auto"/>
        <w:left w:val="none" w:sz="0" w:space="0" w:color="auto"/>
        <w:bottom w:val="none" w:sz="0" w:space="0" w:color="auto"/>
        <w:right w:val="none" w:sz="0" w:space="0" w:color="auto"/>
      </w:divBdr>
    </w:div>
    <w:div w:id="40328668">
      <w:bodyDiv w:val="1"/>
      <w:marLeft w:val="0"/>
      <w:marRight w:val="0"/>
      <w:marTop w:val="0"/>
      <w:marBottom w:val="0"/>
      <w:divBdr>
        <w:top w:val="none" w:sz="0" w:space="0" w:color="auto"/>
        <w:left w:val="none" w:sz="0" w:space="0" w:color="auto"/>
        <w:bottom w:val="none" w:sz="0" w:space="0" w:color="auto"/>
        <w:right w:val="none" w:sz="0" w:space="0" w:color="auto"/>
      </w:divBdr>
    </w:div>
    <w:div w:id="42560046">
      <w:bodyDiv w:val="1"/>
      <w:marLeft w:val="0"/>
      <w:marRight w:val="0"/>
      <w:marTop w:val="0"/>
      <w:marBottom w:val="0"/>
      <w:divBdr>
        <w:top w:val="none" w:sz="0" w:space="0" w:color="auto"/>
        <w:left w:val="none" w:sz="0" w:space="0" w:color="auto"/>
        <w:bottom w:val="none" w:sz="0" w:space="0" w:color="auto"/>
        <w:right w:val="none" w:sz="0" w:space="0" w:color="auto"/>
      </w:divBdr>
    </w:div>
    <w:div w:id="53432065">
      <w:bodyDiv w:val="1"/>
      <w:marLeft w:val="0"/>
      <w:marRight w:val="0"/>
      <w:marTop w:val="0"/>
      <w:marBottom w:val="0"/>
      <w:divBdr>
        <w:top w:val="none" w:sz="0" w:space="0" w:color="auto"/>
        <w:left w:val="none" w:sz="0" w:space="0" w:color="auto"/>
        <w:bottom w:val="none" w:sz="0" w:space="0" w:color="auto"/>
        <w:right w:val="none" w:sz="0" w:space="0" w:color="auto"/>
      </w:divBdr>
    </w:div>
    <w:div w:id="59987460">
      <w:bodyDiv w:val="1"/>
      <w:marLeft w:val="0"/>
      <w:marRight w:val="0"/>
      <w:marTop w:val="0"/>
      <w:marBottom w:val="0"/>
      <w:divBdr>
        <w:top w:val="none" w:sz="0" w:space="0" w:color="auto"/>
        <w:left w:val="none" w:sz="0" w:space="0" w:color="auto"/>
        <w:bottom w:val="none" w:sz="0" w:space="0" w:color="auto"/>
        <w:right w:val="none" w:sz="0" w:space="0" w:color="auto"/>
      </w:divBdr>
    </w:div>
    <w:div w:id="61488295">
      <w:bodyDiv w:val="1"/>
      <w:marLeft w:val="0"/>
      <w:marRight w:val="0"/>
      <w:marTop w:val="0"/>
      <w:marBottom w:val="0"/>
      <w:divBdr>
        <w:top w:val="none" w:sz="0" w:space="0" w:color="auto"/>
        <w:left w:val="none" w:sz="0" w:space="0" w:color="auto"/>
        <w:bottom w:val="none" w:sz="0" w:space="0" w:color="auto"/>
        <w:right w:val="none" w:sz="0" w:space="0" w:color="auto"/>
      </w:divBdr>
    </w:div>
    <w:div w:id="64032898">
      <w:bodyDiv w:val="1"/>
      <w:marLeft w:val="0"/>
      <w:marRight w:val="0"/>
      <w:marTop w:val="0"/>
      <w:marBottom w:val="0"/>
      <w:divBdr>
        <w:top w:val="none" w:sz="0" w:space="0" w:color="auto"/>
        <w:left w:val="none" w:sz="0" w:space="0" w:color="auto"/>
        <w:bottom w:val="none" w:sz="0" w:space="0" w:color="auto"/>
        <w:right w:val="none" w:sz="0" w:space="0" w:color="auto"/>
      </w:divBdr>
    </w:div>
    <w:div w:id="68384128">
      <w:bodyDiv w:val="1"/>
      <w:marLeft w:val="0"/>
      <w:marRight w:val="0"/>
      <w:marTop w:val="0"/>
      <w:marBottom w:val="0"/>
      <w:divBdr>
        <w:top w:val="none" w:sz="0" w:space="0" w:color="auto"/>
        <w:left w:val="none" w:sz="0" w:space="0" w:color="auto"/>
        <w:bottom w:val="none" w:sz="0" w:space="0" w:color="auto"/>
        <w:right w:val="none" w:sz="0" w:space="0" w:color="auto"/>
      </w:divBdr>
    </w:div>
    <w:div w:id="68815237">
      <w:bodyDiv w:val="1"/>
      <w:marLeft w:val="0"/>
      <w:marRight w:val="0"/>
      <w:marTop w:val="0"/>
      <w:marBottom w:val="0"/>
      <w:divBdr>
        <w:top w:val="none" w:sz="0" w:space="0" w:color="auto"/>
        <w:left w:val="none" w:sz="0" w:space="0" w:color="auto"/>
        <w:bottom w:val="none" w:sz="0" w:space="0" w:color="auto"/>
        <w:right w:val="none" w:sz="0" w:space="0" w:color="auto"/>
      </w:divBdr>
    </w:div>
    <w:div w:id="70004219">
      <w:bodyDiv w:val="1"/>
      <w:marLeft w:val="0"/>
      <w:marRight w:val="0"/>
      <w:marTop w:val="0"/>
      <w:marBottom w:val="0"/>
      <w:divBdr>
        <w:top w:val="none" w:sz="0" w:space="0" w:color="auto"/>
        <w:left w:val="none" w:sz="0" w:space="0" w:color="auto"/>
        <w:bottom w:val="none" w:sz="0" w:space="0" w:color="auto"/>
        <w:right w:val="none" w:sz="0" w:space="0" w:color="auto"/>
      </w:divBdr>
    </w:div>
    <w:div w:id="70858103">
      <w:bodyDiv w:val="1"/>
      <w:marLeft w:val="0"/>
      <w:marRight w:val="0"/>
      <w:marTop w:val="0"/>
      <w:marBottom w:val="0"/>
      <w:divBdr>
        <w:top w:val="none" w:sz="0" w:space="0" w:color="auto"/>
        <w:left w:val="none" w:sz="0" w:space="0" w:color="auto"/>
        <w:bottom w:val="none" w:sz="0" w:space="0" w:color="auto"/>
        <w:right w:val="none" w:sz="0" w:space="0" w:color="auto"/>
      </w:divBdr>
    </w:div>
    <w:div w:id="70935739">
      <w:bodyDiv w:val="1"/>
      <w:marLeft w:val="0"/>
      <w:marRight w:val="0"/>
      <w:marTop w:val="0"/>
      <w:marBottom w:val="0"/>
      <w:divBdr>
        <w:top w:val="none" w:sz="0" w:space="0" w:color="auto"/>
        <w:left w:val="none" w:sz="0" w:space="0" w:color="auto"/>
        <w:bottom w:val="none" w:sz="0" w:space="0" w:color="auto"/>
        <w:right w:val="none" w:sz="0" w:space="0" w:color="auto"/>
      </w:divBdr>
    </w:div>
    <w:div w:id="99760897">
      <w:bodyDiv w:val="1"/>
      <w:marLeft w:val="0"/>
      <w:marRight w:val="0"/>
      <w:marTop w:val="0"/>
      <w:marBottom w:val="0"/>
      <w:divBdr>
        <w:top w:val="none" w:sz="0" w:space="0" w:color="auto"/>
        <w:left w:val="none" w:sz="0" w:space="0" w:color="auto"/>
        <w:bottom w:val="none" w:sz="0" w:space="0" w:color="auto"/>
        <w:right w:val="none" w:sz="0" w:space="0" w:color="auto"/>
      </w:divBdr>
    </w:div>
    <w:div w:id="102697704">
      <w:bodyDiv w:val="1"/>
      <w:marLeft w:val="0"/>
      <w:marRight w:val="0"/>
      <w:marTop w:val="0"/>
      <w:marBottom w:val="0"/>
      <w:divBdr>
        <w:top w:val="none" w:sz="0" w:space="0" w:color="auto"/>
        <w:left w:val="none" w:sz="0" w:space="0" w:color="auto"/>
        <w:bottom w:val="none" w:sz="0" w:space="0" w:color="auto"/>
        <w:right w:val="none" w:sz="0" w:space="0" w:color="auto"/>
      </w:divBdr>
    </w:div>
    <w:div w:id="106630961">
      <w:bodyDiv w:val="1"/>
      <w:marLeft w:val="0"/>
      <w:marRight w:val="0"/>
      <w:marTop w:val="0"/>
      <w:marBottom w:val="0"/>
      <w:divBdr>
        <w:top w:val="none" w:sz="0" w:space="0" w:color="auto"/>
        <w:left w:val="none" w:sz="0" w:space="0" w:color="auto"/>
        <w:bottom w:val="none" w:sz="0" w:space="0" w:color="auto"/>
        <w:right w:val="none" w:sz="0" w:space="0" w:color="auto"/>
      </w:divBdr>
    </w:div>
    <w:div w:id="110246139">
      <w:bodyDiv w:val="1"/>
      <w:marLeft w:val="0"/>
      <w:marRight w:val="0"/>
      <w:marTop w:val="0"/>
      <w:marBottom w:val="0"/>
      <w:divBdr>
        <w:top w:val="none" w:sz="0" w:space="0" w:color="auto"/>
        <w:left w:val="none" w:sz="0" w:space="0" w:color="auto"/>
        <w:bottom w:val="none" w:sz="0" w:space="0" w:color="auto"/>
        <w:right w:val="none" w:sz="0" w:space="0" w:color="auto"/>
      </w:divBdr>
    </w:div>
    <w:div w:id="116409782">
      <w:bodyDiv w:val="1"/>
      <w:marLeft w:val="0"/>
      <w:marRight w:val="0"/>
      <w:marTop w:val="0"/>
      <w:marBottom w:val="0"/>
      <w:divBdr>
        <w:top w:val="none" w:sz="0" w:space="0" w:color="auto"/>
        <w:left w:val="none" w:sz="0" w:space="0" w:color="auto"/>
        <w:bottom w:val="none" w:sz="0" w:space="0" w:color="auto"/>
        <w:right w:val="none" w:sz="0" w:space="0" w:color="auto"/>
      </w:divBdr>
    </w:div>
    <w:div w:id="119954295">
      <w:bodyDiv w:val="1"/>
      <w:marLeft w:val="0"/>
      <w:marRight w:val="0"/>
      <w:marTop w:val="0"/>
      <w:marBottom w:val="0"/>
      <w:divBdr>
        <w:top w:val="none" w:sz="0" w:space="0" w:color="auto"/>
        <w:left w:val="none" w:sz="0" w:space="0" w:color="auto"/>
        <w:bottom w:val="none" w:sz="0" w:space="0" w:color="auto"/>
        <w:right w:val="none" w:sz="0" w:space="0" w:color="auto"/>
      </w:divBdr>
    </w:div>
    <w:div w:id="125440147">
      <w:bodyDiv w:val="1"/>
      <w:marLeft w:val="0"/>
      <w:marRight w:val="0"/>
      <w:marTop w:val="0"/>
      <w:marBottom w:val="0"/>
      <w:divBdr>
        <w:top w:val="none" w:sz="0" w:space="0" w:color="auto"/>
        <w:left w:val="none" w:sz="0" w:space="0" w:color="auto"/>
        <w:bottom w:val="none" w:sz="0" w:space="0" w:color="auto"/>
        <w:right w:val="none" w:sz="0" w:space="0" w:color="auto"/>
      </w:divBdr>
    </w:div>
    <w:div w:id="129399207">
      <w:bodyDiv w:val="1"/>
      <w:marLeft w:val="0"/>
      <w:marRight w:val="0"/>
      <w:marTop w:val="0"/>
      <w:marBottom w:val="0"/>
      <w:divBdr>
        <w:top w:val="none" w:sz="0" w:space="0" w:color="auto"/>
        <w:left w:val="none" w:sz="0" w:space="0" w:color="auto"/>
        <w:bottom w:val="none" w:sz="0" w:space="0" w:color="auto"/>
        <w:right w:val="none" w:sz="0" w:space="0" w:color="auto"/>
      </w:divBdr>
    </w:div>
    <w:div w:id="129441568">
      <w:bodyDiv w:val="1"/>
      <w:marLeft w:val="0"/>
      <w:marRight w:val="0"/>
      <w:marTop w:val="0"/>
      <w:marBottom w:val="0"/>
      <w:divBdr>
        <w:top w:val="none" w:sz="0" w:space="0" w:color="auto"/>
        <w:left w:val="none" w:sz="0" w:space="0" w:color="auto"/>
        <w:bottom w:val="none" w:sz="0" w:space="0" w:color="auto"/>
        <w:right w:val="none" w:sz="0" w:space="0" w:color="auto"/>
      </w:divBdr>
    </w:div>
    <w:div w:id="136848119">
      <w:bodyDiv w:val="1"/>
      <w:marLeft w:val="0"/>
      <w:marRight w:val="0"/>
      <w:marTop w:val="0"/>
      <w:marBottom w:val="0"/>
      <w:divBdr>
        <w:top w:val="none" w:sz="0" w:space="0" w:color="auto"/>
        <w:left w:val="none" w:sz="0" w:space="0" w:color="auto"/>
        <w:bottom w:val="none" w:sz="0" w:space="0" w:color="auto"/>
        <w:right w:val="none" w:sz="0" w:space="0" w:color="auto"/>
      </w:divBdr>
    </w:div>
    <w:div w:id="141430562">
      <w:bodyDiv w:val="1"/>
      <w:marLeft w:val="0"/>
      <w:marRight w:val="0"/>
      <w:marTop w:val="0"/>
      <w:marBottom w:val="0"/>
      <w:divBdr>
        <w:top w:val="none" w:sz="0" w:space="0" w:color="auto"/>
        <w:left w:val="none" w:sz="0" w:space="0" w:color="auto"/>
        <w:bottom w:val="none" w:sz="0" w:space="0" w:color="auto"/>
        <w:right w:val="none" w:sz="0" w:space="0" w:color="auto"/>
      </w:divBdr>
    </w:div>
    <w:div w:id="142819082">
      <w:bodyDiv w:val="1"/>
      <w:marLeft w:val="0"/>
      <w:marRight w:val="0"/>
      <w:marTop w:val="0"/>
      <w:marBottom w:val="0"/>
      <w:divBdr>
        <w:top w:val="none" w:sz="0" w:space="0" w:color="auto"/>
        <w:left w:val="none" w:sz="0" w:space="0" w:color="auto"/>
        <w:bottom w:val="none" w:sz="0" w:space="0" w:color="auto"/>
        <w:right w:val="none" w:sz="0" w:space="0" w:color="auto"/>
      </w:divBdr>
    </w:div>
    <w:div w:id="143662092">
      <w:bodyDiv w:val="1"/>
      <w:marLeft w:val="0"/>
      <w:marRight w:val="0"/>
      <w:marTop w:val="0"/>
      <w:marBottom w:val="0"/>
      <w:divBdr>
        <w:top w:val="none" w:sz="0" w:space="0" w:color="auto"/>
        <w:left w:val="none" w:sz="0" w:space="0" w:color="auto"/>
        <w:bottom w:val="none" w:sz="0" w:space="0" w:color="auto"/>
        <w:right w:val="none" w:sz="0" w:space="0" w:color="auto"/>
      </w:divBdr>
    </w:div>
    <w:div w:id="145165476">
      <w:bodyDiv w:val="1"/>
      <w:marLeft w:val="0"/>
      <w:marRight w:val="0"/>
      <w:marTop w:val="0"/>
      <w:marBottom w:val="0"/>
      <w:divBdr>
        <w:top w:val="none" w:sz="0" w:space="0" w:color="auto"/>
        <w:left w:val="none" w:sz="0" w:space="0" w:color="auto"/>
        <w:bottom w:val="none" w:sz="0" w:space="0" w:color="auto"/>
        <w:right w:val="none" w:sz="0" w:space="0" w:color="auto"/>
      </w:divBdr>
    </w:div>
    <w:div w:id="150408387">
      <w:bodyDiv w:val="1"/>
      <w:marLeft w:val="0"/>
      <w:marRight w:val="0"/>
      <w:marTop w:val="0"/>
      <w:marBottom w:val="0"/>
      <w:divBdr>
        <w:top w:val="none" w:sz="0" w:space="0" w:color="auto"/>
        <w:left w:val="none" w:sz="0" w:space="0" w:color="auto"/>
        <w:bottom w:val="none" w:sz="0" w:space="0" w:color="auto"/>
        <w:right w:val="none" w:sz="0" w:space="0" w:color="auto"/>
      </w:divBdr>
    </w:div>
    <w:div w:id="151921203">
      <w:bodyDiv w:val="1"/>
      <w:marLeft w:val="0"/>
      <w:marRight w:val="0"/>
      <w:marTop w:val="0"/>
      <w:marBottom w:val="0"/>
      <w:divBdr>
        <w:top w:val="none" w:sz="0" w:space="0" w:color="auto"/>
        <w:left w:val="none" w:sz="0" w:space="0" w:color="auto"/>
        <w:bottom w:val="none" w:sz="0" w:space="0" w:color="auto"/>
        <w:right w:val="none" w:sz="0" w:space="0" w:color="auto"/>
      </w:divBdr>
    </w:div>
    <w:div w:id="154998987">
      <w:bodyDiv w:val="1"/>
      <w:marLeft w:val="0"/>
      <w:marRight w:val="0"/>
      <w:marTop w:val="0"/>
      <w:marBottom w:val="0"/>
      <w:divBdr>
        <w:top w:val="none" w:sz="0" w:space="0" w:color="auto"/>
        <w:left w:val="none" w:sz="0" w:space="0" w:color="auto"/>
        <w:bottom w:val="none" w:sz="0" w:space="0" w:color="auto"/>
        <w:right w:val="none" w:sz="0" w:space="0" w:color="auto"/>
      </w:divBdr>
    </w:div>
    <w:div w:id="155802457">
      <w:bodyDiv w:val="1"/>
      <w:marLeft w:val="0"/>
      <w:marRight w:val="0"/>
      <w:marTop w:val="0"/>
      <w:marBottom w:val="0"/>
      <w:divBdr>
        <w:top w:val="none" w:sz="0" w:space="0" w:color="auto"/>
        <w:left w:val="none" w:sz="0" w:space="0" w:color="auto"/>
        <w:bottom w:val="none" w:sz="0" w:space="0" w:color="auto"/>
        <w:right w:val="none" w:sz="0" w:space="0" w:color="auto"/>
      </w:divBdr>
    </w:div>
    <w:div w:id="156699999">
      <w:bodyDiv w:val="1"/>
      <w:marLeft w:val="0"/>
      <w:marRight w:val="0"/>
      <w:marTop w:val="0"/>
      <w:marBottom w:val="0"/>
      <w:divBdr>
        <w:top w:val="none" w:sz="0" w:space="0" w:color="auto"/>
        <w:left w:val="none" w:sz="0" w:space="0" w:color="auto"/>
        <w:bottom w:val="none" w:sz="0" w:space="0" w:color="auto"/>
        <w:right w:val="none" w:sz="0" w:space="0" w:color="auto"/>
      </w:divBdr>
    </w:div>
    <w:div w:id="160199669">
      <w:bodyDiv w:val="1"/>
      <w:marLeft w:val="0"/>
      <w:marRight w:val="0"/>
      <w:marTop w:val="0"/>
      <w:marBottom w:val="0"/>
      <w:divBdr>
        <w:top w:val="none" w:sz="0" w:space="0" w:color="auto"/>
        <w:left w:val="none" w:sz="0" w:space="0" w:color="auto"/>
        <w:bottom w:val="none" w:sz="0" w:space="0" w:color="auto"/>
        <w:right w:val="none" w:sz="0" w:space="0" w:color="auto"/>
      </w:divBdr>
    </w:div>
    <w:div w:id="165291238">
      <w:bodyDiv w:val="1"/>
      <w:marLeft w:val="0"/>
      <w:marRight w:val="0"/>
      <w:marTop w:val="0"/>
      <w:marBottom w:val="0"/>
      <w:divBdr>
        <w:top w:val="none" w:sz="0" w:space="0" w:color="auto"/>
        <w:left w:val="none" w:sz="0" w:space="0" w:color="auto"/>
        <w:bottom w:val="none" w:sz="0" w:space="0" w:color="auto"/>
        <w:right w:val="none" w:sz="0" w:space="0" w:color="auto"/>
      </w:divBdr>
    </w:div>
    <w:div w:id="172887558">
      <w:bodyDiv w:val="1"/>
      <w:marLeft w:val="0"/>
      <w:marRight w:val="0"/>
      <w:marTop w:val="0"/>
      <w:marBottom w:val="0"/>
      <w:divBdr>
        <w:top w:val="none" w:sz="0" w:space="0" w:color="auto"/>
        <w:left w:val="none" w:sz="0" w:space="0" w:color="auto"/>
        <w:bottom w:val="none" w:sz="0" w:space="0" w:color="auto"/>
        <w:right w:val="none" w:sz="0" w:space="0" w:color="auto"/>
      </w:divBdr>
    </w:div>
    <w:div w:id="173957970">
      <w:bodyDiv w:val="1"/>
      <w:marLeft w:val="0"/>
      <w:marRight w:val="0"/>
      <w:marTop w:val="0"/>
      <w:marBottom w:val="0"/>
      <w:divBdr>
        <w:top w:val="none" w:sz="0" w:space="0" w:color="auto"/>
        <w:left w:val="none" w:sz="0" w:space="0" w:color="auto"/>
        <w:bottom w:val="none" w:sz="0" w:space="0" w:color="auto"/>
        <w:right w:val="none" w:sz="0" w:space="0" w:color="auto"/>
      </w:divBdr>
    </w:div>
    <w:div w:id="179206142">
      <w:bodyDiv w:val="1"/>
      <w:marLeft w:val="0"/>
      <w:marRight w:val="0"/>
      <w:marTop w:val="0"/>
      <w:marBottom w:val="0"/>
      <w:divBdr>
        <w:top w:val="none" w:sz="0" w:space="0" w:color="auto"/>
        <w:left w:val="none" w:sz="0" w:space="0" w:color="auto"/>
        <w:bottom w:val="none" w:sz="0" w:space="0" w:color="auto"/>
        <w:right w:val="none" w:sz="0" w:space="0" w:color="auto"/>
      </w:divBdr>
    </w:div>
    <w:div w:id="180516546">
      <w:bodyDiv w:val="1"/>
      <w:marLeft w:val="0"/>
      <w:marRight w:val="0"/>
      <w:marTop w:val="0"/>
      <w:marBottom w:val="0"/>
      <w:divBdr>
        <w:top w:val="none" w:sz="0" w:space="0" w:color="auto"/>
        <w:left w:val="none" w:sz="0" w:space="0" w:color="auto"/>
        <w:bottom w:val="none" w:sz="0" w:space="0" w:color="auto"/>
        <w:right w:val="none" w:sz="0" w:space="0" w:color="auto"/>
      </w:divBdr>
    </w:div>
    <w:div w:id="182667902">
      <w:bodyDiv w:val="1"/>
      <w:marLeft w:val="0"/>
      <w:marRight w:val="0"/>
      <w:marTop w:val="0"/>
      <w:marBottom w:val="0"/>
      <w:divBdr>
        <w:top w:val="none" w:sz="0" w:space="0" w:color="auto"/>
        <w:left w:val="none" w:sz="0" w:space="0" w:color="auto"/>
        <w:bottom w:val="none" w:sz="0" w:space="0" w:color="auto"/>
        <w:right w:val="none" w:sz="0" w:space="0" w:color="auto"/>
      </w:divBdr>
    </w:div>
    <w:div w:id="189034664">
      <w:bodyDiv w:val="1"/>
      <w:marLeft w:val="0"/>
      <w:marRight w:val="0"/>
      <w:marTop w:val="0"/>
      <w:marBottom w:val="0"/>
      <w:divBdr>
        <w:top w:val="none" w:sz="0" w:space="0" w:color="auto"/>
        <w:left w:val="none" w:sz="0" w:space="0" w:color="auto"/>
        <w:bottom w:val="none" w:sz="0" w:space="0" w:color="auto"/>
        <w:right w:val="none" w:sz="0" w:space="0" w:color="auto"/>
      </w:divBdr>
    </w:div>
    <w:div w:id="203106083">
      <w:bodyDiv w:val="1"/>
      <w:marLeft w:val="0"/>
      <w:marRight w:val="0"/>
      <w:marTop w:val="0"/>
      <w:marBottom w:val="0"/>
      <w:divBdr>
        <w:top w:val="none" w:sz="0" w:space="0" w:color="auto"/>
        <w:left w:val="none" w:sz="0" w:space="0" w:color="auto"/>
        <w:bottom w:val="none" w:sz="0" w:space="0" w:color="auto"/>
        <w:right w:val="none" w:sz="0" w:space="0" w:color="auto"/>
      </w:divBdr>
    </w:div>
    <w:div w:id="203830071">
      <w:bodyDiv w:val="1"/>
      <w:marLeft w:val="0"/>
      <w:marRight w:val="0"/>
      <w:marTop w:val="0"/>
      <w:marBottom w:val="0"/>
      <w:divBdr>
        <w:top w:val="none" w:sz="0" w:space="0" w:color="auto"/>
        <w:left w:val="none" w:sz="0" w:space="0" w:color="auto"/>
        <w:bottom w:val="none" w:sz="0" w:space="0" w:color="auto"/>
        <w:right w:val="none" w:sz="0" w:space="0" w:color="auto"/>
      </w:divBdr>
    </w:div>
    <w:div w:id="207035406">
      <w:bodyDiv w:val="1"/>
      <w:marLeft w:val="0"/>
      <w:marRight w:val="0"/>
      <w:marTop w:val="0"/>
      <w:marBottom w:val="0"/>
      <w:divBdr>
        <w:top w:val="none" w:sz="0" w:space="0" w:color="auto"/>
        <w:left w:val="none" w:sz="0" w:space="0" w:color="auto"/>
        <w:bottom w:val="none" w:sz="0" w:space="0" w:color="auto"/>
        <w:right w:val="none" w:sz="0" w:space="0" w:color="auto"/>
      </w:divBdr>
    </w:div>
    <w:div w:id="213976576">
      <w:bodyDiv w:val="1"/>
      <w:marLeft w:val="0"/>
      <w:marRight w:val="0"/>
      <w:marTop w:val="0"/>
      <w:marBottom w:val="0"/>
      <w:divBdr>
        <w:top w:val="none" w:sz="0" w:space="0" w:color="auto"/>
        <w:left w:val="none" w:sz="0" w:space="0" w:color="auto"/>
        <w:bottom w:val="none" w:sz="0" w:space="0" w:color="auto"/>
        <w:right w:val="none" w:sz="0" w:space="0" w:color="auto"/>
      </w:divBdr>
    </w:div>
    <w:div w:id="215167423">
      <w:bodyDiv w:val="1"/>
      <w:marLeft w:val="0"/>
      <w:marRight w:val="0"/>
      <w:marTop w:val="0"/>
      <w:marBottom w:val="0"/>
      <w:divBdr>
        <w:top w:val="none" w:sz="0" w:space="0" w:color="auto"/>
        <w:left w:val="none" w:sz="0" w:space="0" w:color="auto"/>
        <w:bottom w:val="none" w:sz="0" w:space="0" w:color="auto"/>
        <w:right w:val="none" w:sz="0" w:space="0" w:color="auto"/>
      </w:divBdr>
    </w:div>
    <w:div w:id="226571838">
      <w:bodyDiv w:val="1"/>
      <w:marLeft w:val="0"/>
      <w:marRight w:val="0"/>
      <w:marTop w:val="0"/>
      <w:marBottom w:val="0"/>
      <w:divBdr>
        <w:top w:val="none" w:sz="0" w:space="0" w:color="auto"/>
        <w:left w:val="none" w:sz="0" w:space="0" w:color="auto"/>
        <w:bottom w:val="none" w:sz="0" w:space="0" w:color="auto"/>
        <w:right w:val="none" w:sz="0" w:space="0" w:color="auto"/>
      </w:divBdr>
    </w:div>
    <w:div w:id="227114919">
      <w:bodyDiv w:val="1"/>
      <w:marLeft w:val="0"/>
      <w:marRight w:val="0"/>
      <w:marTop w:val="0"/>
      <w:marBottom w:val="0"/>
      <w:divBdr>
        <w:top w:val="none" w:sz="0" w:space="0" w:color="auto"/>
        <w:left w:val="none" w:sz="0" w:space="0" w:color="auto"/>
        <w:bottom w:val="none" w:sz="0" w:space="0" w:color="auto"/>
        <w:right w:val="none" w:sz="0" w:space="0" w:color="auto"/>
      </w:divBdr>
    </w:div>
    <w:div w:id="229317666">
      <w:bodyDiv w:val="1"/>
      <w:marLeft w:val="0"/>
      <w:marRight w:val="0"/>
      <w:marTop w:val="0"/>
      <w:marBottom w:val="0"/>
      <w:divBdr>
        <w:top w:val="none" w:sz="0" w:space="0" w:color="auto"/>
        <w:left w:val="none" w:sz="0" w:space="0" w:color="auto"/>
        <w:bottom w:val="none" w:sz="0" w:space="0" w:color="auto"/>
        <w:right w:val="none" w:sz="0" w:space="0" w:color="auto"/>
      </w:divBdr>
    </w:div>
    <w:div w:id="230776851">
      <w:bodyDiv w:val="1"/>
      <w:marLeft w:val="0"/>
      <w:marRight w:val="0"/>
      <w:marTop w:val="0"/>
      <w:marBottom w:val="0"/>
      <w:divBdr>
        <w:top w:val="none" w:sz="0" w:space="0" w:color="auto"/>
        <w:left w:val="none" w:sz="0" w:space="0" w:color="auto"/>
        <w:bottom w:val="none" w:sz="0" w:space="0" w:color="auto"/>
        <w:right w:val="none" w:sz="0" w:space="0" w:color="auto"/>
      </w:divBdr>
    </w:div>
    <w:div w:id="234706220">
      <w:bodyDiv w:val="1"/>
      <w:marLeft w:val="0"/>
      <w:marRight w:val="0"/>
      <w:marTop w:val="0"/>
      <w:marBottom w:val="0"/>
      <w:divBdr>
        <w:top w:val="none" w:sz="0" w:space="0" w:color="auto"/>
        <w:left w:val="none" w:sz="0" w:space="0" w:color="auto"/>
        <w:bottom w:val="none" w:sz="0" w:space="0" w:color="auto"/>
        <w:right w:val="none" w:sz="0" w:space="0" w:color="auto"/>
      </w:divBdr>
    </w:div>
    <w:div w:id="244458032">
      <w:bodyDiv w:val="1"/>
      <w:marLeft w:val="0"/>
      <w:marRight w:val="0"/>
      <w:marTop w:val="0"/>
      <w:marBottom w:val="0"/>
      <w:divBdr>
        <w:top w:val="none" w:sz="0" w:space="0" w:color="auto"/>
        <w:left w:val="none" w:sz="0" w:space="0" w:color="auto"/>
        <w:bottom w:val="none" w:sz="0" w:space="0" w:color="auto"/>
        <w:right w:val="none" w:sz="0" w:space="0" w:color="auto"/>
      </w:divBdr>
    </w:div>
    <w:div w:id="248538108">
      <w:bodyDiv w:val="1"/>
      <w:marLeft w:val="0"/>
      <w:marRight w:val="0"/>
      <w:marTop w:val="0"/>
      <w:marBottom w:val="0"/>
      <w:divBdr>
        <w:top w:val="none" w:sz="0" w:space="0" w:color="auto"/>
        <w:left w:val="none" w:sz="0" w:space="0" w:color="auto"/>
        <w:bottom w:val="none" w:sz="0" w:space="0" w:color="auto"/>
        <w:right w:val="none" w:sz="0" w:space="0" w:color="auto"/>
      </w:divBdr>
    </w:div>
    <w:div w:id="249892797">
      <w:bodyDiv w:val="1"/>
      <w:marLeft w:val="0"/>
      <w:marRight w:val="0"/>
      <w:marTop w:val="0"/>
      <w:marBottom w:val="0"/>
      <w:divBdr>
        <w:top w:val="none" w:sz="0" w:space="0" w:color="auto"/>
        <w:left w:val="none" w:sz="0" w:space="0" w:color="auto"/>
        <w:bottom w:val="none" w:sz="0" w:space="0" w:color="auto"/>
        <w:right w:val="none" w:sz="0" w:space="0" w:color="auto"/>
      </w:divBdr>
    </w:div>
    <w:div w:id="253175052">
      <w:bodyDiv w:val="1"/>
      <w:marLeft w:val="0"/>
      <w:marRight w:val="0"/>
      <w:marTop w:val="0"/>
      <w:marBottom w:val="0"/>
      <w:divBdr>
        <w:top w:val="none" w:sz="0" w:space="0" w:color="auto"/>
        <w:left w:val="none" w:sz="0" w:space="0" w:color="auto"/>
        <w:bottom w:val="none" w:sz="0" w:space="0" w:color="auto"/>
        <w:right w:val="none" w:sz="0" w:space="0" w:color="auto"/>
      </w:divBdr>
    </w:div>
    <w:div w:id="259340257">
      <w:bodyDiv w:val="1"/>
      <w:marLeft w:val="0"/>
      <w:marRight w:val="0"/>
      <w:marTop w:val="0"/>
      <w:marBottom w:val="0"/>
      <w:divBdr>
        <w:top w:val="none" w:sz="0" w:space="0" w:color="auto"/>
        <w:left w:val="none" w:sz="0" w:space="0" w:color="auto"/>
        <w:bottom w:val="none" w:sz="0" w:space="0" w:color="auto"/>
        <w:right w:val="none" w:sz="0" w:space="0" w:color="auto"/>
      </w:divBdr>
    </w:div>
    <w:div w:id="264073805">
      <w:bodyDiv w:val="1"/>
      <w:marLeft w:val="0"/>
      <w:marRight w:val="0"/>
      <w:marTop w:val="0"/>
      <w:marBottom w:val="0"/>
      <w:divBdr>
        <w:top w:val="none" w:sz="0" w:space="0" w:color="auto"/>
        <w:left w:val="none" w:sz="0" w:space="0" w:color="auto"/>
        <w:bottom w:val="none" w:sz="0" w:space="0" w:color="auto"/>
        <w:right w:val="none" w:sz="0" w:space="0" w:color="auto"/>
      </w:divBdr>
    </w:div>
    <w:div w:id="264852021">
      <w:bodyDiv w:val="1"/>
      <w:marLeft w:val="0"/>
      <w:marRight w:val="0"/>
      <w:marTop w:val="0"/>
      <w:marBottom w:val="0"/>
      <w:divBdr>
        <w:top w:val="none" w:sz="0" w:space="0" w:color="auto"/>
        <w:left w:val="none" w:sz="0" w:space="0" w:color="auto"/>
        <w:bottom w:val="none" w:sz="0" w:space="0" w:color="auto"/>
        <w:right w:val="none" w:sz="0" w:space="0" w:color="auto"/>
      </w:divBdr>
    </w:div>
    <w:div w:id="266012601">
      <w:bodyDiv w:val="1"/>
      <w:marLeft w:val="0"/>
      <w:marRight w:val="0"/>
      <w:marTop w:val="0"/>
      <w:marBottom w:val="0"/>
      <w:divBdr>
        <w:top w:val="none" w:sz="0" w:space="0" w:color="auto"/>
        <w:left w:val="none" w:sz="0" w:space="0" w:color="auto"/>
        <w:bottom w:val="none" w:sz="0" w:space="0" w:color="auto"/>
        <w:right w:val="none" w:sz="0" w:space="0" w:color="auto"/>
      </w:divBdr>
    </w:div>
    <w:div w:id="266814816">
      <w:bodyDiv w:val="1"/>
      <w:marLeft w:val="0"/>
      <w:marRight w:val="0"/>
      <w:marTop w:val="0"/>
      <w:marBottom w:val="0"/>
      <w:divBdr>
        <w:top w:val="none" w:sz="0" w:space="0" w:color="auto"/>
        <w:left w:val="none" w:sz="0" w:space="0" w:color="auto"/>
        <w:bottom w:val="none" w:sz="0" w:space="0" w:color="auto"/>
        <w:right w:val="none" w:sz="0" w:space="0" w:color="auto"/>
      </w:divBdr>
    </w:div>
    <w:div w:id="268590429">
      <w:bodyDiv w:val="1"/>
      <w:marLeft w:val="0"/>
      <w:marRight w:val="0"/>
      <w:marTop w:val="0"/>
      <w:marBottom w:val="0"/>
      <w:divBdr>
        <w:top w:val="none" w:sz="0" w:space="0" w:color="auto"/>
        <w:left w:val="none" w:sz="0" w:space="0" w:color="auto"/>
        <w:bottom w:val="none" w:sz="0" w:space="0" w:color="auto"/>
        <w:right w:val="none" w:sz="0" w:space="0" w:color="auto"/>
      </w:divBdr>
    </w:div>
    <w:div w:id="271205315">
      <w:bodyDiv w:val="1"/>
      <w:marLeft w:val="0"/>
      <w:marRight w:val="0"/>
      <w:marTop w:val="0"/>
      <w:marBottom w:val="0"/>
      <w:divBdr>
        <w:top w:val="none" w:sz="0" w:space="0" w:color="auto"/>
        <w:left w:val="none" w:sz="0" w:space="0" w:color="auto"/>
        <w:bottom w:val="none" w:sz="0" w:space="0" w:color="auto"/>
        <w:right w:val="none" w:sz="0" w:space="0" w:color="auto"/>
      </w:divBdr>
    </w:div>
    <w:div w:id="274944636">
      <w:bodyDiv w:val="1"/>
      <w:marLeft w:val="0"/>
      <w:marRight w:val="0"/>
      <w:marTop w:val="0"/>
      <w:marBottom w:val="0"/>
      <w:divBdr>
        <w:top w:val="none" w:sz="0" w:space="0" w:color="auto"/>
        <w:left w:val="none" w:sz="0" w:space="0" w:color="auto"/>
        <w:bottom w:val="none" w:sz="0" w:space="0" w:color="auto"/>
        <w:right w:val="none" w:sz="0" w:space="0" w:color="auto"/>
      </w:divBdr>
    </w:div>
    <w:div w:id="284822414">
      <w:bodyDiv w:val="1"/>
      <w:marLeft w:val="0"/>
      <w:marRight w:val="0"/>
      <w:marTop w:val="0"/>
      <w:marBottom w:val="0"/>
      <w:divBdr>
        <w:top w:val="none" w:sz="0" w:space="0" w:color="auto"/>
        <w:left w:val="none" w:sz="0" w:space="0" w:color="auto"/>
        <w:bottom w:val="none" w:sz="0" w:space="0" w:color="auto"/>
        <w:right w:val="none" w:sz="0" w:space="0" w:color="auto"/>
      </w:divBdr>
    </w:div>
    <w:div w:id="290018162">
      <w:bodyDiv w:val="1"/>
      <w:marLeft w:val="0"/>
      <w:marRight w:val="0"/>
      <w:marTop w:val="0"/>
      <w:marBottom w:val="0"/>
      <w:divBdr>
        <w:top w:val="none" w:sz="0" w:space="0" w:color="auto"/>
        <w:left w:val="none" w:sz="0" w:space="0" w:color="auto"/>
        <w:bottom w:val="none" w:sz="0" w:space="0" w:color="auto"/>
        <w:right w:val="none" w:sz="0" w:space="0" w:color="auto"/>
      </w:divBdr>
    </w:div>
    <w:div w:id="295337339">
      <w:bodyDiv w:val="1"/>
      <w:marLeft w:val="0"/>
      <w:marRight w:val="0"/>
      <w:marTop w:val="0"/>
      <w:marBottom w:val="0"/>
      <w:divBdr>
        <w:top w:val="none" w:sz="0" w:space="0" w:color="auto"/>
        <w:left w:val="none" w:sz="0" w:space="0" w:color="auto"/>
        <w:bottom w:val="none" w:sz="0" w:space="0" w:color="auto"/>
        <w:right w:val="none" w:sz="0" w:space="0" w:color="auto"/>
      </w:divBdr>
    </w:div>
    <w:div w:id="297150359">
      <w:bodyDiv w:val="1"/>
      <w:marLeft w:val="0"/>
      <w:marRight w:val="0"/>
      <w:marTop w:val="0"/>
      <w:marBottom w:val="0"/>
      <w:divBdr>
        <w:top w:val="none" w:sz="0" w:space="0" w:color="auto"/>
        <w:left w:val="none" w:sz="0" w:space="0" w:color="auto"/>
        <w:bottom w:val="none" w:sz="0" w:space="0" w:color="auto"/>
        <w:right w:val="none" w:sz="0" w:space="0" w:color="auto"/>
      </w:divBdr>
    </w:div>
    <w:div w:id="306400970">
      <w:bodyDiv w:val="1"/>
      <w:marLeft w:val="0"/>
      <w:marRight w:val="0"/>
      <w:marTop w:val="0"/>
      <w:marBottom w:val="0"/>
      <w:divBdr>
        <w:top w:val="none" w:sz="0" w:space="0" w:color="auto"/>
        <w:left w:val="none" w:sz="0" w:space="0" w:color="auto"/>
        <w:bottom w:val="none" w:sz="0" w:space="0" w:color="auto"/>
        <w:right w:val="none" w:sz="0" w:space="0" w:color="auto"/>
      </w:divBdr>
    </w:div>
    <w:div w:id="308478866">
      <w:bodyDiv w:val="1"/>
      <w:marLeft w:val="0"/>
      <w:marRight w:val="0"/>
      <w:marTop w:val="0"/>
      <w:marBottom w:val="0"/>
      <w:divBdr>
        <w:top w:val="none" w:sz="0" w:space="0" w:color="auto"/>
        <w:left w:val="none" w:sz="0" w:space="0" w:color="auto"/>
        <w:bottom w:val="none" w:sz="0" w:space="0" w:color="auto"/>
        <w:right w:val="none" w:sz="0" w:space="0" w:color="auto"/>
      </w:divBdr>
    </w:div>
    <w:div w:id="309336366">
      <w:bodyDiv w:val="1"/>
      <w:marLeft w:val="0"/>
      <w:marRight w:val="0"/>
      <w:marTop w:val="0"/>
      <w:marBottom w:val="0"/>
      <w:divBdr>
        <w:top w:val="none" w:sz="0" w:space="0" w:color="auto"/>
        <w:left w:val="none" w:sz="0" w:space="0" w:color="auto"/>
        <w:bottom w:val="none" w:sz="0" w:space="0" w:color="auto"/>
        <w:right w:val="none" w:sz="0" w:space="0" w:color="auto"/>
      </w:divBdr>
    </w:div>
    <w:div w:id="309484945">
      <w:bodyDiv w:val="1"/>
      <w:marLeft w:val="0"/>
      <w:marRight w:val="0"/>
      <w:marTop w:val="0"/>
      <w:marBottom w:val="0"/>
      <w:divBdr>
        <w:top w:val="none" w:sz="0" w:space="0" w:color="auto"/>
        <w:left w:val="none" w:sz="0" w:space="0" w:color="auto"/>
        <w:bottom w:val="none" w:sz="0" w:space="0" w:color="auto"/>
        <w:right w:val="none" w:sz="0" w:space="0" w:color="auto"/>
      </w:divBdr>
    </w:div>
    <w:div w:id="320812106">
      <w:bodyDiv w:val="1"/>
      <w:marLeft w:val="0"/>
      <w:marRight w:val="0"/>
      <w:marTop w:val="0"/>
      <w:marBottom w:val="0"/>
      <w:divBdr>
        <w:top w:val="none" w:sz="0" w:space="0" w:color="auto"/>
        <w:left w:val="none" w:sz="0" w:space="0" w:color="auto"/>
        <w:bottom w:val="none" w:sz="0" w:space="0" w:color="auto"/>
        <w:right w:val="none" w:sz="0" w:space="0" w:color="auto"/>
      </w:divBdr>
    </w:div>
    <w:div w:id="322125084">
      <w:bodyDiv w:val="1"/>
      <w:marLeft w:val="0"/>
      <w:marRight w:val="0"/>
      <w:marTop w:val="0"/>
      <w:marBottom w:val="0"/>
      <w:divBdr>
        <w:top w:val="none" w:sz="0" w:space="0" w:color="auto"/>
        <w:left w:val="none" w:sz="0" w:space="0" w:color="auto"/>
        <w:bottom w:val="none" w:sz="0" w:space="0" w:color="auto"/>
        <w:right w:val="none" w:sz="0" w:space="0" w:color="auto"/>
      </w:divBdr>
    </w:div>
    <w:div w:id="325401304">
      <w:bodyDiv w:val="1"/>
      <w:marLeft w:val="0"/>
      <w:marRight w:val="0"/>
      <w:marTop w:val="0"/>
      <w:marBottom w:val="0"/>
      <w:divBdr>
        <w:top w:val="none" w:sz="0" w:space="0" w:color="auto"/>
        <w:left w:val="none" w:sz="0" w:space="0" w:color="auto"/>
        <w:bottom w:val="none" w:sz="0" w:space="0" w:color="auto"/>
        <w:right w:val="none" w:sz="0" w:space="0" w:color="auto"/>
      </w:divBdr>
    </w:div>
    <w:div w:id="326715949">
      <w:bodyDiv w:val="1"/>
      <w:marLeft w:val="0"/>
      <w:marRight w:val="0"/>
      <w:marTop w:val="0"/>
      <w:marBottom w:val="0"/>
      <w:divBdr>
        <w:top w:val="none" w:sz="0" w:space="0" w:color="auto"/>
        <w:left w:val="none" w:sz="0" w:space="0" w:color="auto"/>
        <w:bottom w:val="none" w:sz="0" w:space="0" w:color="auto"/>
        <w:right w:val="none" w:sz="0" w:space="0" w:color="auto"/>
      </w:divBdr>
    </w:div>
    <w:div w:id="327439243">
      <w:bodyDiv w:val="1"/>
      <w:marLeft w:val="0"/>
      <w:marRight w:val="0"/>
      <w:marTop w:val="0"/>
      <w:marBottom w:val="0"/>
      <w:divBdr>
        <w:top w:val="none" w:sz="0" w:space="0" w:color="auto"/>
        <w:left w:val="none" w:sz="0" w:space="0" w:color="auto"/>
        <w:bottom w:val="none" w:sz="0" w:space="0" w:color="auto"/>
        <w:right w:val="none" w:sz="0" w:space="0" w:color="auto"/>
      </w:divBdr>
    </w:div>
    <w:div w:id="329412162">
      <w:bodyDiv w:val="1"/>
      <w:marLeft w:val="0"/>
      <w:marRight w:val="0"/>
      <w:marTop w:val="0"/>
      <w:marBottom w:val="0"/>
      <w:divBdr>
        <w:top w:val="none" w:sz="0" w:space="0" w:color="auto"/>
        <w:left w:val="none" w:sz="0" w:space="0" w:color="auto"/>
        <w:bottom w:val="none" w:sz="0" w:space="0" w:color="auto"/>
        <w:right w:val="none" w:sz="0" w:space="0" w:color="auto"/>
      </w:divBdr>
    </w:div>
    <w:div w:id="330724092">
      <w:bodyDiv w:val="1"/>
      <w:marLeft w:val="0"/>
      <w:marRight w:val="0"/>
      <w:marTop w:val="0"/>
      <w:marBottom w:val="0"/>
      <w:divBdr>
        <w:top w:val="none" w:sz="0" w:space="0" w:color="auto"/>
        <w:left w:val="none" w:sz="0" w:space="0" w:color="auto"/>
        <w:bottom w:val="none" w:sz="0" w:space="0" w:color="auto"/>
        <w:right w:val="none" w:sz="0" w:space="0" w:color="auto"/>
      </w:divBdr>
    </w:div>
    <w:div w:id="332681199">
      <w:bodyDiv w:val="1"/>
      <w:marLeft w:val="0"/>
      <w:marRight w:val="0"/>
      <w:marTop w:val="0"/>
      <w:marBottom w:val="0"/>
      <w:divBdr>
        <w:top w:val="none" w:sz="0" w:space="0" w:color="auto"/>
        <w:left w:val="none" w:sz="0" w:space="0" w:color="auto"/>
        <w:bottom w:val="none" w:sz="0" w:space="0" w:color="auto"/>
        <w:right w:val="none" w:sz="0" w:space="0" w:color="auto"/>
      </w:divBdr>
    </w:div>
    <w:div w:id="334303608">
      <w:bodyDiv w:val="1"/>
      <w:marLeft w:val="0"/>
      <w:marRight w:val="0"/>
      <w:marTop w:val="0"/>
      <w:marBottom w:val="0"/>
      <w:divBdr>
        <w:top w:val="none" w:sz="0" w:space="0" w:color="auto"/>
        <w:left w:val="none" w:sz="0" w:space="0" w:color="auto"/>
        <w:bottom w:val="none" w:sz="0" w:space="0" w:color="auto"/>
        <w:right w:val="none" w:sz="0" w:space="0" w:color="auto"/>
      </w:divBdr>
    </w:div>
    <w:div w:id="335570889">
      <w:bodyDiv w:val="1"/>
      <w:marLeft w:val="0"/>
      <w:marRight w:val="0"/>
      <w:marTop w:val="0"/>
      <w:marBottom w:val="0"/>
      <w:divBdr>
        <w:top w:val="none" w:sz="0" w:space="0" w:color="auto"/>
        <w:left w:val="none" w:sz="0" w:space="0" w:color="auto"/>
        <w:bottom w:val="none" w:sz="0" w:space="0" w:color="auto"/>
        <w:right w:val="none" w:sz="0" w:space="0" w:color="auto"/>
      </w:divBdr>
    </w:div>
    <w:div w:id="335958758">
      <w:bodyDiv w:val="1"/>
      <w:marLeft w:val="0"/>
      <w:marRight w:val="0"/>
      <w:marTop w:val="0"/>
      <w:marBottom w:val="0"/>
      <w:divBdr>
        <w:top w:val="none" w:sz="0" w:space="0" w:color="auto"/>
        <w:left w:val="none" w:sz="0" w:space="0" w:color="auto"/>
        <w:bottom w:val="none" w:sz="0" w:space="0" w:color="auto"/>
        <w:right w:val="none" w:sz="0" w:space="0" w:color="auto"/>
      </w:divBdr>
    </w:div>
    <w:div w:id="338427925">
      <w:bodyDiv w:val="1"/>
      <w:marLeft w:val="0"/>
      <w:marRight w:val="0"/>
      <w:marTop w:val="0"/>
      <w:marBottom w:val="0"/>
      <w:divBdr>
        <w:top w:val="none" w:sz="0" w:space="0" w:color="auto"/>
        <w:left w:val="none" w:sz="0" w:space="0" w:color="auto"/>
        <w:bottom w:val="none" w:sz="0" w:space="0" w:color="auto"/>
        <w:right w:val="none" w:sz="0" w:space="0" w:color="auto"/>
      </w:divBdr>
    </w:div>
    <w:div w:id="338896690">
      <w:bodyDiv w:val="1"/>
      <w:marLeft w:val="0"/>
      <w:marRight w:val="0"/>
      <w:marTop w:val="0"/>
      <w:marBottom w:val="0"/>
      <w:divBdr>
        <w:top w:val="none" w:sz="0" w:space="0" w:color="auto"/>
        <w:left w:val="none" w:sz="0" w:space="0" w:color="auto"/>
        <w:bottom w:val="none" w:sz="0" w:space="0" w:color="auto"/>
        <w:right w:val="none" w:sz="0" w:space="0" w:color="auto"/>
      </w:divBdr>
    </w:div>
    <w:div w:id="339091221">
      <w:bodyDiv w:val="1"/>
      <w:marLeft w:val="0"/>
      <w:marRight w:val="0"/>
      <w:marTop w:val="0"/>
      <w:marBottom w:val="0"/>
      <w:divBdr>
        <w:top w:val="none" w:sz="0" w:space="0" w:color="auto"/>
        <w:left w:val="none" w:sz="0" w:space="0" w:color="auto"/>
        <w:bottom w:val="none" w:sz="0" w:space="0" w:color="auto"/>
        <w:right w:val="none" w:sz="0" w:space="0" w:color="auto"/>
      </w:divBdr>
    </w:div>
    <w:div w:id="343366617">
      <w:bodyDiv w:val="1"/>
      <w:marLeft w:val="0"/>
      <w:marRight w:val="0"/>
      <w:marTop w:val="0"/>
      <w:marBottom w:val="0"/>
      <w:divBdr>
        <w:top w:val="none" w:sz="0" w:space="0" w:color="auto"/>
        <w:left w:val="none" w:sz="0" w:space="0" w:color="auto"/>
        <w:bottom w:val="none" w:sz="0" w:space="0" w:color="auto"/>
        <w:right w:val="none" w:sz="0" w:space="0" w:color="auto"/>
      </w:divBdr>
    </w:div>
    <w:div w:id="345255862">
      <w:bodyDiv w:val="1"/>
      <w:marLeft w:val="0"/>
      <w:marRight w:val="0"/>
      <w:marTop w:val="0"/>
      <w:marBottom w:val="0"/>
      <w:divBdr>
        <w:top w:val="none" w:sz="0" w:space="0" w:color="auto"/>
        <w:left w:val="none" w:sz="0" w:space="0" w:color="auto"/>
        <w:bottom w:val="none" w:sz="0" w:space="0" w:color="auto"/>
        <w:right w:val="none" w:sz="0" w:space="0" w:color="auto"/>
      </w:divBdr>
    </w:div>
    <w:div w:id="351611173">
      <w:bodyDiv w:val="1"/>
      <w:marLeft w:val="0"/>
      <w:marRight w:val="0"/>
      <w:marTop w:val="0"/>
      <w:marBottom w:val="0"/>
      <w:divBdr>
        <w:top w:val="none" w:sz="0" w:space="0" w:color="auto"/>
        <w:left w:val="none" w:sz="0" w:space="0" w:color="auto"/>
        <w:bottom w:val="none" w:sz="0" w:space="0" w:color="auto"/>
        <w:right w:val="none" w:sz="0" w:space="0" w:color="auto"/>
      </w:divBdr>
    </w:div>
    <w:div w:id="352345001">
      <w:bodyDiv w:val="1"/>
      <w:marLeft w:val="0"/>
      <w:marRight w:val="0"/>
      <w:marTop w:val="0"/>
      <w:marBottom w:val="0"/>
      <w:divBdr>
        <w:top w:val="none" w:sz="0" w:space="0" w:color="auto"/>
        <w:left w:val="none" w:sz="0" w:space="0" w:color="auto"/>
        <w:bottom w:val="none" w:sz="0" w:space="0" w:color="auto"/>
        <w:right w:val="none" w:sz="0" w:space="0" w:color="auto"/>
      </w:divBdr>
    </w:div>
    <w:div w:id="353769606">
      <w:bodyDiv w:val="1"/>
      <w:marLeft w:val="0"/>
      <w:marRight w:val="0"/>
      <w:marTop w:val="0"/>
      <w:marBottom w:val="0"/>
      <w:divBdr>
        <w:top w:val="none" w:sz="0" w:space="0" w:color="auto"/>
        <w:left w:val="none" w:sz="0" w:space="0" w:color="auto"/>
        <w:bottom w:val="none" w:sz="0" w:space="0" w:color="auto"/>
        <w:right w:val="none" w:sz="0" w:space="0" w:color="auto"/>
      </w:divBdr>
    </w:div>
    <w:div w:id="358897714">
      <w:bodyDiv w:val="1"/>
      <w:marLeft w:val="0"/>
      <w:marRight w:val="0"/>
      <w:marTop w:val="0"/>
      <w:marBottom w:val="0"/>
      <w:divBdr>
        <w:top w:val="none" w:sz="0" w:space="0" w:color="auto"/>
        <w:left w:val="none" w:sz="0" w:space="0" w:color="auto"/>
        <w:bottom w:val="none" w:sz="0" w:space="0" w:color="auto"/>
        <w:right w:val="none" w:sz="0" w:space="0" w:color="auto"/>
      </w:divBdr>
    </w:div>
    <w:div w:id="380062562">
      <w:bodyDiv w:val="1"/>
      <w:marLeft w:val="0"/>
      <w:marRight w:val="0"/>
      <w:marTop w:val="0"/>
      <w:marBottom w:val="0"/>
      <w:divBdr>
        <w:top w:val="none" w:sz="0" w:space="0" w:color="auto"/>
        <w:left w:val="none" w:sz="0" w:space="0" w:color="auto"/>
        <w:bottom w:val="none" w:sz="0" w:space="0" w:color="auto"/>
        <w:right w:val="none" w:sz="0" w:space="0" w:color="auto"/>
      </w:divBdr>
    </w:div>
    <w:div w:id="380446482">
      <w:bodyDiv w:val="1"/>
      <w:marLeft w:val="0"/>
      <w:marRight w:val="0"/>
      <w:marTop w:val="0"/>
      <w:marBottom w:val="0"/>
      <w:divBdr>
        <w:top w:val="none" w:sz="0" w:space="0" w:color="auto"/>
        <w:left w:val="none" w:sz="0" w:space="0" w:color="auto"/>
        <w:bottom w:val="none" w:sz="0" w:space="0" w:color="auto"/>
        <w:right w:val="none" w:sz="0" w:space="0" w:color="auto"/>
      </w:divBdr>
    </w:div>
    <w:div w:id="381486899">
      <w:bodyDiv w:val="1"/>
      <w:marLeft w:val="0"/>
      <w:marRight w:val="0"/>
      <w:marTop w:val="0"/>
      <w:marBottom w:val="0"/>
      <w:divBdr>
        <w:top w:val="none" w:sz="0" w:space="0" w:color="auto"/>
        <w:left w:val="none" w:sz="0" w:space="0" w:color="auto"/>
        <w:bottom w:val="none" w:sz="0" w:space="0" w:color="auto"/>
        <w:right w:val="none" w:sz="0" w:space="0" w:color="auto"/>
      </w:divBdr>
    </w:div>
    <w:div w:id="390613941">
      <w:bodyDiv w:val="1"/>
      <w:marLeft w:val="0"/>
      <w:marRight w:val="0"/>
      <w:marTop w:val="0"/>
      <w:marBottom w:val="0"/>
      <w:divBdr>
        <w:top w:val="none" w:sz="0" w:space="0" w:color="auto"/>
        <w:left w:val="none" w:sz="0" w:space="0" w:color="auto"/>
        <w:bottom w:val="none" w:sz="0" w:space="0" w:color="auto"/>
        <w:right w:val="none" w:sz="0" w:space="0" w:color="auto"/>
      </w:divBdr>
    </w:div>
    <w:div w:id="394818370">
      <w:bodyDiv w:val="1"/>
      <w:marLeft w:val="0"/>
      <w:marRight w:val="0"/>
      <w:marTop w:val="0"/>
      <w:marBottom w:val="0"/>
      <w:divBdr>
        <w:top w:val="none" w:sz="0" w:space="0" w:color="auto"/>
        <w:left w:val="none" w:sz="0" w:space="0" w:color="auto"/>
        <w:bottom w:val="none" w:sz="0" w:space="0" w:color="auto"/>
        <w:right w:val="none" w:sz="0" w:space="0" w:color="auto"/>
      </w:divBdr>
    </w:div>
    <w:div w:id="401105286">
      <w:bodyDiv w:val="1"/>
      <w:marLeft w:val="0"/>
      <w:marRight w:val="0"/>
      <w:marTop w:val="0"/>
      <w:marBottom w:val="0"/>
      <w:divBdr>
        <w:top w:val="none" w:sz="0" w:space="0" w:color="auto"/>
        <w:left w:val="none" w:sz="0" w:space="0" w:color="auto"/>
        <w:bottom w:val="none" w:sz="0" w:space="0" w:color="auto"/>
        <w:right w:val="none" w:sz="0" w:space="0" w:color="auto"/>
      </w:divBdr>
    </w:div>
    <w:div w:id="401833859">
      <w:bodyDiv w:val="1"/>
      <w:marLeft w:val="0"/>
      <w:marRight w:val="0"/>
      <w:marTop w:val="0"/>
      <w:marBottom w:val="0"/>
      <w:divBdr>
        <w:top w:val="none" w:sz="0" w:space="0" w:color="auto"/>
        <w:left w:val="none" w:sz="0" w:space="0" w:color="auto"/>
        <w:bottom w:val="none" w:sz="0" w:space="0" w:color="auto"/>
        <w:right w:val="none" w:sz="0" w:space="0" w:color="auto"/>
      </w:divBdr>
    </w:div>
    <w:div w:id="402289905">
      <w:bodyDiv w:val="1"/>
      <w:marLeft w:val="0"/>
      <w:marRight w:val="0"/>
      <w:marTop w:val="0"/>
      <w:marBottom w:val="0"/>
      <w:divBdr>
        <w:top w:val="none" w:sz="0" w:space="0" w:color="auto"/>
        <w:left w:val="none" w:sz="0" w:space="0" w:color="auto"/>
        <w:bottom w:val="none" w:sz="0" w:space="0" w:color="auto"/>
        <w:right w:val="none" w:sz="0" w:space="0" w:color="auto"/>
      </w:divBdr>
    </w:div>
    <w:div w:id="408311892">
      <w:bodyDiv w:val="1"/>
      <w:marLeft w:val="0"/>
      <w:marRight w:val="0"/>
      <w:marTop w:val="0"/>
      <w:marBottom w:val="0"/>
      <w:divBdr>
        <w:top w:val="none" w:sz="0" w:space="0" w:color="auto"/>
        <w:left w:val="none" w:sz="0" w:space="0" w:color="auto"/>
        <w:bottom w:val="none" w:sz="0" w:space="0" w:color="auto"/>
        <w:right w:val="none" w:sz="0" w:space="0" w:color="auto"/>
      </w:divBdr>
    </w:div>
    <w:div w:id="415714237">
      <w:bodyDiv w:val="1"/>
      <w:marLeft w:val="0"/>
      <w:marRight w:val="0"/>
      <w:marTop w:val="0"/>
      <w:marBottom w:val="0"/>
      <w:divBdr>
        <w:top w:val="none" w:sz="0" w:space="0" w:color="auto"/>
        <w:left w:val="none" w:sz="0" w:space="0" w:color="auto"/>
        <w:bottom w:val="none" w:sz="0" w:space="0" w:color="auto"/>
        <w:right w:val="none" w:sz="0" w:space="0" w:color="auto"/>
      </w:divBdr>
    </w:div>
    <w:div w:id="419569825">
      <w:bodyDiv w:val="1"/>
      <w:marLeft w:val="0"/>
      <w:marRight w:val="0"/>
      <w:marTop w:val="0"/>
      <w:marBottom w:val="0"/>
      <w:divBdr>
        <w:top w:val="none" w:sz="0" w:space="0" w:color="auto"/>
        <w:left w:val="none" w:sz="0" w:space="0" w:color="auto"/>
        <w:bottom w:val="none" w:sz="0" w:space="0" w:color="auto"/>
        <w:right w:val="none" w:sz="0" w:space="0" w:color="auto"/>
      </w:divBdr>
    </w:div>
    <w:div w:id="425656665">
      <w:bodyDiv w:val="1"/>
      <w:marLeft w:val="0"/>
      <w:marRight w:val="0"/>
      <w:marTop w:val="0"/>
      <w:marBottom w:val="0"/>
      <w:divBdr>
        <w:top w:val="none" w:sz="0" w:space="0" w:color="auto"/>
        <w:left w:val="none" w:sz="0" w:space="0" w:color="auto"/>
        <w:bottom w:val="none" w:sz="0" w:space="0" w:color="auto"/>
        <w:right w:val="none" w:sz="0" w:space="0" w:color="auto"/>
      </w:divBdr>
    </w:div>
    <w:div w:id="446124227">
      <w:bodyDiv w:val="1"/>
      <w:marLeft w:val="0"/>
      <w:marRight w:val="0"/>
      <w:marTop w:val="0"/>
      <w:marBottom w:val="0"/>
      <w:divBdr>
        <w:top w:val="none" w:sz="0" w:space="0" w:color="auto"/>
        <w:left w:val="none" w:sz="0" w:space="0" w:color="auto"/>
        <w:bottom w:val="none" w:sz="0" w:space="0" w:color="auto"/>
        <w:right w:val="none" w:sz="0" w:space="0" w:color="auto"/>
      </w:divBdr>
    </w:div>
    <w:div w:id="451049764">
      <w:bodyDiv w:val="1"/>
      <w:marLeft w:val="0"/>
      <w:marRight w:val="0"/>
      <w:marTop w:val="0"/>
      <w:marBottom w:val="0"/>
      <w:divBdr>
        <w:top w:val="none" w:sz="0" w:space="0" w:color="auto"/>
        <w:left w:val="none" w:sz="0" w:space="0" w:color="auto"/>
        <w:bottom w:val="none" w:sz="0" w:space="0" w:color="auto"/>
        <w:right w:val="none" w:sz="0" w:space="0" w:color="auto"/>
      </w:divBdr>
    </w:div>
    <w:div w:id="451903119">
      <w:bodyDiv w:val="1"/>
      <w:marLeft w:val="0"/>
      <w:marRight w:val="0"/>
      <w:marTop w:val="0"/>
      <w:marBottom w:val="0"/>
      <w:divBdr>
        <w:top w:val="none" w:sz="0" w:space="0" w:color="auto"/>
        <w:left w:val="none" w:sz="0" w:space="0" w:color="auto"/>
        <w:bottom w:val="none" w:sz="0" w:space="0" w:color="auto"/>
        <w:right w:val="none" w:sz="0" w:space="0" w:color="auto"/>
      </w:divBdr>
    </w:div>
    <w:div w:id="455684506">
      <w:bodyDiv w:val="1"/>
      <w:marLeft w:val="0"/>
      <w:marRight w:val="0"/>
      <w:marTop w:val="0"/>
      <w:marBottom w:val="0"/>
      <w:divBdr>
        <w:top w:val="none" w:sz="0" w:space="0" w:color="auto"/>
        <w:left w:val="none" w:sz="0" w:space="0" w:color="auto"/>
        <w:bottom w:val="none" w:sz="0" w:space="0" w:color="auto"/>
        <w:right w:val="none" w:sz="0" w:space="0" w:color="auto"/>
      </w:divBdr>
    </w:div>
    <w:div w:id="456222226">
      <w:bodyDiv w:val="1"/>
      <w:marLeft w:val="0"/>
      <w:marRight w:val="0"/>
      <w:marTop w:val="0"/>
      <w:marBottom w:val="0"/>
      <w:divBdr>
        <w:top w:val="none" w:sz="0" w:space="0" w:color="auto"/>
        <w:left w:val="none" w:sz="0" w:space="0" w:color="auto"/>
        <w:bottom w:val="none" w:sz="0" w:space="0" w:color="auto"/>
        <w:right w:val="none" w:sz="0" w:space="0" w:color="auto"/>
      </w:divBdr>
    </w:div>
    <w:div w:id="458185629">
      <w:bodyDiv w:val="1"/>
      <w:marLeft w:val="0"/>
      <w:marRight w:val="0"/>
      <w:marTop w:val="0"/>
      <w:marBottom w:val="0"/>
      <w:divBdr>
        <w:top w:val="none" w:sz="0" w:space="0" w:color="auto"/>
        <w:left w:val="none" w:sz="0" w:space="0" w:color="auto"/>
        <w:bottom w:val="none" w:sz="0" w:space="0" w:color="auto"/>
        <w:right w:val="none" w:sz="0" w:space="0" w:color="auto"/>
      </w:divBdr>
    </w:div>
    <w:div w:id="461728425">
      <w:bodyDiv w:val="1"/>
      <w:marLeft w:val="0"/>
      <w:marRight w:val="0"/>
      <w:marTop w:val="0"/>
      <w:marBottom w:val="0"/>
      <w:divBdr>
        <w:top w:val="none" w:sz="0" w:space="0" w:color="auto"/>
        <w:left w:val="none" w:sz="0" w:space="0" w:color="auto"/>
        <w:bottom w:val="none" w:sz="0" w:space="0" w:color="auto"/>
        <w:right w:val="none" w:sz="0" w:space="0" w:color="auto"/>
      </w:divBdr>
    </w:div>
    <w:div w:id="462308759">
      <w:bodyDiv w:val="1"/>
      <w:marLeft w:val="0"/>
      <w:marRight w:val="0"/>
      <w:marTop w:val="0"/>
      <w:marBottom w:val="0"/>
      <w:divBdr>
        <w:top w:val="none" w:sz="0" w:space="0" w:color="auto"/>
        <w:left w:val="none" w:sz="0" w:space="0" w:color="auto"/>
        <w:bottom w:val="none" w:sz="0" w:space="0" w:color="auto"/>
        <w:right w:val="none" w:sz="0" w:space="0" w:color="auto"/>
      </w:divBdr>
    </w:div>
    <w:div w:id="464006397">
      <w:bodyDiv w:val="1"/>
      <w:marLeft w:val="0"/>
      <w:marRight w:val="0"/>
      <w:marTop w:val="0"/>
      <w:marBottom w:val="0"/>
      <w:divBdr>
        <w:top w:val="none" w:sz="0" w:space="0" w:color="auto"/>
        <w:left w:val="none" w:sz="0" w:space="0" w:color="auto"/>
        <w:bottom w:val="none" w:sz="0" w:space="0" w:color="auto"/>
        <w:right w:val="none" w:sz="0" w:space="0" w:color="auto"/>
      </w:divBdr>
    </w:div>
    <w:div w:id="471488560">
      <w:bodyDiv w:val="1"/>
      <w:marLeft w:val="0"/>
      <w:marRight w:val="0"/>
      <w:marTop w:val="0"/>
      <w:marBottom w:val="0"/>
      <w:divBdr>
        <w:top w:val="none" w:sz="0" w:space="0" w:color="auto"/>
        <w:left w:val="none" w:sz="0" w:space="0" w:color="auto"/>
        <w:bottom w:val="none" w:sz="0" w:space="0" w:color="auto"/>
        <w:right w:val="none" w:sz="0" w:space="0" w:color="auto"/>
      </w:divBdr>
    </w:div>
    <w:div w:id="472213279">
      <w:bodyDiv w:val="1"/>
      <w:marLeft w:val="0"/>
      <w:marRight w:val="0"/>
      <w:marTop w:val="0"/>
      <w:marBottom w:val="0"/>
      <w:divBdr>
        <w:top w:val="none" w:sz="0" w:space="0" w:color="auto"/>
        <w:left w:val="none" w:sz="0" w:space="0" w:color="auto"/>
        <w:bottom w:val="none" w:sz="0" w:space="0" w:color="auto"/>
        <w:right w:val="none" w:sz="0" w:space="0" w:color="auto"/>
      </w:divBdr>
    </w:div>
    <w:div w:id="474880722">
      <w:bodyDiv w:val="1"/>
      <w:marLeft w:val="0"/>
      <w:marRight w:val="0"/>
      <w:marTop w:val="0"/>
      <w:marBottom w:val="0"/>
      <w:divBdr>
        <w:top w:val="none" w:sz="0" w:space="0" w:color="auto"/>
        <w:left w:val="none" w:sz="0" w:space="0" w:color="auto"/>
        <w:bottom w:val="none" w:sz="0" w:space="0" w:color="auto"/>
        <w:right w:val="none" w:sz="0" w:space="0" w:color="auto"/>
      </w:divBdr>
    </w:div>
    <w:div w:id="483353655">
      <w:bodyDiv w:val="1"/>
      <w:marLeft w:val="0"/>
      <w:marRight w:val="0"/>
      <w:marTop w:val="0"/>
      <w:marBottom w:val="0"/>
      <w:divBdr>
        <w:top w:val="none" w:sz="0" w:space="0" w:color="auto"/>
        <w:left w:val="none" w:sz="0" w:space="0" w:color="auto"/>
        <w:bottom w:val="none" w:sz="0" w:space="0" w:color="auto"/>
        <w:right w:val="none" w:sz="0" w:space="0" w:color="auto"/>
      </w:divBdr>
    </w:div>
    <w:div w:id="485361036">
      <w:bodyDiv w:val="1"/>
      <w:marLeft w:val="0"/>
      <w:marRight w:val="0"/>
      <w:marTop w:val="0"/>
      <w:marBottom w:val="0"/>
      <w:divBdr>
        <w:top w:val="none" w:sz="0" w:space="0" w:color="auto"/>
        <w:left w:val="none" w:sz="0" w:space="0" w:color="auto"/>
        <w:bottom w:val="none" w:sz="0" w:space="0" w:color="auto"/>
        <w:right w:val="none" w:sz="0" w:space="0" w:color="auto"/>
      </w:divBdr>
    </w:div>
    <w:div w:id="488401417">
      <w:bodyDiv w:val="1"/>
      <w:marLeft w:val="0"/>
      <w:marRight w:val="0"/>
      <w:marTop w:val="0"/>
      <w:marBottom w:val="0"/>
      <w:divBdr>
        <w:top w:val="none" w:sz="0" w:space="0" w:color="auto"/>
        <w:left w:val="none" w:sz="0" w:space="0" w:color="auto"/>
        <w:bottom w:val="none" w:sz="0" w:space="0" w:color="auto"/>
        <w:right w:val="none" w:sz="0" w:space="0" w:color="auto"/>
      </w:divBdr>
    </w:div>
    <w:div w:id="492066370">
      <w:bodyDiv w:val="1"/>
      <w:marLeft w:val="0"/>
      <w:marRight w:val="0"/>
      <w:marTop w:val="0"/>
      <w:marBottom w:val="0"/>
      <w:divBdr>
        <w:top w:val="none" w:sz="0" w:space="0" w:color="auto"/>
        <w:left w:val="none" w:sz="0" w:space="0" w:color="auto"/>
        <w:bottom w:val="none" w:sz="0" w:space="0" w:color="auto"/>
        <w:right w:val="none" w:sz="0" w:space="0" w:color="auto"/>
      </w:divBdr>
    </w:div>
    <w:div w:id="492646308">
      <w:bodyDiv w:val="1"/>
      <w:marLeft w:val="0"/>
      <w:marRight w:val="0"/>
      <w:marTop w:val="0"/>
      <w:marBottom w:val="0"/>
      <w:divBdr>
        <w:top w:val="none" w:sz="0" w:space="0" w:color="auto"/>
        <w:left w:val="none" w:sz="0" w:space="0" w:color="auto"/>
        <w:bottom w:val="none" w:sz="0" w:space="0" w:color="auto"/>
        <w:right w:val="none" w:sz="0" w:space="0" w:color="auto"/>
      </w:divBdr>
    </w:div>
    <w:div w:id="494418246">
      <w:bodyDiv w:val="1"/>
      <w:marLeft w:val="0"/>
      <w:marRight w:val="0"/>
      <w:marTop w:val="0"/>
      <w:marBottom w:val="0"/>
      <w:divBdr>
        <w:top w:val="none" w:sz="0" w:space="0" w:color="auto"/>
        <w:left w:val="none" w:sz="0" w:space="0" w:color="auto"/>
        <w:bottom w:val="none" w:sz="0" w:space="0" w:color="auto"/>
        <w:right w:val="none" w:sz="0" w:space="0" w:color="auto"/>
      </w:divBdr>
    </w:div>
    <w:div w:id="497498338">
      <w:bodyDiv w:val="1"/>
      <w:marLeft w:val="0"/>
      <w:marRight w:val="0"/>
      <w:marTop w:val="0"/>
      <w:marBottom w:val="0"/>
      <w:divBdr>
        <w:top w:val="none" w:sz="0" w:space="0" w:color="auto"/>
        <w:left w:val="none" w:sz="0" w:space="0" w:color="auto"/>
        <w:bottom w:val="none" w:sz="0" w:space="0" w:color="auto"/>
        <w:right w:val="none" w:sz="0" w:space="0" w:color="auto"/>
      </w:divBdr>
    </w:div>
    <w:div w:id="502277949">
      <w:bodyDiv w:val="1"/>
      <w:marLeft w:val="0"/>
      <w:marRight w:val="0"/>
      <w:marTop w:val="0"/>
      <w:marBottom w:val="0"/>
      <w:divBdr>
        <w:top w:val="none" w:sz="0" w:space="0" w:color="auto"/>
        <w:left w:val="none" w:sz="0" w:space="0" w:color="auto"/>
        <w:bottom w:val="none" w:sz="0" w:space="0" w:color="auto"/>
        <w:right w:val="none" w:sz="0" w:space="0" w:color="auto"/>
      </w:divBdr>
    </w:div>
    <w:div w:id="507137634">
      <w:bodyDiv w:val="1"/>
      <w:marLeft w:val="0"/>
      <w:marRight w:val="0"/>
      <w:marTop w:val="0"/>
      <w:marBottom w:val="0"/>
      <w:divBdr>
        <w:top w:val="none" w:sz="0" w:space="0" w:color="auto"/>
        <w:left w:val="none" w:sz="0" w:space="0" w:color="auto"/>
        <w:bottom w:val="none" w:sz="0" w:space="0" w:color="auto"/>
        <w:right w:val="none" w:sz="0" w:space="0" w:color="auto"/>
      </w:divBdr>
    </w:div>
    <w:div w:id="512692646">
      <w:bodyDiv w:val="1"/>
      <w:marLeft w:val="0"/>
      <w:marRight w:val="0"/>
      <w:marTop w:val="0"/>
      <w:marBottom w:val="0"/>
      <w:divBdr>
        <w:top w:val="none" w:sz="0" w:space="0" w:color="auto"/>
        <w:left w:val="none" w:sz="0" w:space="0" w:color="auto"/>
        <w:bottom w:val="none" w:sz="0" w:space="0" w:color="auto"/>
        <w:right w:val="none" w:sz="0" w:space="0" w:color="auto"/>
      </w:divBdr>
    </w:div>
    <w:div w:id="515657197">
      <w:bodyDiv w:val="1"/>
      <w:marLeft w:val="0"/>
      <w:marRight w:val="0"/>
      <w:marTop w:val="0"/>
      <w:marBottom w:val="0"/>
      <w:divBdr>
        <w:top w:val="none" w:sz="0" w:space="0" w:color="auto"/>
        <w:left w:val="none" w:sz="0" w:space="0" w:color="auto"/>
        <w:bottom w:val="none" w:sz="0" w:space="0" w:color="auto"/>
        <w:right w:val="none" w:sz="0" w:space="0" w:color="auto"/>
      </w:divBdr>
    </w:div>
    <w:div w:id="519009370">
      <w:bodyDiv w:val="1"/>
      <w:marLeft w:val="0"/>
      <w:marRight w:val="0"/>
      <w:marTop w:val="0"/>
      <w:marBottom w:val="0"/>
      <w:divBdr>
        <w:top w:val="none" w:sz="0" w:space="0" w:color="auto"/>
        <w:left w:val="none" w:sz="0" w:space="0" w:color="auto"/>
        <w:bottom w:val="none" w:sz="0" w:space="0" w:color="auto"/>
        <w:right w:val="none" w:sz="0" w:space="0" w:color="auto"/>
      </w:divBdr>
    </w:div>
    <w:div w:id="519049916">
      <w:bodyDiv w:val="1"/>
      <w:marLeft w:val="0"/>
      <w:marRight w:val="0"/>
      <w:marTop w:val="0"/>
      <w:marBottom w:val="0"/>
      <w:divBdr>
        <w:top w:val="none" w:sz="0" w:space="0" w:color="auto"/>
        <w:left w:val="none" w:sz="0" w:space="0" w:color="auto"/>
        <w:bottom w:val="none" w:sz="0" w:space="0" w:color="auto"/>
        <w:right w:val="none" w:sz="0" w:space="0" w:color="auto"/>
      </w:divBdr>
    </w:div>
    <w:div w:id="520358219">
      <w:bodyDiv w:val="1"/>
      <w:marLeft w:val="0"/>
      <w:marRight w:val="0"/>
      <w:marTop w:val="0"/>
      <w:marBottom w:val="0"/>
      <w:divBdr>
        <w:top w:val="none" w:sz="0" w:space="0" w:color="auto"/>
        <w:left w:val="none" w:sz="0" w:space="0" w:color="auto"/>
        <w:bottom w:val="none" w:sz="0" w:space="0" w:color="auto"/>
        <w:right w:val="none" w:sz="0" w:space="0" w:color="auto"/>
      </w:divBdr>
    </w:div>
    <w:div w:id="529533200">
      <w:bodyDiv w:val="1"/>
      <w:marLeft w:val="0"/>
      <w:marRight w:val="0"/>
      <w:marTop w:val="0"/>
      <w:marBottom w:val="0"/>
      <w:divBdr>
        <w:top w:val="none" w:sz="0" w:space="0" w:color="auto"/>
        <w:left w:val="none" w:sz="0" w:space="0" w:color="auto"/>
        <w:bottom w:val="none" w:sz="0" w:space="0" w:color="auto"/>
        <w:right w:val="none" w:sz="0" w:space="0" w:color="auto"/>
      </w:divBdr>
    </w:div>
    <w:div w:id="530916607">
      <w:bodyDiv w:val="1"/>
      <w:marLeft w:val="0"/>
      <w:marRight w:val="0"/>
      <w:marTop w:val="0"/>
      <w:marBottom w:val="0"/>
      <w:divBdr>
        <w:top w:val="none" w:sz="0" w:space="0" w:color="auto"/>
        <w:left w:val="none" w:sz="0" w:space="0" w:color="auto"/>
        <w:bottom w:val="none" w:sz="0" w:space="0" w:color="auto"/>
        <w:right w:val="none" w:sz="0" w:space="0" w:color="auto"/>
      </w:divBdr>
    </w:div>
    <w:div w:id="533736955">
      <w:bodyDiv w:val="1"/>
      <w:marLeft w:val="0"/>
      <w:marRight w:val="0"/>
      <w:marTop w:val="0"/>
      <w:marBottom w:val="0"/>
      <w:divBdr>
        <w:top w:val="none" w:sz="0" w:space="0" w:color="auto"/>
        <w:left w:val="none" w:sz="0" w:space="0" w:color="auto"/>
        <w:bottom w:val="none" w:sz="0" w:space="0" w:color="auto"/>
        <w:right w:val="none" w:sz="0" w:space="0" w:color="auto"/>
      </w:divBdr>
    </w:div>
    <w:div w:id="536357560">
      <w:bodyDiv w:val="1"/>
      <w:marLeft w:val="0"/>
      <w:marRight w:val="0"/>
      <w:marTop w:val="0"/>
      <w:marBottom w:val="0"/>
      <w:divBdr>
        <w:top w:val="none" w:sz="0" w:space="0" w:color="auto"/>
        <w:left w:val="none" w:sz="0" w:space="0" w:color="auto"/>
        <w:bottom w:val="none" w:sz="0" w:space="0" w:color="auto"/>
        <w:right w:val="none" w:sz="0" w:space="0" w:color="auto"/>
      </w:divBdr>
    </w:div>
    <w:div w:id="542064120">
      <w:bodyDiv w:val="1"/>
      <w:marLeft w:val="0"/>
      <w:marRight w:val="0"/>
      <w:marTop w:val="0"/>
      <w:marBottom w:val="0"/>
      <w:divBdr>
        <w:top w:val="none" w:sz="0" w:space="0" w:color="auto"/>
        <w:left w:val="none" w:sz="0" w:space="0" w:color="auto"/>
        <w:bottom w:val="none" w:sz="0" w:space="0" w:color="auto"/>
        <w:right w:val="none" w:sz="0" w:space="0" w:color="auto"/>
      </w:divBdr>
    </w:div>
    <w:div w:id="546336184">
      <w:bodyDiv w:val="1"/>
      <w:marLeft w:val="0"/>
      <w:marRight w:val="0"/>
      <w:marTop w:val="0"/>
      <w:marBottom w:val="0"/>
      <w:divBdr>
        <w:top w:val="none" w:sz="0" w:space="0" w:color="auto"/>
        <w:left w:val="none" w:sz="0" w:space="0" w:color="auto"/>
        <w:bottom w:val="none" w:sz="0" w:space="0" w:color="auto"/>
        <w:right w:val="none" w:sz="0" w:space="0" w:color="auto"/>
      </w:divBdr>
    </w:div>
    <w:div w:id="547498548">
      <w:bodyDiv w:val="1"/>
      <w:marLeft w:val="0"/>
      <w:marRight w:val="0"/>
      <w:marTop w:val="0"/>
      <w:marBottom w:val="0"/>
      <w:divBdr>
        <w:top w:val="none" w:sz="0" w:space="0" w:color="auto"/>
        <w:left w:val="none" w:sz="0" w:space="0" w:color="auto"/>
        <w:bottom w:val="none" w:sz="0" w:space="0" w:color="auto"/>
        <w:right w:val="none" w:sz="0" w:space="0" w:color="auto"/>
      </w:divBdr>
    </w:div>
    <w:div w:id="549419663">
      <w:bodyDiv w:val="1"/>
      <w:marLeft w:val="0"/>
      <w:marRight w:val="0"/>
      <w:marTop w:val="0"/>
      <w:marBottom w:val="0"/>
      <w:divBdr>
        <w:top w:val="none" w:sz="0" w:space="0" w:color="auto"/>
        <w:left w:val="none" w:sz="0" w:space="0" w:color="auto"/>
        <w:bottom w:val="none" w:sz="0" w:space="0" w:color="auto"/>
        <w:right w:val="none" w:sz="0" w:space="0" w:color="auto"/>
      </w:divBdr>
    </w:div>
    <w:div w:id="551695750">
      <w:bodyDiv w:val="1"/>
      <w:marLeft w:val="0"/>
      <w:marRight w:val="0"/>
      <w:marTop w:val="0"/>
      <w:marBottom w:val="0"/>
      <w:divBdr>
        <w:top w:val="none" w:sz="0" w:space="0" w:color="auto"/>
        <w:left w:val="none" w:sz="0" w:space="0" w:color="auto"/>
        <w:bottom w:val="none" w:sz="0" w:space="0" w:color="auto"/>
        <w:right w:val="none" w:sz="0" w:space="0" w:color="auto"/>
      </w:divBdr>
    </w:div>
    <w:div w:id="552353975">
      <w:bodyDiv w:val="1"/>
      <w:marLeft w:val="0"/>
      <w:marRight w:val="0"/>
      <w:marTop w:val="0"/>
      <w:marBottom w:val="0"/>
      <w:divBdr>
        <w:top w:val="none" w:sz="0" w:space="0" w:color="auto"/>
        <w:left w:val="none" w:sz="0" w:space="0" w:color="auto"/>
        <w:bottom w:val="none" w:sz="0" w:space="0" w:color="auto"/>
        <w:right w:val="none" w:sz="0" w:space="0" w:color="auto"/>
      </w:divBdr>
    </w:div>
    <w:div w:id="559557800">
      <w:bodyDiv w:val="1"/>
      <w:marLeft w:val="0"/>
      <w:marRight w:val="0"/>
      <w:marTop w:val="0"/>
      <w:marBottom w:val="0"/>
      <w:divBdr>
        <w:top w:val="none" w:sz="0" w:space="0" w:color="auto"/>
        <w:left w:val="none" w:sz="0" w:space="0" w:color="auto"/>
        <w:bottom w:val="none" w:sz="0" w:space="0" w:color="auto"/>
        <w:right w:val="none" w:sz="0" w:space="0" w:color="auto"/>
      </w:divBdr>
    </w:div>
    <w:div w:id="560168824">
      <w:bodyDiv w:val="1"/>
      <w:marLeft w:val="0"/>
      <w:marRight w:val="0"/>
      <w:marTop w:val="0"/>
      <w:marBottom w:val="0"/>
      <w:divBdr>
        <w:top w:val="none" w:sz="0" w:space="0" w:color="auto"/>
        <w:left w:val="none" w:sz="0" w:space="0" w:color="auto"/>
        <w:bottom w:val="none" w:sz="0" w:space="0" w:color="auto"/>
        <w:right w:val="none" w:sz="0" w:space="0" w:color="auto"/>
      </w:divBdr>
      <w:divsChild>
        <w:div w:id="328019301">
          <w:marLeft w:val="0"/>
          <w:marRight w:val="0"/>
          <w:marTop w:val="0"/>
          <w:marBottom w:val="0"/>
          <w:divBdr>
            <w:top w:val="none" w:sz="0" w:space="0" w:color="auto"/>
            <w:left w:val="none" w:sz="0" w:space="0" w:color="auto"/>
            <w:bottom w:val="none" w:sz="0" w:space="0" w:color="auto"/>
            <w:right w:val="none" w:sz="0" w:space="0" w:color="auto"/>
          </w:divBdr>
          <w:divsChild>
            <w:div w:id="108025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223270">
      <w:bodyDiv w:val="1"/>
      <w:marLeft w:val="0"/>
      <w:marRight w:val="0"/>
      <w:marTop w:val="0"/>
      <w:marBottom w:val="0"/>
      <w:divBdr>
        <w:top w:val="none" w:sz="0" w:space="0" w:color="auto"/>
        <w:left w:val="none" w:sz="0" w:space="0" w:color="auto"/>
        <w:bottom w:val="none" w:sz="0" w:space="0" w:color="auto"/>
        <w:right w:val="none" w:sz="0" w:space="0" w:color="auto"/>
      </w:divBdr>
    </w:div>
    <w:div w:id="567695834">
      <w:bodyDiv w:val="1"/>
      <w:marLeft w:val="0"/>
      <w:marRight w:val="0"/>
      <w:marTop w:val="0"/>
      <w:marBottom w:val="0"/>
      <w:divBdr>
        <w:top w:val="none" w:sz="0" w:space="0" w:color="auto"/>
        <w:left w:val="none" w:sz="0" w:space="0" w:color="auto"/>
        <w:bottom w:val="none" w:sz="0" w:space="0" w:color="auto"/>
        <w:right w:val="none" w:sz="0" w:space="0" w:color="auto"/>
      </w:divBdr>
    </w:div>
    <w:div w:id="572156259">
      <w:bodyDiv w:val="1"/>
      <w:marLeft w:val="0"/>
      <w:marRight w:val="0"/>
      <w:marTop w:val="0"/>
      <w:marBottom w:val="0"/>
      <w:divBdr>
        <w:top w:val="none" w:sz="0" w:space="0" w:color="auto"/>
        <w:left w:val="none" w:sz="0" w:space="0" w:color="auto"/>
        <w:bottom w:val="none" w:sz="0" w:space="0" w:color="auto"/>
        <w:right w:val="none" w:sz="0" w:space="0" w:color="auto"/>
      </w:divBdr>
    </w:div>
    <w:div w:id="576017922">
      <w:bodyDiv w:val="1"/>
      <w:marLeft w:val="0"/>
      <w:marRight w:val="0"/>
      <w:marTop w:val="0"/>
      <w:marBottom w:val="0"/>
      <w:divBdr>
        <w:top w:val="none" w:sz="0" w:space="0" w:color="auto"/>
        <w:left w:val="none" w:sz="0" w:space="0" w:color="auto"/>
        <w:bottom w:val="none" w:sz="0" w:space="0" w:color="auto"/>
        <w:right w:val="none" w:sz="0" w:space="0" w:color="auto"/>
      </w:divBdr>
    </w:div>
    <w:div w:id="576597025">
      <w:bodyDiv w:val="1"/>
      <w:marLeft w:val="0"/>
      <w:marRight w:val="0"/>
      <w:marTop w:val="0"/>
      <w:marBottom w:val="0"/>
      <w:divBdr>
        <w:top w:val="none" w:sz="0" w:space="0" w:color="auto"/>
        <w:left w:val="none" w:sz="0" w:space="0" w:color="auto"/>
        <w:bottom w:val="none" w:sz="0" w:space="0" w:color="auto"/>
        <w:right w:val="none" w:sz="0" w:space="0" w:color="auto"/>
      </w:divBdr>
    </w:div>
    <w:div w:id="579869720">
      <w:bodyDiv w:val="1"/>
      <w:marLeft w:val="0"/>
      <w:marRight w:val="0"/>
      <w:marTop w:val="0"/>
      <w:marBottom w:val="0"/>
      <w:divBdr>
        <w:top w:val="none" w:sz="0" w:space="0" w:color="auto"/>
        <w:left w:val="none" w:sz="0" w:space="0" w:color="auto"/>
        <w:bottom w:val="none" w:sz="0" w:space="0" w:color="auto"/>
        <w:right w:val="none" w:sz="0" w:space="0" w:color="auto"/>
      </w:divBdr>
    </w:div>
    <w:div w:id="582103437">
      <w:bodyDiv w:val="1"/>
      <w:marLeft w:val="0"/>
      <w:marRight w:val="0"/>
      <w:marTop w:val="0"/>
      <w:marBottom w:val="0"/>
      <w:divBdr>
        <w:top w:val="none" w:sz="0" w:space="0" w:color="auto"/>
        <w:left w:val="none" w:sz="0" w:space="0" w:color="auto"/>
        <w:bottom w:val="none" w:sz="0" w:space="0" w:color="auto"/>
        <w:right w:val="none" w:sz="0" w:space="0" w:color="auto"/>
      </w:divBdr>
    </w:div>
    <w:div w:id="589314808">
      <w:bodyDiv w:val="1"/>
      <w:marLeft w:val="0"/>
      <w:marRight w:val="0"/>
      <w:marTop w:val="0"/>
      <w:marBottom w:val="0"/>
      <w:divBdr>
        <w:top w:val="none" w:sz="0" w:space="0" w:color="auto"/>
        <w:left w:val="none" w:sz="0" w:space="0" w:color="auto"/>
        <w:bottom w:val="none" w:sz="0" w:space="0" w:color="auto"/>
        <w:right w:val="none" w:sz="0" w:space="0" w:color="auto"/>
      </w:divBdr>
    </w:div>
    <w:div w:id="594363703">
      <w:bodyDiv w:val="1"/>
      <w:marLeft w:val="0"/>
      <w:marRight w:val="0"/>
      <w:marTop w:val="0"/>
      <w:marBottom w:val="0"/>
      <w:divBdr>
        <w:top w:val="none" w:sz="0" w:space="0" w:color="auto"/>
        <w:left w:val="none" w:sz="0" w:space="0" w:color="auto"/>
        <w:bottom w:val="none" w:sz="0" w:space="0" w:color="auto"/>
        <w:right w:val="none" w:sz="0" w:space="0" w:color="auto"/>
      </w:divBdr>
    </w:div>
    <w:div w:id="594364698">
      <w:bodyDiv w:val="1"/>
      <w:marLeft w:val="0"/>
      <w:marRight w:val="0"/>
      <w:marTop w:val="0"/>
      <w:marBottom w:val="0"/>
      <w:divBdr>
        <w:top w:val="none" w:sz="0" w:space="0" w:color="auto"/>
        <w:left w:val="none" w:sz="0" w:space="0" w:color="auto"/>
        <w:bottom w:val="none" w:sz="0" w:space="0" w:color="auto"/>
        <w:right w:val="none" w:sz="0" w:space="0" w:color="auto"/>
      </w:divBdr>
    </w:div>
    <w:div w:id="602495847">
      <w:bodyDiv w:val="1"/>
      <w:marLeft w:val="0"/>
      <w:marRight w:val="0"/>
      <w:marTop w:val="0"/>
      <w:marBottom w:val="0"/>
      <w:divBdr>
        <w:top w:val="none" w:sz="0" w:space="0" w:color="auto"/>
        <w:left w:val="none" w:sz="0" w:space="0" w:color="auto"/>
        <w:bottom w:val="none" w:sz="0" w:space="0" w:color="auto"/>
        <w:right w:val="none" w:sz="0" w:space="0" w:color="auto"/>
      </w:divBdr>
    </w:div>
    <w:div w:id="609822202">
      <w:bodyDiv w:val="1"/>
      <w:marLeft w:val="0"/>
      <w:marRight w:val="0"/>
      <w:marTop w:val="0"/>
      <w:marBottom w:val="0"/>
      <w:divBdr>
        <w:top w:val="none" w:sz="0" w:space="0" w:color="auto"/>
        <w:left w:val="none" w:sz="0" w:space="0" w:color="auto"/>
        <w:bottom w:val="none" w:sz="0" w:space="0" w:color="auto"/>
        <w:right w:val="none" w:sz="0" w:space="0" w:color="auto"/>
      </w:divBdr>
    </w:div>
    <w:div w:id="614944288">
      <w:bodyDiv w:val="1"/>
      <w:marLeft w:val="0"/>
      <w:marRight w:val="0"/>
      <w:marTop w:val="0"/>
      <w:marBottom w:val="0"/>
      <w:divBdr>
        <w:top w:val="none" w:sz="0" w:space="0" w:color="auto"/>
        <w:left w:val="none" w:sz="0" w:space="0" w:color="auto"/>
        <w:bottom w:val="none" w:sz="0" w:space="0" w:color="auto"/>
        <w:right w:val="none" w:sz="0" w:space="0" w:color="auto"/>
      </w:divBdr>
    </w:div>
    <w:div w:id="616060142">
      <w:bodyDiv w:val="1"/>
      <w:marLeft w:val="0"/>
      <w:marRight w:val="0"/>
      <w:marTop w:val="0"/>
      <w:marBottom w:val="0"/>
      <w:divBdr>
        <w:top w:val="none" w:sz="0" w:space="0" w:color="auto"/>
        <w:left w:val="none" w:sz="0" w:space="0" w:color="auto"/>
        <w:bottom w:val="none" w:sz="0" w:space="0" w:color="auto"/>
        <w:right w:val="none" w:sz="0" w:space="0" w:color="auto"/>
      </w:divBdr>
    </w:div>
    <w:div w:id="616836825">
      <w:bodyDiv w:val="1"/>
      <w:marLeft w:val="0"/>
      <w:marRight w:val="0"/>
      <w:marTop w:val="0"/>
      <w:marBottom w:val="0"/>
      <w:divBdr>
        <w:top w:val="none" w:sz="0" w:space="0" w:color="auto"/>
        <w:left w:val="none" w:sz="0" w:space="0" w:color="auto"/>
        <w:bottom w:val="none" w:sz="0" w:space="0" w:color="auto"/>
        <w:right w:val="none" w:sz="0" w:space="0" w:color="auto"/>
      </w:divBdr>
    </w:div>
    <w:div w:id="617226329">
      <w:bodyDiv w:val="1"/>
      <w:marLeft w:val="0"/>
      <w:marRight w:val="0"/>
      <w:marTop w:val="0"/>
      <w:marBottom w:val="0"/>
      <w:divBdr>
        <w:top w:val="none" w:sz="0" w:space="0" w:color="auto"/>
        <w:left w:val="none" w:sz="0" w:space="0" w:color="auto"/>
        <w:bottom w:val="none" w:sz="0" w:space="0" w:color="auto"/>
        <w:right w:val="none" w:sz="0" w:space="0" w:color="auto"/>
      </w:divBdr>
    </w:div>
    <w:div w:id="620189546">
      <w:bodyDiv w:val="1"/>
      <w:marLeft w:val="0"/>
      <w:marRight w:val="0"/>
      <w:marTop w:val="0"/>
      <w:marBottom w:val="0"/>
      <w:divBdr>
        <w:top w:val="none" w:sz="0" w:space="0" w:color="auto"/>
        <w:left w:val="none" w:sz="0" w:space="0" w:color="auto"/>
        <w:bottom w:val="none" w:sz="0" w:space="0" w:color="auto"/>
        <w:right w:val="none" w:sz="0" w:space="0" w:color="auto"/>
      </w:divBdr>
    </w:div>
    <w:div w:id="625742346">
      <w:bodyDiv w:val="1"/>
      <w:marLeft w:val="0"/>
      <w:marRight w:val="0"/>
      <w:marTop w:val="0"/>
      <w:marBottom w:val="0"/>
      <w:divBdr>
        <w:top w:val="none" w:sz="0" w:space="0" w:color="auto"/>
        <w:left w:val="none" w:sz="0" w:space="0" w:color="auto"/>
        <w:bottom w:val="none" w:sz="0" w:space="0" w:color="auto"/>
        <w:right w:val="none" w:sz="0" w:space="0" w:color="auto"/>
      </w:divBdr>
    </w:div>
    <w:div w:id="631785319">
      <w:bodyDiv w:val="1"/>
      <w:marLeft w:val="0"/>
      <w:marRight w:val="0"/>
      <w:marTop w:val="0"/>
      <w:marBottom w:val="0"/>
      <w:divBdr>
        <w:top w:val="none" w:sz="0" w:space="0" w:color="auto"/>
        <w:left w:val="none" w:sz="0" w:space="0" w:color="auto"/>
        <w:bottom w:val="none" w:sz="0" w:space="0" w:color="auto"/>
        <w:right w:val="none" w:sz="0" w:space="0" w:color="auto"/>
      </w:divBdr>
    </w:div>
    <w:div w:id="638925124">
      <w:bodyDiv w:val="1"/>
      <w:marLeft w:val="0"/>
      <w:marRight w:val="0"/>
      <w:marTop w:val="0"/>
      <w:marBottom w:val="0"/>
      <w:divBdr>
        <w:top w:val="none" w:sz="0" w:space="0" w:color="auto"/>
        <w:left w:val="none" w:sz="0" w:space="0" w:color="auto"/>
        <w:bottom w:val="none" w:sz="0" w:space="0" w:color="auto"/>
        <w:right w:val="none" w:sz="0" w:space="0" w:color="auto"/>
      </w:divBdr>
    </w:div>
    <w:div w:id="639723680">
      <w:bodyDiv w:val="1"/>
      <w:marLeft w:val="0"/>
      <w:marRight w:val="0"/>
      <w:marTop w:val="0"/>
      <w:marBottom w:val="0"/>
      <w:divBdr>
        <w:top w:val="none" w:sz="0" w:space="0" w:color="auto"/>
        <w:left w:val="none" w:sz="0" w:space="0" w:color="auto"/>
        <w:bottom w:val="none" w:sz="0" w:space="0" w:color="auto"/>
        <w:right w:val="none" w:sz="0" w:space="0" w:color="auto"/>
      </w:divBdr>
    </w:div>
    <w:div w:id="653142647">
      <w:bodyDiv w:val="1"/>
      <w:marLeft w:val="0"/>
      <w:marRight w:val="0"/>
      <w:marTop w:val="0"/>
      <w:marBottom w:val="0"/>
      <w:divBdr>
        <w:top w:val="none" w:sz="0" w:space="0" w:color="auto"/>
        <w:left w:val="none" w:sz="0" w:space="0" w:color="auto"/>
        <w:bottom w:val="none" w:sz="0" w:space="0" w:color="auto"/>
        <w:right w:val="none" w:sz="0" w:space="0" w:color="auto"/>
      </w:divBdr>
    </w:div>
    <w:div w:id="653417649">
      <w:bodyDiv w:val="1"/>
      <w:marLeft w:val="0"/>
      <w:marRight w:val="0"/>
      <w:marTop w:val="0"/>
      <w:marBottom w:val="0"/>
      <w:divBdr>
        <w:top w:val="none" w:sz="0" w:space="0" w:color="auto"/>
        <w:left w:val="none" w:sz="0" w:space="0" w:color="auto"/>
        <w:bottom w:val="none" w:sz="0" w:space="0" w:color="auto"/>
        <w:right w:val="none" w:sz="0" w:space="0" w:color="auto"/>
      </w:divBdr>
    </w:div>
    <w:div w:id="657618065">
      <w:bodyDiv w:val="1"/>
      <w:marLeft w:val="0"/>
      <w:marRight w:val="0"/>
      <w:marTop w:val="0"/>
      <w:marBottom w:val="0"/>
      <w:divBdr>
        <w:top w:val="none" w:sz="0" w:space="0" w:color="auto"/>
        <w:left w:val="none" w:sz="0" w:space="0" w:color="auto"/>
        <w:bottom w:val="none" w:sz="0" w:space="0" w:color="auto"/>
        <w:right w:val="none" w:sz="0" w:space="0" w:color="auto"/>
      </w:divBdr>
      <w:divsChild>
        <w:div w:id="1476799816">
          <w:marLeft w:val="0"/>
          <w:marRight w:val="0"/>
          <w:marTop w:val="0"/>
          <w:marBottom w:val="0"/>
          <w:divBdr>
            <w:top w:val="none" w:sz="0" w:space="0" w:color="auto"/>
            <w:left w:val="none" w:sz="0" w:space="0" w:color="auto"/>
            <w:bottom w:val="none" w:sz="0" w:space="0" w:color="auto"/>
            <w:right w:val="none" w:sz="0" w:space="0" w:color="auto"/>
          </w:divBdr>
        </w:div>
      </w:divsChild>
    </w:div>
    <w:div w:id="658463452">
      <w:bodyDiv w:val="1"/>
      <w:marLeft w:val="0"/>
      <w:marRight w:val="0"/>
      <w:marTop w:val="0"/>
      <w:marBottom w:val="0"/>
      <w:divBdr>
        <w:top w:val="none" w:sz="0" w:space="0" w:color="auto"/>
        <w:left w:val="none" w:sz="0" w:space="0" w:color="auto"/>
        <w:bottom w:val="none" w:sz="0" w:space="0" w:color="auto"/>
        <w:right w:val="none" w:sz="0" w:space="0" w:color="auto"/>
      </w:divBdr>
    </w:div>
    <w:div w:id="661548931">
      <w:bodyDiv w:val="1"/>
      <w:marLeft w:val="0"/>
      <w:marRight w:val="0"/>
      <w:marTop w:val="0"/>
      <w:marBottom w:val="0"/>
      <w:divBdr>
        <w:top w:val="none" w:sz="0" w:space="0" w:color="auto"/>
        <w:left w:val="none" w:sz="0" w:space="0" w:color="auto"/>
        <w:bottom w:val="none" w:sz="0" w:space="0" w:color="auto"/>
        <w:right w:val="none" w:sz="0" w:space="0" w:color="auto"/>
      </w:divBdr>
    </w:div>
    <w:div w:id="673264253">
      <w:bodyDiv w:val="1"/>
      <w:marLeft w:val="0"/>
      <w:marRight w:val="0"/>
      <w:marTop w:val="0"/>
      <w:marBottom w:val="0"/>
      <w:divBdr>
        <w:top w:val="none" w:sz="0" w:space="0" w:color="auto"/>
        <w:left w:val="none" w:sz="0" w:space="0" w:color="auto"/>
        <w:bottom w:val="none" w:sz="0" w:space="0" w:color="auto"/>
        <w:right w:val="none" w:sz="0" w:space="0" w:color="auto"/>
      </w:divBdr>
    </w:div>
    <w:div w:id="677200297">
      <w:bodyDiv w:val="1"/>
      <w:marLeft w:val="0"/>
      <w:marRight w:val="0"/>
      <w:marTop w:val="0"/>
      <w:marBottom w:val="0"/>
      <w:divBdr>
        <w:top w:val="none" w:sz="0" w:space="0" w:color="auto"/>
        <w:left w:val="none" w:sz="0" w:space="0" w:color="auto"/>
        <w:bottom w:val="none" w:sz="0" w:space="0" w:color="auto"/>
        <w:right w:val="none" w:sz="0" w:space="0" w:color="auto"/>
      </w:divBdr>
    </w:div>
    <w:div w:id="678123977">
      <w:bodyDiv w:val="1"/>
      <w:marLeft w:val="0"/>
      <w:marRight w:val="0"/>
      <w:marTop w:val="0"/>
      <w:marBottom w:val="0"/>
      <w:divBdr>
        <w:top w:val="none" w:sz="0" w:space="0" w:color="auto"/>
        <w:left w:val="none" w:sz="0" w:space="0" w:color="auto"/>
        <w:bottom w:val="none" w:sz="0" w:space="0" w:color="auto"/>
        <w:right w:val="none" w:sz="0" w:space="0" w:color="auto"/>
      </w:divBdr>
    </w:div>
    <w:div w:id="682054635">
      <w:bodyDiv w:val="1"/>
      <w:marLeft w:val="0"/>
      <w:marRight w:val="0"/>
      <w:marTop w:val="0"/>
      <w:marBottom w:val="0"/>
      <w:divBdr>
        <w:top w:val="none" w:sz="0" w:space="0" w:color="auto"/>
        <w:left w:val="none" w:sz="0" w:space="0" w:color="auto"/>
        <w:bottom w:val="none" w:sz="0" w:space="0" w:color="auto"/>
        <w:right w:val="none" w:sz="0" w:space="0" w:color="auto"/>
      </w:divBdr>
    </w:div>
    <w:div w:id="682782442">
      <w:bodyDiv w:val="1"/>
      <w:marLeft w:val="0"/>
      <w:marRight w:val="0"/>
      <w:marTop w:val="0"/>
      <w:marBottom w:val="0"/>
      <w:divBdr>
        <w:top w:val="none" w:sz="0" w:space="0" w:color="auto"/>
        <w:left w:val="none" w:sz="0" w:space="0" w:color="auto"/>
        <w:bottom w:val="none" w:sz="0" w:space="0" w:color="auto"/>
        <w:right w:val="none" w:sz="0" w:space="0" w:color="auto"/>
      </w:divBdr>
    </w:div>
    <w:div w:id="685134291">
      <w:bodyDiv w:val="1"/>
      <w:marLeft w:val="0"/>
      <w:marRight w:val="0"/>
      <w:marTop w:val="0"/>
      <w:marBottom w:val="0"/>
      <w:divBdr>
        <w:top w:val="none" w:sz="0" w:space="0" w:color="auto"/>
        <w:left w:val="none" w:sz="0" w:space="0" w:color="auto"/>
        <w:bottom w:val="none" w:sz="0" w:space="0" w:color="auto"/>
        <w:right w:val="none" w:sz="0" w:space="0" w:color="auto"/>
      </w:divBdr>
    </w:div>
    <w:div w:id="701710117">
      <w:bodyDiv w:val="1"/>
      <w:marLeft w:val="0"/>
      <w:marRight w:val="0"/>
      <w:marTop w:val="0"/>
      <w:marBottom w:val="0"/>
      <w:divBdr>
        <w:top w:val="none" w:sz="0" w:space="0" w:color="auto"/>
        <w:left w:val="none" w:sz="0" w:space="0" w:color="auto"/>
        <w:bottom w:val="none" w:sz="0" w:space="0" w:color="auto"/>
        <w:right w:val="none" w:sz="0" w:space="0" w:color="auto"/>
      </w:divBdr>
    </w:div>
    <w:div w:id="706831769">
      <w:bodyDiv w:val="1"/>
      <w:marLeft w:val="0"/>
      <w:marRight w:val="0"/>
      <w:marTop w:val="0"/>
      <w:marBottom w:val="0"/>
      <w:divBdr>
        <w:top w:val="none" w:sz="0" w:space="0" w:color="auto"/>
        <w:left w:val="none" w:sz="0" w:space="0" w:color="auto"/>
        <w:bottom w:val="none" w:sz="0" w:space="0" w:color="auto"/>
        <w:right w:val="none" w:sz="0" w:space="0" w:color="auto"/>
      </w:divBdr>
    </w:div>
    <w:div w:id="708532103">
      <w:bodyDiv w:val="1"/>
      <w:marLeft w:val="0"/>
      <w:marRight w:val="0"/>
      <w:marTop w:val="0"/>
      <w:marBottom w:val="0"/>
      <w:divBdr>
        <w:top w:val="none" w:sz="0" w:space="0" w:color="auto"/>
        <w:left w:val="none" w:sz="0" w:space="0" w:color="auto"/>
        <w:bottom w:val="none" w:sz="0" w:space="0" w:color="auto"/>
        <w:right w:val="none" w:sz="0" w:space="0" w:color="auto"/>
      </w:divBdr>
    </w:div>
    <w:div w:id="711854815">
      <w:bodyDiv w:val="1"/>
      <w:marLeft w:val="0"/>
      <w:marRight w:val="0"/>
      <w:marTop w:val="0"/>
      <w:marBottom w:val="0"/>
      <w:divBdr>
        <w:top w:val="none" w:sz="0" w:space="0" w:color="auto"/>
        <w:left w:val="none" w:sz="0" w:space="0" w:color="auto"/>
        <w:bottom w:val="none" w:sz="0" w:space="0" w:color="auto"/>
        <w:right w:val="none" w:sz="0" w:space="0" w:color="auto"/>
      </w:divBdr>
    </w:div>
    <w:div w:id="712116269">
      <w:bodyDiv w:val="1"/>
      <w:marLeft w:val="0"/>
      <w:marRight w:val="0"/>
      <w:marTop w:val="0"/>
      <w:marBottom w:val="0"/>
      <w:divBdr>
        <w:top w:val="none" w:sz="0" w:space="0" w:color="auto"/>
        <w:left w:val="none" w:sz="0" w:space="0" w:color="auto"/>
        <w:bottom w:val="none" w:sz="0" w:space="0" w:color="auto"/>
        <w:right w:val="none" w:sz="0" w:space="0" w:color="auto"/>
      </w:divBdr>
    </w:div>
    <w:div w:id="712996492">
      <w:bodyDiv w:val="1"/>
      <w:marLeft w:val="0"/>
      <w:marRight w:val="0"/>
      <w:marTop w:val="0"/>
      <w:marBottom w:val="0"/>
      <w:divBdr>
        <w:top w:val="none" w:sz="0" w:space="0" w:color="auto"/>
        <w:left w:val="none" w:sz="0" w:space="0" w:color="auto"/>
        <w:bottom w:val="none" w:sz="0" w:space="0" w:color="auto"/>
        <w:right w:val="none" w:sz="0" w:space="0" w:color="auto"/>
      </w:divBdr>
    </w:div>
    <w:div w:id="723453764">
      <w:bodyDiv w:val="1"/>
      <w:marLeft w:val="0"/>
      <w:marRight w:val="0"/>
      <w:marTop w:val="0"/>
      <w:marBottom w:val="0"/>
      <w:divBdr>
        <w:top w:val="none" w:sz="0" w:space="0" w:color="auto"/>
        <w:left w:val="none" w:sz="0" w:space="0" w:color="auto"/>
        <w:bottom w:val="none" w:sz="0" w:space="0" w:color="auto"/>
        <w:right w:val="none" w:sz="0" w:space="0" w:color="auto"/>
      </w:divBdr>
    </w:div>
    <w:div w:id="732510652">
      <w:bodyDiv w:val="1"/>
      <w:marLeft w:val="0"/>
      <w:marRight w:val="0"/>
      <w:marTop w:val="0"/>
      <w:marBottom w:val="0"/>
      <w:divBdr>
        <w:top w:val="none" w:sz="0" w:space="0" w:color="auto"/>
        <w:left w:val="none" w:sz="0" w:space="0" w:color="auto"/>
        <w:bottom w:val="none" w:sz="0" w:space="0" w:color="auto"/>
        <w:right w:val="none" w:sz="0" w:space="0" w:color="auto"/>
      </w:divBdr>
    </w:div>
    <w:div w:id="740563001">
      <w:bodyDiv w:val="1"/>
      <w:marLeft w:val="0"/>
      <w:marRight w:val="0"/>
      <w:marTop w:val="0"/>
      <w:marBottom w:val="0"/>
      <w:divBdr>
        <w:top w:val="none" w:sz="0" w:space="0" w:color="auto"/>
        <w:left w:val="none" w:sz="0" w:space="0" w:color="auto"/>
        <w:bottom w:val="none" w:sz="0" w:space="0" w:color="auto"/>
        <w:right w:val="none" w:sz="0" w:space="0" w:color="auto"/>
      </w:divBdr>
    </w:div>
    <w:div w:id="743643575">
      <w:bodyDiv w:val="1"/>
      <w:marLeft w:val="0"/>
      <w:marRight w:val="0"/>
      <w:marTop w:val="0"/>
      <w:marBottom w:val="0"/>
      <w:divBdr>
        <w:top w:val="none" w:sz="0" w:space="0" w:color="auto"/>
        <w:left w:val="none" w:sz="0" w:space="0" w:color="auto"/>
        <w:bottom w:val="none" w:sz="0" w:space="0" w:color="auto"/>
        <w:right w:val="none" w:sz="0" w:space="0" w:color="auto"/>
      </w:divBdr>
    </w:div>
    <w:div w:id="750734908">
      <w:bodyDiv w:val="1"/>
      <w:marLeft w:val="0"/>
      <w:marRight w:val="0"/>
      <w:marTop w:val="0"/>
      <w:marBottom w:val="0"/>
      <w:divBdr>
        <w:top w:val="none" w:sz="0" w:space="0" w:color="auto"/>
        <w:left w:val="none" w:sz="0" w:space="0" w:color="auto"/>
        <w:bottom w:val="none" w:sz="0" w:space="0" w:color="auto"/>
        <w:right w:val="none" w:sz="0" w:space="0" w:color="auto"/>
      </w:divBdr>
    </w:div>
    <w:div w:id="758795701">
      <w:bodyDiv w:val="1"/>
      <w:marLeft w:val="0"/>
      <w:marRight w:val="0"/>
      <w:marTop w:val="0"/>
      <w:marBottom w:val="0"/>
      <w:divBdr>
        <w:top w:val="none" w:sz="0" w:space="0" w:color="auto"/>
        <w:left w:val="none" w:sz="0" w:space="0" w:color="auto"/>
        <w:bottom w:val="none" w:sz="0" w:space="0" w:color="auto"/>
        <w:right w:val="none" w:sz="0" w:space="0" w:color="auto"/>
      </w:divBdr>
    </w:div>
    <w:div w:id="761798121">
      <w:bodyDiv w:val="1"/>
      <w:marLeft w:val="0"/>
      <w:marRight w:val="0"/>
      <w:marTop w:val="0"/>
      <w:marBottom w:val="0"/>
      <w:divBdr>
        <w:top w:val="none" w:sz="0" w:space="0" w:color="auto"/>
        <w:left w:val="none" w:sz="0" w:space="0" w:color="auto"/>
        <w:bottom w:val="none" w:sz="0" w:space="0" w:color="auto"/>
        <w:right w:val="none" w:sz="0" w:space="0" w:color="auto"/>
      </w:divBdr>
    </w:div>
    <w:div w:id="771779182">
      <w:bodyDiv w:val="1"/>
      <w:marLeft w:val="0"/>
      <w:marRight w:val="0"/>
      <w:marTop w:val="0"/>
      <w:marBottom w:val="0"/>
      <w:divBdr>
        <w:top w:val="none" w:sz="0" w:space="0" w:color="auto"/>
        <w:left w:val="none" w:sz="0" w:space="0" w:color="auto"/>
        <w:bottom w:val="none" w:sz="0" w:space="0" w:color="auto"/>
        <w:right w:val="none" w:sz="0" w:space="0" w:color="auto"/>
      </w:divBdr>
    </w:div>
    <w:div w:id="772019860">
      <w:bodyDiv w:val="1"/>
      <w:marLeft w:val="0"/>
      <w:marRight w:val="0"/>
      <w:marTop w:val="0"/>
      <w:marBottom w:val="0"/>
      <w:divBdr>
        <w:top w:val="none" w:sz="0" w:space="0" w:color="auto"/>
        <w:left w:val="none" w:sz="0" w:space="0" w:color="auto"/>
        <w:bottom w:val="none" w:sz="0" w:space="0" w:color="auto"/>
        <w:right w:val="none" w:sz="0" w:space="0" w:color="auto"/>
      </w:divBdr>
    </w:div>
    <w:div w:id="773553803">
      <w:bodyDiv w:val="1"/>
      <w:marLeft w:val="0"/>
      <w:marRight w:val="0"/>
      <w:marTop w:val="0"/>
      <w:marBottom w:val="0"/>
      <w:divBdr>
        <w:top w:val="none" w:sz="0" w:space="0" w:color="auto"/>
        <w:left w:val="none" w:sz="0" w:space="0" w:color="auto"/>
        <w:bottom w:val="none" w:sz="0" w:space="0" w:color="auto"/>
        <w:right w:val="none" w:sz="0" w:space="0" w:color="auto"/>
      </w:divBdr>
    </w:div>
    <w:div w:id="774331421">
      <w:bodyDiv w:val="1"/>
      <w:marLeft w:val="0"/>
      <w:marRight w:val="0"/>
      <w:marTop w:val="0"/>
      <w:marBottom w:val="0"/>
      <w:divBdr>
        <w:top w:val="none" w:sz="0" w:space="0" w:color="auto"/>
        <w:left w:val="none" w:sz="0" w:space="0" w:color="auto"/>
        <w:bottom w:val="none" w:sz="0" w:space="0" w:color="auto"/>
        <w:right w:val="none" w:sz="0" w:space="0" w:color="auto"/>
      </w:divBdr>
    </w:div>
    <w:div w:id="781456149">
      <w:bodyDiv w:val="1"/>
      <w:marLeft w:val="0"/>
      <w:marRight w:val="0"/>
      <w:marTop w:val="0"/>
      <w:marBottom w:val="0"/>
      <w:divBdr>
        <w:top w:val="none" w:sz="0" w:space="0" w:color="auto"/>
        <w:left w:val="none" w:sz="0" w:space="0" w:color="auto"/>
        <w:bottom w:val="none" w:sz="0" w:space="0" w:color="auto"/>
        <w:right w:val="none" w:sz="0" w:space="0" w:color="auto"/>
      </w:divBdr>
    </w:div>
    <w:div w:id="788939140">
      <w:bodyDiv w:val="1"/>
      <w:marLeft w:val="0"/>
      <w:marRight w:val="0"/>
      <w:marTop w:val="0"/>
      <w:marBottom w:val="0"/>
      <w:divBdr>
        <w:top w:val="none" w:sz="0" w:space="0" w:color="auto"/>
        <w:left w:val="none" w:sz="0" w:space="0" w:color="auto"/>
        <w:bottom w:val="none" w:sz="0" w:space="0" w:color="auto"/>
        <w:right w:val="none" w:sz="0" w:space="0" w:color="auto"/>
      </w:divBdr>
    </w:div>
    <w:div w:id="791902763">
      <w:bodyDiv w:val="1"/>
      <w:marLeft w:val="0"/>
      <w:marRight w:val="0"/>
      <w:marTop w:val="0"/>
      <w:marBottom w:val="0"/>
      <w:divBdr>
        <w:top w:val="none" w:sz="0" w:space="0" w:color="auto"/>
        <w:left w:val="none" w:sz="0" w:space="0" w:color="auto"/>
        <w:bottom w:val="none" w:sz="0" w:space="0" w:color="auto"/>
        <w:right w:val="none" w:sz="0" w:space="0" w:color="auto"/>
      </w:divBdr>
    </w:div>
    <w:div w:id="793670297">
      <w:bodyDiv w:val="1"/>
      <w:marLeft w:val="0"/>
      <w:marRight w:val="0"/>
      <w:marTop w:val="0"/>
      <w:marBottom w:val="0"/>
      <w:divBdr>
        <w:top w:val="none" w:sz="0" w:space="0" w:color="auto"/>
        <w:left w:val="none" w:sz="0" w:space="0" w:color="auto"/>
        <w:bottom w:val="none" w:sz="0" w:space="0" w:color="auto"/>
        <w:right w:val="none" w:sz="0" w:space="0" w:color="auto"/>
      </w:divBdr>
    </w:div>
    <w:div w:id="795834084">
      <w:bodyDiv w:val="1"/>
      <w:marLeft w:val="0"/>
      <w:marRight w:val="0"/>
      <w:marTop w:val="0"/>
      <w:marBottom w:val="0"/>
      <w:divBdr>
        <w:top w:val="none" w:sz="0" w:space="0" w:color="auto"/>
        <w:left w:val="none" w:sz="0" w:space="0" w:color="auto"/>
        <w:bottom w:val="none" w:sz="0" w:space="0" w:color="auto"/>
        <w:right w:val="none" w:sz="0" w:space="0" w:color="auto"/>
      </w:divBdr>
    </w:div>
    <w:div w:id="796727995">
      <w:bodyDiv w:val="1"/>
      <w:marLeft w:val="0"/>
      <w:marRight w:val="0"/>
      <w:marTop w:val="0"/>
      <w:marBottom w:val="0"/>
      <w:divBdr>
        <w:top w:val="none" w:sz="0" w:space="0" w:color="auto"/>
        <w:left w:val="none" w:sz="0" w:space="0" w:color="auto"/>
        <w:bottom w:val="none" w:sz="0" w:space="0" w:color="auto"/>
        <w:right w:val="none" w:sz="0" w:space="0" w:color="auto"/>
      </w:divBdr>
    </w:div>
    <w:div w:id="803350729">
      <w:bodyDiv w:val="1"/>
      <w:marLeft w:val="0"/>
      <w:marRight w:val="0"/>
      <w:marTop w:val="0"/>
      <w:marBottom w:val="0"/>
      <w:divBdr>
        <w:top w:val="none" w:sz="0" w:space="0" w:color="auto"/>
        <w:left w:val="none" w:sz="0" w:space="0" w:color="auto"/>
        <w:bottom w:val="none" w:sz="0" w:space="0" w:color="auto"/>
        <w:right w:val="none" w:sz="0" w:space="0" w:color="auto"/>
      </w:divBdr>
    </w:div>
    <w:div w:id="805703287">
      <w:bodyDiv w:val="1"/>
      <w:marLeft w:val="0"/>
      <w:marRight w:val="0"/>
      <w:marTop w:val="0"/>
      <w:marBottom w:val="0"/>
      <w:divBdr>
        <w:top w:val="none" w:sz="0" w:space="0" w:color="auto"/>
        <w:left w:val="none" w:sz="0" w:space="0" w:color="auto"/>
        <w:bottom w:val="none" w:sz="0" w:space="0" w:color="auto"/>
        <w:right w:val="none" w:sz="0" w:space="0" w:color="auto"/>
      </w:divBdr>
    </w:div>
    <w:div w:id="806432963">
      <w:bodyDiv w:val="1"/>
      <w:marLeft w:val="0"/>
      <w:marRight w:val="0"/>
      <w:marTop w:val="0"/>
      <w:marBottom w:val="0"/>
      <w:divBdr>
        <w:top w:val="none" w:sz="0" w:space="0" w:color="auto"/>
        <w:left w:val="none" w:sz="0" w:space="0" w:color="auto"/>
        <w:bottom w:val="none" w:sz="0" w:space="0" w:color="auto"/>
        <w:right w:val="none" w:sz="0" w:space="0" w:color="auto"/>
      </w:divBdr>
    </w:div>
    <w:div w:id="807550987">
      <w:bodyDiv w:val="1"/>
      <w:marLeft w:val="0"/>
      <w:marRight w:val="0"/>
      <w:marTop w:val="0"/>
      <w:marBottom w:val="0"/>
      <w:divBdr>
        <w:top w:val="none" w:sz="0" w:space="0" w:color="auto"/>
        <w:left w:val="none" w:sz="0" w:space="0" w:color="auto"/>
        <w:bottom w:val="none" w:sz="0" w:space="0" w:color="auto"/>
        <w:right w:val="none" w:sz="0" w:space="0" w:color="auto"/>
      </w:divBdr>
    </w:div>
    <w:div w:id="810638203">
      <w:bodyDiv w:val="1"/>
      <w:marLeft w:val="0"/>
      <w:marRight w:val="0"/>
      <w:marTop w:val="0"/>
      <w:marBottom w:val="0"/>
      <w:divBdr>
        <w:top w:val="none" w:sz="0" w:space="0" w:color="auto"/>
        <w:left w:val="none" w:sz="0" w:space="0" w:color="auto"/>
        <w:bottom w:val="none" w:sz="0" w:space="0" w:color="auto"/>
        <w:right w:val="none" w:sz="0" w:space="0" w:color="auto"/>
      </w:divBdr>
    </w:div>
    <w:div w:id="815492005">
      <w:bodyDiv w:val="1"/>
      <w:marLeft w:val="0"/>
      <w:marRight w:val="0"/>
      <w:marTop w:val="0"/>
      <w:marBottom w:val="0"/>
      <w:divBdr>
        <w:top w:val="none" w:sz="0" w:space="0" w:color="auto"/>
        <w:left w:val="none" w:sz="0" w:space="0" w:color="auto"/>
        <w:bottom w:val="none" w:sz="0" w:space="0" w:color="auto"/>
        <w:right w:val="none" w:sz="0" w:space="0" w:color="auto"/>
      </w:divBdr>
    </w:div>
    <w:div w:id="816192319">
      <w:bodyDiv w:val="1"/>
      <w:marLeft w:val="0"/>
      <w:marRight w:val="0"/>
      <w:marTop w:val="0"/>
      <w:marBottom w:val="0"/>
      <w:divBdr>
        <w:top w:val="none" w:sz="0" w:space="0" w:color="auto"/>
        <w:left w:val="none" w:sz="0" w:space="0" w:color="auto"/>
        <w:bottom w:val="none" w:sz="0" w:space="0" w:color="auto"/>
        <w:right w:val="none" w:sz="0" w:space="0" w:color="auto"/>
      </w:divBdr>
    </w:div>
    <w:div w:id="821777937">
      <w:bodyDiv w:val="1"/>
      <w:marLeft w:val="0"/>
      <w:marRight w:val="0"/>
      <w:marTop w:val="0"/>
      <w:marBottom w:val="0"/>
      <w:divBdr>
        <w:top w:val="none" w:sz="0" w:space="0" w:color="auto"/>
        <w:left w:val="none" w:sz="0" w:space="0" w:color="auto"/>
        <w:bottom w:val="none" w:sz="0" w:space="0" w:color="auto"/>
        <w:right w:val="none" w:sz="0" w:space="0" w:color="auto"/>
      </w:divBdr>
    </w:div>
    <w:div w:id="827744950">
      <w:bodyDiv w:val="1"/>
      <w:marLeft w:val="0"/>
      <w:marRight w:val="0"/>
      <w:marTop w:val="0"/>
      <w:marBottom w:val="0"/>
      <w:divBdr>
        <w:top w:val="none" w:sz="0" w:space="0" w:color="auto"/>
        <w:left w:val="none" w:sz="0" w:space="0" w:color="auto"/>
        <w:bottom w:val="none" w:sz="0" w:space="0" w:color="auto"/>
        <w:right w:val="none" w:sz="0" w:space="0" w:color="auto"/>
      </w:divBdr>
    </w:div>
    <w:div w:id="834298449">
      <w:bodyDiv w:val="1"/>
      <w:marLeft w:val="0"/>
      <w:marRight w:val="0"/>
      <w:marTop w:val="0"/>
      <w:marBottom w:val="0"/>
      <w:divBdr>
        <w:top w:val="none" w:sz="0" w:space="0" w:color="auto"/>
        <w:left w:val="none" w:sz="0" w:space="0" w:color="auto"/>
        <w:bottom w:val="none" w:sz="0" w:space="0" w:color="auto"/>
        <w:right w:val="none" w:sz="0" w:space="0" w:color="auto"/>
      </w:divBdr>
    </w:div>
    <w:div w:id="842472167">
      <w:bodyDiv w:val="1"/>
      <w:marLeft w:val="0"/>
      <w:marRight w:val="0"/>
      <w:marTop w:val="0"/>
      <w:marBottom w:val="0"/>
      <w:divBdr>
        <w:top w:val="none" w:sz="0" w:space="0" w:color="auto"/>
        <w:left w:val="none" w:sz="0" w:space="0" w:color="auto"/>
        <w:bottom w:val="none" w:sz="0" w:space="0" w:color="auto"/>
        <w:right w:val="none" w:sz="0" w:space="0" w:color="auto"/>
      </w:divBdr>
    </w:div>
    <w:div w:id="850529909">
      <w:bodyDiv w:val="1"/>
      <w:marLeft w:val="0"/>
      <w:marRight w:val="0"/>
      <w:marTop w:val="0"/>
      <w:marBottom w:val="0"/>
      <w:divBdr>
        <w:top w:val="none" w:sz="0" w:space="0" w:color="auto"/>
        <w:left w:val="none" w:sz="0" w:space="0" w:color="auto"/>
        <w:bottom w:val="none" w:sz="0" w:space="0" w:color="auto"/>
        <w:right w:val="none" w:sz="0" w:space="0" w:color="auto"/>
      </w:divBdr>
    </w:div>
    <w:div w:id="854076049">
      <w:bodyDiv w:val="1"/>
      <w:marLeft w:val="0"/>
      <w:marRight w:val="0"/>
      <w:marTop w:val="0"/>
      <w:marBottom w:val="0"/>
      <w:divBdr>
        <w:top w:val="none" w:sz="0" w:space="0" w:color="auto"/>
        <w:left w:val="none" w:sz="0" w:space="0" w:color="auto"/>
        <w:bottom w:val="none" w:sz="0" w:space="0" w:color="auto"/>
        <w:right w:val="none" w:sz="0" w:space="0" w:color="auto"/>
      </w:divBdr>
    </w:div>
    <w:div w:id="856114567">
      <w:bodyDiv w:val="1"/>
      <w:marLeft w:val="0"/>
      <w:marRight w:val="0"/>
      <w:marTop w:val="0"/>
      <w:marBottom w:val="0"/>
      <w:divBdr>
        <w:top w:val="none" w:sz="0" w:space="0" w:color="auto"/>
        <w:left w:val="none" w:sz="0" w:space="0" w:color="auto"/>
        <w:bottom w:val="none" w:sz="0" w:space="0" w:color="auto"/>
        <w:right w:val="none" w:sz="0" w:space="0" w:color="auto"/>
      </w:divBdr>
    </w:div>
    <w:div w:id="861170128">
      <w:bodyDiv w:val="1"/>
      <w:marLeft w:val="0"/>
      <w:marRight w:val="0"/>
      <w:marTop w:val="0"/>
      <w:marBottom w:val="0"/>
      <w:divBdr>
        <w:top w:val="none" w:sz="0" w:space="0" w:color="auto"/>
        <w:left w:val="none" w:sz="0" w:space="0" w:color="auto"/>
        <w:bottom w:val="none" w:sz="0" w:space="0" w:color="auto"/>
        <w:right w:val="none" w:sz="0" w:space="0" w:color="auto"/>
      </w:divBdr>
    </w:div>
    <w:div w:id="864365881">
      <w:bodyDiv w:val="1"/>
      <w:marLeft w:val="0"/>
      <w:marRight w:val="0"/>
      <w:marTop w:val="0"/>
      <w:marBottom w:val="0"/>
      <w:divBdr>
        <w:top w:val="none" w:sz="0" w:space="0" w:color="auto"/>
        <w:left w:val="none" w:sz="0" w:space="0" w:color="auto"/>
        <w:bottom w:val="none" w:sz="0" w:space="0" w:color="auto"/>
        <w:right w:val="none" w:sz="0" w:space="0" w:color="auto"/>
      </w:divBdr>
    </w:div>
    <w:div w:id="877743696">
      <w:bodyDiv w:val="1"/>
      <w:marLeft w:val="0"/>
      <w:marRight w:val="0"/>
      <w:marTop w:val="0"/>
      <w:marBottom w:val="0"/>
      <w:divBdr>
        <w:top w:val="none" w:sz="0" w:space="0" w:color="auto"/>
        <w:left w:val="none" w:sz="0" w:space="0" w:color="auto"/>
        <w:bottom w:val="none" w:sz="0" w:space="0" w:color="auto"/>
        <w:right w:val="none" w:sz="0" w:space="0" w:color="auto"/>
      </w:divBdr>
    </w:div>
    <w:div w:id="877939253">
      <w:bodyDiv w:val="1"/>
      <w:marLeft w:val="0"/>
      <w:marRight w:val="0"/>
      <w:marTop w:val="0"/>
      <w:marBottom w:val="0"/>
      <w:divBdr>
        <w:top w:val="none" w:sz="0" w:space="0" w:color="auto"/>
        <w:left w:val="none" w:sz="0" w:space="0" w:color="auto"/>
        <w:bottom w:val="none" w:sz="0" w:space="0" w:color="auto"/>
        <w:right w:val="none" w:sz="0" w:space="0" w:color="auto"/>
      </w:divBdr>
    </w:div>
    <w:div w:id="884412937">
      <w:bodyDiv w:val="1"/>
      <w:marLeft w:val="0"/>
      <w:marRight w:val="0"/>
      <w:marTop w:val="0"/>
      <w:marBottom w:val="0"/>
      <w:divBdr>
        <w:top w:val="none" w:sz="0" w:space="0" w:color="auto"/>
        <w:left w:val="none" w:sz="0" w:space="0" w:color="auto"/>
        <w:bottom w:val="none" w:sz="0" w:space="0" w:color="auto"/>
        <w:right w:val="none" w:sz="0" w:space="0" w:color="auto"/>
      </w:divBdr>
    </w:div>
    <w:div w:id="884877426">
      <w:bodyDiv w:val="1"/>
      <w:marLeft w:val="0"/>
      <w:marRight w:val="0"/>
      <w:marTop w:val="0"/>
      <w:marBottom w:val="0"/>
      <w:divBdr>
        <w:top w:val="none" w:sz="0" w:space="0" w:color="auto"/>
        <w:left w:val="none" w:sz="0" w:space="0" w:color="auto"/>
        <w:bottom w:val="none" w:sz="0" w:space="0" w:color="auto"/>
        <w:right w:val="none" w:sz="0" w:space="0" w:color="auto"/>
      </w:divBdr>
    </w:div>
    <w:div w:id="892496501">
      <w:bodyDiv w:val="1"/>
      <w:marLeft w:val="0"/>
      <w:marRight w:val="0"/>
      <w:marTop w:val="0"/>
      <w:marBottom w:val="0"/>
      <w:divBdr>
        <w:top w:val="none" w:sz="0" w:space="0" w:color="auto"/>
        <w:left w:val="none" w:sz="0" w:space="0" w:color="auto"/>
        <w:bottom w:val="none" w:sz="0" w:space="0" w:color="auto"/>
        <w:right w:val="none" w:sz="0" w:space="0" w:color="auto"/>
      </w:divBdr>
    </w:div>
    <w:div w:id="893738465">
      <w:bodyDiv w:val="1"/>
      <w:marLeft w:val="0"/>
      <w:marRight w:val="0"/>
      <w:marTop w:val="0"/>
      <w:marBottom w:val="0"/>
      <w:divBdr>
        <w:top w:val="none" w:sz="0" w:space="0" w:color="auto"/>
        <w:left w:val="none" w:sz="0" w:space="0" w:color="auto"/>
        <w:bottom w:val="none" w:sz="0" w:space="0" w:color="auto"/>
        <w:right w:val="none" w:sz="0" w:space="0" w:color="auto"/>
      </w:divBdr>
    </w:div>
    <w:div w:id="897281537">
      <w:bodyDiv w:val="1"/>
      <w:marLeft w:val="0"/>
      <w:marRight w:val="0"/>
      <w:marTop w:val="0"/>
      <w:marBottom w:val="0"/>
      <w:divBdr>
        <w:top w:val="none" w:sz="0" w:space="0" w:color="auto"/>
        <w:left w:val="none" w:sz="0" w:space="0" w:color="auto"/>
        <w:bottom w:val="none" w:sz="0" w:space="0" w:color="auto"/>
        <w:right w:val="none" w:sz="0" w:space="0" w:color="auto"/>
      </w:divBdr>
    </w:div>
    <w:div w:id="905265308">
      <w:bodyDiv w:val="1"/>
      <w:marLeft w:val="0"/>
      <w:marRight w:val="0"/>
      <w:marTop w:val="0"/>
      <w:marBottom w:val="0"/>
      <w:divBdr>
        <w:top w:val="none" w:sz="0" w:space="0" w:color="auto"/>
        <w:left w:val="none" w:sz="0" w:space="0" w:color="auto"/>
        <w:bottom w:val="none" w:sz="0" w:space="0" w:color="auto"/>
        <w:right w:val="none" w:sz="0" w:space="0" w:color="auto"/>
      </w:divBdr>
    </w:div>
    <w:div w:id="905997452">
      <w:bodyDiv w:val="1"/>
      <w:marLeft w:val="0"/>
      <w:marRight w:val="0"/>
      <w:marTop w:val="0"/>
      <w:marBottom w:val="0"/>
      <w:divBdr>
        <w:top w:val="none" w:sz="0" w:space="0" w:color="auto"/>
        <w:left w:val="none" w:sz="0" w:space="0" w:color="auto"/>
        <w:bottom w:val="none" w:sz="0" w:space="0" w:color="auto"/>
        <w:right w:val="none" w:sz="0" w:space="0" w:color="auto"/>
      </w:divBdr>
    </w:div>
    <w:div w:id="908854657">
      <w:bodyDiv w:val="1"/>
      <w:marLeft w:val="0"/>
      <w:marRight w:val="0"/>
      <w:marTop w:val="0"/>
      <w:marBottom w:val="0"/>
      <w:divBdr>
        <w:top w:val="none" w:sz="0" w:space="0" w:color="auto"/>
        <w:left w:val="none" w:sz="0" w:space="0" w:color="auto"/>
        <w:bottom w:val="none" w:sz="0" w:space="0" w:color="auto"/>
        <w:right w:val="none" w:sz="0" w:space="0" w:color="auto"/>
      </w:divBdr>
    </w:div>
    <w:div w:id="909533480">
      <w:bodyDiv w:val="1"/>
      <w:marLeft w:val="0"/>
      <w:marRight w:val="0"/>
      <w:marTop w:val="0"/>
      <w:marBottom w:val="0"/>
      <w:divBdr>
        <w:top w:val="none" w:sz="0" w:space="0" w:color="auto"/>
        <w:left w:val="none" w:sz="0" w:space="0" w:color="auto"/>
        <w:bottom w:val="none" w:sz="0" w:space="0" w:color="auto"/>
        <w:right w:val="none" w:sz="0" w:space="0" w:color="auto"/>
      </w:divBdr>
    </w:div>
    <w:div w:id="910043913">
      <w:bodyDiv w:val="1"/>
      <w:marLeft w:val="0"/>
      <w:marRight w:val="0"/>
      <w:marTop w:val="0"/>
      <w:marBottom w:val="0"/>
      <w:divBdr>
        <w:top w:val="none" w:sz="0" w:space="0" w:color="auto"/>
        <w:left w:val="none" w:sz="0" w:space="0" w:color="auto"/>
        <w:bottom w:val="none" w:sz="0" w:space="0" w:color="auto"/>
        <w:right w:val="none" w:sz="0" w:space="0" w:color="auto"/>
      </w:divBdr>
    </w:div>
    <w:div w:id="911818507">
      <w:bodyDiv w:val="1"/>
      <w:marLeft w:val="0"/>
      <w:marRight w:val="0"/>
      <w:marTop w:val="0"/>
      <w:marBottom w:val="0"/>
      <w:divBdr>
        <w:top w:val="none" w:sz="0" w:space="0" w:color="auto"/>
        <w:left w:val="none" w:sz="0" w:space="0" w:color="auto"/>
        <w:bottom w:val="none" w:sz="0" w:space="0" w:color="auto"/>
        <w:right w:val="none" w:sz="0" w:space="0" w:color="auto"/>
      </w:divBdr>
    </w:div>
    <w:div w:id="912854194">
      <w:bodyDiv w:val="1"/>
      <w:marLeft w:val="0"/>
      <w:marRight w:val="0"/>
      <w:marTop w:val="0"/>
      <w:marBottom w:val="0"/>
      <w:divBdr>
        <w:top w:val="none" w:sz="0" w:space="0" w:color="auto"/>
        <w:left w:val="none" w:sz="0" w:space="0" w:color="auto"/>
        <w:bottom w:val="none" w:sz="0" w:space="0" w:color="auto"/>
        <w:right w:val="none" w:sz="0" w:space="0" w:color="auto"/>
      </w:divBdr>
    </w:div>
    <w:div w:id="916596995">
      <w:bodyDiv w:val="1"/>
      <w:marLeft w:val="0"/>
      <w:marRight w:val="0"/>
      <w:marTop w:val="0"/>
      <w:marBottom w:val="0"/>
      <w:divBdr>
        <w:top w:val="none" w:sz="0" w:space="0" w:color="auto"/>
        <w:left w:val="none" w:sz="0" w:space="0" w:color="auto"/>
        <w:bottom w:val="none" w:sz="0" w:space="0" w:color="auto"/>
        <w:right w:val="none" w:sz="0" w:space="0" w:color="auto"/>
      </w:divBdr>
    </w:div>
    <w:div w:id="918447683">
      <w:bodyDiv w:val="1"/>
      <w:marLeft w:val="0"/>
      <w:marRight w:val="0"/>
      <w:marTop w:val="0"/>
      <w:marBottom w:val="0"/>
      <w:divBdr>
        <w:top w:val="none" w:sz="0" w:space="0" w:color="auto"/>
        <w:left w:val="none" w:sz="0" w:space="0" w:color="auto"/>
        <w:bottom w:val="none" w:sz="0" w:space="0" w:color="auto"/>
        <w:right w:val="none" w:sz="0" w:space="0" w:color="auto"/>
      </w:divBdr>
    </w:div>
    <w:div w:id="922881417">
      <w:bodyDiv w:val="1"/>
      <w:marLeft w:val="0"/>
      <w:marRight w:val="0"/>
      <w:marTop w:val="0"/>
      <w:marBottom w:val="0"/>
      <w:divBdr>
        <w:top w:val="none" w:sz="0" w:space="0" w:color="auto"/>
        <w:left w:val="none" w:sz="0" w:space="0" w:color="auto"/>
        <w:bottom w:val="none" w:sz="0" w:space="0" w:color="auto"/>
        <w:right w:val="none" w:sz="0" w:space="0" w:color="auto"/>
      </w:divBdr>
    </w:div>
    <w:div w:id="923035121">
      <w:bodyDiv w:val="1"/>
      <w:marLeft w:val="0"/>
      <w:marRight w:val="0"/>
      <w:marTop w:val="0"/>
      <w:marBottom w:val="0"/>
      <w:divBdr>
        <w:top w:val="none" w:sz="0" w:space="0" w:color="auto"/>
        <w:left w:val="none" w:sz="0" w:space="0" w:color="auto"/>
        <w:bottom w:val="none" w:sz="0" w:space="0" w:color="auto"/>
        <w:right w:val="none" w:sz="0" w:space="0" w:color="auto"/>
      </w:divBdr>
    </w:div>
    <w:div w:id="930119666">
      <w:bodyDiv w:val="1"/>
      <w:marLeft w:val="0"/>
      <w:marRight w:val="0"/>
      <w:marTop w:val="0"/>
      <w:marBottom w:val="0"/>
      <w:divBdr>
        <w:top w:val="none" w:sz="0" w:space="0" w:color="auto"/>
        <w:left w:val="none" w:sz="0" w:space="0" w:color="auto"/>
        <w:bottom w:val="none" w:sz="0" w:space="0" w:color="auto"/>
        <w:right w:val="none" w:sz="0" w:space="0" w:color="auto"/>
      </w:divBdr>
    </w:div>
    <w:div w:id="932863648">
      <w:bodyDiv w:val="1"/>
      <w:marLeft w:val="0"/>
      <w:marRight w:val="0"/>
      <w:marTop w:val="0"/>
      <w:marBottom w:val="0"/>
      <w:divBdr>
        <w:top w:val="none" w:sz="0" w:space="0" w:color="auto"/>
        <w:left w:val="none" w:sz="0" w:space="0" w:color="auto"/>
        <w:bottom w:val="none" w:sz="0" w:space="0" w:color="auto"/>
        <w:right w:val="none" w:sz="0" w:space="0" w:color="auto"/>
      </w:divBdr>
    </w:div>
    <w:div w:id="933778389">
      <w:bodyDiv w:val="1"/>
      <w:marLeft w:val="0"/>
      <w:marRight w:val="0"/>
      <w:marTop w:val="0"/>
      <w:marBottom w:val="0"/>
      <w:divBdr>
        <w:top w:val="none" w:sz="0" w:space="0" w:color="auto"/>
        <w:left w:val="none" w:sz="0" w:space="0" w:color="auto"/>
        <w:bottom w:val="none" w:sz="0" w:space="0" w:color="auto"/>
        <w:right w:val="none" w:sz="0" w:space="0" w:color="auto"/>
      </w:divBdr>
    </w:div>
    <w:div w:id="936138199">
      <w:bodyDiv w:val="1"/>
      <w:marLeft w:val="0"/>
      <w:marRight w:val="0"/>
      <w:marTop w:val="0"/>
      <w:marBottom w:val="0"/>
      <w:divBdr>
        <w:top w:val="none" w:sz="0" w:space="0" w:color="auto"/>
        <w:left w:val="none" w:sz="0" w:space="0" w:color="auto"/>
        <w:bottom w:val="none" w:sz="0" w:space="0" w:color="auto"/>
        <w:right w:val="none" w:sz="0" w:space="0" w:color="auto"/>
      </w:divBdr>
    </w:div>
    <w:div w:id="936593608">
      <w:bodyDiv w:val="1"/>
      <w:marLeft w:val="0"/>
      <w:marRight w:val="0"/>
      <w:marTop w:val="0"/>
      <w:marBottom w:val="0"/>
      <w:divBdr>
        <w:top w:val="none" w:sz="0" w:space="0" w:color="auto"/>
        <w:left w:val="none" w:sz="0" w:space="0" w:color="auto"/>
        <w:bottom w:val="none" w:sz="0" w:space="0" w:color="auto"/>
        <w:right w:val="none" w:sz="0" w:space="0" w:color="auto"/>
      </w:divBdr>
    </w:div>
    <w:div w:id="937297421">
      <w:bodyDiv w:val="1"/>
      <w:marLeft w:val="0"/>
      <w:marRight w:val="0"/>
      <w:marTop w:val="0"/>
      <w:marBottom w:val="0"/>
      <w:divBdr>
        <w:top w:val="none" w:sz="0" w:space="0" w:color="auto"/>
        <w:left w:val="none" w:sz="0" w:space="0" w:color="auto"/>
        <w:bottom w:val="none" w:sz="0" w:space="0" w:color="auto"/>
        <w:right w:val="none" w:sz="0" w:space="0" w:color="auto"/>
      </w:divBdr>
    </w:div>
    <w:div w:id="941112951">
      <w:bodyDiv w:val="1"/>
      <w:marLeft w:val="0"/>
      <w:marRight w:val="0"/>
      <w:marTop w:val="0"/>
      <w:marBottom w:val="0"/>
      <w:divBdr>
        <w:top w:val="none" w:sz="0" w:space="0" w:color="auto"/>
        <w:left w:val="none" w:sz="0" w:space="0" w:color="auto"/>
        <w:bottom w:val="none" w:sz="0" w:space="0" w:color="auto"/>
        <w:right w:val="none" w:sz="0" w:space="0" w:color="auto"/>
      </w:divBdr>
    </w:div>
    <w:div w:id="947397543">
      <w:bodyDiv w:val="1"/>
      <w:marLeft w:val="0"/>
      <w:marRight w:val="0"/>
      <w:marTop w:val="0"/>
      <w:marBottom w:val="0"/>
      <w:divBdr>
        <w:top w:val="none" w:sz="0" w:space="0" w:color="auto"/>
        <w:left w:val="none" w:sz="0" w:space="0" w:color="auto"/>
        <w:bottom w:val="none" w:sz="0" w:space="0" w:color="auto"/>
        <w:right w:val="none" w:sz="0" w:space="0" w:color="auto"/>
      </w:divBdr>
    </w:div>
    <w:div w:id="976224612">
      <w:bodyDiv w:val="1"/>
      <w:marLeft w:val="0"/>
      <w:marRight w:val="0"/>
      <w:marTop w:val="0"/>
      <w:marBottom w:val="0"/>
      <w:divBdr>
        <w:top w:val="none" w:sz="0" w:space="0" w:color="auto"/>
        <w:left w:val="none" w:sz="0" w:space="0" w:color="auto"/>
        <w:bottom w:val="none" w:sz="0" w:space="0" w:color="auto"/>
        <w:right w:val="none" w:sz="0" w:space="0" w:color="auto"/>
      </w:divBdr>
    </w:div>
    <w:div w:id="976254336">
      <w:bodyDiv w:val="1"/>
      <w:marLeft w:val="0"/>
      <w:marRight w:val="0"/>
      <w:marTop w:val="0"/>
      <w:marBottom w:val="0"/>
      <w:divBdr>
        <w:top w:val="none" w:sz="0" w:space="0" w:color="auto"/>
        <w:left w:val="none" w:sz="0" w:space="0" w:color="auto"/>
        <w:bottom w:val="none" w:sz="0" w:space="0" w:color="auto"/>
        <w:right w:val="none" w:sz="0" w:space="0" w:color="auto"/>
      </w:divBdr>
    </w:div>
    <w:div w:id="978025996">
      <w:bodyDiv w:val="1"/>
      <w:marLeft w:val="0"/>
      <w:marRight w:val="0"/>
      <w:marTop w:val="0"/>
      <w:marBottom w:val="0"/>
      <w:divBdr>
        <w:top w:val="none" w:sz="0" w:space="0" w:color="auto"/>
        <w:left w:val="none" w:sz="0" w:space="0" w:color="auto"/>
        <w:bottom w:val="none" w:sz="0" w:space="0" w:color="auto"/>
        <w:right w:val="none" w:sz="0" w:space="0" w:color="auto"/>
      </w:divBdr>
    </w:div>
    <w:div w:id="979337212">
      <w:bodyDiv w:val="1"/>
      <w:marLeft w:val="0"/>
      <w:marRight w:val="0"/>
      <w:marTop w:val="0"/>
      <w:marBottom w:val="0"/>
      <w:divBdr>
        <w:top w:val="none" w:sz="0" w:space="0" w:color="auto"/>
        <w:left w:val="none" w:sz="0" w:space="0" w:color="auto"/>
        <w:bottom w:val="none" w:sz="0" w:space="0" w:color="auto"/>
        <w:right w:val="none" w:sz="0" w:space="0" w:color="auto"/>
      </w:divBdr>
    </w:div>
    <w:div w:id="985474343">
      <w:bodyDiv w:val="1"/>
      <w:marLeft w:val="0"/>
      <w:marRight w:val="0"/>
      <w:marTop w:val="0"/>
      <w:marBottom w:val="0"/>
      <w:divBdr>
        <w:top w:val="none" w:sz="0" w:space="0" w:color="auto"/>
        <w:left w:val="none" w:sz="0" w:space="0" w:color="auto"/>
        <w:bottom w:val="none" w:sz="0" w:space="0" w:color="auto"/>
        <w:right w:val="none" w:sz="0" w:space="0" w:color="auto"/>
      </w:divBdr>
    </w:div>
    <w:div w:id="985667185">
      <w:bodyDiv w:val="1"/>
      <w:marLeft w:val="0"/>
      <w:marRight w:val="0"/>
      <w:marTop w:val="0"/>
      <w:marBottom w:val="0"/>
      <w:divBdr>
        <w:top w:val="none" w:sz="0" w:space="0" w:color="auto"/>
        <w:left w:val="none" w:sz="0" w:space="0" w:color="auto"/>
        <w:bottom w:val="none" w:sz="0" w:space="0" w:color="auto"/>
        <w:right w:val="none" w:sz="0" w:space="0" w:color="auto"/>
      </w:divBdr>
    </w:div>
    <w:div w:id="990673423">
      <w:bodyDiv w:val="1"/>
      <w:marLeft w:val="0"/>
      <w:marRight w:val="0"/>
      <w:marTop w:val="0"/>
      <w:marBottom w:val="0"/>
      <w:divBdr>
        <w:top w:val="none" w:sz="0" w:space="0" w:color="auto"/>
        <w:left w:val="none" w:sz="0" w:space="0" w:color="auto"/>
        <w:bottom w:val="none" w:sz="0" w:space="0" w:color="auto"/>
        <w:right w:val="none" w:sz="0" w:space="0" w:color="auto"/>
      </w:divBdr>
    </w:div>
    <w:div w:id="991374676">
      <w:bodyDiv w:val="1"/>
      <w:marLeft w:val="0"/>
      <w:marRight w:val="0"/>
      <w:marTop w:val="0"/>
      <w:marBottom w:val="0"/>
      <w:divBdr>
        <w:top w:val="none" w:sz="0" w:space="0" w:color="auto"/>
        <w:left w:val="none" w:sz="0" w:space="0" w:color="auto"/>
        <w:bottom w:val="none" w:sz="0" w:space="0" w:color="auto"/>
        <w:right w:val="none" w:sz="0" w:space="0" w:color="auto"/>
      </w:divBdr>
    </w:div>
    <w:div w:id="992754272">
      <w:bodyDiv w:val="1"/>
      <w:marLeft w:val="0"/>
      <w:marRight w:val="0"/>
      <w:marTop w:val="0"/>
      <w:marBottom w:val="0"/>
      <w:divBdr>
        <w:top w:val="none" w:sz="0" w:space="0" w:color="auto"/>
        <w:left w:val="none" w:sz="0" w:space="0" w:color="auto"/>
        <w:bottom w:val="none" w:sz="0" w:space="0" w:color="auto"/>
        <w:right w:val="none" w:sz="0" w:space="0" w:color="auto"/>
      </w:divBdr>
    </w:div>
    <w:div w:id="994066448">
      <w:bodyDiv w:val="1"/>
      <w:marLeft w:val="0"/>
      <w:marRight w:val="0"/>
      <w:marTop w:val="0"/>
      <w:marBottom w:val="0"/>
      <w:divBdr>
        <w:top w:val="none" w:sz="0" w:space="0" w:color="auto"/>
        <w:left w:val="none" w:sz="0" w:space="0" w:color="auto"/>
        <w:bottom w:val="none" w:sz="0" w:space="0" w:color="auto"/>
        <w:right w:val="none" w:sz="0" w:space="0" w:color="auto"/>
      </w:divBdr>
    </w:div>
    <w:div w:id="998732999">
      <w:bodyDiv w:val="1"/>
      <w:marLeft w:val="0"/>
      <w:marRight w:val="0"/>
      <w:marTop w:val="0"/>
      <w:marBottom w:val="0"/>
      <w:divBdr>
        <w:top w:val="none" w:sz="0" w:space="0" w:color="auto"/>
        <w:left w:val="none" w:sz="0" w:space="0" w:color="auto"/>
        <w:bottom w:val="none" w:sz="0" w:space="0" w:color="auto"/>
        <w:right w:val="none" w:sz="0" w:space="0" w:color="auto"/>
      </w:divBdr>
    </w:div>
    <w:div w:id="1003706553">
      <w:bodyDiv w:val="1"/>
      <w:marLeft w:val="0"/>
      <w:marRight w:val="0"/>
      <w:marTop w:val="0"/>
      <w:marBottom w:val="0"/>
      <w:divBdr>
        <w:top w:val="none" w:sz="0" w:space="0" w:color="auto"/>
        <w:left w:val="none" w:sz="0" w:space="0" w:color="auto"/>
        <w:bottom w:val="none" w:sz="0" w:space="0" w:color="auto"/>
        <w:right w:val="none" w:sz="0" w:space="0" w:color="auto"/>
      </w:divBdr>
    </w:div>
    <w:div w:id="1009795743">
      <w:bodyDiv w:val="1"/>
      <w:marLeft w:val="0"/>
      <w:marRight w:val="0"/>
      <w:marTop w:val="0"/>
      <w:marBottom w:val="0"/>
      <w:divBdr>
        <w:top w:val="none" w:sz="0" w:space="0" w:color="auto"/>
        <w:left w:val="none" w:sz="0" w:space="0" w:color="auto"/>
        <w:bottom w:val="none" w:sz="0" w:space="0" w:color="auto"/>
        <w:right w:val="none" w:sz="0" w:space="0" w:color="auto"/>
      </w:divBdr>
    </w:div>
    <w:div w:id="1015158413">
      <w:bodyDiv w:val="1"/>
      <w:marLeft w:val="0"/>
      <w:marRight w:val="0"/>
      <w:marTop w:val="0"/>
      <w:marBottom w:val="0"/>
      <w:divBdr>
        <w:top w:val="none" w:sz="0" w:space="0" w:color="auto"/>
        <w:left w:val="none" w:sz="0" w:space="0" w:color="auto"/>
        <w:bottom w:val="none" w:sz="0" w:space="0" w:color="auto"/>
        <w:right w:val="none" w:sz="0" w:space="0" w:color="auto"/>
      </w:divBdr>
    </w:div>
    <w:div w:id="1017657485">
      <w:bodyDiv w:val="1"/>
      <w:marLeft w:val="0"/>
      <w:marRight w:val="0"/>
      <w:marTop w:val="0"/>
      <w:marBottom w:val="0"/>
      <w:divBdr>
        <w:top w:val="none" w:sz="0" w:space="0" w:color="auto"/>
        <w:left w:val="none" w:sz="0" w:space="0" w:color="auto"/>
        <w:bottom w:val="none" w:sz="0" w:space="0" w:color="auto"/>
        <w:right w:val="none" w:sz="0" w:space="0" w:color="auto"/>
      </w:divBdr>
    </w:div>
    <w:div w:id="1017660113">
      <w:bodyDiv w:val="1"/>
      <w:marLeft w:val="0"/>
      <w:marRight w:val="0"/>
      <w:marTop w:val="0"/>
      <w:marBottom w:val="0"/>
      <w:divBdr>
        <w:top w:val="none" w:sz="0" w:space="0" w:color="auto"/>
        <w:left w:val="none" w:sz="0" w:space="0" w:color="auto"/>
        <w:bottom w:val="none" w:sz="0" w:space="0" w:color="auto"/>
        <w:right w:val="none" w:sz="0" w:space="0" w:color="auto"/>
      </w:divBdr>
    </w:div>
    <w:div w:id="1023359132">
      <w:bodyDiv w:val="1"/>
      <w:marLeft w:val="0"/>
      <w:marRight w:val="0"/>
      <w:marTop w:val="0"/>
      <w:marBottom w:val="0"/>
      <w:divBdr>
        <w:top w:val="none" w:sz="0" w:space="0" w:color="auto"/>
        <w:left w:val="none" w:sz="0" w:space="0" w:color="auto"/>
        <w:bottom w:val="none" w:sz="0" w:space="0" w:color="auto"/>
        <w:right w:val="none" w:sz="0" w:space="0" w:color="auto"/>
      </w:divBdr>
    </w:div>
    <w:div w:id="1027870551">
      <w:bodyDiv w:val="1"/>
      <w:marLeft w:val="0"/>
      <w:marRight w:val="0"/>
      <w:marTop w:val="0"/>
      <w:marBottom w:val="0"/>
      <w:divBdr>
        <w:top w:val="none" w:sz="0" w:space="0" w:color="auto"/>
        <w:left w:val="none" w:sz="0" w:space="0" w:color="auto"/>
        <w:bottom w:val="none" w:sz="0" w:space="0" w:color="auto"/>
        <w:right w:val="none" w:sz="0" w:space="0" w:color="auto"/>
      </w:divBdr>
    </w:div>
    <w:div w:id="1028335480">
      <w:bodyDiv w:val="1"/>
      <w:marLeft w:val="0"/>
      <w:marRight w:val="0"/>
      <w:marTop w:val="0"/>
      <w:marBottom w:val="0"/>
      <w:divBdr>
        <w:top w:val="none" w:sz="0" w:space="0" w:color="auto"/>
        <w:left w:val="none" w:sz="0" w:space="0" w:color="auto"/>
        <w:bottom w:val="none" w:sz="0" w:space="0" w:color="auto"/>
        <w:right w:val="none" w:sz="0" w:space="0" w:color="auto"/>
      </w:divBdr>
    </w:div>
    <w:div w:id="1029913678">
      <w:bodyDiv w:val="1"/>
      <w:marLeft w:val="0"/>
      <w:marRight w:val="0"/>
      <w:marTop w:val="0"/>
      <w:marBottom w:val="0"/>
      <w:divBdr>
        <w:top w:val="none" w:sz="0" w:space="0" w:color="auto"/>
        <w:left w:val="none" w:sz="0" w:space="0" w:color="auto"/>
        <w:bottom w:val="none" w:sz="0" w:space="0" w:color="auto"/>
        <w:right w:val="none" w:sz="0" w:space="0" w:color="auto"/>
      </w:divBdr>
    </w:div>
    <w:div w:id="1038579170">
      <w:bodyDiv w:val="1"/>
      <w:marLeft w:val="0"/>
      <w:marRight w:val="0"/>
      <w:marTop w:val="0"/>
      <w:marBottom w:val="0"/>
      <w:divBdr>
        <w:top w:val="none" w:sz="0" w:space="0" w:color="auto"/>
        <w:left w:val="none" w:sz="0" w:space="0" w:color="auto"/>
        <w:bottom w:val="none" w:sz="0" w:space="0" w:color="auto"/>
        <w:right w:val="none" w:sz="0" w:space="0" w:color="auto"/>
      </w:divBdr>
    </w:div>
    <w:div w:id="1039163098">
      <w:bodyDiv w:val="1"/>
      <w:marLeft w:val="0"/>
      <w:marRight w:val="0"/>
      <w:marTop w:val="0"/>
      <w:marBottom w:val="0"/>
      <w:divBdr>
        <w:top w:val="none" w:sz="0" w:space="0" w:color="auto"/>
        <w:left w:val="none" w:sz="0" w:space="0" w:color="auto"/>
        <w:bottom w:val="none" w:sz="0" w:space="0" w:color="auto"/>
        <w:right w:val="none" w:sz="0" w:space="0" w:color="auto"/>
      </w:divBdr>
    </w:div>
    <w:div w:id="1045374835">
      <w:bodyDiv w:val="1"/>
      <w:marLeft w:val="0"/>
      <w:marRight w:val="0"/>
      <w:marTop w:val="0"/>
      <w:marBottom w:val="0"/>
      <w:divBdr>
        <w:top w:val="none" w:sz="0" w:space="0" w:color="auto"/>
        <w:left w:val="none" w:sz="0" w:space="0" w:color="auto"/>
        <w:bottom w:val="none" w:sz="0" w:space="0" w:color="auto"/>
        <w:right w:val="none" w:sz="0" w:space="0" w:color="auto"/>
      </w:divBdr>
    </w:div>
    <w:div w:id="1047679162">
      <w:bodyDiv w:val="1"/>
      <w:marLeft w:val="0"/>
      <w:marRight w:val="0"/>
      <w:marTop w:val="0"/>
      <w:marBottom w:val="0"/>
      <w:divBdr>
        <w:top w:val="none" w:sz="0" w:space="0" w:color="auto"/>
        <w:left w:val="none" w:sz="0" w:space="0" w:color="auto"/>
        <w:bottom w:val="none" w:sz="0" w:space="0" w:color="auto"/>
        <w:right w:val="none" w:sz="0" w:space="0" w:color="auto"/>
      </w:divBdr>
    </w:div>
    <w:div w:id="1048340236">
      <w:bodyDiv w:val="1"/>
      <w:marLeft w:val="0"/>
      <w:marRight w:val="0"/>
      <w:marTop w:val="0"/>
      <w:marBottom w:val="0"/>
      <w:divBdr>
        <w:top w:val="none" w:sz="0" w:space="0" w:color="auto"/>
        <w:left w:val="none" w:sz="0" w:space="0" w:color="auto"/>
        <w:bottom w:val="none" w:sz="0" w:space="0" w:color="auto"/>
        <w:right w:val="none" w:sz="0" w:space="0" w:color="auto"/>
      </w:divBdr>
    </w:div>
    <w:div w:id="1050542922">
      <w:bodyDiv w:val="1"/>
      <w:marLeft w:val="0"/>
      <w:marRight w:val="0"/>
      <w:marTop w:val="0"/>
      <w:marBottom w:val="0"/>
      <w:divBdr>
        <w:top w:val="none" w:sz="0" w:space="0" w:color="auto"/>
        <w:left w:val="none" w:sz="0" w:space="0" w:color="auto"/>
        <w:bottom w:val="none" w:sz="0" w:space="0" w:color="auto"/>
        <w:right w:val="none" w:sz="0" w:space="0" w:color="auto"/>
      </w:divBdr>
    </w:div>
    <w:div w:id="1058865624">
      <w:bodyDiv w:val="1"/>
      <w:marLeft w:val="0"/>
      <w:marRight w:val="0"/>
      <w:marTop w:val="0"/>
      <w:marBottom w:val="0"/>
      <w:divBdr>
        <w:top w:val="none" w:sz="0" w:space="0" w:color="auto"/>
        <w:left w:val="none" w:sz="0" w:space="0" w:color="auto"/>
        <w:bottom w:val="none" w:sz="0" w:space="0" w:color="auto"/>
        <w:right w:val="none" w:sz="0" w:space="0" w:color="auto"/>
      </w:divBdr>
    </w:div>
    <w:div w:id="1060253260">
      <w:bodyDiv w:val="1"/>
      <w:marLeft w:val="0"/>
      <w:marRight w:val="0"/>
      <w:marTop w:val="0"/>
      <w:marBottom w:val="0"/>
      <w:divBdr>
        <w:top w:val="none" w:sz="0" w:space="0" w:color="auto"/>
        <w:left w:val="none" w:sz="0" w:space="0" w:color="auto"/>
        <w:bottom w:val="none" w:sz="0" w:space="0" w:color="auto"/>
        <w:right w:val="none" w:sz="0" w:space="0" w:color="auto"/>
      </w:divBdr>
    </w:div>
    <w:div w:id="1065761991">
      <w:bodyDiv w:val="1"/>
      <w:marLeft w:val="0"/>
      <w:marRight w:val="0"/>
      <w:marTop w:val="0"/>
      <w:marBottom w:val="0"/>
      <w:divBdr>
        <w:top w:val="none" w:sz="0" w:space="0" w:color="auto"/>
        <w:left w:val="none" w:sz="0" w:space="0" w:color="auto"/>
        <w:bottom w:val="none" w:sz="0" w:space="0" w:color="auto"/>
        <w:right w:val="none" w:sz="0" w:space="0" w:color="auto"/>
      </w:divBdr>
    </w:div>
    <w:div w:id="1073087866">
      <w:bodyDiv w:val="1"/>
      <w:marLeft w:val="0"/>
      <w:marRight w:val="0"/>
      <w:marTop w:val="0"/>
      <w:marBottom w:val="0"/>
      <w:divBdr>
        <w:top w:val="none" w:sz="0" w:space="0" w:color="auto"/>
        <w:left w:val="none" w:sz="0" w:space="0" w:color="auto"/>
        <w:bottom w:val="none" w:sz="0" w:space="0" w:color="auto"/>
        <w:right w:val="none" w:sz="0" w:space="0" w:color="auto"/>
      </w:divBdr>
    </w:div>
    <w:div w:id="1079016386">
      <w:bodyDiv w:val="1"/>
      <w:marLeft w:val="0"/>
      <w:marRight w:val="0"/>
      <w:marTop w:val="0"/>
      <w:marBottom w:val="0"/>
      <w:divBdr>
        <w:top w:val="none" w:sz="0" w:space="0" w:color="auto"/>
        <w:left w:val="none" w:sz="0" w:space="0" w:color="auto"/>
        <w:bottom w:val="none" w:sz="0" w:space="0" w:color="auto"/>
        <w:right w:val="none" w:sz="0" w:space="0" w:color="auto"/>
      </w:divBdr>
    </w:div>
    <w:div w:id="1079249014">
      <w:bodyDiv w:val="1"/>
      <w:marLeft w:val="0"/>
      <w:marRight w:val="0"/>
      <w:marTop w:val="0"/>
      <w:marBottom w:val="0"/>
      <w:divBdr>
        <w:top w:val="none" w:sz="0" w:space="0" w:color="auto"/>
        <w:left w:val="none" w:sz="0" w:space="0" w:color="auto"/>
        <w:bottom w:val="none" w:sz="0" w:space="0" w:color="auto"/>
        <w:right w:val="none" w:sz="0" w:space="0" w:color="auto"/>
      </w:divBdr>
    </w:div>
    <w:div w:id="1082340936">
      <w:bodyDiv w:val="1"/>
      <w:marLeft w:val="0"/>
      <w:marRight w:val="0"/>
      <w:marTop w:val="0"/>
      <w:marBottom w:val="0"/>
      <w:divBdr>
        <w:top w:val="none" w:sz="0" w:space="0" w:color="auto"/>
        <w:left w:val="none" w:sz="0" w:space="0" w:color="auto"/>
        <w:bottom w:val="none" w:sz="0" w:space="0" w:color="auto"/>
        <w:right w:val="none" w:sz="0" w:space="0" w:color="auto"/>
      </w:divBdr>
    </w:div>
    <w:div w:id="1083456278">
      <w:bodyDiv w:val="1"/>
      <w:marLeft w:val="0"/>
      <w:marRight w:val="0"/>
      <w:marTop w:val="0"/>
      <w:marBottom w:val="0"/>
      <w:divBdr>
        <w:top w:val="none" w:sz="0" w:space="0" w:color="auto"/>
        <w:left w:val="none" w:sz="0" w:space="0" w:color="auto"/>
        <w:bottom w:val="none" w:sz="0" w:space="0" w:color="auto"/>
        <w:right w:val="none" w:sz="0" w:space="0" w:color="auto"/>
      </w:divBdr>
    </w:div>
    <w:div w:id="1084379436">
      <w:bodyDiv w:val="1"/>
      <w:marLeft w:val="0"/>
      <w:marRight w:val="0"/>
      <w:marTop w:val="0"/>
      <w:marBottom w:val="0"/>
      <w:divBdr>
        <w:top w:val="none" w:sz="0" w:space="0" w:color="auto"/>
        <w:left w:val="none" w:sz="0" w:space="0" w:color="auto"/>
        <w:bottom w:val="none" w:sz="0" w:space="0" w:color="auto"/>
        <w:right w:val="none" w:sz="0" w:space="0" w:color="auto"/>
      </w:divBdr>
    </w:div>
    <w:div w:id="1088968099">
      <w:bodyDiv w:val="1"/>
      <w:marLeft w:val="0"/>
      <w:marRight w:val="0"/>
      <w:marTop w:val="0"/>
      <w:marBottom w:val="0"/>
      <w:divBdr>
        <w:top w:val="none" w:sz="0" w:space="0" w:color="auto"/>
        <w:left w:val="none" w:sz="0" w:space="0" w:color="auto"/>
        <w:bottom w:val="none" w:sz="0" w:space="0" w:color="auto"/>
        <w:right w:val="none" w:sz="0" w:space="0" w:color="auto"/>
      </w:divBdr>
    </w:div>
    <w:div w:id="1093282116">
      <w:bodyDiv w:val="1"/>
      <w:marLeft w:val="0"/>
      <w:marRight w:val="0"/>
      <w:marTop w:val="0"/>
      <w:marBottom w:val="0"/>
      <w:divBdr>
        <w:top w:val="none" w:sz="0" w:space="0" w:color="auto"/>
        <w:left w:val="none" w:sz="0" w:space="0" w:color="auto"/>
        <w:bottom w:val="none" w:sz="0" w:space="0" w:color="auto"/>
        <w:right w:val="none" w:sz="0" w:space="0" w:color="auto"/>
      </w:divBdr>
    </w:div>
    <w:div w:id="1093934006">
      <w:bodyDiv w:val="1"/>
      <w:marLeft w:val="0"/>
      <w:marRight w:val="0"/>
      <w:marTop w:val="0"/>
      <w:marBottom w:val="0"/>
      <w:divBdr>
        <w:top w:val="none" w:sz="0" w:space="0" w:color="auto"/>
        <w:left w:val="none" w:sz="0" w:space="0" w:color="auto"/>
        <w:bottom w:val="none" w:sz="0" w:space="0" w:color="auto"/>
        <w:right w:val="none" w:sz="0" w:space="0" w:color="auto"/>
      </w:divBdr>
    </w:div>
    <w:div w:id="1097597022">
      <w:bodyDiv w:val="1"/>
      <w:marLeft w:val="0"/>
      <w:marRight w:val="0"/>
      <w:marTop w:val="0"/>
      <w:marBottom w:val="0"/>
      <w:divBdr>
        <w:top w:val="none" w:sz="0" w:space="0" w:color="auto"/>
        <w:left w:val="none" w:sz="0" w:space="0" w:color="auto"/>
        <w:bottom w:val="none" w:sz="0" w:space="0" w:color="auto"/>
        <w:right w:val="none" w:sz="0" w:space="0" w:color="auto"/>
      </w:divBdr>
    </w:div>
    <w:div w:id="1098722369">
      <w:bodyDiv w:val="1"/>
      <w:marLeft w:val="0"/>
      <w:marRight w:val="0"/>
      <w:marTop w:val="0"/>
      <w:marBottom w:val="0"/>
      <w:divBdr>
        <w:top w:val="none" w:sz="0" w:space="0" w:color="auto"/>
        <w:left w:val="none" w:sz="0" w:space="0" w:color="auto"/>
        <w:bottom w:val="none" w:sz="0" w:space="0" w:color="auto"/>
        <w:right w:val="none" w:sz="0" w:space="0" w:color="auto"/>
      </w:divBdr>
    </w:div>
    <w:div w:id="1102606647">
      <w:bodyDiv w:val="1"/>
      <w:marLeft w:val="0"/>
      <w:marRight w:val="0"/>
      <w:marTop w:val="0"/>
      <w:marBottom w:val="0"/>
      <w:divBdr>
        <w:top w:val="none" w:sz="0" w:space="0" w:color="auto"/>
        <w:left w:val="none" w:sz="0" w:space="0" w:color="auto"/>
        <w:bottom w:val="none" w:sz="0" w:space="0" w:color="auto"/>
        <w:right w:val="none" w:sz="0" w:space="0" w:color="auto"/>
      </w:divBdr>
    </w:div>
    <w:div w:id="1107115008">
      <w:bodyDiv w:val="1"/>
      <w:marLeft w:val="0"/>
      <w:marRight w:val="0"/>
      <w:marTop w:val="0"/>
      <w:marBottom w:val="0"/>
      <w:divBdr>
        <w:top w:val="none" w:sz="0" w:space="0" w:color="auto"/>
        <w:left w:val="none" w:sz="0" w:space="0" w:color="auto"/>
        <w:bottom w:val="none" w:sz="0" w:space="0" w:color="auto"/>
        <w:right w:val="none" w:sz="0" w:space="0" w:color="auto"/>
      </w:divBdr>
    </w:div>
    <w:div w:id="1110857343">
      <w:bodyDiv w:val="1"/>
      <w:marLeft w:val="0"/>
      <w:marRight w:val="0"/>
      <w:marTop w:val="0"/>
      <w:marBottom w:val="0"/>
      <w:divBdr>
        <w:top w:val="none" w:sz="0" w:space="0" w:color="auto"/>
        <w:left w:val="none" w:sz="0" w:space="0" w:color="auto"/>
        <w:bottom w:val="none" w:sz="0" w:space="0" w:color="auto"/>
        <w:right w:val="none" w:sz="0" w:space="0" w:color="auto"/>
      </w:divBdr>
    </w:div>
    <w:div w:id="1115714976">
      <w:bodyDiv w:val="1"/>
      <w:marLeft w:val="0"/>
      <w:marRight w:val="0"/>
      <w:marTop w:val="0"/>
      <w:marBottom w:val="0"/>
      <w:divBdr>
        <w:top w:val="none" w:sz="0" w:space="0" w:color="auto"/>
        <w:left w:val="none" w:sz="0" w:space="0" w:color="auto"/>
        <w:bottom w:val="none" w:sz="0" w:space="0" w:color="auto"/>
        <w:right w:val="none" w:sz="0" w:space="0" w:color="auto"/>
      </w:divBdr>
    </w:div>
    <w:div w:id="1129203104">
      <w:bodyDiv w:val="1"/>
      <w:marLeft w:val="0"/>
      <w:marRight w:val="0"/>
      <w:marTop w:val="0"/>
      <w:marBottom w:val="0"/>
      <w:divBdr>
        <w:top w:val="none" w:sz="0" w:space="0" w:color="auto"/>
        <w:left w:val="none" w:sz="0" w:space="0" w:color="auto"/>
        <w:bottom w:val="none" w:sz="0" w:space="0" w:color="auto"/>
        <w:right w:val="none" w:sz="0" w:space="0" w:color="auto"/>
      </w:divBdr>
    </w:div>
    <w:div w:id="1132864478">
      <w:bodyDiv w:val="1"/>
      <w:marLeft w:val="0"/>
      <w:marRight w:val="0"/>
      <w:marTop w:val="0"/>
      <w:marBottom w:val="0"/>
      <w:divBdr>
        <w:top w:val="none" w:sz="0" w:space="0" w:color="auto"/>
        <w:left w:val="none" w:sz="0" w:space="0" w:color="auto"/>
        <w:bottom w:val="none" w:sz="0" w:space="0" w:color="auto"/>
        <w:right w:val="none" w:sz="0" w:space="0" w:color="auto"/>
      </w:divBdr>
    </w:div>
    <w:div w:id="1133712518">
      <w:bodyDiv w:val="1"/>
      <w:marLeft w:val="0"/>
      <w:marRight w:val="0"/>
      <w:marTop w:val="0"/>
      <w:marBottom w:val="0"/>
      <w:divBdr>
        <w:top w:val="none" w:sz="0" w:space="0" w:color="auto"/>
        <w:left w:val="none" w:sz="0" w:space="0" w:color="auto"/>
        <w:bottom w:val="none" w:sz="0" w:space="0" w:color="auto"/>
        <w:right w:val="none" w:sz="0" w:space="0" w:color="auto"/>
      </w:divBdr>
    </w:div>
    <w:div w:id="1147740306">
      <w:bodyDiv w:val="1"/>
      <w:marLeft w:val="0"/>
      <w:marRight w:val="0"/>
      <w:marTop w:val="0"/>
      <w:marBottom w:val="0"/>
      <w:divBdr>
        <w:top w:val="none" w:sz="0" w:space="0" w:color="auto"/>
        <w:left w:val="none" w:sz="0" w:space="0" w:color="auto"/>
        <w:bottom w:val="none" w:sz="0" w:space="0" w:color="auto"/>
        <w:right w:val="none" w:sz="0" w:space="0" w:color="auto"/>
      </w:divBdr>
    </w:div>
    <w:div w:id="1150095338">
      <w:bodyDiv w:val="1"/>
      <w:marLeft w:val="0"/>
      <w:marRight w:val="0"/>
      <w:marTop w:val="0"/>
      <w:marBottom w:val="0"/>
      <w:divBdr>
        <w:top w:val="none" w:sz="0" w:space="0" w:color="auto"/>
        <w:left w:val="none" w:sz="0" w:space="0" w:color="auto"/>
        <w:bottom w:val="none" w:sz="0" w:space="0" w:color="auto"/>
        <w:right w:val="none" w:sz="0" w:space="0" w:color="auto"/>
      </w:divBdr>
    </w:div>
    <w:div w:id="1150367575">
      <w:bodyDiv w:val="1"/>
      <w:marLeft w:val="0"/>
      <w:marRight w:val="0"/>
      <w:marTop w:val="0"/>
      <w:marBottom w:val="0"/>
      <w:divBdr>
        <w:top w:val="none" w:sz="0" w:space="0" w:color="auto"/>
        <w:left w:val="none" w:sz="0" w:space="0" w:color="auto"/>
        <w:bottom w:val="none" w:sz="0" w:space="0" w:color="auto"/>
        <w:right w:val="none" w:sz="0" w:space="0" w:color="auto"/>
      </w:divBdr>
    </w:div>
    <w:div w:id="1161194831">
      <w:bodyDiv w:val="1"/>
      <w:marLeft w:val="0"/>
      <w:marRight w:val="0"/>
      <w:marTop w:val="0"/>
      <w:marBottom w:val="0"/>
      <w:divBdr>
        <w:top w:val="none" w:sz="0" w:space="0" w:color="auto"/>
        <w:left w:val="none" w:sz="0" w:space="0" w:color="auto"/>
        <w:bottom w:val="none" w:sz="0" w:space="0" w:color="auto"/>
        <w:right w:val="none" w:sz="0" w:space="0" w:color="auto"/>
      </w:divBdr>
    </w:div>
    <w:div w:id="1163661371">
      <w:bodyDiv w:val="1"/>
      <w:marLeft w:val="0"/>
      <w:marRight w:val="0"/>
      <w:marTop w:val="0"/>
      <w:marBottom w:val="0"/>
      <w:divBdr>
        <w:top w:val="none" w:sz="0" w:space="0" w:color="auto"/>
        <w:left w:val="none" w:sz="0" w:space="0" w:color="auto"/>
        <w:bottom w:val="none" w:sz="0" w:space="0" w:color="auto"/>
        <w:right w:val="none" w:sz="0" w:space="0" w:color="auto"/>
      </w:divBdr>
    </w:div>
    <w:div w:id="1163815904">
      <w:bodyDiv w:val="1"/>
      <w:marLeft w:val="0"/>
      <w:marRight w:val="0"/>
      <w:marTop w:val="0"/>
      <w:marBottom w:val="0"/>
      <w:divBdr>
        <w:top w:val="none" w:sz="0" w:space="0" w:color="auto"/>
        <w:left w:val="none" w:sz="0" w:space="0" w:color="auto"/>
        <w:bottom w:val="none" w:sz="0" w:space="0" w:color="auto"/>
        <w:right w:val="none" w:sz="0" w:space="0" w:color="auto"/>
      </w:divBdr>
    </w:div>
    <w:div w:id="1165783085">
      <w:bodyDiv w:val="1"/>
      <w:marLeft w:val="0"/>
      <w:marRight w:val="0"/>
      <w:marTop w:val="0"/>
      <w:marBottom w:val="0"/>
      <w:divBdr>
        <w:top w:val="none" w:sz="0" w:space="0" w:color="auto"/>
        <w:left w:val="none" w:sz="0" w:space="0" w:color="auto"/>
        <w:bottom w:val="none" w:sz="0" w:space="0" w:color="auto"/>
        <w:right w:val="none" w:sz="0" w:space="0" w:color="auto"/>
      </w:divBdr>
    </w:div>
    <w:div w:id="1168132338">
      <w:bodyDiv w:val="1"/>
      <w:marLeft w:val="0"/>
      <w:marRight w:val="0"/>
      <w:marTop w:val="0"/>
      <w:marBottom w:val="0"/>
      <w:divBdr>
        <w:top w:val="none" w:sz="0" w:space="0" w:color="auto"/>
        <w:left w:val="none" w:sz="0" w:space="0" w:color="auto"/>
        <w:bottom w:val="none" w:sz="0" w:space="0" w:color="auto"/>
        <w:right w:val="none" w:sz="0" w:space="0" w:color="auto"/>
      </w:divBdr>
    </w:div>
    <w:div w:id="1176118965">
      <w:bodyDiv w:val="1"/>
      <w:marLeft w:val="0"/>
      <w:marRight w:val="0"/>
      <w:marTop w:val="0"/>
      <w:marBottom w:val="0"/>
      <w:divBdr>
        <w:top w:val="none" w:sz="0" w:space="0" w:color="auto"/>
        <w:left w:val="none" w:sz="0" w:space="0" w:color="auto"/>
        <w:bottom w:val="none" w:sz="0" w:space="0" w:color="auto"/>
        <w:right w:val="none" w:sz="0" w:space="0" w:color="auto"/>
      </w:divBdr>
    </w:div>
    <w:div w:id="1180268634">
      <w:bodyDiv w:val="1"/>
      <w:marLeft w:val="0"/>
      <w:marRight w:val="0"/>
      <w:marTop w:val="0"/>
      <w:marBottom w:val="0"/>
      <w:divBdr>
        <w:top w:val="none" w:sz="0" w:space="0" w:color="auto"/>
        <w:left w:val="none" w:sz="0" w:space="0" w:color="auto"/>
        <w:bottom w:val="none" w:sz="0" w:space="0" w:color="auto"/>
        <w:right w:val="none" w:sz="0" w:space="0" w:color="auto"/>
      </w:divBdr>
    </w:div>
    <w:div w:id="1184710150">
      <w:bodyDiv w:val="1"/>
      <w:marLeft w:val="0"/>
      <w:marRight w:val="0"/>
      <w:marTop w:val="0"/>
      <w:marBottom w:val="0"/>
      <w:divBdr>
        <w:top w:val="none" w:sz="0" w:space="0" w:color="auto"/>
        <w:left w:val="none" w:sz="0" w:space="0" w:color="auto"/>
        <w:bottom w:val="none" w:sz="0" w:space="0" w:color="auto"/>
        <w:right w:val="none" w:sz="0" w:space="0" w:color="auto"/>
      </w:divBdr>
    </w:div>
    <w:div w:id="1187520740">
      <w:bodyDiv w:val="1"/>
      <w:marLeft w:val="0"/>
      <w:marRight w:val="0"/>
      <w:marTop w:val="0"/>
      <w:marBottom w:val="0"/>
      <w:divBdr>
        <w:top w:val="none" w:sz="0" w:space="0" w:color="auto"/>
        <w:left w:val="none" w:sz="0" w:space="0" w:color="auto"/>
        <w:bottom w:val="none" w:sz="0" w:space="0" w:color="auto"/>
        <w:right w:val="none" w:sz="0" w:space="0" w:color="auto"/>
      </w:divBdr>
    </w:div>
    <w:div w:id="1193542318">
      <w:bodyDiv w:val="1"/>
      <w:marLeft w:val="0"/>
      <w:marRight w:val="0"/>
      <w:marTop w:val="0"/>
      <w:marBottom w:val="0"/>
      <w:divBdr>
        <w:top w:val="none" w:sz="0" w:space="0" w:color="auto"/>
        <w:left w:val="none" w:sz="0" w:space="0" w:color="auto"/>
        <w:bottom w:val="none" w:sz="0" w:space="0" w:color="auto"/>
        <w:right w:val="none" w:sz="0" w:space="0" w:color="auto"/>
      </w:divBdr>
    </w:div>
    <w:div w:id="1193882754">
      <w:bodyDiv w:val="1"/>
      <w:marLeft w:val="0"/>
      <w:marRight w:val="0"/>
      <w:marTop w:val="0"/>
      <w:marBottom w:val="0"/>
      <w:divBdr>
        <w:top w:val="none" w:sz="0" w:space="0" w:color="auto"/>
        <w:left w:val="none" w:sz="0" w:space="0" w:color="auto"/>
        <w:bottom w:val="none" w:sz="0" w:space="0" w:color="auto"/>
        <w:right w:val="none" w:sz="0" w:space="0" w:color="auto"/>
      </w:divBdr>
    </w:div>
    <w:div w:id="1196581103">
      <w:bodyDiv w:val="1"/>
      <w:marLeft w:val="0"/>
      <w:marRight w:val="0"/>
      <w:marTop w:val="0"/>
      <w:marBottom w:val="0"/>
      <w:divBdr>
        <w:top w:val="none" w:sz="0" w:space="0" w:color="auto"/>
        <w:left w:val="none" w:sz="0" w:space="0" w:color="auto"/>
        <w:bottom w:val="none" w:sz="0" w:space="0" w:color="auto"/>
        <w:right w:val="none" w:sz="0" w:space="0" w:color="auto"/>
      </w:divBdr>
    </w:div>
    <w:div w:id="1198007295">
      <w:bodyDiv w:val="1"/>
      <w:marLeft w:val="0"/>
      <w:marRight w:val="0"/>
      <w:marTop w:val="0"/>
      <w:marBottom w:val="0"/>
      <w:divBdr>
        <w:top w:val="none" w:sz="0" w:space="0" w:color="auto"/>
        <w:left w:val="none" w:sz="0" w:space="0" w:color="auto"/>
        <w:bottom w:val="none" w:sz="0" w:space="0" w:color="auto"/>
        <w:right w:val="none" w:sz="0" w:space="0" w:color="auto"/>
      </w:divBdr>
    </w:div>
    <w:div w:id="1198007771">
      <w:bodyDiv w:val="1"/>
      <w:marLeft w:val="0"/>
      <w:marRight w:val="0"/>
      <w:marTop w:val="0"/>
      <w:marBottom w:val="0"/>
      <w:divBdr>
        <w:top w:val="none" w:sz="0" w:space="0" w:color="auto"/>
        <w:left w:val="none" w:sz="0" w:space="0" w:color="auto"/>
        <w:bottom w:val="none" w:sz="0" w:space="0" w:color="auto"/>
        <w:right w:val="none" w:sz="0" w:space="0" w:color="auto"/>
      </w:divBdr>
    </w:div>
    <w:div w:id="1198085663">
      <w:bodyDiv w:val="1"/>
      <w:marLeft w:val="0"/>
      <w:marRight w:val="0"/>
      <w:marTop w:val="0"/>
      <w:marBottom w:val="0"/>
      <w:divBdr>
        <w:top w:val="none" w:sz="0" w:space="0" w:color="auto"/>
        <w:left w:val="none" w:sz="0" w:space="0" w:color="auto"/>
        <w:bottom w:val="none" w:sz="0" w:space="0" w:color="auto"/>
        <w:right w:val="none" w:sz="0" w:space="0" w:color="auto"/>
      </w:divBdr>
    </w:div>
    <w:div w:id="1198422387">
      <w:bodyDiv w:val="1"/>
      <w:marLeft w:val="0"/>
      <w:marRight w:val="0"/>
      <w:marTop w:val="0"/>
      <w:marBottom w:val="0"/>
      <w:divBdr>
        <w:top w:val="none" w:sz="0" w:space="0" w:color="auto"/>
        <w:left w:val="none" w:sz="0" w:space="0" w:color="auto"/>
        <w:bottom w:val="none" w:sz="0" w:space="0" w:color="auto"/>
        <w:right w:val="none" w:sz="0" w:space="0" w:color="auto"/>
      </w:divBdr>
    </w:div>
    <w:div w:id="1206022654">
      <w:bodyDiv w:val="1"/>
      <w:marLeft w:val="0"/>
      <w:marRight w:val="0"/>
      <w:marTop w:val="0"/>
      <w:marBottom w:val="0"/>
      <w:divBdr>
        <w:top w:val="none" w:sz="0" w:space="0" w:color="auto"/>
        <w:left w:val="none" w:sz="0" w:space="0" w:color="auto"/>
        <w:bottom w:val="none" w:sz="0" w:space="0" w:color="auto"/>
        <w:right w:val="none" w:sz="0" w:space="0" w:color="auto"/>
      </w:divBdr>
    </w:div>
    <w:div w:id="1206216733">
      <w:bodyDiv w:val="1"/>
      <w:marLeft w:val="0"/>
      <w:marRight w:val="0"/>
      <w:marTop w:val="0"/>
      <w:marBottom w:val="0"/>
      <w:divBdr>
        <w:top w:val="none" w:sz="0" w:space="0" w:color="auto"/>
        <w:left w:val="none" w:sz="0" w:space="0" w:color="auto"/>
        <w:bottom w:val="none" w:sz="0" w:space="0" w:color="auto"/>
        <w:right w:val="none" w:sz="0" w:space="0" w:color="auto"/>
      </w:divBdr>
    </w:div>
    <w:div w:id="1215314459">
      <w:bodyDiv w:val="1"/>
      <w:marLeft w:val="0"/>
      <w:marRight w:val="0"/>
      <w:marTop w:val="0"/>
      <w:marBottom w:val="0"/>
      <w:divBdr>
        <w:top w:val="none" w:sz="0" w:space="0" w:color="auto"/>
        <w:left w:val="none" w:sz="0" w:space="0" w:color="auto"/>
        <w:bottom w:val="none" w:sz="0" w:space="0" w:color="auto"/>
        <w:right w:val="none" w:sz="0" w:space="0" w:color="auto"/>
      </w:divBdr>
    </w:div>
    <w:div w:id="1215652543">
      <w:bodyDiv w:val="1"/>
      <w:marLeft w:val="0"/>
      <w:marRight w:val="0"/>
      <w:marTop w:val="0"/>
      <w:marBottom w:val="0"/>
      <w:divBdr>
        <w:top w:val="none" w:sz="0" w:space="0" w:color="auto"/>
        <w:left w:val="none" w:sz="0" w:space="0" w:color="auto"/>
        <w:bottom w:val="none" w:sz="0" w:space="0" w:color="auto"/>
        <w:right w:val="none" w:sz="0" w:space="0" w:color="auto"/>
      </w:divBdr>
    </w:div>
    <w:div w:id="1226185063">
      <w:bodyDiv w:val="1"/>
      <w:marLeft w:val="0"/>
      <w:marRight w:val="0"/>
      <w:marTop w:val="0"/>
      <w:marBottom w:val="0"/>
      <w:divBdr>
        <w:top w:val="none" w:sz="0" w:space="0" w:color="auto"/>
        <w:left w:val="none" w:sz="0" w:space="0" w:color="auto"/>
        <w:bottom w:val="none" w:sz="0" w:space="0" w:color="auto"/>
        <w:right w:val="none" w:sz="0" w:space="0" w:color="auto"/>
      </w:divBdr>
    </w:div>
    <w:div w:id="1228759322">
      <w:bodyDiv w:val="1"/>
      <w:marLeft w:val="0"/>
      <w:marRight w:val="0"/>
      <w:marTop w:val="0"/>
      <w:marBottom w:val="0"/>
      <w:divBdr>
        <w:top w:val="none" w:sz="0" w:space="0" w:color="auto"/>
        <w:left w:val="none" w:sz="0" w:space="0" w:color="auto"/>
        <w:bottom w:val="none" w:sz="0" w:space="0" w:color="auto"/>
        <w:right w:val="none" w:sz="0" w:space="0" w:color="auto"/>
      </w:divBdr>
    </w:div>
    <w:div w:id="1229918026">
      <w:bodyDiv w:val="1"/>
      <w:marLeft w:val="0"/>
      <w:marRight w:val="0"/>
      <w:marTop w:val="0"/>
      <w:marBottom w:val="0"/>
      <w:divBdr>
        <w:top w:val="none" w:sz="0" w:space="0" w:color="auto"/>
        <w:left w:val="none" w:sz="0" w:space="0" w:color="auto"/>
        <w:bottom w:val="none" w:sz="0" w:space="0" w:color="auto"/>
        <w:right w:val="none" w:sz="0" w:space="0" w:color="auto"/>
      </w:divBdr>
    </w:div>
    <w:div w:id="1235551367">
      <w:bodyDiv w:val="1"/>
      <w:marLeft w:val="0"/>
      <w:marRight w:val="0"/>
      <w:marTop w:val="0"/>
      <w:marBottom w:val="0"/>
      <w:divBdr>
        <w:top w:val="none" w:sz="0" w:space="0" w:color="auto"/>
        <w:left w:val="none" w:sz="0" w:space="0" w:color="auto"/>
        <w:bottom w:val="none" w:sz="0" w:space="0" w:color="auto"/>
        <w:right w:val="none" w:sz="0" w:space="0" w:color="auto"/>
      </w:divBdr>
    </w:div>
    <w:div w:id="1239246061">
      <w:bodyDiv w:val="1"/>
      <w:marLeft w:val="0"/>
      <w:marRight w:val="0"/>
      <w:marTop w:val="0"/>
      <w:marBottom w:val="0"/>
      <w:divBdr>
        <w:top w:val="none" w:sz="0" w:space="0" w:color="auto"/>
        <w:left w:val="none" w:sz="0" w:space="0" w:color="auto"/>
        <w:bottom w:val="none" w:sz="0" w:space="0" w:color="auto"/>
        <w:right w:val="none" w:sz="0" w:space="0" w:color="auto"/>
      </w:divBdr>
    </w:div>
    <w:div w:id="1247811616">
      <w:bodyDiv w:val="1"/>
      <w:marLeft w:val="0"/>
      <w:marRight w:val="0"/>
      <w:marTop w:val="0"/>
      <w:marBottom w:val="0"/>
      <w:divBdr>
        <w:top w:val="none" w:sz="0" w:space="0" w:color="auto"/>
        <w:left w:val="none" w:sz="0" w:space="0" w:color="auto"/>
        <w:bottom w:val="none" w:sz="0" w:space="0" w:color="auto"/>
        <w:right w:val="none" w:sz="0" w:space="0" w:color="auto"/>
      </w:divBdr>
    </w:div>
    <w:div w:id="1256986485">
      <w:bodyDiv w:val="1"/>
      <w:marLeft w:val="0"/>
      <w:marRight w:val="0"/>
      <w:marTop w:val="0"/>
      <w:marBottom w:val="0"/>
      <w:divBdr>
        <w:top w:val="none" w:sz="0" w:space="0" w:color="auto"/>
        <w:left w:val="none" w:sz="0" w:space="0" w:color="auto"/>
        <w:bottom w:val="none" w:sz="0" w:space="0" w:color="auto"/>
        <w:right w:val="none" w:sz="0" w:space="0" w:color="auto"/>
      </w:divBdr>
    </w:div>
    <w:div w:id="1260287010">
      <w:bodyDiv w:val="1"/>
      <w:marLeft w:val="0"/>
      <w:marRight w:val="0"/>
      <w:marTop w:val="0"/>
      <w:marBottom w:val="0"/>
      <w:divBdr>
        <w:top w:val="none" w:sz="0" w:space="0" w:color="auto"/>
        <w:left w:val="none" w:sz="0" w:space="0" w:color="auto"/>
        <w:bottom w:val="none" w:sz="0" w:space="0" w:color="auto"/>
        <w:right w:val="none" w:sz="0" w:space="0" w:color="auto"/>
      </w:divBdr>
    </w:div>
    <w:div w:id="1267613400">
      <w:bodyDiv w:val="1"/>
      <w:marLeft w:val="0"/>
      <w:marRight w:val="0"/>
      <w:marTop w:val="0"/>
      <w:marBottom w:val="0"/>
      <w:divBdr>
        <w:top w:val="none" w:sz="0" w:space="0" w:color="auto"/>
        <w:left w:val="none" w:sz="0" w:space="0" w:color="auto"/>
        <w:bottom w:val="none" w:sz="0" w:space="0" w:color="auto"/>
        <w:right w:val="none" w:sz="0" w:space="0" w:color="auto"/>
      </w:divBdr>
    </w:div>
    <w:div w:id="1268779834">
      <w:bodyDiv w:val="1"/>
      <w:marLeft w:val="0"/>
      <w:marRight w:val="0"/>
      <w:marTop w:val="0"/>
      <w:marBottom w:val="0"/>
      <w:divBdr>
        <w:top w:val="none" w:sz="0" w:space="0" w:color="auto"/>
        <w:left w:val="none" w:sz="0" w:space="0" w:color="auto"/>
        <w:bottom w:val="none" w:sz="0" w:space="0" w:color="auto"/>
        <w:right w:val="none" w:sz="0" w:space="0" w:color="auto"/>
      </w:divBdr>
    </w:div>
    <w:div w:id="1279407300">
      <w:bodyDiv w:val="1"/>
      <w:marLeft w:val="0"/>
      <w:marRight w:val="0"/>
      <w:marTop w:val="0"/>
      <w:marBottom w:val="0"/>
      <w:divBdr>
        <w:top w:val="none" w:sz="0" w:space="0" w:color="auto"/>
        <w:left w:val="none" w:sz="0" w:space="0" w:color="auto"/>
        <w:bottom w:val="none" w:sz="0" w:space="0" w:color="auto"/>
        <w:right w:val="none" w:sz="0" w:space="0" w:color="auto"/>
      </w:divBdr>
    </w:div>
    <w:div w:id="1284112775">
      <w:bodyDiv w:val="1"/>
      <w:marLeft w:val="0"/>
      <w:marRight w:val="0"/>
      <w:marTop w:val="0"/>
      <w:marBottom w:val="0"/>
      <w:divBdr>
        <w:top w:val="none" w:sz="0" w:space="0" w:color="auto"/>
        <w:left w:val="none" w:sz="0" w:space="0" w:color="auto"/>
        <w:bottom w:val="none" w:sz="0" w:space="0" w:color="auto"/>
        <w:right w:val="none" w:sz="0" w:space="0" w:color="auto"/>
      </w:divBdr>
    </w:div>
    <w:div w:id="1289697964">
      <w:bodyDiv w:val="1"/>
      <w:marLeft w:val="0"/>
      <w:marRight w:val="0"/>
      <w:marTop w:val="0"/>
      <w:marBottom w:val="0"/>
      <w:divBdr>
        <w:top w:val="none" w:sz="0" w:space="0" w:color="auto"/>
        <w:left w:val="none" w:sz="0" w:space="0" w:color="auto"/>
        <w:bottom w:val="none" w:sz="0" w:space="0" w:color="auto"/>
        <w:right w:val="none" w:sz="0" w:space="0" w:color="auto"/>
      </w:divBdr>
    </w:div>
    <w:div w:id="1290477510">
      <w:bodyDiv w:val="1"/>
      <w:marLeft w:val="0"/>
      <w:marRight w:val="0"/>
      <w:marTop w:val="0"/>
      <w:marBottom w:val="0"/>
      <w:divBdr>
        <w:top w:val="none" w:sz="0" w:space="0" w:color="auto"/>
        <w:left w:val="none" w:sz="0" w:space="0" w:color="auto"/>
        <w:bottom w:val="none" w:sz="0" w:space="0" w:color="auto"/>
        <w:right w:val="none" w:sz="0" w:space="0" w:color="auto"/>
      </w:divBdr>
    </w:div>
    <w:div w:id="1291518179">
      <w:bodyDiv w:val="1"/>
      <w:marLeft w:val="0"/>
      <w:marRight w:val="0"/>
      <w:marTop w:val="0"/>
      <w:marBottom w:val="0"/>
      <w:divBdr>
        <w:top w:val="none" w:sz="0" w:space="0" w:color="auto"/>
        <w:left w:val="none" w:sz="0" w:space="0" w:color="auto"/>
        <w:bottom w:val="none" w:sz="0" w:space="0" w:color="auto"/>
        <w:right w:val="none" w:sz="0" w:space="0" w:color="auto"/>
      </w:divBdr>
    </w:div>
    <w:div w:id="1299412544">
      <w:bodyDiv w:val="1"/>
      <w:marLeft w:val="0"/>
      <w:marRight w:val="0"/>
      <w:marTop w:val="0"/>
      <w:marBottom w:val="0"/>
      <w:divBdr>
        <w:top w:val="none" w:sz="0" w:space="0" w:color="auto"/>
        <w:left w:val="none" w:sz="0" w:space="0" w:color="auto"/>
        <w:bottom w:val="none" w:sz="0" w:space="0" w:color="auto"/>
        <w:right w:val="none" w:sz="0" w:space="0" w:color="auto"/>
      </w:divBdr>
    </w:div>
    <w:div w:id="1301768770">
      <w:bodyDiv w:val="1"/>
      <w:marLeft w:val="0"/>
      <w:marRight w:val="0"/>
      <w:marTop w:val="0"/>
      <w:marBottom w:val="0"/>
      <w:divBdr>
        <w:top w:val="none" w:sz="0" w:space="0" w:color="auto"/>
        <w:left w:val="none" w:sz="0" w:space="0" w:color="auto"/>
        <w:bottom w:val="none" w:sz="0" w:space="0" w:color="auto"/>
        <w:right w:val="none" w:sz="0" w:space="0" w:color="auto"/>
      </w:divBdr>
    </w:div>
    <w:div w:id="1308166943">
      <w:bodyDiv w:val="1"/>
      <w:marLeft w:val="0"/>
      <w:marRight w:val="0"/>
      <w:marTop w:val="0"/>
      <w:marBottom w:val="0"/>
      <w:divBdr>
        <w:top w:val="none" w:sz="0" w:space="0" w:color="auto"/>
        <w:left w:val="none" w:sz="0" w:space="0" w:color="auto"/>
        <w:bottom w:val="none" w:sz="0" w:space="0" w:color="auto"/>
        <w:right w:val="none" w:sz="0" w:space="0" w:color="auto"/>
      </w:divBdr>
    </w:div>
    <w:div w:id="1309626085">
      <w:bodyDiv w:val="1"/>
      <w:marLeft w:val="0"/>
      <w:marRight w:val="0"/>
      <w:marTop w:val="0"/>
      <w:marBottom w:val="0"/>
      <w:divBdr>
        <w:top w:val="none" w:sz="0" w:space="0" w:color="auto"/>
        <w:left w:val="none" w:sz="0" w:space="0" w:color="auto"/>
        <w:bottom w:val="none" w:sz="0" w:space="0" w:color="auto"/>
        <w:right w:val="none" w:sz="0" w:space="0" w:color="auto"/>
      </w:divBdr>
    </w:div>
    <w:div w:id="1311137471">
      <w:bodyDiv w:val="1"/>
      <w:marLeft w:val="0"/>
      <w:marRight w:val="0"/>
      <w:marTop w:val="0"/>
      <w:marBottom w:val="0"/>
      <w:divBdr>
        <w:top w:val="none" w:sz="0" w:space="0" w:color="auto"/>
        <w:left w:val="none" w:sz="0" w:space="0" w:color="auto"/>
        <w:bottom w:val="none" w:sz="0" w:space="0" w:color="auto"/>
        <w:right w:val="none" w:sz="0" w:space="0" w:color="auto"/>
      </w:divBdr>
    </w:div>
    <w:div w:id="1312097085">
      <w:bodyDiv w:val="1"/>
      <w:marLeft w:val="0"/>
      <w:marRight w:val="0"/>
      <w:marTop w:val="0"/>
      <w:marBottom w:val="0"/>
      <w:divBdr>
        <w:top w:val="none" w:sz="0" w:space="0" w:color="auto"/>
        <w:left w:val="none" w:sz="0" w:space="0" w:color="auto"/>
        <w:bottom w:val="none" w:sz="0" w:space="0" w:color="auto"/>
        <w:right w:val="none" w:sz="0" w:space="0" w:color="auto"/>
      </w:divBdr>
    </w:div>
    <w:div w:id="1317492942">
      <w:bodyDiv w:val="1"/>
      <w:marLeft w:val="0"/>
      <w:marRight w:val="0"/>
      <w:marTop w:val="0"/>
      <w:marBottom w:val="0"/>
      <w:divBdr>
        <w:top w:val="none" w:sz="0" w:space="0" w:color="auto"/>
        <w:left w:val="none" w:sz="0" w:space="0" w:color="auto"/>
        <w:bottom w:val="none" w:sz="0" w:space="0" w:color="auto"/>
        <w:right w:val="none" w:sz="0" w:space="0" w:color="auto"/>
      </w:divBdr>
    </w:div>
    <w:div w:id="1320496219">
      <w:bodyDiv w:val="1"/>
      <w:marLeft w:val="0"/>
      <w:marRight w:val="0"/>
      <w:marTop w:val="0"/>
      <w:marBottom w:val="0"/>
      <w:divBdr>
        <w:top w:val="none" w:sz="0" w:space="0" w:color="auto"/>
        <w:left w:val="none" w:sz="0" w:space="0" w:color="auto"/>
        <w:bottom w:val="none" w:sz="0" w:space="0" w:color="auto"/>
        <w:right w:val="none" w:sz="0" w:space="0" w:color="auto"/>
      </w:divBdr>
    </w:div>
    <w:div w:id="1322081500">
      <w:bodyDiv w:val="1"/>
      <w:marLeft w:val="0"/>
      <w:marRight w:val="0"/>
      <w:marTop w:val="0"/>
      <w:marBottom w:val="0"/>
      <w:divBdr>
        <w:top w:val="none" w:sz="0" w:space="0" w:color="auto"/>
        <w:left w:val="none" w:sz="0" w:space="0" w:color="auto"/>
        <w:bottom w:val="none" w:sz="0" w:space="0" w:color="auto"/>
        <w:right w:val="none" w:sz="0" w:space="0" w:color="auto"/>
      </w:divBdr>
    </w:div>
    <w:div w:id="1325429785">
      <w:bodyDiv w:val="1"/>
      <w:marLeft w:val="0"/>
      <w:marRight w:val="0"/>
      <w:marTop w:val="0"/>
      <w:marBottom w:val="0"/>
      <w:divBdr>
        <w:top w:val="none" w:sz="0" w:space="0" w:color="auto"/>
        <w:left w:val="none" w:sz="0" w:space="0" w:color="auto"/>
        <w:bottom w:val="none" w:sz="0" w:space="0" w:color="auto"/>
        <w:right w:val="none" w:sz="0" w:space="0" w:color="auto"/>
      </w:divBdr>
    </w:div>
    <w:div w:id="1325470707">
      <w:bodyDiv w:val="1"/>
      <w:marLeft w:val="0"/>
      <w:marRight w:val="0"/>
      <w:marTop w:val="0"/>
      <w:marBottom w:val="0"/>
      <w:divBdr>
        <w:top w:val="none" w:sz="0" w:space="0" w:color="auto"/>
        <w:left w:val="none" w:sz="0" w:space="0" w:color="auto"/>
        <w:bottom w:val="none" w:sz="0" w:space="0" w:color="auto"/>
        <w:right w:val="none" w:sz="0" w:space="0" w:color="auto"/>
      </w:divBdr>
    </w:div>
    <w:div w:id="1325668747">
      <w:bodyDiv w:val="1"/>
      <w:marLeft w:val="0"/>
      <w:marRight w:val="0"/>
      <w:marTop w:val="0"/>
      <w:marBottom w:val="0"/>
      <w:divBdr>
        <w:top w:val="none" w:sz="0" w:space="0" w:color="auto"/>
        <w:left w:val="none" w:sz="0" w:space="0" w:color="auto"/>
        <w:bottom w:val="none" w:sz="0" w:space="0" w:color="auto"/>
        <w:right w:val="none" w:sz="0" w:space="0" w:color="auto"/>
      </w:divBdr>
    </w:div>
    <w:div w:id="1329597573">
      <w:bodyDiv w:val="1"/>
      <w:marLeft w:val="0"/>
      <w:marRight w:val="0"/>
      <w:marTop w:val="0"/>
      <w:marBottom w:val="0"/>
      <w:divBdr>
        <w:top w:val="none" w:sz="0" w:space="0" w:color="auto"/>
        <w:left w:val="none" w:sz="0" w:space="0" w:color="auto"/>
        <w:bottom w:val="none" w:sz="0" w:space="0" w:color="auto"/>
        <w:right w:val="none" w:sz="0" w:space="0" w:color="auto"/>
      </w:divBdr>
    </w:div>
    <w:div w:id="1330134108">
      <w:bodyDiv w:val="1"/>
      <w:marLeft w:val="0"/>
      <w:marRight w:val="0"/>
      <w:marTop w:val="0"/>
      <w:marBottom w:val="0"/>
      <w:divBdr>
        <w:top w:val="none" w:sz="0" w:space="0" w:color="auto"/>
        <w:left w:val="none" w:sz="0" w:space="0" w:color="auto"/>
        <w:bottom w:val="none" w:sz="0" w:space="0" w:color="auto"/>
        <w:right w:val="none" w:sz="0" w:space="0" w:color="auto"/>
      </w:divBdr>
    </w:div>
    <w:div w:id="1330712435">
      <w:bodyDiv w:val="1"/>
      <w:marLeft w:val="0"/>
      <w:marRight w:val="0"/>
      <w:marTop w:val="0"/>
      <w:marBottom w:val="0"/>
      <w:divBdr>
        <w:top w:val="none" w:sz="0" w:space="0" w:color="auto"/>
        <w:left w:val="none" w:sz="0" w:space="0" w:color="auto"/>
        <w:bottom w:val="none" w:sz="0" w:space="0" w:color="auto"/>
        <w:right w:val="none" w:sz="0" w:space="0" w:color="auto"/>
      </w:divBdr>
    </w:div>
    <w:div w:id="1337146925">
      <w:bodyDiv w:val="1"/>
      <w:marLeft w:val="0"/>
      <w:marRight w:val="0"/>
      <w:marTop w:val="0"/>
      <w:marBottom w:val="0"/>
      <w:divBdr>
        <w:top w:val="none" w:sz="0" w:space="0" w:color="auto"/>
        <w:left w:val="none" w:sz="0" w:space="0" w:color="auto"/>
        <w:bottom w:val="none" w:sz="0" w:space="0" w:color="auto"/>
        <w:right w:val="none" w:sz="0" w:space="0" w:color="auto"/>
      </w:divBdr>
    </w:div>
    <w:div w:id="1337228971">
      <w:bodyDiv w:val="1"/>
      <w:marLeft w:val="0"/>
      <w:marRight w:val="0"/>
      <w:marTop w:val="0"/>
      <w:marBottom w:val="0"/>
      <w:divBdr>
        <w:top w:val="none" w:sz="0" w:space="0" w:color="auto"/>
        <w:left w:val="none" w:sz="0" w:space="0" w:color="auto"/>
        <w:bottom w:val="none" w:sz="0" w:space="0" w:color="auto"/>
        <w:right w:val="none" w:sz="0" w:space="0" w:color="auto"/>
      </w:divBdr>
    </w:div>
    <w:div w:id="1339231285">
      <w:bodyDiv w:val="1"/>
      <w:marLeft w:val="0"/>
      <w:marRight w:val="0"/>
      <w:marTop w:val="0"/>
      <w:marBottom w:val="0"/>
      <w:divBdr>
        <w:top w:val="none" w:sz="0" w:space="0" w:color="auto"/>
        <w:left w:val="none" w:sz="0" w:space="0" w:color="auto"/>
        <w:bottom w:val="none" w:sz="0" w:space="0" w:color="auto"/>
        <w:right w:val="none" w:sz="0" w:space="0" w:color="auto"/>
      </w:divBdr>
    </w:div>
    <w:div w:id="1340809701">
      <w:bodyDiv w:val="1"/>
      <w:marLeft w:val="0"/>
      <w:marRight w:val="0"/>
      <w:marTop w:val="0"/>
      <w:marBottom w:val="0"/>
      <w:divBdr>
        <w:top w:val="none" w:sz="0" w:space="0" w:color="auto"/>
        <w:left w:val="none" w:sz="0" w:space="0" w:color="auto"/>
        <w:bottom w:val="none" w:sz="0" w:space="0" w:color="auto"/>
        <w:right w:val="none" w:sz="0" w:space="0" w:color="auto"/>
      </w:divBdr>
    </w:div>
    <w:div w:id="1340959357">
      <w:bodyDiv w:val="1"/>
      <w:marLeft w:val="0"/>
      <w:marRight w:val="0"/>
      <w:marTop w:val="0"/>
      <w:marBottom w:val="0"/>
      <w:divBdr>
        <w:top w:val="none" w:sz="0" w:space="0" w:color="auto"/>
        <w:left w:val="none" w:sz="0" w:space="0" w:color="auto"/>
        <w:bottom w:val="none" w:sz="0" w:space="0" w:color="auto"/>
        <w:right w:val="none" w:sz="0" w:space="0" w:color="auto"/>
      </w:divBdr>
    </w:div>
    <w:div w:id="1342732224">
      <w:bodyDiv w:val="1"/>
      <w:marLeft w:val="0"/>
      <w:marRight w:val="0"/>
      <w:marTop w:val="0"/>
      <w:marBottom w:val="0"/>
      <w:divBdr>
        <w:top w:val="none" w:sz="0" w:space="0" w:color="auto"/>
        <w:left w:val="none" w:sz="0" w:space="0" w:color="auto"/>
        <w:bottom w:val="none" w:sz="0" w:space="0" w:color="auto"/>
        <w:right w:val="none" w:sz="0" w:space="0" w:color="auto"/>
      </w:divBdr>
    </w:div>
    <w:div w:id="1349674100">
      <w:bodyDiv w:val="1"/>
      <w:marLeft w:val="0"/>
      <w:marRight w:val="0"/>
      <w:marTop w:val="0"/>
      <w:marBottom w:val="0"/>
      <w:divBdr>
        <w:top w:val="none" w:sz="0" w:space="0" w:color="auto"/>
        <w:left w:val="none" w:sz="0" w:space="0" w:color="auto"/>
        <w:bottom w:val="none" w:sz="0" w:space="0" w:color="auto"/>
        <w:right w:val="none" w:sz="0" w:space="0" w:color="auto"/>
      </w:divBdr>
    </w:div>
    <w:div w:id="1364751729">
      <w:bodyDiv w:val="1"/>
      <w:marLeft w:val="0"/>
      <w:marRight w:val="0"/>
      <w:marTop w:val="0"/>
      <w:marBottom w:val="0"/>
      <w:divBdr>
        <w:top w:val="none" w:sz="0" w:space="0" w:color="auto"/>
        <w:left w:val="none" w:sz="0" w:space="0" w:color="auto"/>
        <w:bottom w:val="none" w:sz="0" w:space="0" w:color="auto"/>
        <w:right w:val="none" w:sz="0" w:space="0" w:color="auto"/>
      </w:divBdr>
    </w:div>
    <w:div w:id="1365902897">
      <w:bodyDiv w:val="1"/>
      <w:marLeft w:val="0"/>
      <w:marRight w:val="0"/>
      <w:marTop w:val="0"/>
      <w:marBottom w:val="0"/>
      <w:divBdr>
        <w:top w:val="none" w:sz="0" w:space="0" w:color="auto"/>
        <w:left w:val="none" w:sz="0" w:space="0" w:color="auto"/>
        <w:bottom w:val="none" w:sz="0" w:space="0" w:color="auto"/>
        <w:right w:val="none" w:sz="0" w:space="0" w:color="auto"/>
      </w:divBdr>
    </w:div>
    <w:div w:id="1369140260">
      <w:bodyDiv w:val="1"/>
      <w:marLeft w:val="0"/>
      <w:marRight w:val="0"/>
      <w:marTop w:val="0"/>
      <w:marBottom w:val="0"/>
      <w:divBdr>
        <w:top w:val="none" w:sz="0" w:space="0" w:color="auto"/>
        <w:left w:val="none" w:sz="0" w:space="0" w:color="auto"/>
        <w:bottom w:val="none" w:sz="0" w:space="0" w:color="auto"/>
        <w:right w:val="none" w:sz="0" w:space="0" w:color="auto"/>
      </w:divBdr>
    </w:div>
    <w:div w:id="1370229028">
      <w:bodyDiv w:val="1"/>
      <w:marLeft w:val="0"/>
      <w:marRight w:val="0"/>
      <w:marTop w:val="0"/>
      <w:marBottom w:val="0"/>
      <w:divBdr>
        <w:top w:val="none" w:sz="0" w:space="0" w:color="auto"/>
        <w:left w:val="none" w:sz="0" w:space="0" w:color="auto"/>
        <w:bottom w:val="none" w:sz="0" w:space="0" w:color="auto"/>
        <w:right w:val="none" w:sz="0" w:space="0" w:color="auto"/>
      </w:divBdr>
    </w:div>
    <w:div w:id="1377124243">
      <w:bodyDiv w:val="1"/>
      <w:marLeft w:val="0"/>
      <w:marRight w:val="0"/>
      <w:marTop w:val="0"/>
      <w:marBottom w:val="0"/>
      <w:divBdr>
        <w:top w:val="none" w:sz="0" w:space="0" w:color="auto"/>
        <w:left w:val="none" w:sz="0" w:space="0" w:color="auto"/>
        <w:bottom w:val="none" w:sz="0" w:space="0" w:color="auto"/>
        <w:right w:val="none" w:sz="0" w:space="0" w:color="auto"/>
      </w:divBdr>
    </w:div>
    <w:div w:id="1382483630">
      <w:bodyDiv w:val="1"/>
      <w:marLeft w:val="0"/>
      <w:marRight w:val="0"/>
      <w:marTop w:val="0"/>
      <w:marBottom w:val="0"/>
      <w:divBdr>
        <w:top w:val="none" w:sz="0" w:space="0" w:color="auto"/>
        <w:left w:val="none" w:sz="0" w:space="0" w:color="auto"/>
        <w:bottom w:val="none" w:sz="0" w:space="0" w:color="auto"/>
        <w:right w:val="none" w:sz="0" w:space="0" w:color="auto"/>
      </w:divBdr>
    </w:div>
    <w:div w:id="1386685199">
      <w:bodyDiv w:val="1"/>
      <w:marLeft w:val="0"/>
      <w:marRight w:val="0"/>
      <w:marTop w:val="0"/>
      <w:marBottom w:val="0"/>
      <w:divBdr>
        <w:top w:val="none" w:sz="0" w:space="0" w:color="auto"/>
        <w:left w:val="none" w:sz="0" w:space="0" w:color="auto"/>
        <w:bottom w:val="none" w:sz="0" w:space="0" w:color="auto"/>
        <w:right w:val="none" w:sz="0" w:space="0" w:color="auto"/>
      </w:divBdr>
    </w:div>
    <w:div w:id="1386874164">
      <w:bodyDiv w:val="1"/>
      <w:marLeft w:val="0"/>
      <w:marRight w:val="0"/>
      <w:marTop w:val="0"/>
      <w:marBottom w:val="0"/>
      <w:divBdr>
        <w:top w:val="none" w:sz="0" w:space="0" w:color="auto"/>
        <w:left w:val="none" w:sz="0" w:space="0" w:color="auto"/>
        <w:bottom w:val="none" w:sz="0" w:space="0" w:color="auto"/>
        <w:right w:val="none" w:sz="0" w:space="0" w:color="auto"/>
      </w:divBdr>
    </w:div>
    <w:div w:id="1387800440">
      <w:bodyDiv w:val="1"/>
      <w:marLeft w:val="0"/>
      <w:marRight w:val="0"/>
      <w:marTop w:val="0"/>
      <w:marBottom w:val="0"/>
      <w:divBdr>
        <w:top w:val="none" w:sz="0" w:space="0" w:color="auto"/>
        <w:left w:val="none" w:sz="0" w:space="0" w:color="auto"/>
        <w:bottom w:val="none" w:sz="0" w:space="0" w:color="auto"/>
        <w:right w:val="none" w:sz="0" w:space="0" w:color="auto"/>
      </w:divBdr>
    </w:div>
    <w:div w:id="1391272517">
      <w:bodyDiv w:val="1"/>
      <w:marLeft w:val="0"/>
      <w:marRight w:val="0"/>
      <w:marTop w:val="0"/>
      <w:marBottom w:val="0"/>
      <w:divBdr>
        <w:top w:val="none" w:sz="0" w:space="0" w:color="auto"/>
        <w:left w:val="none" w:sz="0" w:space="0" w:color="auto"/>
        <w:bottom w:val="none" w:sz="0" w:space="0" w:color="auto"/>
        <w:right w:val="none" w:sz="0" w:space="0" w:color="auto"/>
      </w:divBdr>
    </w:div>
    <w:div w:id="1410535783">
      <w:bodyDiv w:val="1"/>
      <w:marLeft w:val="0"/>
      <w:marRight w:val="0"/>
      <w:marTop w:val="0"/>
      <w:marBottom w:val="0"/>
      <w:divBdr>
        <w:top w:val="none" w:sz="0" w:space="0" w:color="auto"/>
        <w:left w:val="none" w:sz="0" w:space="0" w:color="auto"/>
        <w:bottom w:val="none" w:sz="0" w:space="0" w:color="auto"/>
        <w:right w:val="none" w:sz="0" w:space="0" w:color="auto"/>
      </w:divBdr>
    </w:div>
    <w:div w:id="1415130517">
      <w:bodyDiv w:val="1"/>
      <w:marLeft w:val="0"/>
      <w:marRight w:val="0"/>
      <w:marTop w:val="0"/>
      <w:marBottom w:val="0"/>
      <w:divBdr>
        <w:top w:val="none" w:sz="0" w:space="0" w:color="auto"/>
        <w:left w:val="none" w:sz="0" w:space="0" w:color="auto"/>
        <w:bottom w:val="none" w:sz="0" w:space="0" w:color="auto"/>
        <w:right w:val="none" w:sz="0" w:space="0" w:color="auto"/>
      </w:divBdr>
    </w:div>
    <w:div w:id="1423136547">
      <w:bodyDiv w:val="1"/>
      <w:marLeft w:val="0"/>
      <w:marRight w:val="0"/>
      <w:marTop w:val="0"/>
      <w:marBottom w:val="0"/>
      <w:divBdr>
        <w:top w:val="none" w:sz="0" w:space="0" w:color="auto"/>
        <w:left w:val="none" w:sz="0" w:space="0" w:color="auto"/>
        <w:bottom w:val="none" w:sz="0" w:space="0" w:color="auto"/>
        <w:right w:val="none" w:sz="0" w:space="0" w:color="auto"/>
      </w:divBdr>
    </w:div>
    <w:div w:id="1431008240">
      <w:bodyDiv w:val="1"/>
      <w:marLeft w:val="0"/>
      <w:marRight w:val="0"/>
      <w:marTop w:val="0"/>
      <w:marBottom w:val="0"/>
      <w:divBdr>
        <w:top w:val="none" w:sz="0" w:space="0" w:color="auto"/>
        <w:left w:val="none" w:sz="0" w:space="0" w:color="auto"/>
        <w:bottom w:val="none" w:sz="0" w:space="0" w:color="auto"/>
        <w:right w:val="none" w:sz="0" w:space="0" w:color="auto"/>
      </w:divBdr>
    </w:div>
    <w:div w:id="1431928199">
      <w:bodyDiv w:val="1"/>
      <w:marLeft w:val="0"/>
      <w:marRight w:val="0"/>
      <w:marTop w:val="0"/>
      <w:marBottom w:val="0"/>
      <w:divBdr>
        <w:top w:val="none" w:sz="0" w:space="0" w:color="auto"/>
        <w:left w:val="none" w:sz="0" w:space="0" w:color="auto"/>
        <w:bottom w:val="none" w:sz="0" w:space="0" w:color="auto"/>
        <w:right w:val="none" w:sz="0" w:space="0" w:color="auto"/>
      </w:divBdr>
    </w:div>
    <w:div w:id="1432433807">
      <w:bodyDiv w:val="1"/>
      <w:marLeft w:val="0"/>
      <w:marRight w:val="0"/>
      <w:marTop w:val="0"/>
      <w:marBottom w:val="0"/>
      <w:divBdr>
        <w:top w:val="none" w:sz="0" w:space="0" w:color="auto"/>
        <w:left w:val="none" w:sz="0" w:space="0" w:color="auto"/>
        <w:bottom w:val="none" w:sz="0" w:space="0" w:color="auto"/>
        <w:right w:val="none" w:sz="0" w:space="0" w:color="auto"/>
      </w:divBdr>
    </w:div>
    <w:div w:id="1435635697">
      <w:bodyDiv w:val="1"/>
      <w:marLeft w:val="0"/>
      <w:marRight w:val="0"/>
      <w:marTop w:val="0"/>
      <w:marBottom w:val="0"/>
      <w:divBdr>
        <w:top w:val="none" w:sz="0" w:space="0" w:color="auto"/>
        <w:left w:val="none" w:sz="0" w:space="0" w:color="auto"/>
        <w:bottom w:val="none" w:sz="0" w:space="0" w:color="auto"/>
        <w:right w:val="none" w:sz="0" w:space="0" w:color="auto"/>
      </w:divBdr>
    </w:div>
    <w:div w:id="1446388191">
      <w:bodyDiv w:val="1"/>
      <w:marLeft w:val="0"/>
      <w:marRight w:val="0"/>
      <w:marTop w:val="0"/>
      <w:marBottom w:val="0"/>
      <w:divBdr>
        <w:top w:val="none" w:sz="0" w:space="0" w:color="auto"/>
        <w:left w:val="none" w:sz="0" w:space="0" w:color="auto"/>
        <w:bottom w:val="none" w:sz="0" w:space="0" w:color="auto"/>
        <w:right w:val="none" w:sz="0" w:space="0" w:color="auto"/>
      </w:divBdr>
    </w:div>
    <w:div w:id="1446925830">
      <w:bodyDiv w:val="1"/>
      <w:marLeft w:val="0"/>
      <w:marRight w:val="0"/>
      <w:marTop w:val="0"/>
      <w:marBottom w:val="0"/>
      <w:divBdr>
        <w:top w:val="none" w:sz="0" w:space="0" w:color="auto"/>
        <w:left w:val="none" w:sz="0" w:space="0" w:color="auto"/>
        <w:bottom w:val="none" w:sz="0" w:space="0" w:color="auto"/>
        <w:right w:val="none" w:sz="0" w:space="0" w:color="auto"/>
      </w:divBdr>
    </w:div>
    <w:div w:id="1453012773">
      <w:bodyDiv w:val="1"/>
      <w:marLeft w:val="0"/>
      <w:marRight w:val="0"/>
      <w:marTop w:val="0"/>
      <w:marBottom w:val="0"/>
      <w:divBdr>
        <w:top w:val="none" w:sz="0" w:space="0" w:color="auto"/>
        <w:left w:val="none" w:sz="0" w:space="0" w:color="auto"/>
        <w:bottom w:val="none" w:sz="0" w:space="0" w:color="auto"/>
        <w:right w:val="none" w:sz="0" w:space="0" w:color="auto"/>
      </w:divBdr>
    </w:div>
    <w:div w:id="1460803532">
      <w:bodyDiv w:val="1"/>
      <w:marLeft w:val="0"/>
      <w:marRight w:val="0"/>
      <w:marTop w:val="0"/>
      <w:marBottom w:val="0"/>
      <w:divBdr>
        <w:top w:val="none" w:sz="0" w:space="0" w:color="auto"/>
        <w:left w:val="none" w:sz="0" w:space="0" w:color="auto"/>
        <w:bottom w:val="none" w:sz="0" w:space="0" w:color="auto"/>
        <w:right w:val="none" w:sz="0" w:space="0" w:color="auto"/>
      </w:divBdr>
    </w:div>
    <w:div w:id="1461463096">
      <w:bodyDiv w:val="1"/>
      <w:marLeft w:val="0"/>
      <w:marRight w:val="0"/>
      <w:marTop w:val="0"/>
      <w:marBottom w:val="0"/>
      <w:divBdr>
        <w:top w:val="none" w:sz="0" w:space="0" w:color="auto"/>
        <w:left w:val="none" w:sz="0" w:space="0" w:color="auto"/>
        <w:bottom w:val="none" w:sz="0" w:space="0" w:color="auto"/>
        <w:right w:val="none" w:sz="0" w:space="0" w:color="auto"/>
      </w:divBdr>
    </w:div>
    <w:div w:id="1464691318">
      <w:bodyDiv w:val="1"/>
      <w:marLeft w:val="0"/>
      <w:marRight w:val="0"/>
      <w:marTop w:val="0"/>
      <w:marBottom w:val="0"/>
      <w:divBdr>
        <w:top w:val="none" w:sz="0" w:space="0" w:color="auto"/>
        <w:left w:val="none" w:sz="0" w:space="0" w:color="auto"/>
        <w:bottom w:val="none" w:sz="0" w:space="0" w:color="auto"/>
        <w:right w:val="none" w:sz="0" w:space="0" w:color="auto"/>
      </w:divBdr>
    </w:div>
    <w:div w:id="1464805654">
      <w:bodyDiv w:val="1"/>
      <w:marLeft w:val="0"/>
      <w:marRight w:val="0"/>
      <w:marTop w:val="0"/>
      <w:marBottom w:val="0"/>
      <w:divBdr>
        <w:top w:val="none" w:sz="0" w:space="0" w:color="auto"/>
        <w:left w:val="none" w:sz="0" w:space="0" w:color="auto"/>
        <w:bottom w:val="none" w:sz="0" w:space="0" w:color="auto"/>
        <w:right w:val="none" w:sz="0" w:space="0" w:color="auto"/>
      </w:divBdr>
    </w:div>
    <w:div w:id="1465197370">
      <w:bodyDiv w:val="1"/>
      <w:marLeft w:val="0"/>
      <w:marRight w:val="0"/>
      <w:marTop w:val="0"/>
      <w:marBottom w:val="0"/>
      <w:divBdr>
        <w:top w:val="none" w:sz="0" w:space="0" w:color="auto"/>
        <w:left w:val="none" w:sz="0" w:space="0" w:color="auto"/>
        <w:bottom w:val="none" w:sz="0" w:space="0" w:color="auto"/>
        <w:right w:val="none" w:sz="0" w:space="0" w:color="auto"/>
      </w:divBdr>
    </w:div>
    <w:div w:id="1468863421">
      <w:bodyDiv w:val="1"/>
      <w:marLeft w:val="0"/>
      <w:marRight w:val="0"/>
      <w:marTop w:val="0"/>
      <w:marBottom w:val="0"/>
      <w:divBdr>
        <w:top w:val="none" w:sz="0" w:space="0" w:color="auto"/>
        <w:left w:val="none" w:sz="0" w:space="0" w:color="auto"/>
        <w:bottom w:val="none" w:sz="0" w:space="0" w:color="auto"/>
        <w:right w:val="none" w:sz="0" w:space="0" w:color="auto"/>
      </w:divBdr>
    </w:div>
    <w:div w:id="1470971387">
      <w:bodyDiv w:val="1"/>
      <w:marLeft w:val="0"/>
      <w:marRight w:val="0"/>
      <w:marTop w:val="0"/>
      <w:marBottom w:val="0"/>
      <w:divBdr>
        <w:top w:val="none" w:sz="0" w:space="0" w:color="auto"/>
        <w:left w:val="none" w:sz="0" w:space="0" w:color="auto"/>
        <w:bottom w:val="none" w:sz="0" w:space="0" w:color="auto"/>
        <w:right w:val="none" w:sz="0" w:space="0" w:color="auto"/>
      </w:divBdr>
    </w:div>
    <w:div w:id="1479692675">
      <w:bodyDiv w:val="1"/>
      <w:marLeft w:val="0"/>
      <w:marRight w:val="0"/>
      <w:marTop w:val="0"/>
      <w:marBottom w:val="0"/>
      <w:divBdr>
        <w:top w:val="none" w:sz="0" w:space="0" w:color="auto"/>
        <w:left w:val="none" w:sz="0" w:space="0" w:color="auto"/>
        <w:bottom w:val="none" w:sz="0" w:space="0" w:color="auto"/>
        <w:right w:val="none" w:sz="0" w:space="0" w:color="auto"/>
      </w:divBdr>
    </w:div>
    <w:div w:id="1484470155">
      <w:bodyDiv w:val="1"/>
      <w:marLeft w:val="0"/>
      <w:marRight w:val="0"/>
      <w:marTop w:val="0"/>
      <w:marBottom w:val="0"/>
      <w:divBdr>
        <w:top w:val="none" w:sz="0" w:space="0" w:color="auto"/>
        <w:left w:val="none" w:sz="0" w:space="0" w:color="auto"/>
        <w:bottom w:val="none" w:sz="0" w:space="0" w:color="auto"/>
        <w:right w:val="none" w:sz="0" w:space="0" w:color="auto"/>
      </w:divBdr>
    </w:div>
    <w:div w:id="1487093478">
      <w:bodyDiv w:val="1"/>
      <w:marLeft w:val="0"/>
      <w:marRight w:val="0"/>
      <w:marTop w:val="0"/>
      <w:marBottom w:val="0"/>
      <w:divBdr>
        <w:top w:val="none" w:sz="0" w:space="0" w:color="auto"/>
        <w:left w:val="none" w:sz="0" w:space="0" w:color="auto"/>
        <w:bottom w:val="none" w:sz="0" w:space="0" w:color="auto"/>
        <w:right w:val="none" w:sz="0" w:space="0" w:color="auto"/>
      </w:divBdr>
    </w:div>
    <w:div w:id="1487210771">
      <w:bodyDiv w:val="1"/>
      <w:marLeft w:val="0"/>
      <w:marRight w:val="0"/>
      <w:marTop w:val="0"/>
      <w:marBottom w:val="0"/>
      <w:divBdr>
        <w:top w:val="none" w:sz="0" w:space="0" w:color="auto"/>
        <w:left w:val="none" w:sz="0" w:space="0" w:color="auto"/>
        <w:bottom w:val="none" w:sz="0" w:space="0" w:color="auto"/>
        <w:right w:val="none" w:sz="0" w:space="0" w:color="auto"/>
      </w:divBdr>
    </w:div>
    <w:div w:id="1487820086">
      <w:bodyDiv w:val="1"/>
      <w:marLeft w:val="0"/>
      <w:marRight w:val="0"/>
      <w:marTop w:val="0"/>
      <w:marBottom w:val="0"/>
      <w:divBdr>
        <w:top w:val="none" w:sz="0" w:space="0" w:color="auto"/>
        <w:left w:val="none" w:sz="0" w:space="0" w:color="auto"/>
        <w:bottom w:val="none" w:sz="0" w:space="0" w:color="auto"/>
        <w:right w:val="none" w:sz="0" w:space="0" w:color="auto"/>
      </w:divBdr>
    </w:div>
    <w:div w:id="1491942789">
      <w:bodyDiv w:val="1"/>
      <w:marLeft w:val="0"/>
      <w:marRight w:val="0"/>
      <w:marTop w:val="0"/>
      <w:marBottom w:val="0"/>
      <w:divBdr>
        <w:top w:val="none" w:sz="0" w:space="0" w:color="auto"/>
        <w:left w:val="none" w:sz="0" w:space="0" w:color="auto"/>
        <w:bottom w:val="none" w:sz="0" w:space="0" w:color="auto"/>
        <w:right w:val="none" w:sz="0" w:space="0" w:color="auto"/>
      </w:divBdr>
    </w:div>
    <w:div w:id="1496653673">
      <w:bodyDiv w:val="1"/>
      <w:marLeft w:val="0"/>
      <w:marRight w:val="0"/>
      <w:marTop w:val="0"/>
      <w:marBottom w:val="0"/>
      <w:divBdr>
        <w:top w:val="none" w:sz="0" w:space="0" w:color="auto"/>
        <w:left w:val="none" w:sz="0" w:space="0" w:color="auto"/>
        <w:bottom w:val="none" w:sz="0" w:space="0" w:color="auto"/>
        <w:right w:val="none" w:sz="0" w:space="0" w:color="auto"/>
      </w:divBdr>
    </w:div>
    <w:div w:id="1497769152">
      <w:bodyDiv w:val="1"/>
      <w:marLeft w:val="0"/>
      <w:marRight w:val="0"/>
      <w:marTop w:val="0"/>
      <w:marBottom w:val="0"/>
      <w:divBdr>
        <w:top w:val="none" w:sz="0" w:space="0" w:color="auto"/>
        <w:left w:val="none" w:sz="0" w:space="0" w:color="auto"/>
        <w:bottom w:val="none" w:sz="0" w:space="0" w:color="auto"/>
        <w:right w:val="none" w:sz="0" w:space="0" w:color="auto"/>
      </w:divBdr>
      <w:divsChild>
        <w:div w:id="631861088">
          <w:marLeft w:val="0"/>
          <w:marRight w:val="0"/>
          <w:marTop w:val="0"/>
          <w:marBottom w:val="240"/>
          <w:divBdr>
            <w:top w:val="none" w:sz="0" w:space="0" w:color="auto"/>
            <w:left w:val="none" w:sz="0" w:space="0" w:color="auto"/>
            <w:bottom w:val="none" w:sz="0" w:space="0" w:color="auto"/>
            <w:right w:val="none" w:sz="0" w:space="0" w:color="auto"/>
          </w:divBdr>
        </w:div>
      </w:divsChild>
    </w:div>
    <w:div w:id="1500342850">
      <w:bodyDiv w:val="1"/>
      <w:marLeft w:val="0"/>
      <w:marRight w:val="0"/>
      <w:marTop w:val="0"/>
      <w:marBottom w:val="0"/>
      <w:divBdr>
        <w:top w:val="none" w:sz="0" w:space="0" w:color="auto"/>
        <w:left w:val="none" w:sz="0" w:space="0" w:color="auto"/>
        <w:bottom w:val="none" w:sz="0" w:space="0" w:color="auto"/>
        <w:right w:val="none" w:sz="0" w:space="0" w:color="auto"/>
      </w:divBdr>
    </w:div>
    <w:div w:id="1500926221">
      <w:bodyDiv w:val="1"/>
      <w:marLeft w:val="0"/>
      <w:marRight w:val="0"/>
      <w:marTop w:val="0"/>
      <w:marBottom w:val="0"/>
      <w:divBdr>
        <w:top w:val="none" w:sz="0" w:space="0" w:color="auto"/>
        <w:left w:val="none" w:sz="0" w:space="0" w:color="auto"/>
        <w:bottom w:val="none" w:sz="0" w:space="0" w:color="auto"/>
        <w:right w:val="none" w:sz="0" w:space="0" w:color="auto"/>
      </w:divBdr>
    </w:div>
    <w:div w:id="1502231008">
      <w:bodyDiv w:val="1"/>
      <w:marLeft w:val="0"/>
      <w:marRight w:val="0"/>
      <w:marTop w:val="0"/>
      <w:marBottom w:val="0"/>
      <w:divBdr>
        <w:top w:val="none" w:sz="0" w:space="0" w:color="auto"/>
        <w:left w:val="none" w:sz="0" w:space="0" w:color="auto"/>
        <w:bottom w:val="none" w:sz="0" w:space="0" w:color="auto"/>
        <w:right w:val="none" w:sz="0" w:space="0" w:color="auto"/>
      </w:divBdr>
    </w:div>
    <w:div w:id="1502426538">
      <w:bodyDiv w:val="1"/>
      <w:marLeft w:val="0"/>
      <w:marRight w:val="0"/>
      <w:marTop w:val="0"/>
      <w:marBottom w:val="0"/>
      <w:divBdr>
        <w:top w:val="none" w:sz="0" w:space="0" w:color="auto"/>
        <w:left w:val="none" w:sz="0" w:space="0" w:color="auto"/>
        <w:bottom w:val="none" w:sz="0" w:space="0" w:color="auto"/>
        <w:right w:val="none" w:sz="0" w:space="0" w:color="auto"/>
      </w:divBdr>
    </w:div>
    <w:div w:id="1503203676">
      <w:bodyDiv w:val="1"/>
      <w:marLeft w:val="0"/>
      <w:marRight w:val="0"/>
      <w:marTop w:val="0"/>
      <w:marBottom w:val="0"/>
      <w:divBdr>
        <w:top w:val="none" w:sz="0" w:space="0" w:color="auto"/>
        <w:left w:val="none" w:sz="0" w:space="0" w:color="auto"/>
        <w:bottom w:val="none" w:sz="0" w:space="0" w:color="auto"/>
        <w:right w:val="none" w:sz="0" w:space="0" w:color="auto"/>
      </w:divBdr>
    </w:div>
    <w:div w:id="1503937392">
      <w:bodyDiv w:val="1"/>
      <w:marLeft w:val="0"/>
      <w:marRight w:val="0"/>
      <w:marTop w:val="0"/>
      <w:marBottom w:val="0"/>
      <w:divBdr>
        <w:top w:val="none" w:sz="0" w:space="0" w:color="auto"/>
        <w:left w:val="none" w:sz="0" w:space="0" w:color="auto"/>
        <w:bottom w:val="none" w:sz="0" w:space="0" w:color="auto"/>
        <w:right w:val="none" w:sz="0" w:space="0" w:color="auto"/>
      </w:divBdr>
    </w:div>
    <w:div w:id="1513488667">
      <w:bodyDiv w:val="1"/>
      <w:marLeft w:val="0"/>
      <w:marRight w:val="0"/>
      <w:marTop w:val="0"/>
      <w:marBottom w:val="0"/>
      <w:divBdr>
        <w:top w:val="none" w:sz="0" w:space="0" w:color="auto"/>
        <w:left w:val="none" w:sz="0" w:space="0" w:color="auto"/>
        <w:bottom w:val="none" w:sz="0" w:space="0" w:color="auto"/>
        <w:right w:val="none" w:sz="0" w:space="0" w:color="auto"/>
      </w:divBdr>
    </w:div>
    <w:div w:id="1517236261">
      <w:bodyDiv w:val="1"/>
      <w:marLeft w:val="0"/>
      <w:marRight w:val="0"/>
      <w:marTop w:val="0"/>
      <w:marBottom w:val="0"/>
      <w:divBdr>
        <w:top w:val="none" w:sz="0" w:space="0" w:color="auto"/>
        <w:left w:val="none" w:sz="0" w:space="0" w:color="auto"/>
        <w:bottom w:val="none" w:sz="0" w:space="0" w:color="auto"/>
        <w:right w:val="none" w:sz="0" w:space="0" w:color="auto"/>
      </w:divBdr>
    </w:div>
    <w:div w:id="1522815971">
      <w:bodyDiv w:val="1"/>
      <w:marLeft w:val="0"/>
      <w:marRight w:val="0"/>
      <w:marTop w:val="0"/>
      <w:marBottom w:val="0"/>
      <w:divBdr>
        <w:top w:val="none" w:sz="0" w:space="0" w:color="auto"/>
        <w:left w:val="none" w:sz="0" w:space="0" w:color="auto"/>
        <w:bottom w:val="none" w:sz="0" w:space="0" w:color="auto"/>
        <w:right w:val="none" w:sz="0" w:space="0" w:color="auto"/>
      </w:divBdr>
    </w:div>
    <w:div w:id="1533301905">
      <w:bodyDiv w:val="1"/>
      <w:marLeft w:val="0"/>
      <w:marRight w:val="0"/>
      <w:marTop w:val="0"/>
      <w:marBottom w:val="0"/>
      <w:divBdr>
        <w:top w:val="none" w:sz="0" w:space="0" w:color="auto"/>
        <w:left w:val="none" w:sz="0" w:space="0" w:color="auto"/>
        <w:bottom w:val="none" w:sz="0" w:space="0" w:color="auto"/>
        <w:right w:val="none" w:sz="0" w:space="0" w:color="auto"/>
      </w:divBdr>
    </w:div>
    <w:div w:id="1534001197">
      <w:bodyDiv w:val="1"/>
      <w:marLeft w:val="0"/>
      <w:marRight w:val="0"/>
      <w:marTop w:val="0"/>
      <w:marBottom w:val="0"/>
      <w:divBdr>
        <w:top w:val="none" w:sz="0" w:space="0" w:color="auto"/>
        <w:left w:val="none" w:sz="0" w:space="0" w:color="auto"/>
        <w:bottom w:val="none" w:sz="0" w:space="0" w:color="auto"/>
        <w:right w:val="none" w:sz="0" w:space="0" w:color="auto"/>
      </w:divBdr>
    </w:div>
    <w:div w:id="1536653099">
      <w:bodyDiv w:val="1"/>
      <w:marLeft w:val="0"/>
      <w:marRight w:val="0"/>
      <w:marTop w:val="0"/>
      <w:marBottom w:val="0"/>
      <w:divBdr>
        <w:top w:val="none" w:sz="0" w:space="0" w:color="auto"/>
        <w:left w:val="none" w:sz="0" w:space="0" w:color="auto"/>
        <w:bottom w:val="none" w:sz="0" w:space="0" w:color="auto"/>
        <w:right w:val="none" w:sz="0" w:space="0" w:color="auto"/>
      </w:divBdr>
    </w:div>
    <w:div w:id="1540973166">
      <w:bodyDiv w:val="1"/>
      <w:marLeft w:val="0"/>
      <w:marRight w:val="0"/>
      <w:marTop w:val="0"/>
      <w:marBottom w:val="0"/>
      <w:divBdr>
        <w:top w:val="none" w:sz="0" w:space="0" w:color="auto"/>
        <w:left w:val="none" w:sz="0" w:space="0" w:color="auto"/>
        <w:bottom w:val="none" w:sz="0" w:space="0" w:color="auto"/>
        <w:right w:val="none" w:sz="0" w:space="0" w:color="auto"/>
      </w:divBdr>
    </w:div>
    <w:div w:id="1548687301">
      <w:bodyDiv w:val="1"/>
      <w:marLeft w:val="0"/>
      <w:marRight w:val="0"/>
      <w:marTop w:val="0"/>
      <w:marBottom w:val="0"/>
      <w:divBdr>
        <w:top w:val="none" w:sz="0" w:space="0" w:color="auto"/>
        <w:left w:val="none" w:sz="0" w:space="0" w:color="auto"/>
        <w:bottom w:val="none" w:sz="0" w:space="0" w:color="auto"/>
        <w:right w:val="none" w:sz="0" w:space="0" w:color="auto"/>
      </w:divBdr>
    </w:div>
    <w:div w:id="1567377728">
      <w:bodyDiv w:val="1"/>
      <w:marLeft w:val="0"/>
      <w:marRight w:val="0"/>
      <w:marTop w:val="0"/>
      <w:marBottom w:val="0"/>
      <w:divBdr>
        <w:top w:val="none" w:sz="0" w:space="0" w:color="auto"/>
        <w:left w:val="none" w:sz="0" w:space="0" w:color="auto"/>
        <w:bottom w:val="none" w:sz="0" w:space="0" w:color="auto"/>
        <w:right w:val="none" w:sz="0" w:space="0" w:color="auto"/>
      </w:divBdr>
    </w:div>
    <w:div w:id="1570383789">
      <w:bodyDiv w:val="1"/>
      <w:marLeft w:val="0"/>
      <w:marRight w:val="0"/>
      <w:marTop w:val="0"/>
      <w:marBottom w:val="0"/>
      <w:divBdr>
        <w:top w:val="none" w:sz="0" w:space="0" w:color="auto"/>
        <w:left w:val="none" w:sz="0" w:space="0" w:color="auto"/>
        <w:bottom w:val="none" w:sz="0" w:space="0" w:color="auto"/>
        <w:right w:val="none" w:sz="0" w:space="0" w:color="auto"/>
      </w:divBdr>
    </w:div>
    <w:div w:id="1572693108">
      <w:bodyDiv w:val="1"/>
      <w:marLeft w:val="0"/>
      <w:marRight w:val="0"/>
      <w:marTop w:val="0"/>
      <w:marBottom w:val="0"/>
      <w:divBdr>
        <w:top w:val="none" w:sz="0" w:space="0" w:color="auto"/>
        <w:left w:val="none" w:sz="0" w:space="0" w:color="auto"/>
        <w:bottom w:val="none" w:sz="0" w:space="0" w:color="auto"/>
        <w:right w:val="none" w:sz="0" w:space="0" w:color="auto"/>
      </w:divBdr>
    </w:div>
    <w:div w:id="1574699421">
      <w:bodyDiv w:val="1"/>
      <w:marLeft w:val="0"/>
      <w:marRight w:val="0"/>
      <w:marTop w:val="0"/>
      <w:marBottom w:val="0"/>
      <w:divBdr>
        <w:top w:val="none" w:sz="0" w:space="0" w:color="auto"/>
        <w:left w:val="none" w:sz="0" w:space="0" w:color="auto"/>
        <w:bottom w:val="none" w:sz="0" w:space="0" w:color="auto"/>
        <w:right w:val="none" w:sz="0" w:space="0" w:color="auto"/>
      </w:divBdr>
    </w:div>
    <w:div w:id="1576354242">
      <w:bodyDiv w:val="1"/>
      <w:marLeft w:val="0"/>
      <w:marRight w:val="0"/>
      <w:marTop w:val="0"/>
      <w:marBottom w:val="0"/>
      <w:divBdr>
        <w:top w:val="none" w:sz="0" w:space="0" w:color="auto"/>
        <w:left w:val="none" w:sz="0" w:space="0" w:color="auto"/>
        <w:bottom w:val="none" w:sz="0" w:space="0" w:color="auto"/>
        <w:right w:val="none" w:sz="0" w:space="0" w:color="auto"/>
      </w:divBdr>
    </w:div>
    <w:div w:id="1582909108">
      <w:bodyDiv w:val="1"/>
      <w:marLeft w:val="0"/>
      <w:marRight w:val="0"/>
      <w:marTop w:val="0"/>
      <w:marBottom w:val="0"/>
      <w:divBdr>
        <w:top w:val="none" w:sz="0" w:space="0" w:color="auto"/>
        <w:left w:val="none" w:sz="0" w:space="0" w:color="auto"/>
        <w:bottom w:val="none" w:sz="0" w:space="0" w:color="auto"/>
        <w:right w:val="none" w:sz="0" w:space="0" w:color="auto"/>
      </w:divBdr>
    </w:div>
    <w:div w:id="1589146592">
      <w:bodyDiv w:val="1"/>
      <w:marLeft w:val="0"/>
      <w:marRight w:val="0"/>
      <w:marTop w:val="0"/>
      <w:marBottom w:val="0"/>
      <w:divBdr>
        <w:top w:val="none" w:sz="0" w:space="0" w:color="auto"/>
        <w:left w:val="none" w:sz="0" w:space="0" w:color="auto"/>
        <w:bottom w:val="none" w:sz="0" w:space="0" w:color="auto"/>
        <w:right w:val="none" w:sz="0" w:space="0" w:color="auto"/>
      </w:divBdr>
    </w:div>
    <w:div w:id="1594699864">
      <w:bodyDiv w:val="1"/>
      <w:marLeft w:val="0"/>
      <w:marRight w:val="0"/>
      <w:marTop w:val="0"/>
      <w:marBottom w:val="0"/>
      <w:divBdr>
        <w:top w:val="none" w:sz="0" w:space="0" w:color="auto"/>
        <w:left w:val="none" w:sz="0" w:space="0" w:color="auto"/>
        <w:bottom w:val="none" w:sz="0" w:space="0" w:color="auto"/>
        <w:right w:val="none" w:sz="0" w:space="0" w:color="auto"/>
      </w:divBdr>
    </w:div>
    <w:div w:id="1596212448">
      <w:bodyDiv w:val="1"/>
      <w:marLeft w:val="0"/>
      <w:marRight w:val="0"/>
      <w:marTop w:val="0"/>
      <w:marBottom w:val="0"/>
      <w:divBdr>
        <w:top w:val="none" w:sz="0" w:space="0" w:color="auto"/>
        <w:left w:val="none" w:sz="0" w:space="0" w:color="auto"/>
        <w:bottom w:val="none" w:sz="0" w:space="0" w:color="auto"/>
        <w:right w:val="none" w:sz="0" w:space="0" w:color="auto"/>
      </w:divBdr>
    </w:div>
    <w:div w:id="1596792360">
      <w:bodyDiv w:val="1"/>
      <w:marLeft w:val="0"/>
      <w:marRight w:val="0"/>
      <w:marTop w:val="0"/>
      <w:marBottom w:val="0"/>
      <w:divBdr>
        <w:top w:val="none" w:sz="0" w:space="0" w:color="auto"/>
        <w:left w:val="none" w:sz="0" w:space="0" w:color="auto"/>
        <w:bottom w:val="none" w:sz="0" w:space="0" w:color="auto"/>
        <w:right w:val="none" w:sz="0" w:space="0" w:color="auto"/>
      </w:divBdr>
    </w:div>
    <w:div w:id="1597397196">
      <w:bodyDiv w:val="1"/>
      <w:marLeft w:val="0"/>
      <w:marRight w:val="0"/>
      <w:marTop w:val="0"/>
      <w:marBottom w:val="0"/>
      <w:divBdr>
        <w:top w:val="none" w:sz="0" w:space="0" w:color="auto"/>
        <w:left w:val="none" w:sz="0" w:space="0" w:color="auto"/>
        <w:bottom w:val="none" w:sz="0" w:space="0" w:color="auto"/>
        <w:right w:val="none" w:sz="0" w:space="0" w:color="auto"/>
      </w:divBdr>
    </w:div>
    <w:div w:id="1599369249">
      <w:bodyDiv w:val="1"/>
      <w:marLeft w:val="0"/>
      <w:marRight w:val="0"/>
      <w:marTop w:val="0"/>
      <w:marBottom w:val="0"/>
      <w:divBdr>
        <w:top w:val="none" w:sz="0" w:space="0" w:color="auto"/>
        <w:left w:val="none" w:sz="0" w:space="0" w:color="auto"/>
        <w:bottom w:val="none" w:sz="0" w:space="0" w:color="auto"/>
        <w:right w:val="none" w:sz="0" w:space="0" w:color="auto"/>
      </w:divBdr>
    </w:div>
    <w:div w:id="1600025391">
      <w:bodyDiv w:val="1"/>
      <w:marLeft w:val="0"/>
      <w:marRight w:val="0"/>
      <w:marTop w:val="0"/>
      <w:marBottom w:val="0"/>
      <w:divBdr>
        <w:top w:val="none" w:sz="0" w:space="0" w:color="auto"/>
        <w:left w:val="none" w:sz="0" w:space="0" w:color="auto"/>
        <w:bottom w:val="none" w:sz="0" w:space="0" w:color="auto"/>
        <w:right w:val="none" w:sz="0" w:space="0" w:color="auto"/>
      </w:divBdr>
    </w:div>
    <w:div w:id="1600064910">
      <w:bodyDiv w:val="1"/>
      <w:marLeft w:val="0"/>
      <w:marRight w:val="0"/>
      <w:marTop w:val="0"/>
      <w:marBottom w:val="0"/>
      <w:divBdr>
        <w:top w:val="none" w:sz="0" w:space="0" w:color="auto"/>
        <w:left w:val="none" w:sz="0" w:space="0" w:color="auto"/>
        <w:bottom w:val="none" w:sz="0" w:space="0" w:color="auto"/>
        <w:right w:val="none" w:sz="0" w:space="0" w:color="auto"/>
      </w:divBdr>
    </w:div>
    <w:div w:id="1603340485">
      <w:bodyDiv w:val="1"/>
      <w:marLeft w:val="0"/>
      <w:marRight w:val="0"/>
      <w:marTop w:val="0"/>
      <w:marBottom w:val="0"/>
      <w:divBdr>
        <w:top w:val="none" w:sz="0" w:space="0" w:color="auto"/>
        <w:left w:val="none" w:sz="0" w:space="0" w:color="auto"/>
        <w:bottom w:val="none" w:sz="0" w:space="0" w:color="auto"/>
        <w:right w:val="none" w:sz="0" w:space="0" w:color="auto"/>
      </w:divBdr>
    </w:div>
    <w:div w:id="1604530265">
      <w:bodyDiv w:val="1"/>
      <w:marLeft w:val="0"/>
      <w:marRight w:val="0"/>
      <w:marTop w:val="0"/>
      <w:marBottom w:val="0"/>
      <w:divBdr>
        <w:top w:val="none" w:sz="0" w:space="0" w:color="auto"/>
        <w:left w:val="none" w:sz="0" w:space="0" w:color="auto"/>
        <w:bottom w:val="none" w:sz="0" w:space="0" w:color="auto"/>
        <w:right w:val="none" w:sz="0" w:space="0" w:color="auto"/>
      </w:divBdr>
    </w:div>
    <w:div w:id="1609312880">
      <w:bodyDiv w:val="1"/>
      <w:marLeft w:val="0"/>
      <w:marRight w:val="0"/>
      <w:marTop w:val="0"/>
      <w:marBottom w:val="0"/>
      <w:divBdr>
        <w:top w:val="none" w:sz="0" w:space="0" w:color="auto"/>
        <w:left w:val="none" w:sz="0" w:space="0" w:color="auto"/>
        <w:bottom w:val="none" w:sz="0" w:space="0" w:color="auto"/>
        <w:right w:val="none" w:sz="0" w:space="0" w:color="auto"/>
      </w:divBdr>
    </w:div>
    <w:div w:id="1614290085">
      <w:bodyDiv w:val="1"/>
      <w:marLeft w:val="0"/>
      <w:marRight w:val="0"/>
      <w:marTop w:val="0"/>
      <w:marBottom w:val="0"/>
      <w:divBdr>
        <w:top w:val="none" w:sz="0" w:space="0" w:color="auto"/>
        <w:left w:val="none" w:sz="0" w:space="0" w:color="auto"/>
        <w:bottom w:val="none" w:sz="0" w:space="0" w:color="auto"/>
        <w:right w:val="none" w:sz="0" w:space="0" w:color="auto"/>
      </w:divBdr>
    </w:div>
    <w:div w:id="1616212999">
      <w:bodyDiv w:val="1"/>
      <w:marLeft w:val="0"/>
      <w:marRight w:val="0"/>
      <w:marTop w:val="0"/>
      <w:marBottom w:val="0"/>
      <w:divBdr>
        <w:top w:val="none" w:sz="0" w:space="0" w:color="auto"/>
        <w:left w:val="none" w:sz="0" w:space="0" w:color="auto"/>
        <w:bottom w:val="none" w:sz="0" w:space="0" w:color="auto"/>
        <w:right w:val="none" w:sz="0" w:space="0" w:color="auto"/>
      </w:divBdr>
    </w:div>
    <w:div w:id="1617365877">
      <w:bodyDiv w:val="1"/>
      <w:marLeft w:val="0"/>
      <w:marRight w:val="0"/>
      <w:marTop w:val="0"/>
      <w:marBottom w:val="0"/>
      <w:divBdr>
        <w:top w:val="none" w:sz="0" w:space="0" w:color="auto"/>
        <w:left w:val="none" w:sz="0" w:space="0" w:color="auto"/>
        <w:bottom w:val="none" w:sz="0" w:space="0" w:color="auto"/>
        <w:right w:val="none" w:sz="0" w:space="0" w:color="auto"/>
      </w:divBdr>
    </w:div>
    <w:div w:id="1625037206">
      <w:bodyDiv w:val="1"/>
      <w:marLeft w:val="0"/>
      <w:marRight w:val="0"/>
      <w:marTop w:val="0"/>
      <w:marBottom w:val="0"/>
      <w:divBdr>
        <w:top w:val="none" w:sz="0" w:space="0" w:color="auto"/>
        <w:left w:val="none" w:sz="0" w:space="0" w:color="auto"/>
        <w:bottom w:val="none" w:sz="0" w:space="0" w:color="auto"/>
        <w:right w:val="none" w:sz="0" w:space="0" w:color="auto"/>
      </w:divBdr>
    </w:div>
    <w:div w:id="1626306597">
      <w:bodyDiv w:val="1"/>
      <w:marLeft w:val="0"/>
      <w:marRight w:val="0"/>
      <w:marTop w:val="0"/>
      <w:marBottom w:val="0"/>
      <w:divBdr>
        <w:top w:val="none" w:sz="0" w:space="0" w:color="auto"/>
        <w:left w:val="none" w:sz="0" w:space="0" w:color="auto"/>
        <w:bottom w:val="none" w:sz="0" w:space="0" w:color="auto"/>
        <w:right w:val="none" w:sz="0" w:space="0" w:color="auto"/>
      </w:divBdr>
    </w:div>
    <w:div w:id="1626693433">
      <w:bodyDiv w:val="1"/>
      <w:marLeft w:val="0"/>
      <w:marRight w:val="0"/>
      <w:marTop w:val="0"/>
      <w:marBottom w:val="0"/>
      <w:divBdr>
        <w:top w:val="none" w:sz="0" w:space="0" w:color="auto"/>
        <w:left w:val="none" w:sz="0" w:space="0" w:color="auto"/>
        <w:bottom w:val="none" w:sz="0" w:space="0" w:color="auto"/>
        <w:right w:val="none" w:sz="0" w:space="0" w:color="auto"/>
      </w:divBdr>
    </w:div>
    <w:div w:id="1628970684">
      <w:bodyDiv w:val="1"/>
      <w:marLeft w:val="0"/>
      <w:marRight w:val="0"/>
      <w:marTop w:val="0"/>
      <w:marBottom w:val="0"/>
      <w:divBdr>
        <w:top w:val="none" w:sz="0" w:space="0" w:color="auto"/>
        <w:left w:val="none" w:sz="0" w:space="0" w:color="auto"/>
        <w:bottom w:val="none" w:sz="0" w:space="0" w:color="auto"/>
        <w:right w:val="none" w:sz="0" w:space="0" w:color="auto"/>
      </w:divBdr>
    </w:div>
    <w:div w:id="1632055960">
      <w:bodyDiv w:val="1"/>
      <w:marLeft w:val="0"/>
      <w:marRight w:val="0"/>
      <w:marTop w:val="0"/>
      <w:marBottom w:val="0"/>
      <w:divBdr>
        <w:top w:val="none" w:sz="0" w:space="0" w:color="auto"/>
        <w:left w:val="none" w:sz="0" w:space="0" w:color="auto"/>
        <w:bottom w:val="none" w:sz="0" w:space="0" w:color="auto"/>
        <w:right w:val="none" w:sz="0" w:space="0" w:color="auto"/>
      </w:divBdr>
    </w:div>
    <w:div w:id="1634752566">
      <w:bodyDiv w:val="1"/>
      <w:marLeft w:val="0"/>
      <w:marRight w:val="0"/>
      <w:marTop w:val="0"/>
      <w:marBottom w:val="0"/>
      <w:divBdr>
        <w:top w:val="none" w:sz="0" w:space="0" w:color="auto"/>
        <w:left w:val="none" w:sz="0" w:space="0" w:color="auto"/>
        <w:bottom w:val="none" w:sz="0" w:space="0" w:color="auto"/>
        <w:right w:val="none" w:sz="0" w:space="0" w:color="auto"/>
      </w:divBdr>
    </w:div>
    <w:div w:id="1640379666">
      <w:bodyDiv w:val="1"/>
      <w:marLeft w:val="0"/>
      <w:marRight w:val="0"/>
      <w:marTop w:val="0"/>
      <w:marBottom w:val="0"/>
      <w:divBdr>
        <w:top w:val="none" w:sz="0" w:space="0" w:color="auto"/>
        <w:left w:val="none" w:sz="0" w:space="0" w:color="auto"/>
        <w:bottom w:val="none" w:sz="0" w:space="0" w:color="auto"/>
        <w:right w:val="none" w:sz="0" w:space="0" w:color="auto"/>
      </w:divBdr>
    </w:div>
    <w:div w:id="1644308336">
      <w:bodyDiv w:val="1"/>
      <w:marLeft w:val="0"/>
      <w:marRight w:val="0"/>
      <w:marTop w:val="0"/>
      <w:marBottom w:val="0"/>
      <w:divBdr>
        <w:top w:val="none" w:sz="0" w:space="0" w:color="auto"/>
        <w:left w:val="none" w:sz="0" w:space="0" w:color="auto"/>
        <w:bottom w:val="none" w:sz="0" w:space="0" w:color="auto"/>
        <w:right w:val="none" w:sz="0" w:space="0" w:color="auto"/>
      </w:divBdr>
    </w:div>
    <w:div w:id="1647586589">
      <w:bodyDiv w:val="1"/>
      <w:marLeft w:val="0"/>
      <w:marRight w:val="0"/>
      <w:marTop w:val="0"/>
      <w:marBottom w:val="0"/>
      <w:divBdr>
        <w:top w:val="none" w:sz="0" w:space="0" w:color="auto"/>
        <w:left w:val="none" w:sz="0" w:space="0" w:color="auto"/>
        <w:bottom w:val="none" w:sz="0" w:space="0" w:color="auto"/>
        <w:right w:val="none" w:sz="0" w:space="0" w:color="auto"/>
      </w:divBdr>
    </w:div>
    <w:div w:id="1651442459">
      <w:bodyDiv w:val="1"/>
      <w:marLeft w:val="0"/>
      <w:marRight w:val="0"/>
      <w:marTop w:val="0"/>
      <w:marBottom w:val="0"/>
      <w:divBdr>
        <w:top w:val="none" w:sz="0" w:space="0" w:color="auto"/>
        <w:left w:val="none" w:sz="0" w:space="0" w:color="auto"/>
        <w:bottom w:val="none" w:sz="0" w:space="0" w:color="auto"/>
        <w:right w:val="none" w:sz="0" w:space="0" w:color="auto"/>
      </w:divBdr>
    </w:div>
    <w:div w:id="1660502606">
      <w:bodyDiv w:val="1"/>
      <w:marLeft w:val="0"/>
      <w:marRight w:val="0"/>
      <w:marTop w:val="0"/>
      <w:marBottom w:val="0"/>
      <w:divBdr>
        <w:top w:val="none" w:sz="0" w:space="0" w:color="auto"/>
        <w:left w:val="none" w:sz="0" w:space="0" w:color="auto"/>
        <w:bottom w:val="none" w:sz="0" w:space="0" w:color="auto"/>
        <w:right w:val="none" w:sz="0" w:space="0" w:color="auto"/>
      </w:divBdr>
    </w:div>
    <w:div w:id="1660645516">
      <w:bodyDiv w:val="1"/>
      <w:marLeft w:val="0"/>
      <w:marRight w:val="0"/>
      <w:marTop w:val="0"/>
      <w:marBottom w:val="0"/>
      <w:divBdr>
        <w:top w:val="none" w:sz="0" w:space="0" w:color="auto"/>
        <w:left w:val="none" w:sz="0" w:space="0" w:color="auto"/>
        <w:bottom w:val="none" w:sz="0" w:space="0" w:color="auto"/>
        <w:right w:val="none" w:sz="0" w:space="0" w:color="auto"/>
      </w:divBdr>
    </w:div>
    <w:div w:id="1663924442">
      <w:bodyDiv w:val="1"/>
      <w:marLeft w:val="0"/>
      <w:marRight w:val="0"/>
      <w:marTop w:val="0"/>
      <w:marBottom w:val="0"/>
      <w:divBdr>
        <w:top w:val="none" w:sz="0" w:space="0" w:color="auto"/>
        <w:left w:val="none" w:sz="0" w:space="0" w:color="auto"/>
        <w:bottom w:val="none" w:sz="0" w:space="0" w:color="auto"/>
        <w:right w:val="none" w:sz="0" w:space="0" w:color="auto"/>
      </w:divBdr>
    </w:div>
    <w:div w:id="1671056790">
      <w:bodyDiv w:val="1"/>
      <w:marLeft w:val="0"/>
      <w:marRight w:val="0"/>
      <w:marTop w:val="0"/>
      <w:marBottom w:val="0"/>
      <w:divBdr>
        <w:top w:val="none" w:sz="0" w:space="0" w:color="auto"/>
        <w:left w:val="none" w:sz="0" w:space="0" w:color="auto"/>
        <w:bottom w:val="none" w:sz="0" w:space="0" w:color="auto"/>
        <w:right w:val="none" w:sz="0" w:space="0" w:color="auto"/>
      </w:divBdr>
    </w:div>
    <w:div w:id="1679309830">
      <w:bodyDiv w:val="1"/>
      <w:marLeft w:val="0"/>
      <w:marRight w:val="0"/>
      <w:marTop w:val="0"/>
      <w:marBottom w:val="0"/>
      <w:divBdr>
        <w:top w:val="none" w:sz="0" w:space="0" w:color="auto"/>
        <w:left w:val="none" w:sz="0" w:space="0" w:color="auto"/>
        <w:bottom w:val="none" w:sz="0" w:space="0" w:color="auto"/>
        <w:right w:val="none" w:sz="0" w:space="0" w:color="auto"/>
      </w:divBdr>
    </w:div>
    <w:div w:id="1681617597">
      <w:bodyDiv w:val="1"/>
      <w:marLeft w:val="0"/>
      <w:marRight w:val="0"/>
      <w:marTop w:val="0"/>
      <w:marBottom w:val="0"/>
      <w:divBdr>
        <w:top w:val="none" w:sz="0" w:space="0" w:color="auto"/>
        <w:left w:val="none" w:sz="0" w:space="0" w:color="auto"/>
        <w:bottom w:val="none" w:sz="0" w:space="0" w:color="auto"/>
        <w:right w:val="none" w:sz="0" w:space="0" w:color="auto"/>
      </w:divBdr>
    </w:div>
    <w:div w:id="1693845062">
      <w:bodyDiv w:val="1"/>
      <w:marLeft w:val="0"/>
      <w:marRight w:val="0"/>
      <w:marTop w:val="0"/>
      <w:marBottom w:val="0"/>
      <w:divBdr>
        <w:top w:val="none" w:sz="0" w:space="0" w:color="auto"/>
        <w:left w:val="none" w:sz="0" w:space="0" w:color="auto"/>
        <w:bottom w:val="none" w:sz="0" w:space="0" w:color="auto"/>
        <w:right w:val="none" w:sz="0" w:space="0" w:color="auto"/>
      </w:divBdr>
    </w:div>
    <w:div w:id="1694647525">
      <w:bodyDiv w:val="1"/>
      <w:marLeft w:val="0"/>
      <w:marRight w:val="0"/>
      <w:marTop w:val="0"/>
      <w:marBottom w:val="0"/>
      <w:divBdr>
        <w:top w:val="none" w:sz="0" w:space="0" w:color="auto"/>
        <w:left w:val="none" w:sz="0" w:space="0" w:color="auto"/>
        <w:bottom w:val="none" w:sz="0" w:space="0" w:color="auto"/>
        <w:right w:val="none" w:sz="0" w:space="0" w:color="auto"/>
      </w:divBdr>
    </w:div>
    <w:div w:id="1695693792">
      <w:bodyDiv w:val="1"/>
      <w:marLeft w:val="0"/>
      <w:marRight w:val="0"/>
      <w:marTop w:val="0"/>
      <w:marBottom w:val="0"/>
      <w:divBdr>
        <w:top w:val="none" w:sz="0" w:space="0" w:color="auto"/>
        <w:left w:val="none" w:sz="0" w:space="0" w:color="auto"/>
        <w:bottom w:val="none" w:sz="0" w:space="0" w:color="auto"/>
        <w:right w:val="none" w:sz="0" w:space="0" w:color="auto"/>
      </w:divBdr>
    </w:div>
    <w:div w:id="1699967158">
      <w:bodyDiv w:val="1"/>
      <w:marLeft w:val="0"/>
      <w:marRight w:val="0"/>
      <w:marTop w:val="0"/>
      <w:marBottom w:val="0"/>
      <w:divBdr>
        <w:top w:val="none" w:sz="0" w:space="0" w:color="auto"/>
        <w:left w:val="none" w:sz="0" w:space="0" w:color="auto"/>
        <w:bottom w:val="none" w:sz="0" w:space="0" w:color="auto"/>
        <w:right w:val="none" w:sz="0" w:space="0" w:color="auto"/>
      </w:divBdr>
    </w:div>
    <w:div w:id="1709989105">
      <w:bodyDiv w:val="1"/>
      <w:marLeft w:val="0"/>
      <w:marRight w:val="0"/>
      <w:marTop w:val="0"/>
      <w:marBottom w:val="0"/>
      <w:divBdr>
        <w:top w:val="none" w:sz="0" w:space="0" w:color="auto"/>
        <w:left w:val="none" w:sz="0" w:space="0" w:color="auto"/>
        <w:bottom w:val="none" w:sz="0" w:space="0" w:color="auto"/>
        <w:right w:val="none" w:sz="0" w:space="0" w:color="auto"/>
      </w:divBdr>
    </w:div>
    <w:div w:id="1719040575">
      <w:bodyDiv w:val="1"/>
      <w:marLeft w:val="0"/>
      <w:marRight w:val="0"/>
      <w:marTop w:val="0"/>
      <w:marBottom w:val="0"/>
      <w:divBdr>
        <w:top w:val="none" w:sz="0" w:space="0" w:color="auto"/>
        <w:left w:val="none" w:sz="0" w:space="0" w:color="auto"/>
        <w:bottom w:val="none" w:sz="0" w:space="0" w:color="auto"/>
        <w:right w:val="none" w:sz="0" w:space="0" w:color="auto"/>
      </w:divBdr>
    </w:div>
    <w:div w:id="1720393807">
      <w:bodyDiv w:val="1"/>
      <w:marLeft w:val="0"/>
      <w:marRight w:val="0"/>
      <w:marTop w:val="0"/>
      <w:marBottom w:val="0"/>
      <w:divBdr>
        <w:top w:val="none" w:sz="0" w:space="0" w:color="auto"/>
        <w:left w:val="none" w:sz="0" w:space="0" w:color="auto"/>
        <w:bottom w:val="none" w:sz="0" w:space="0" w:color="auto"/>
        <w:right w:val="none" w:sz="0" w:space="0" w:color="auto"/>
      </w:divBdr>
    </w:div>
    <w:div w:id="1722318568">
      <w:bodyDiv w:val="1"/>
      <w:marLeft w:val="0"/>
      <w:marRight w:val="0"/>
      <w:marTop w:val="0"/>
      <w:marBottom w:val="0"/>
      <w:divBdr>
        <w:top w:val="none" w:sz="0" w:space="0" w:color="auto"/>
        <w:left w:val="none" w:sz="0" w:space="0" w:color="auto"/>
        <w:bottom w:val="none" w:sz="0" w:space="0" w:color="auto"/>
        <w:right w:val="none" w:sz="0" w:space="0" w:color="auto"/>
      </w:divBdr>
    </w:div>
    <w:div w:id="1725250659">
      <w:bodyDiv w:val="1"/>
      <w:marLeft w:val="0"/>
      <w:marRight w:val="0"/>
      <w:marTop w:val="0"/>
      <w:marBottom w:val="0"/>
      <w:divBdr>
        <w:top w:val="none" w:sz="0" w:space="0" w:color="auto"/>
        <w:left w:val="none" w:sz="0" w:space="0" w:color="auto"/>
        <w:bottom w:val="none" w:sz="0" w:space="0" w:color="auto"/>
        <w:right w:val="none" w:sz="0" w:space="0" w:color="auto"/>
      </w:divBdr>
    </w:div>
    <w:div w:id="1731534801">
      <w:bodyDiv w:val="1"/>
      <w:marLeft w:val="0"/>
      <w:marRight w:val="0"/>
      <w:marTop w:val="0"/>
      <w:marBottom w:val="0"/>
      <w:divBdr>
        <w:top w:val="none" w:sz="0" w:space="0" w:color="auto"/>
        <w:left w:val="none" w:sz="0" w:space="0" w:color="auto"/>
        <w:bottom w:val="none" w:sz="0" w:space="0" w:color="auto"/>
        <w:right w:val="none" w:sz="0" w:space="0" w:color="auto"/>
      </w:divBdr>
    </w:div>
    <w:div w:id="1735542738">
      <w:bodyDiv w:val="1"/>
      <w:marLeft w:val="0"/>
      <w:marRight w:val="0"/>
      <w:marTop w:val="0"/>
      <w:marBottom w:val="0"/>
      <w:divBdr>
        <w:top w:val="none" w:sz="0" w:space="0" w:color="auto"/>
        <w:left w:val="none" w:sz="0" w:space="0" w:color="auto"/>
        <w:bottom w:val="none" w:sz="0" w:space="0" w:color="auto"/>
        <w:right w:val="none" w:sz="0" w:space="0" w:color="auto"/>
      </w:divBdr>
    </w:div>
    <w:div w:id="1750729164">
      <w:bodyDiv w:val="1"/>
      <w:marLeft w:val="0"/>
      <w:marRight w:val="0"/>
      <w:marTop w:val="0"/>
      <w:marBottom w:val="0"/>
      <w:divBdr>
        <w:top w:val="none" w:sz="0" w:space="0" w:color="auto"/>
        <w:left w:val="none" w:sz="0" w:space="0" w:color="auto"/>
        <w:bottom w:val="none" w:sz="0" w:space="0" w:color="auto"/>
        <w:right w:val="none" w:sz="0" w:space="0" w:color="auto"/>
      </w:divBdr>
    </w:div>
    <w:div w:id="1756828790">
      <w:bodyDiv w:val="1"/>
      <w:marLeft w:val="0"/>
      <w:marRight w:val="0"/>
      <w:marTop w:val="0"/>
      <w:marBottom w:val="0"/>
      <w:divBdr>
        <w:top w:val="none" w:sz="0" w:space="0" w:color="auto"/>
        <w:left w:val="none" w:sz="0" w:space="0" w:color="auto"/>
        <w:bottom w:val="none" w:sz="0" w:space="0" w:color="auto"/>
        <w:right w:val="none" w:sz="0" w:space="0" w:color="auto"/>
      </w:divBdr>
    </w:div>
    <w:div w:id="1757092735">
      <w:bodyDiv w:val="1"/>
      <w:marLeft w:val="0"/>
      <w:marRight w:val="0"/>
      <w:marTop w:val="0"/>
      <w:marBottom w:val="0"/>
      <w:divBdr>
        <w:top w:val="none" w:sz="0" w:space="0" w:color="auto"/>
        <w:left w:val="none" w:sz="0" w:space="0" w:color="auto"/>
        <w:bottom w:val="none" w:sz="0" w:space="0" w:color="auto"/>
        <w:right w:val="none" w:sz="0" w:space="0" w:color="auto"/>
      </w:divBdr>
    </w:div>
    <w:div w:id="1759983580">
      <w:bodyDiv w:val="1"/>
      <w:marLeft w:val="0"/>
      <w:marRight w:val="0"/>
      <w:marTop w:val="0"/>
      <w:marBottom w:val="0"/>
      <w:divBdr>
        <w:top w:val="none" w:sz="0" w:space="0" w:color="auto"/>
        <w:left w:val="none" w:sz="0" w:space="0" w:color="auto"/>
        <w:bottom w:val="none" w:sz="0" w:space="0" w:color="auto"/>
        <w:right w:val="none" w:sz="0" w:space="0" w:color="auto"/>
      </w:divBdr>
    </w:div>
    <w:div w:id="1765686723">
      <w:bodyDiv w:val="1"/>
      <w:marLeft w:val="0"/>
      <w:marRight w:val="0"/>
      <w:marTop w:val="0"/>
      <w:marBottom w:val="0"/>
      <w:divBdr>
        <w:top w:val="none" w:sz="0" w:space="0" w:color="auto"/>
        <w:left w:val="none" w:sz="0" w:space="0" w:color="auto"/>
        <w:bottom w:val="none" w:sz="0" w:space="0" w:color="auto"/>
        <w:right w:val="none" w:sz="0" w:space="0" w:color="auto"/>
      </w:divBdr>
    </w:div>
    <w:div w:id="1766536367">
      <w:bodyDiv w:val="1"/>
      <w:marLeft w:val="0"/>
      <w:marRight w:val="0"/>
      <w:marTop w:val="0"/>
      <w:marBottom w:val="0"/>
      <w:divBdr>
        <w:top w:val="none" w:sz="0" w:space="0" w:color="auto"/>
        <w:left w:val="none" w:sz="0" w:space="0" w:color="auto"/>
        <w:bottom w:val="none" w:sz="0" w:space="0" w:color="auto"/>
        <w:right w:val="none" w:sz="0" w:space="0" w:color="auto"/>
      </w:divBdr>
    </w:div>
    <w:div w:id="1773284000">
      <w:bodyDiv w:val="1"/>
      <w:marLeft w:val="0"/>
      <w:marRight w:val="0"/>
      <w:marTop w:val="0"/>
      <w:marBottom w:val="0"/>
      <w:divBdr>
        <w:top w:val="none" w:sz="0" w:space="0" w:color="auto"/>
        <w:left w:val="none" w:sz="0" w:space="0" w:color="auto"/>
        <w:bottom w:val="none" w:sz="0" w:space="0" w:color="auto"/>
        <w:right w:val="none" w:sz="0" w:space="0" w:color="auto"/>
      </w:divBdr>
    </w:div>
    <w:div w:id="1773431737">
      <w:bodyDiv w:val="1"/>
      <w:marLeft w:val="0"/>
      <w:marRight w:val="0"/>
      <w:marTop w:val="0"/>
      <w:marBottom w:val="0"/>
      <w:divBdr>
        <w:top w:val="none" w:sz="0" w:space="0" w:color="auto"/>
        <w:left w:val="none" w:sz="0" w:space="0" w:color="auto"/>
        <w:bottom w:val="none" w:sz="0" w:space="0" w:color="auto"/>
        <w:right w:val="none" w:sz="0" w:space="0" w:color="auto"/>
      </w:divBdr>
    </w:div>
    <w:div w:id="1775056910">
      <w:bodyDiv w:val="1"/>
      <w:marLeft w:val="0"/>
      <w:marRight w:val="0"/>
      <w:marTop w:val="0"/>
      <w:marBottom w:val="0"/>
      <w:divBdr>
        <w:top w:val="none" w:sz="0" w:space="0" w:color="auto"/>
        <w:left w:val="none" w:sz="0" w:space="0" w:color="auto"/>
        <w:bottom w:val="none" w:sz="0" w:space="0" w:color="auto"/>
        <w:right w:val="none" w:sz="0" w:space="0" w:color="auto"/>
      </w:divBdr>
    </w:div>
    <w:div w:id="1778021495">
      <w:bodyDiv w:val="1"/>
      <w:marLeft w:val="0"/>
      <w:marRight w:val="0"/>
      <w:marTop w:val="0"/>
      <w:marBottom w:val="0"/>
      <w:divBdr>
        <w:top w:val="none" w:sz="0" w:space="0" w:color="auto"/>
        <w:left w:val="none" w:sz="0" w:space="0" w:color="auto"/>
        <w:bottom w:val="none" w:sz="0" w:space="0" w:color="auto"/>
        <w:right w:val="none" w:sz="0" w:space="0" w:color="auto"/>
      </w:divBdr>
    </w:div>
    <w:div w:id="1782190813">
      <w:bodyDiv w:val="1"/>
      <w:marLeft w:val="0"/>
      <w:marRight w:val="0"/>
      <w:marTop w:val="0"/>
      <w:marBottom w:val="0"/>
      <w:divBdr>
        <w:top w:val="none" w:sz="0" w:space="0" w:color="auto"/>
        <w:left w:val="none" w:sz="0" w:space="0" w:color="auto"/>
        <w:bottom w:val="none" w:sz="0" w:space="0" w:color="auto"/>
        <w:right w:val="none" w:sz="0" w:space="0" w:color="auto"/>
      </w:divBdr>
    </w:div>
    <w:div w:id="1788740705">
      <w:bodyDiv w:val="1"/>
      <w:marLeft w:val="0"/>
      <w:marRight w:val="0"/>
      <w:marTop w:val="0"/>
      <w:marBottom w:val="0"/>
      <w:divBdr>
        <w:top w:val="none" w:sz="0" w:space="0" w:color="auto"/>
        <w:left w:val="none" w:sz="0" w:space="0" w:color="auto"/>
        <w:bottom w:val="none" w:sz="0" w:space="0" w:color="auto"/>
        <w:right w:val="none" w:sz="0" w:space="0" w:color="auto"/>
      </w:divBdr>
    </w:div>
    <w:div w:id="1788818113">
      <w:bodyDiv w:val="1"/>
      <w:marLeft w:val="0"/>
      <w:marRight w:val="0"/>
      <w:marTop w:val="0"/>
      <w:marBottom w:val="0"/>
      <w:divBdr>
        <w:top w:val="none" w:sz="0" w:space="0" w:color="auto"/>
        <w:left w:val="none" w:sz="0" w:space="0" w:color="auto"/>
        <w:bottom w:val="none" w:sz="0" w:space="0" w:color="auto"/>
        <w:right w:val="none" w:sz="0" w:space="0" w:color="auto"/>
      </w:divBdr>
    </w:div>
    <w:div w:id="1789229410">
      <w:bodyDiv w:val="1"/>
      <w:marLeft w:val="0"/>
      <w:marRight w:val="0"/>
      <w:marTop w:val="0"/>
      <w:marBottom w:val="0"/>
      <w:divBdr>
        <w:top w:val="none" w:sz="0" w:space="0" w:color="auto"/>
        <w:left w:val="none" w:sz="0" w:space="0" w:color="auto"/>
        <w:bottom w:val="none" w:sz="0" w:space="0" w:color="auto"/>
        <w:right w:val="none" w:sz="0" w:space="0" w:color="auto"/>
      </w:divBdr>
    </w:div>
    <w:div w:id="1796679410">
      <w:bodyDiv w:val="1"/>
      <w:marLeft w:val="0"/>
      <w:marRight w:val="0"/>
      <w:marTop w:val="0"/>
      <w:marBottom w:val="0"/>
      <w:divBdr>
        <w:top w:val="none" w:sz="0" w:space="0" w:color="auto"/>
        <w:left w:val="none" w:sz="0" w:space="0" w:color="auto"/>
        <w:bottom w:val="none" w:sz="0" w:space="0" w:color="auto"/>
        <w:right w:val="none" w:sz="0" w:space="0" w:color="auto"/>
      </w:divBdr>
    </w:div>
    <w:div w:id="1798252908">
      <w:bodyDiv w:val="1"/>
      <w:marLeft w:val="0"/>
      <w:marRight w:val="0"/>
      <w:marTop w:val="0"/>
      <w:marBottom w:val="0"/>
      <w:divBdr>
        <w:top w:val="none" w:sz="0" w:space="0" w:color="auto"/>
        <w:left w:val="none" w:sz="0" w:space="0" w:color="auto"/>
        <w:bottom w:val="none" w:sz="0" w:space="0" w:color="auto"/>
        <w:right w:val="none" w:sz="0" w:space="0" w:color="auto"/>
      </w:divBdr>
    </w:div>
    <w:div w:id="1798451541">
      <w:bodyDiv w:val="1"/>
      <w:marLeft w:val="0"/>
      <w:marRight w:val="0"/>
      <w:marTop w:val="0"/>
      <w:marBottom w:val="0"/>
      <w:divBdr>
        <w:top w:val="none" w:sz="0" w:space="0" w:color="auto"/>
        <w:left w:val="none" w:sz="0" w:space="0" w:color="auto"/>
        <w:bottom w:val="none" w:sz="0" w:space="0" w:color="auto"/>
        <w:right w:val="none" w:sz="0" w:space="0" w:color="auto"/>
      </w:divBdr>
    </w:div>
    <w:div w:id="1799762955">
      <w:bodyDiv w:val="1"/>
      <w:marLeft w:val="0"/>
      <w:marRight w:val="0"/>
      <w:marTop w:val="0"/>
      <w:marBottom w:val="0"/>
      <w:divBdr>
        <w:top w:val="none" w:sz="0" w:space="0" w:color="auto"/>
        <w:left w:val="none" w:sz="0" w:space="0" w:color="auto"/>
        <w:bottom w:val="none" w:sz="0" w:space="0" w:color="auto"/>
        <w:right w:val="none" w:sz="0" w:space="0" w:color="auto"/>
      </w:divBdr>
    </w:div>
    <w:div w:id="1810829218">
      <w:bodyDiv w:val="1"/>
      <w:marLeft w:val="0"/>
      <w:marRight w:val="0"/>
      <w:marTop w:val="0"/>
      <w:marBottom w:val="0"/>
      <w:divBdr>
        <w:top w:val="none" w:sz="0" w:space="0" w:color="auto"/>
        <w:left w:val="none" w:sz="0" w:space="0" w:color="auto"/>
        <w:bottom w:val="none" w:sz="0" w:space="0" w:color="auto"/>
        <w:right w:val="none" w:sz="0" w:space="0" w:color="auto"/>
      </w:divBdr>
    </w:div>
    <w:div w:id="1813517741">
      <w:bodyDiv w:val="1"/>
      <w:marLeft w:val="0"/>
      <w:marRight w:val="0"/>
      <w:marTop w:val="0"/>
      <w:marBottom w:val="0"/>
      <w:divBdr>
        <w:top w:val="none" w:sz="0" w:space="0" w:color="auto"/>
        <w:left w:val="none" w:sz="0" w:space="0" w:color="auto"/>
        <w:bottom w:val="none" w:sz="0" w:space="0" w:color="auto"/>
        <w:right w:val="none" w:sz="0" w:space="0" w:color="auto"/>
      </w:divBdr>
    </w:div>
    <w:div w:id="1814255245">
      <w:bodyDiv w:val="1"/>
      <w:marLeft w:val="0"/>
      <w:marRight w:val="0"/>
      <w:marTop w:val="0"/>
      <w:marBottom w:val="0"/>
      <w:divBdr>
        <w:top w:val="none" w:sz="0" w:space="0" w:color="auto"/>
        <w:left w:val="none" w:sz="0" w:space="0" w:color="auto"/>
        <w:bottom w:val="none" w:sz="0" w:space="0" w:color="auto"/>
        <w:right w:val="none" w:sz="0" w:space="0" w:color="auto"/>
      </w:divBdr>
    </w:div>
    <w:div w:id="1815827799">
      <w:bodyDiv w:val="1"/>
      <w:marLeft w:val="0"/>
      <w:marRight w:val="0"/>
      <w:marTop w:val="0"/>
      <w:marBottom w:val="0"/>
      <w:divBdr>
        <w:top w:val="none" w:sz="0" w:space="0" w:color="auto"/>
        <w:left w:val="none" w:sz="0" w:space="0" w:color="auto"/>
        <w:bottom w:val="none" w:sz="0" w:space="0" w:color="auto"/>
        <w:right w:val="none" w:sz="0" w:space="0" w:color="auto"/>
      </w:divBdr>
    </w:div>
    <w:div w:id="1819106086">
      <w:bodyDiv w:val="1"/>
      <w:marLeft w:val="0"/>
      <w:marRight w:val="0"/>
      <w:marTop w:val="0"/>
      <w:marBottom w:val="0"/>
      <w:divBdr>
        <w:top w:val="none" w:sz="0" w:space="0" w:color="auto"/>
        <w:left w:val="none" w:sz="0" w:space="0" w:color="auto"/>
        <w:bottom w:val="none" w:sz="0" w:space="0" w:color="auto"/>
        <w:right w:val="none" w:sz="0" w:space="0" w:color="auto"/>
      </w:divBdr>
    </w:div>
    <w:div w:id="1821071787">
      <w:bodyDiv w:val="1"/>
      <w:marLeft w:val="0"/>
      <w:marRight w:val="0"/>
      <w:marTop w:val="0"/>
      <w:marBottom w:val="0"/>
      <w:divBdr>
        <w:top w:val="none" w:sz="0" w:space="0" w:color="auto"/>
        <w:left w:val="none" w:sz="0" w:space="0" w:color="auto"/>
        <w:bottom w:val="none" w:sz="0" w:space="0" w:color="auto"/>
        <w:right w:val="none" w:sz="0" w:space="0" w:color="auto"/>
      </w:divBdr>
    </w:div>
    <w:div w:id="1824274827">
      <w:bodyDiv w:val="1"/>
      <w:marLeft w:val="0"/>
      <w:marRight w:val="0"/>
      <w:marTop w:val="0"/>
      <w:marBottom w:val="0"/>
      <w:divBdr>
        <w:top w:val="none" w:sz="0" w:space="0" w:color="auto"/>
        <w:left w:val="none" w:sz="0" w:space="0" w:color="auto"/>
        <w:bottom w:val="none" w:sz="0" w:space="0" w:color="auto"/>
        <w:right w:val="none" w:sz="0" w:space="0" w:color="auto"/>
      </w:divBdr>
    </w:div>
    <w:div w:id="1824352277">
      <w:bodyDiv w:val="1"/>
      <w:marLeft w:val="0"/>
      <w:marRight w:val="0"/>
      <w:marTop w:val="0"/>
      <w:marBottom w:val="0"/>
      <w:divBdr>
        <w:top w:val="none" w:sz="0" w:space="0" w:color="auto"/>
        <w:left w:val="none" w:sz="0" w:space="0" w:color="auto"/>
        <w:bottom w:val="none" w:sz="0" w:space="0" w:color="auto"/>
        <w:right w:val="none" w:sz="0" w:space="0" w:color="auto"/>
      </w:divBdr>
    </w:div>
    <w:div w:id="1832333925">
      <w:bodyDiv w:val="1"/>
      <w:marLeft w:val="0"/>
      <w:marRight w:val="0"/>
      <w:marTop w:val="0"/>
      <w:marBottom w:val="0"/>
      <w:divBdr>
        <w:top w:val="none" w:sz="0" w:space="0" w:color="auto"/>
        <w:left w:val="none" w:sz="0" w:space="0" w:color="auto"/>
        <w:bottom w:val="none" w:sz="0" w:space="0" w:color="auto"/>
        <w:right w:val="none" w:sz="0" w:space="0" w:color="auto"/>
      </w:divBdr>
    </w:div>
    <w:div w:id="1836529844">
      <w:bodyDiv w:val="1"/>
      <w:marLeft w:val="0"/>
      <w:marRight w:val="0"/>
      <w:marTop w:val="0"/>
      <w:marBottom w:val="0"/>
      <w:divBdr>
        <w:top w:val="none" w:sz="0" w:space="0" w:color="auto"/>
        <w:left w:val="none" w:sz="0" w:space="0" w:color="auto"/>
        <w:bottom w:val="none" w:sz="0" w:space="0" w:color="auto"/>
        <w:right w:val="none" w:sz="0" w:space="0" w:color="auto"/>
      </w:divBdr>
    </w:div>
    <w:div w:id="1840656998">
      <w:bodyDiv w:val="1"/>
      <w:marLeft w:val="0"/>
      <w:marRight w:val="0"/>
      <w:marTop w:val="0"/>
      <w:marBottom w:val="0"/>
      <w:divBdr>
        <w:top w:val="none" w:sz="0" w:space="0" w:color="auto"/>
        <w:left w:val="none" w:sz="0" w:space="0" w:color="auto"/>
        <w:bottom w:val="none" w:sz="0" w:space="0" w:color="auto"/>
        <w:right w:val="none" w:sz="0" w:space="0" w:color="auto"/>
      </w:divBdr>
    </w:div>
    <w:div w:id="1845512145">
      <w:bodyDiv w:val="1"/>
      <w:marLeft w:val="0"/>
      <w:marRight w:val="0"/>
      <w:marTop w:val="0"/>
      <w:marBottom w:val="0"/>
      <w:divBdr>
        <w:top w:val="none" w:sz="0" w:space="0" w:color="auto"/>
        <w:left w:val="none" w:sz="0" w:space="0" w:color="auto"/>
        <w:bottom w:val="none" w:sz="0" w:space="0" w:color="auto"/>
        <w:right w:val="none" w:sz="0" w:space="0" w:color="auto"/>
      </w:divBdr>
    </w:div>
    <w:div w:id="1853452427">
      <w:bodyDiv w:val="1"/>
      <w:marLeft w:val="0"/>
      <w:marRight w:val="0"/>
      <w:marTop w:val="0"/>
      <w:marBottom w:val="0"/>
      <w:divBdr>
        <w:top w:val="none" w:sz="0" w:space="0" w:color="auto"/>
        <w:left w:val="none" w:sz="0" w:space="0" w:color="auto"/>
        <w:bottom w:val="none" w:sz="0" w:space="0" w:color="auto"/>
        <w:right w:val="none" w:sz="0" w:space="0" w:color="auto"/>
      </w:divBdr>
    </w:div>
    <w:div w:id="1854687308">
      <w:bodyDiv w:val="1"/>
      <w:marLeft w:val="0"/>
      <w:marRight w:val="0"/>
      <w:marTop w:val="0"/>
      <w:marBottom w:val="0"/>
      <w:divBdr>
        <w:top w:val="none" w:sz="0" w:space="0" w:color="auto"/>
        <w:left w:val="none" w:sz="0" w:space="0" w:color="auto"/>
        <w:bottom w:val="none" w:sz="0" w:space="0" w:color="auto"/>
        <w:right w:val="none" w:sz="0" w:space="0" w:color="auto"/>
      </w:divBdr>
    </w:div>
    <w:div w:id="1860853797">
      <w:bodyDiv w:val="1"/>
      <w:marLeft w:val="0"/>
      <w:marRight w:val="0"/>
      <w:marTop w:val="0"/>
      <w:marBottom w:val="0"/>
      <w:divBdr>
        <w:top w:val="none" w:sz="0" w:space="0" w:color="auto"/>
        <w:left w:val="none" w:sz="0" w:space="0" w:color="auto"/>
        <w:bottom w:val="none" w:sz="0" w:space="0" w:color="auto"/>
        <w:right w:val="none" w:sz="0" w:space="0" w:color="auto"/>
      </w:divBdr>
    </w:div>
    <w:div w:id="1870027473">
      <w:bodyDiv w:val="1"/>
      <w:marLeft w:val="0"/>
      <w:marRight w:val="0"/>
      <w:marTop w:val="0"/>
      <w:marBottom w:val="0"/>
      <w:divBdr>
        <w:top w:val="none" w:sz="0" w:space="0" w:color="auto"/>
        <w:left w:val="none" w:sz="0" w:space="0" w:color="auto"/>
        <w:bottom w:val="none" w:sz="0" w:space="0" w:color="auto"/>
        <w:right w:val="none" w:sz="0" w:space="0" w:color="auto"/>
      </w:divBdr>
    </w:div>
    <w:div w:id="1873956022">
      <w:bodyDiv w:val="1"/>
      <w:marLeft w:val="0"/>
      <w:marRight w:val="0"/>
      <w:marTop w:val="0"/>
      <w:marBottom w:val="0"/>
      <w:divBdr>
        <w:top w:val="none" w:sz="0" w:space="0" w:color="auto"/>
        <w:left w:val="none" w:sz="0" w:space="0" w:color="auto"/>
        <w:bottom w:val="none" w:sz="0" w:space="0" w:color="auto"/>
        <w:right w:val="none" w:sz="0" w:space="0" w:color="auto"/>
      </w:divBdr>
    </w:div>
    <w:div w:id="1877741828">
      <w:bodyDiv w:val="1"/>
      <w:marLeft w:val="0"/>
      <w:marRight w:val="0"/>
      <w:marTop w:val="0"/>
      <w:marBottom w:val="0"/>
      <w:divBdr>
        <w:top w:val="none" w:sz="0" w:space="0" w:color="auto"/>
        <w:left w:val="none" w:sz="0" w:space="0" w:color="auto"/>
        <w:bottom w:val="none" w:sz="0" w:space="0" w:color="auto"/>
        <w:right w:val="none" w:sz="0" w:space="0" w:color="auto"/>
      </w:divBdr>
    </w:div>
    <w:div w:id="1883786268">
      <w:bodyDiv w:val="1"/>
      <w:marLeft w:val="0"/>
      <w:marRight w:val="0"/>
      <w:marTop w:val="0"/>
      <w:marBottom w:val="0"/>
      <w:divBdr>
        <w:top w:val="none" w:sz="0" w:space="0" w:color="auto"/>
        <w:left w:val="none" w:sz="0" w:space="0" w:color="auto"/>
        <w:bottom w:val="none" w:sz="0" w:space="0" w:color="auto"/>
        <w:right w:val="none" w:sz="0" w:space="0" w:color="auto"/>
      </w:divBdr>
    </w:div>
    <w:div w:id="1886790432">
      <w:bodyDiv w:val="1"/>
      <w:marLeft w:val="0"/>
      <w:marRight w:val="0"/>
      <w:marTop w:val="0"/>
      <w:marBottom w:val="0"/>
      <w:divBdr>
        <w:top w:val="none" w:sz="0" w:space="0" w:color="auto"/>
        <w:left w:val="none" w:sz="0" w:space="0" w:color="auto"/>
        <w:bottom w:val="none" w:sz="0" w:space="0" w:color="auto"/>
        <w:right w:val="none" w:sz="0" w:space="0" w:color="auto"/>
      </w:divBdr>
    </w:div>
    <w:div w:id="1892959538">
      <w:bodyDiv w:val="1"/>
      <w:marLeft w:val="0"/>
      <w:marRight w:val="0"/>
      <w:marTop w:val="0"/>
      <w:marBottom w:val="0"/>
      <w:divBdr>
        <w:top w:val="none" w:sz="0" w:space="0" w:color="auto"/>
        <w:left w:val="none" w:sz="0" w:space="0" w:color="auto"/>
        <w:bottom w:val="none" w:sz="0" w:space="0" w:color="auto"/>
        <w:right w:val="none" w:sz="0" w:space="0" w:color="auto"/>
      </w:divBdr>
    </w:div>
    <w:div w:id="1893613371">
      <w:bodyDiv w:val="1"/>
      <w:marLeft w:val="0"/>
      <w:marRight w:val="0"/>
      <w:marTop w:val="0"/>
      <w:marBottom w:val="0"/>
      <w:divBdr>
        <w:top w:val="none" w:sz="0" w:space="0" w:color="auto"/>
        <w:left w:val="none" w:sz="0" w:space="0" w:color="auto"/>
        <w:bottom w:val="none" w:sz="0" w:space="0" w:color="auto"/>
        <w:right w:val="none" w:sz="0" w:space="0" w:color="auto"/>
      </w:divBdr>
    </w:div>
    <w:div w:id="1908764816">
      <w:bodyDiv w:val="1"/>
      <w:marLeft w:val="0"/>
      <w:marRight w:val="0"/>
      <w:marTop w:val="0"/>
      <w:marBottom w:val="0"/>
      <w:divBdr>
        <w:top w:val="none" w:sz="0" w:space="0" w:color="auto"/>
        <w:left w:val="none" w:sz="0" w:space="0" w:color="auto"/>
        <w:bottom w:val="none" w:sz="0" w:space="0" w:color="auto"/>
        <w:right w:val="none" w:sz="0" w:space="0" w:color="auto"/>
      </w:divBdr>
    </w:div>
    <w:div w:id="1917129226">
      <w:bodyDiv w:val="1"/>
      <w:marLeft w:val="0"/>
      <w:marRight w:val="0"/>
      <w:marTop w:val="0"/>
      <w:marBottom w:val="0"/>
      <w:divBdr>
        <w:top w:val="none" w:sz="0" w:space="0" w:color="auto"/>
        <w:left w:val="none" w:sz="0" w:space="0" w:color="auto"/>
        <w:bottom w:val="none" w:sz="0" w:space="0" w:color="auto"/>
        <w:right w:val="none" w:sz="0" w:space="0" w:color="auto"/>
      </w:divBdr>
    </w:div>
    <w:div w:id="1923710541">
      <w:bodyDiv w:val="1"/>
      <w:marLeft w:val="0"/>
      <w:marRight w:val="0"/>
      <w:marTop w:val="0"/>
      <w:marBottom w:val="0"/>
      <w:divBdr>
        <w:top w:val="none" w:sz="0" w:space="0" w:color="auto"/>
        <w:left w:val="none" w:sz="0" w:space="0" w:color="auto"/>
        <w:bottom w:val="none" w:sz="0" w:space="0" w:color="auto"/>
        <w:right w:val="none" w:sz="0" w:space="0" w:color="auto"/>
      </w:divBdr>
    </w:div>
    <w:div w:id="1924103652">
      <w:bodyDiv w:val="1"/>
      <w:marLeft w:val="0"/>
      <w:marRight w:val="0"/>
      <w:marTop w:val="0"/>
      <w:marBottom w:val="0"/>
      <w:divBdr>
        <w:top w:val="none" w:sz="0" w:space="0" w:color="auto"/>
        <w:left w:val="none" w:sz="0" w:space="0" w:color="auto"/>
        <w:bottom w:val="none" w:sz="0" w:space="0" w:color="auto"/>
        <w:right w:val="none" w:sz="0" w:space="0" w:color="auto"/>
      </w:divBdr>
    </w:div>
    <w:div w:id="1925452948">
      <w:bodyDiv w:val="1"/>
      <w:marLeft w:val="0"/>
      <w:marRight w:val="0"/>
      <w:marTop w:val="0"/>
      <w:marBottom w:val="0"/>
      <w:divBdr>
        <w:top w:val="none" w:sz="0" w:space="0" w:color="auto"/>
        <w:left w:val="none" w:sz="0" w:space="0" w:color="auto"/>
        <w:bottom w:val="none" w:sz="0" w:space="0" w:color="auto"/>
        <w:right w:val="none" w:sz="0" w:space="0" w:color="auto"/>
      </w:divBdr>
    </w:div>
    <w:div w:id="1926455749">
      <w:bodyDiv w:val="1"/>
      <w:marLeft w:val="0"/>
      <w:marRight w:val="0"/>
      <w:marTop w:val="0"/>
      <w:marBottom w:val="0"/>
      <w:divBdr>
        <w:top w:val="none" w:sz="0" w:space="0" w:color="auto"/>
        <w:left w:val="none" w:sz="0" w:space="0" w:color="auto"/>
        <w:bottom w:val="none" w:sz="0" w:space="0" w:color="auto"/>
        <w:right w:val="none" w:sz="0" w:space="0" w:color="auto"/>
      </w:divBdr>
    </w:div>
    <w:div w:id="1930501289">
      <w:bodyDiv w:val="1"/>
      <w:marLeft w:val="0"/>
      <w:marRight w:val="0"/>
      <w:marTop w:val="0"/>
      <w:marBottom w:val="0"/>
      <w:divBdr>
        <w:top w:val="none" w:sz="0" w:space="0" w:color="auto"/>
        <w:left w:val="none" w:sz="0" w:space="0" w:color="auto"/>
        <w:bottom w:val="none" w:sz="0" w:space="0" w:color="auto"/>
        <w:right w:val="none" w:sz="0" w:space="0" w:color="auto"/>
      </w:divBdr>
    </w:div>
    <w:div w:id="1933003264">
      <w:bodyDiv w:val="1"/>
      <w:marLeft w:val="0"/>
      <w:marRight w:val="0"/>
      <w:marTop w:val="0"/>
      <w:marBottom w:val="0"/>
      <w:divBdr>
        <w:top w:val="none" w:sz="0" w:space="0" w:color="auto"/>
        <w:left w:val="none" w:sz="0" w:space="0" w:color="auto"/>
        <w:bottom w:val="none" w:sz="0" w:space="0" w:color="auto"/>
        <w:right w:val="none" w:sz="0" w:space="0" w:color="auto"/>
      </w:divBdr>
    </w:div>
    <w:div w:id="1933470241">
      <w:bodyDiv w:val="1"/>
      <w:marLeft w:val="0"/>
      <w:marRight w:val="0"/>
      <w:marTop w:val="0"/>
      <w:marBottom w:val="0"/>
      <w:divBdr>
        <w:top w:val="none" w:sz="0" w:space="0" w:color="auto"/>
        <w:left w:val="none" w:sz="0" w:space="0" w:color="auto"/>
        <w:bottom w:val="none" w:sz="0" w:space="0" w:color="auto"/>
        <w:right w:val="none" w:sz="0" w:space="0" w:color="auto"/>
      </w:divBdr>
    </w:div>
    <w:div w:id="1938950539">
      <w:bodyDiv w:val="1"/>
      <w:marLeft w:val="0"/>
      <w:marRight w:val="0"/>
      <w:marTop w:val="0"/>
      <w:marBottom w:val="0"/>
      <w:divBdr>
        <w:top w:val="none" w:sz="0" w:space="0" w:color="auto"/>
        <w:left w:val="none" w:sz="0" w:space="0" w:color="auto"/>
        <w:bottom w:val="none" w:sz="0" w:space="0" w:color="auto"/>
        <w:right w:val="none" w:sz="0" w:space="0" w:color="auto"/>
      </w:divBdr>
    </w:div>
    <w:div w:id="1943536532">
      <w:bodyDiv w:val="1"/>
      <w:marLeft w:val="0"/>
      <w:marRight w:val="0"/>
      <w:marTop w:val="0"/>
      <w:marBottom w:val="0"/>
      <w:divBdr>
        <w:top w:val="none" w:sz="0" w:space="0" w:color="auto"/>
        <w:left w:val="none" w:sz="0" w:space="0" w:color="auto"/>
        <w:bottom w:val="none" w:sz="0" w:space="0" w:color="auto"/>
        <w:right w:val="none" w:sz="0" w:space="0" w:color="auto"/>
      </w:divBdr>
    </w:div>
    <w:div w:id="1947228130">
      <w:bodyDiv w:val="1"/>
      <w:marLeft w:val="0"/>
      <w:marRight w:val="0"/>
      <w:marTop w:val="0"/>
      <w:marBottom w:val="0"/>
      <w:divBdr>
        <w:top w:val="none" w:sz="0" w:space="0" w:color="auto"/>
        <w:left w:val="none" w:sz="0" w:space="0" w:color="auto"/>
        <w:bottom w:val="none" w:sz="0" w:space="0" w:color="auto"/>
        <w:right w:val="none" w:sz="0" w:space="0" w:color="auto"/>
      </w:divBdr>
    </w:div>
    <w:div w:id="1949970784">
      <w:bodyDiv w:val="1"/>
      <w:marLeft w:val="0"/>
      <w:marRight w:val="0"/>
      <w:marTop w:val="0"/>
      <w:marBottom w:val="0"/>
      <w:divBdr>
        <w:top w:val="none" w:sz="0" w:space="0" w:color="auto"/>
        <w:left w:val="none" w:sz="0" w:space="0" w:color="auto"/>
        <w:bottom w:val="none" w:sz="0" w:space="0" w:color="auto"/>
        <w:right w:val="none" w:sz="0" w:space="0" w:color="auto"/>
      </w:divBdr>
    </w:div>
    <w:div w:id="1951008353">
      <w:bodyDiv w:val="1"/>
      <w:marLeft w:val="0"/>
      <w:marRight w:val="0"/>
      <w:marTop w:val="0"/>
      <w:marBottom w:val="0"/>
      <w:divBdr>
        <w:top w:val="none" w:sz="0" w:space="0" w:color="auto"/>
        <w:left w:val="none" w:sz="0" w:space="0" w:color="auto"/>
        <w:bottom w:val="none" w:sz="0" w:space="0" w:color="auto"/>
        <w:right w:val="none" w:sz="0" w:space="0" w:color="auto"/>
      </w:divBdr>
    </w:div>
    <w:div w:id="1956326079">
      <w:bodyDiv w:val="1"/>
      <w:marLeft w:val="0"/>
      <w:marRight w:val="0"/>
      <w:marTop w:val="0"/>
      <w:marBottom w:val="0"/>
      <w:divBdr>
        <w:top w:val="none" w:sz="0" w:space="0" w:color="auto"/>
        <w:left w:val="none" w:sz="0" w:space="0" w:color="auto"/>
        <w:bottom w:val="none" w:sz="0" w:space="0" w:color="auto"/>
        <w:right w:val="none" w:sz="0" w:space="0" w:color="auto"/>
      </w:divBdr>
    </w:div>
    <w:div w:id="1959137341">
      <w:bodyDiv w:val="1"/>
      <w:marLeft w:val="0"/>
      <w:marRight w:val="0"/>
      <w:marTop w:val="0"/>
      <w:marBottom w:val="0"/>
      <w:divBdr>
        <w:top w:val="none" w:sz="0" w:space="0" w:color="auto"/>
        <w:left w:val="none" w:sz="0" w:space="0" w:color="auto"/>
        <w:bottom w:val="none" w:sz="0" w:space="0" w:color="auto"/>
        <w:right w:val="none" w:sz="0" w:space="0" w:color="auto"/>
      </w:divBdr>
    </w:div>
    <w:div w:id="1960841170">
      <w:bodyDiv w:val="1"/>
      <w:marLeft w:val="0"/>
      <w:marRight w:val="0"/>
      <w:marTop w:val="0"/>
      <w:marBottom w:val="0"/>
      <w:divBdr>
        <w:top w:val="none" w:sz="0" w:space="0" w:color="auto"/>
        <w:left w:val="none" w:sz="0" w:space="0" w:color="auto"/>
        <w:bottom w:val="none" w:sz="0" w:space="0" w:color="auto"/>
        <w:right w:val="none" w:sz="0" w:space="0" w:color="auto"/>
      </w:divBdr>
    </w:div>
    <w:div w:id="1965042464">
      <w:bodyDiv w:val="1"/>
      <w:marLeft w:val="0"/>
      <w:marRight w:val="0"/>
      <w:marTop w:val="0"/>
      <w:marBottom w:val="0"/>
      <w:divBdr>
        <w:top w:val="none" w:sz="0" w:space="0" w:color="auto"/>
        <w:left w:val="none" w:sz="0" w:space="0" w:color="auto"/>
        <w:bottom w:val="none" w:sz="0" w:space="0" w:color="auto"/>
        <w:right w:val="none" w:sz="0" w:space="0" w:color="auto"/>
      </w:divBdr>
    </w:div>
    <w:div w:id="1983583002">
      <w:bodyDiv w:val="1"/>
      <w:marLeft w:val="0"/>
      <w:marRight w:val="0"/>
      <w:marTop w:val="0"/>
      <w:marBottom w:val="0"/>
      <w:divBdr>
        <w:top w:val="none" w:sz="0" w:space="0" w:color="auto"/>
        <w:left w:val="none" w:sz="0" w:space="0" w:color="auto"/>
        <w:bottom w:val="none" w:sz="0" w:space="0" w:color="auto"/>
        <w:right w:val="none" w:sz="0" w:space="0" w:color="auto"/>
      </w:divBdr>
    </w:div>
    <w:div w:id="1984695786">
      <w:bodyDiv w:val="1"/>
      <w:marLeft w:val="0"/>
      <w:marRight w:val="0"/>
      <w:marTop w:val="0"/>
      <w:marBottom w:val="0"/>
      <w:divBdr>
        <w:top w:val="none" w:sz="0" w:space="0" w:color="auto"/>
        <w:left w:val="none" w:sz="0" w:space="0" w:color="auto"/>
        <w:bottom w:val="none" w:sz="0" w:space="0" w:color="auto"/>
        <w:right w:val="none" w:sz="0" w:space="0" w:color="auto"/>
      </w:divBdr>
    </w:div>
    <w:div w:id="1988977311">
      <w:bodyDiv w:val="1"/>
      <w:marLeft w:val="0"/>
      <w:marRight w:val="0"/>
      <w:marTop w:val="0"/>
      <w:marBottom w:val="0"/>
      <w:divBdr>
        <w:top w:val="none" w:sz="0" w:space="0" w:color="auto"/>
        <w:left w:val="none" w:sz="0" w:space="0" w:color="auto"/>
        <w:bottom w:val="none" w:sz="0" w:space="0" w:color="auto"/>
        <w:right w:val="none" w:sz="0" w:space="0" w:color="auto"/>
      </w:divBdr>
    </w:div>
    <w:div w:id="1994790189">
      <w:bodyDiv w:val="1"/>
      <w:marLeft w:val="0"/>
      <w:marRight w:val="0"/>
      <w:marTop w:val="0"/>
      <w:marBottom w:val="0"/>
      <w:divBdr>
        <w:top w:val="none" w:sz="0" w:space="0" w:color="auto"/>
        <w:left w:val="none" w:sz="0" w:space="0" w:color="auto"/>
        <w:bottom w:val="none" w:sz="0" w:space="0" w:color="auto"/>
        <w:right w:val="none" w:sz="0" w:space="0" w:color="auto"/>
      </w:divBdr>
    </w:div>
    <w:div w:id="2000190919">
      <w:bodyDiv w:val="1"/>
      <w:marLeft w:val="0"/>
      <w:marRight w:val="0"/>
      <w:marTop w:val="0"/>
      <w:marBottom w:val="0"/>
      <w:divBdr>
        <w:top w:val="none" w:sz="0" w:space="0" w:color="auto"/>
        <w:left w:val="none" w:sz="0" w:space="0" w:color="auto"/>
        <w:bottom w:val="none" w:sz="0" w:space="0" w:color="auto"/>
        <w:right w:val="none" w:sz="0" w:space="0" w:color="auto"/>
      </w:divBdr>
    </w:div>
    <w:div w:id="2001226365">
      <w:bodyDiv w:val="1"/>
      <w:marLeft w:val="0"/>
      <w:marRight w:val="0"/>
      <w:marTop w:val="0"/>
      <w:marBottom w:val="0"/>
      <w:divBdr>
        <w:top w:val="none" w:sz="0" w:space="0" w:color="auto"/>
        <w:left w:val="none" w:sz="0" w:space="0" w:color="auto"/>
        <w:bottom w:val="none" w:sz="0" w:space="0" w:color="auto"/>
        <w:right w:val="none" w:sz="0" w:space="0" w:color="auto"/>
      </w:divBdr>
    </w:div>
    <w:div w:id="2017026725">
      <w:bodyDiv w:val="1"/>
      <w:marLeft w:val="0"/>
      <w:marRight w:val="0"/>
      <w:marTop w:val="0"/>
      <w:marBottom w:val="0"/>
      <w:divBdr>
        <w:top w:val="none" w:sz="0" w:space="0" w:color="auto"/>
        <w:left w:val="none" w:sz="0" w:space="0" w:color="auto"/>
        <w:bottom w:val="none" w:sz="0" w:space="0" w:color="auto"/>
        <w:right w:val="none" w:sz="0" w:space="0" w:color="auto"/>
      </w:divBdr>
    </w:div>
    <w:div w:id="2022318815">
      <w:bodyDiv w:val="1"/>
      <w:marLeft w:val="0"/>
      <w:marRight w:val="0"/>
      <w:marTop w:val="0"/>
      <w:marBottom w:val="0"/>
      <w:divBdr>
        <w:top w:val="none" w:sz="0" w:space="0" w:color="auto"/>
        <w:left w:val="none" w:sz="0" w:space="0" w:color="auto"/>
        <w:bottom w:val="none" w:sz="0" w:space="0" w:color="auto"/>
        <w:right w:val="none" w:sz="0" w:space="0" w:color="auto"/>
      </w:divBdr>
    </w:div>
    <w:div w:id="2031444662">
      <w:bodyDiv w:val="1"/>
      <w:marLeft w:val="0"/>
      <w:marRight w:val="0"/>
      <w:marTop w:val="0"/>
      <w:marBottom w:val="0"/>
      <w:divBdr>
        <w:top w:val="none" w:sz="0" w:space="0" w:color="auto"/>
        <w:left w:val="none" w:sz="0" w:space="0" w:color="auto"/>
        <w:bottom w:val="none" w:sz="0" w:space="0" w:color="auto"/>
        <w:right w:val="none" w:sz="0" w:space="0" w:color="auto"/>
      </w:divBdr>
    </w:div>
    <w:div w:id="2032099089">
      <w:bodyDiv w:val="1"/>
      <w:marLeft w:val="0"/>
      <w:marRight w:val="0"/>
      <w:marTop w:val="0"/>
      <w:marBottom w:val="0"/>
      <w:divBdr>
        <w:top w:val="none" w:sz="0" w:space="0" w:color="auto"/>
        <w:left w:val="none" w:sz="0" w:space="0" w:color="auto"/>
        <w:bottom w:val="none" w:sz="0" w:space="0" w:color="auto"/>
        <w:right w:val="none" w:sz="0" w:space="0" w:color="auto"/>
      </w:divBdr>
    </w:div>
    <w:div w:id="2032342592">
      <w:bodyDiv w:val="1"/>
      <w:marLeft w:val="0"/>
      <w:marRight w:val="0"/>
      <w:marTop w:val="0"/>
      <w:marBottom w:val="0"/>
      <w:divBdr>
        <w:top w:val="none" w:sz="0" w:space="0" w:color="auto"/>
        <w:left w:val="none" w:sz="0" w:space="0" w:color="auto"/>
        <w:bottom w:val="none" w:sz="0" w:space="0" w:color="auto"/>
        <w:right w:val="none" w:sz="0" w:space="0" w:color="auto"/>
      </w:divBdr>
    </w:div>
    <w:div w:id="2038459583">
      <w:bodyDiv w:val="1"/>
      <w:marLeft w:val="0"/>
      <w:marRight w:val="0"/>
      <w:marTop w:val="0"/>
      <w:marBottom w:val="0"/>
      <w:divBdr>
        <w:top w:val="none" w:sz="0" w:space="0" w:color="auto"/>
        <w:left w:val="none" w:sz="0" w:space="0" w:color="auto"/>
        <w:bottom w:val="none" w:sz="0" w:space="0" w:color="auto"/>
        <w:right w:val="none" w:sz="0" w:space="0" w:color="auto"/>
      </w:divBdr>
    </w:div>
    <w:div w:id="2038698185">
      <w:bodyDiv w:val="1"/>
      <w:marLeft w:val="0"/>
      <w:marRight w:val="0"/>
      <w:marTop w:val="0"/>
      <w:marBottom w:val="0"/>
      <w:divBdr>
        <w:top w:val="none" w:sz="0" w:space="0" w:color="auto"/>
        <w:left w:val="none" w:sz="0" w:space="0" w:color="auto"/>
        <w:bottom w:val="none" w:sz="0" w:space="0" w:color="auto"/>
        <w:right w:val="none" w:sz="0" w:space="0" w:color="auto"/>
      </w:divBdr>
    </w:div>
    <w:div w:id="2045278498">
      <w:bodyDiv w:val="1"/>
      <w:marLeft w:val="0"/>
      <w:marRight w:val="0"/>
      <w:marTop w:val="0"/>
      <w:marBottom w:val="0"/>
      <w:divBdr>
        <w:top w:val="none" w:sz="0" w:space="0" w:color="auto"/>
        <w:left w:val="none" w:sz="0" w:space="0" w:color="auto"/>
        <w:bottom w:val="none" w:sz="0" w:space="0" w:color="auto"/>
        <w:right w:val="none" w:sz="0" w:space="0" w:color="auto"/>
      </w:divBdr>
    </w:div>
    <w:div w:id="2048336048">
      <w:bodyDiv w:val="1"/>
      <w:marLeft w:val="0"/>
      <w:marRight w:val="0"/>
      <w:marTop w:val="0"/>
      <w:marBottom w:val="0"/>
      <w:divBdr>
        <w:top w:val="none" w:sz="0" w:space="0" w:color="auto"/>
        <w:left w:val="none" w:sz="0" w:space="0" w:color="auto"/>
        <w:bottom w:val="none" w:sz="0" w:space="0" w:color="auto"/>
        <w:right w:val="none" w:sz="0" w:space="0" w:color="auto"/>
      </w:divBdr>
    </w:div>
    <w:div w:id="2054765361">
      <w:bodyDiv w:val="1"/>
      <w:marLeft w:val="0"/>
      <w:marRight w:val="0"/>
      <w:marTop w:val="0"/>
      <w:marBottom w:val="0"/>
      <w:divBdr>
        <w:top w:val="none" w:sz="0" w:space="0" w:color="auto"/>
        <w:left w:val="none" w:sz="0" w:space="0" w:color="auto"/>
        <w:bottom w:val="none" w:sz="0" w:space="0" w:color="auto"/>
        <w:right w:val="none" w:sz="0" w:space="0" w:color="auto"/>
      </w:divBdr>
    </w:div>
    <w:div w:id="2055082373">
      <w:bodyDiv w:val="1"/>
      <w:marLeft w:val="0"/>
      <w:marRight w:val="0"/>
      <w:marTop w:val="0"/>
      <w:marBottom w:val="0"/>
      <w:divBdr>
        <w:top w:val="none" w:sz="0" w:space="0" w:color="auto"/>
        <w:left w:val="none" w:sz="0" w:space="0" w:color="auto"/>
        <w:bottom w:val="none" w:sz="0" w:space="0" w:color="auto"/>
        <w:right w:val="none" w:sz="0" w:space="0" w:color="auto"/>
      </w:divBdr>
    </w:div>
    <w:div w:id="2059159876">
      <w:bodyDiv w:val="1"/>
      <w:marLeft w:val="0"/>
      <w:marRight w:val="0"/>
      <w:marTop w:val="0"/>
      <w:marBottom w:val="0"/>
      <w:divBdr>
        <w:top w:val="none" w:sz="0" w:space="0" w:color="auto"/>
        <w:left w:val="none" w:sz="0" w:space="0" w:color="auto"/>
        <w:bottom w:val="none" w:sz="0" w:space="0" w:color="auto"/>
        <w:right w:val="none" w:sz="0" w:space="0" w:color="auto"/>
      </w:divBdr>
    </w:div>
    <w:div w:id="2059820550">
      <w:bodyDiv w:val="1"/>
      <w:marLeft w:val="0"/>
      <w:marRight w:val="0"/>
      <w:marTop w:val="0"/>
      <w:marBottom w:val="0"/>
      <w:divBdr>
        <w:top w:val="none" w:sz="0" w:space="0" w:color="auto"/>
        <w:left w:val="none" w:sz="0" w:space="0" w:color="auto"/>
        <w:bottom w:val="none" w:sz="0" w:space="0" w:color="auto"/>
        <w:right w:val="none" w:sz="0" w:space="0" w:color="auto"/>
      </w:divBdr>
    </w:div>
    <w:div w:id="2060670197">
      <w:bodyDiv w:val="1"/>
      <w:marLeft w:val="0"/>
      <w:marRight w:val="0"/>
      <w:marTop w:val="0"/>
      <w:marBottom w:val="0"/>
      <w:divBdr>
        <w:top w:val="none" w:sz="0" w:space="0" w:color="auto"/>
        <w:left w:val="none" w:sz="0" w:space="0" w:color="auto"/>
        <w:bottom w:val="none" w:sz="0" w:space="0" w:color="auto"/>
        <w:right w:val="none" w:sz="0" w:space="0" w:color="auto"/>
      </w:divBdr>
    </w:div>
    <w:div w:id="2061517415">
      <w:bodyDiv w:val="1"/>
      <w:marLeft w:val="0"/>
      <w:marRight w:val="0"/>
      <w:marTop w:val="0"/>
      <w:marBottom w:val="0"/>
      <w:divBdr>
        <w:top w:val="none" w:sz="0" w:space="0" w:color="auto"/>
        <w:left w:val="none" w:sz="0" w:space="0" w:color="auto"/>
        <w:bottom w:val="none" w:sz="0" w:space="0" w:color="auto"/>
        <w:right w:val="none" w:sz="0" w:space="0" w:color="auto"/>
      </w:divBdr>
    </w:div>
    <w:div w:id="2062317090">
      <w:bodyDiv w:val="1"/>
      <w:marLeft w:val="0"/>
      <w:marRight w:val="0"/>
      <w:marTop w:val="0"/>
      <w:marBottom w:val="0"/>
      <w:divBdr>
        <w:top w:val="none" w:sz="0" w:space="0" w:color="auto"/>
        <w:left w:val="none" w:sz="0" w:space="0" w:color="auto"/>
        <w:bottom w:val="none" w:sz="0" w:space="0" w:color="auto"/>
        <w:right w:val="none" w:sz="0" w:space="0" w:color="auto"/>
      </w:divBdr>
    </w:div>
    <w:div w:id="2068062810">
      <w:bodyDiv w:val="1"/>
      <w:marLeft w:val="0"/>
      <w:marRight w:val="0"/>
      <w:marTop w:val="0"/>
      <w:marBottom w:val="0"/>
      <w:divBdr>
        <w:top w:val="none" w:sz="0" w:space="0" w:color="auto"/>
        <w:left w:val="none" w:sz="0" w:space="0" w:color="auto"/>
        <w:bottom w:val="none" w:sz="0" w:space="0" w:color="auto"/>
        <w:right w:val="none" w:sz="0" w:space="0" w:color="auto"/>
      </w:divBdr>
    </w:div>
    <w:div w:id="2076581013">
      <w:bodyDiv w:val="1"/>
      <w:marLeft w:val="0"/>
      <w:marRight w:val="0"/>
      <w:marTop w:val="0"/>
      <w:marBottom w:val="0"/>
      <w:divBdr>
        <w:top w:val="none" w:sz="0" w:space="0" w:color="auto"/>
        <w:left w:val="none" w:sz="0" w:space="0" w:color="auto"/>
        <w:bottom w:val="none" w:sz="0" w:space="0" w:color="auto"/>
        <w:right w:val="none" w:sz="0" w:space="0" w:color="auto"/>
      </w:divBdr>
    </w:div>
    <w:div w:id="2077118507">
      <w:bodyDiv w:val="1"/>
      <w:marLeft w:val="0"/>
      <w:marRight w:val="0"/>
      <w:marTop w:val="0"/>
      <w:marBottom w:val="0"/>
      <w:divBdr>
        <w:top w:val="none" w:sz="0" w:space="0" w:color="auto"/>
        <w:left w:val="none" w:sz="0" w:space="0" w:color="auto"/>
        <w:bottom w:val="none" w:sz="0" w:space="0" w:color="auto"/>
        <w:right w:val="none" w:sz="0" w:space="0" w:color="auto"/>
      </w:divBdr>
    </w:div>
    <w:div w:id="2079133775">
      <w:bodyDiv w:val="1"/>
      <w:marLeft w:val="0"/>
      <w:marRight w:val="0"/>
      <w:marTop w:val="0"/>
      <w:marBottom w:val="0"/>
      <w:divBdr>
        <w:top w:val="none" w:sz="0" w:space="0" w:color="auto"/>
        <w:left w:val="none" w:sz="0" w:space="0" w:color="auto"/>
        <w:bottom w:val="none" w:sz="0" w:space="0" w:color="auto"/>
        <w:right w:val="none" w:sz="0" w:space="0" w:color="auto"/>
      </w:divBdr>
    </w:div>
    <w:div w:id="2081320124">
      <w:bodyDiv w:val="1"/>
      <w:marLeft w:val="0"/>
      <w:marRight w:val="0"/>
      <w:marTop w:val="0"/>
      <w:marBottom w:val="0"/>
      <w:divBdr>
        <w:top w:val="none" w:sz="0" w:space="0" w:color="auto"/>
        <w:left w:val="none" w:sz="0" w:space="0" w:color="auto"/>
        <w:bottom w:val="none" w:sz="0" w:space="0" w:color="auto"/>
        <w:right w:val="none" w:sz="0" w:space="0" w:color="auto"/>
      </w:divBdr>
    </w:div>
    <w:div w:id="2082750111">
      <w:bodyDiv w:val="1"/>
      <w:marLeft w:val="0"/>
      <w:marRight w:val="0"/>
      <w:marTop w:val="0"/>
      <w:marBottom w:val="0"/>
      <w:divBdr>
        <w:top w:val="none" w:sz="0" w:space="0" w:color="auto"/>
        <w:left w:val="none" w:sz="0" w:space="0" w:color="auto"/>
        <w:bottom w:val="none" w:sz="0" w:space="0" w:color="auto"/>
        <w:right w:val="none" w:sz="0" w:space="0" w:color="auto"/>
      </w:divBdr>
    </w:div>
    <w:div w:id="2085253012">
      <w:bodyDiv w:val="1"/>
      <w:marLeft w:val="0"/>
      <w:marRight w:val="0"/>
      <w:marTop w:val="0"/>
      <w:marBottom w:val="0"/>
      <w:divBdr>
        <w:top w:val="none" w:sz="0" w:space="0" w:color="auto"/>
        <w:left w:val="none" w:sz="0" w:space="0" w:color="auto"/>
        <w:bottom w:val="none" w:sz="0" w:space="0" w:color="auto"/>
        <w:right w:val="none" w:sz="0" w:space="0" w:color="auto"/>
      </w:divBdr>
    </w:div>
    <w:div w:id="2086296863">
      <w:bodyDiv w:val="1"/>
      <w:marLeft w:val="0"/>
      <w:marRight w:val="0"/>
      <w:marTop w:val="0"/>
      <w:marBottom w:val="0"/>
      <w:divBdr>
        <w:top w:val="none" w:sz="0" w:space="0" w:color="auto"/>
        <w:left w:val="none" w:sz="0" w:space="0" w:color="auto"/>
        <w:bottom w:val="none" w:sz="0" w:space="0" w:color="auto"/>
        <w:right w:val="none" w:sz="0" w:space="0" w:color="auto"/>
      </w:divBdr>
    </w:div>
    <w:div w:id="2093818437">
      <w:bodyDiv w:val="1"/>
      <w:marLeft w:val="0"/>
      <w:marRight w:val="0"/>
      <w:marTop w:val="0"/>
      <w:marBottom w:val="0"/>
      <w:divBdr>
        <w:top w:val="none" w:sz="0" w:space="0" w:color="auto"/>
        <w:left w:val="none" w:sz="0" w:space="0" w:color="auto"/>
        <w:bottom w:val="none" w:sz="0" w:space="0" w:color="auto"/>
        <w:right w:val="none" w:sz="0" w:space="0" w:color="auto"/>
      </w:divBdr>
    </w:div>
    <w:div w:id="2101828635">
      <w:bodyDiv w:val="1"/>
      <w:marLeft w:val="0"/>
      <w:marRight w:val="0"/>
      <w:marTop w:val="0"/>
      <w:marBottom w:val="0"/>
      <w:divBdr>
        <w:top w:val="none" w:sz="0" w:space="0" w:color="auto"/>
        <w:left w:val="none" w:sz="0" w:space="0" w:color="auto"/>
        <w:bottom w:val="none" w:sz="0" w:space="0" w:color="auto"/>
        <w:right w:val="none" w:sz="0" w:space="0" w:color="auto"/>
      </w:divBdr>
    </w:div>
    <w:div w:id="2103455974">
      <w:bodyDiv w:val="1"/>
      <w:marLeft w:val="0"/>
      <w:marRight w:val="0"/>
      <w:marTop w:val="0"/>
      <w:marBottom w:val="0"/>
      <w:divBdr>
        <w:top w:val="none" w:sz="0" w:space="0" w:color="auto"/>
        <w:left w:val="none" w:sz="0" w:space="0" w:color="auto"/>
        <w:bottom w:val="none" w:sz="0" w:space="0" w:color="auto"/>
        <w:right w:val="none" w:sz="0" w:space="0" w:color="auto"/>
      </w:divBdr>
    </w:div>
    <w:div w:id="2103840708">
      <w:bodyDiv w:val="1"/>
      <w:marLeft w:val="0"/>
      <w:marRight w:val="0"/>
      <w:marTop w:val="0"/>
      <w:marBottom w:val="0"/>
      <w:divBdr>
        <w:top w:val="none" w:sz="0" w:space="0" w:color="auto"/>
        <w:left w:val="none" w:sz="0" w:space="0" w:color="auto"/>
        <w:bottom w:val="none" w:sz="0" w:space="0" w:color="auto"/>
        <w:right w:val="none" w:sz="0" w:space="0" w:color="auto"/>
      </w:divBdr>
    </w:div>
    <w:div w:id="2104259505">
      <w:bodyDiv w:val="1"/>
      <w:marLeft w:val="0"/>
      <w:marRight w:val="0"/>
      <w:marTop w:val="0"/>
      <w:marBottom w:val="0"/>
      <w:divBdr>
        <w:top w:val="none" w:sz="0" w:space="0" w:color="auto"/>
        <w:left w:val="none" w:sz="0" w:space="0" w:color="auto"/>
        <w:bottom w:val="none" w:sz="0" w:space="0" w:color="auto"/>
        <w:right w:val="none" w:sz="0" w:space="0" w:color="auto"/>
      </w:divBdr>
    </w:div>
    <w:div w:id="2104451919">
      <w:bodyDiv w:val="1"/>
      <w:marLeft w:val="0"/>
      <w:marRight w:val="0"/>
      <w:marTop w:val="0"/>
      <w:marBottom w:val="0"/>
      <w:divBdr>
        <w:top w:val="none" w:sz="0" w:space="0" w:color="auto"/>
        <w:left w:val="none" w:sz="0" w:space="0" w:color="auto"/>
        <w:bottom w:val="none" w:sz="0" w:space="0" w:color="auto"/>
        <w:right w:val="none" w:sz="0" w:space="0" w:color="auto"/>
      </w:divBdr>
    </w:div>
    <w:div w:id="2104454478">
      <w:bodyDiv w:val="1"/>
      <w:marLeft w:val="0"/>
      <w:marRight w:val="0"/>
      <w:marTop w:val="0"/>
      <w:marBottom w:val="0"/>
      <w:divBdr>
        <w:top w:val="none" w:sz="0" w:space="0" w:color="auto"/>
        <w:left w:val="none" w:sz="0" w:space="0" w:color="auto"/>
        <w:bottom w:val="none" w:sz="0" w:space="0" w:color="auto"/>
        <w:right w:val="none" w:sz="0" w:space="0" w:color="auto"/>
      </w:divBdr>
    </w:div>
    <w:div w:id="2107967072">
      <w:bodyDiv w:val="1"/>
      <w:marLeft w:val="0"/>
      <w:marRight w:val="0"/>
      <w:marTop w:val="0"/>
      <w:marBottom w:val="0"/>
      <w:divBdr>
        <w:top w:val="none" w:sz="0" w:space="0" w:color="auto"/>
        <w:left w:val="none" w:sz="0" w:space="0" w:color="auto"/>
        <w:bottom w:val="none" w:sz="0" w:space="0" w:color="auto"/>
        <w:right w:val="none" w:sz="0" w:space="0" w:color="auto"/>
      </w:divBdr>
    </w:div>
    <w:div w:id="2118862412">
      <w:bodyDiv w:val="1"/>
      <w:marLeft w:val="0"/>
      <w:marRight w:val="0"/>
      <w:marTop w:val="0"/>
      <w:marBottom w:val="0"/>
      <w:divBdr>
        <w:top w:val="none" w:sz="0" w:space="0" w:color="auto"/>
        <w:left w:val="none" w:sz="0" w:space="0" w:color="auto"/>
        <w:bottom w:val="none" w:sz="0" w:space="0" w:color="auto"/>
        <w:right w:val="none" w:sz="0" w:space="0" w:color="auto"/>
      </w:divBdr>
    </w:div>
    <w:div w:id="2123379338">
      <w:bodyDiv w:val="1"/>
      <w:marLeft w:val="0"/>
      <w:marRight w:val="0"/>
      <w:marTop w:val="0"/>
      <w:marBottom w:val="0"/>
      <w:divBdr>
        <w:top w:val="none" w:sz="0" w:space="0" w:color="auto"/>
        <w:left w:val="none" w:sz="0" w:space="0" w:color="auto"/>
        <w:bottom w:val="none" w:sz="0" w:space="0" w:color="auto"/>
        <w:right w:val="none" w:sz="0" w:space="0" w:color="auto"/>
      </w:divBdr>
    </w:div>
    <w:div w:id="2124226067">
      <w:bodyDiv w:val="1"/>
      <w:marLeft w:val="0"/>
      <w:marRight w:val="0"/>
      <w:marTop w:val="0"/>
      <w:marBottom w:val="0"/>
      <w:divBdr>
        <w:top w:val="none" w:sz="0" w:space="0" w:color="auto"/>
        <w:left w:val="none" w:sz="0" w:space="0" w:color="auto"/>
        <w:bottom w:val="none" w:sz="0" w:space="0" w:color="auto"/>
        <w:right w:val="none" w:sz="0" w:space="0" w:color="auto"/>
      </w:divBdr>
    </w:div>
    <w:div w:id="2129154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footer" Target="footer3.xml"/><Relationship Id="rId26" Type="http://schemas.openxmlformats.org/officeDocument/2006/relationships/hyperlink" Target="https://github.com/Microsoft/TypeScript/issues/497" TargetMode="External"/><Relationship Id="rId39" Type="http://schemas.openxmlformats.org/officeDocument/2006/relationships/hyperlink" Target="https://github.com/Microsoft/TypeScript/pull/904" TargetMode="External"/><Relationship Id="rId21" Type="http://schemas.openxmlformats.org/officeDocument/2006/relationships/hyperlink" Target="https://github.com/Microsoft/TypeScript/pull/4022" TargetMode="External"/><Relationship Id="rId34" Type="http://schemas.openxmlformats.org/officeDocument/2006/relationships/hyperlink" Target="https://github.com/Microsoft/TypeScript/issues/4812" TargetMode="External"/><Relationship Id="rId42" Type="http://schemas.openxmlformats.org/officeDocument/2006/relationships/hyperlink" Target="https://github.com/Microsoft/TypeScript/issues/1664" TargetMode="External"/><Relationship Id="rId47" Type="http://schemas.openxmlformats.org/officeDocument/2006/relationships/hyperlink" Target="https://github.com/Microsoft/TypeScript/pull/3516" TargetMode="External"/><Relationship Id="rId50" Type="http://schemas.openxmlformats.org/officeDocument/2006/relationships/hyperlink" Target="https://github.com/Microsoft/TypeScript/issues/3158" TargetMode="External"/><Relationship Id="rId55"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github.com/Microsoft/TypeScript/issues/3158" TargetMode="External"/><Relationship Id="rId25" Type="http://schemas.openxmlformats.org/officeDocument/2006/relationships/hyperlink" Target="https://github.com/Microsoft/TypeScript/issues/3970" TargetMode="External"/><Relationship Id="rId33" Type="http://schemas.openxmlformats.org/officeDocument/2006/relationships/hyperlink" Target="https://github.com/Microsoft/TypeScript/issues/3203" TargetMode="External"/><Relationship Id="rId38" Type="http://schemas.openxmlformats.org/officeDocument/2006/relationships/hyperlink" Target="https://github.com/Microsoft/TypeScript/pull/4598" TargetMode="External"/><Relationship Id="rId46" Type="http://schemas.openxmlformats.org/officeDocument/2006/relationships/hyperlink" Target="https://github.com/Microsoft/TypeScript/issues/3578" TargetMode="External"/><Relationship Id="rId2" Type="http://schemas.openxmlformats.org/officeDocument/2006/relationships/numbering" Target="numbering.xml"/><Relationship Id="rId16" Type="http://schemas.openxmlformats.org/officeDocument/2006/relationships/hyperlink" Target="https://github.com/Microsoft/TypeScript/pull/5535" TargetMode="External"/><Relationship Id="rId20" Type="http://schemas.openxmlformats.org/officeDocument/2006/relationships/hyperlink" Target="https://github.com/Microsoft/TypeScript/issues/2797" TargetMode="External"/><Relationship Id="rId29" Type="http://schemas.openxmlformats.org/officeDocument/2006/relationships/hyperlink" Target="https://github.com/Microsoft/TypeScript/pull/1931" TargetMode="External"/><Relationship Id="rId41" Type="http://schemas.openxmlformats.org/officeDocument/2006/relationships/hyperlink" Target="https://github.com/Microsoft/TypeScript/issues/2873" TargetMode="External"/><Relationship Id="rId54" Type="http://schemas.openxmlformats.org/officeDocument/2006/relationships/hyperlink" Target="http://www.ecma-international.org/ecma-262/6.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24" Type="http://schemas.openxmlformats.org/officeDocument/2006/relationships/hyperlink" Target="https://github.com/Microsoft/TypeScript/pull/960" TargetMode="External"/><Relationship Id="rId32" Type="http://schemas.openxmlformats.org/officeDocument/2006/relationships/hyperlink" Target="https://github.com/Microsoft/TypeScript/pull/3564" TargetMode="External"/><Relationship Id="rId37" Type="http://schemas.openxmlformats.org/officeDocument/2006/relationships/hyperlink" Target="https://github.com/Microsoft/TypeScript/pull/2498" TargetMode="External"/><Relationship Id="rId40" Type="http://schemas.openxmlformats.org/officeDocument/2006/relationships/hyperlink" Target="https://github.com/Microsoft/TypeScript/issues/7" TargetMode="External"/><Relationship Id="rId45" Type="http://schemas.openxmlformats.org/officeDocument/2006/relationships/hyperlink" Target="https://github.com/Microsoft/TypeScript/pull/3333" TargetMode="External"/><Relationship Id="rId53" Type="http://schemas.openxmlformats.org/officeDocument/2006/relationships/hyperlink" Target="https://github.com/amdjs/amdjs-api/wiki/AMD" TargetMode="External"/><Relationship Id="rId5" Type="http://schemas.openxmlformats.org/officeDocument/2006/relationships/webSettings" Target="webSettings.xml"/><Relationship Id="rId15" Type="http://schemas.openxmlformats.org/officeDocument/2006/relationships/hyperlink" Target="http://www.ecma-international.org/ecma-262/6.0/" TargetMode="External"/><Relationship Id="rId23" Type="http://schemas.openxmlformats.org/officeDocument/2006/relationships/hyperlink" Target="https://github.com/Microsoft/TypeScript/pull/2498" TargetMode="External"/><Relationship Id="rId28" Type="http://schemas.openxmlformats.org/officeDocument/2006/relationships/hyperlink" Target="https://github.com/Microsoft/TypeScript/issues/3970" TargetMode="External"/><Relationship Id="rId36" Type="http://schemas.openxmlformats.org/officeDocument/2006/relationships/hyperlink" Target="https://github.com/Microsoft/TypeScript/issues/1007" TargetMode="External"/><Relationship Id="rId49" Type="http://schemas.openxmlformats.org/officeDocument/2006/relationships/hyperlink" Target="https://en.wikipedia.org/wiki/Immediately-invoked_function_expression" TargetMode="External"/><Relationship Id="rId10" Type="http://schemas.openxmlformats.org/officeDocument/2006/relationships/image" Target="media/image1.png"/><Relationship Id="rId19" Type="http://schemas.openxmlformats.org/officeDocument/2006/relationships/hyperlink" Target="https://github.com/Microsoft/TypeScript/pull/5185" TargetMode="External"/><Relationship Id="rId31" Type="http://schemas.openxmlformats.org/officeDocument/2006/relationships/hyperlink" Target="https://github.com/Microsoft/TypeScript/issues/1186" TargetMode="External"/><Relationship Id="rId44" Type="http://schemas.openxmlformats.org/officeDocument/2006/relationships/hyperlink" Target="https://github.com/Microsoft/TypeScript/pull/5906" TargetMode="External"/><Relationship Id="rId52" Type="http://schemas.openxmlformats.org/officeDocument/2006/relationships/hyperlink" Target="http://www.commonjs.org/specs/modules/1.0/"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hyperlink" Target="https://github.com/Microsoft/TypeScript/pull/5738" TargetMode="External"/><Relationship Id="rId27" Type="http://schemas.openxmlformats.org/officeDocument/2006/relationships/hyperlink" Target="https://github.com/Microsoft/TypeScript/pull/1978" TargetMode="External"/><Relationship Id="rId30" Type="http://schemas.openxmlformats.org/officeDocument/2006/relationships/hyperlink" Target="https://github.com/Microsoft/TypeScript/pull/2498" TargetMode="External"/><Relationship Id="rId35" Type="http://schemas.openxmlformats.org/officeDocument/2006/relationships/hyperlink" Target="https://github.com/Microsoft/TypeScript/issues/2713" TargetMode="External"/><Relationship Id="rId43" Type="http://schemas.openxmlformats.org/officeDocument/2006/relationships/hyperlink" Target="https://github.com/Microsoft/TypeScript/issues/1007" TargetMode="External"/><Relationship Id="rId48" Type="http://schemas.openxmlformats.org/officeDocument/2006/relationships/hyperlink" Target="https://github.com/Microsoft/TypeScript/issues/2249" TargetMode="External"/><Relationship Id="rId56" Type="http://schemas.openxmlformats.org/officeDocument/2006/relationships/theme" Target="theme/theme1.xml"/><Relationship Id="rId8" Type="http://schemas.openxmlformats.org/officeDocument/2006/relationships/hyperlink" Target="http://www.openwebfoundation.org/legal/the-owf-1-0-agreements/owfa-1-0" TargetMode="External"/><Relationship Id="rId51" Type="http://schemas.openxmlformats.org/officeDocument/2006/relationships/hyperlink" Target="http://www.commonjs.org/specs/modules/1.0/"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Segoe">
      <a:majorFont>
        <a:latin typeface="Segoe UI Light"/>
        <a:ea typeface=""/>
        <a:cs typeface=""/>
      </a:majorFont>
      <a:minorFont>
        <a:latin typeface="Segoe U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030C9-AEFD-4E29-A7ED-BE3AE4125B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13093</TotalTime>
  <Pages>192</Pages>
  <Words>51077</Words>
  <Characters>291140</Characters>
  <Application>Microsoft Office Word</Application>
  <DocSecurity>0</DocSecurity>
  <Lines>2426</Lines>
  <Paragraphs>683</Paragraphs>
  <ScaleCrop>false</ScaleCrop>
  <HeadingPairs>
    <vt:vector size="2" baseType="variant">
      <vt:variant>
        <vt:lpstr>Title</vt:lpstr>
      </vt:variant>
      <vt:variant>
        <vt:i4>1</vt:i4>
      </vt:variant>
    </vt:vector>
  </HeadingPairs>
  <TitlesOfParts>
    <vt:vector size="1" baseType="lpstr">
      <vt:lpstr>TypeScript Language Specification</vt:lpstr>
    </vt:vector>
  </TitlesOfParts>
  <Company>Microsoft Corporation</Company>
  <LinksUpToDate>false</LinksUpToDate>
  <CharactersWithSpaces>341534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TypeScript Language Specification</dc:title>
  <dc:subject/>
  <dc:creator>Anders Hejlsberg;Steve Lucco</dc:creator>
  <cp:keywords/>
  <dc:description/>
  <cp:lastModifiedBy>Asad Saeeduddin</cp:lastModifiedBy>
  <cp:revision>361</cp:revision>
  <cp:lastPrinted>2015-02-01T22:31:00Z</cp:lastPrinted>
  <dcterms:created xsi:type="dcterms:W3CDTF">2014-10-29T13:52:00Z</dcterms:created>
  <dcterms:modified xsi:type="dcterms:W3CDTF">2016-01-19T20:18:00Z</dcterms:modified>
</cp:coreProperties>
</file>